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39068776" w:rsidR="001A2306" w:rsidRPr="006278BE" w:rsidRDefault="003E56EF" w:rsidP="00DF1734">
      <w:pPr>
        <w:pStyle w:val="Title"/>
        <w:rPr>
          <w:rStyle w:val="LicenseeSpecific"/>
        </w:rPr>
      </w:pPr>
      <w:r w:rsidRPr="006278BE">
        <w:t xml:space="preserve">Scottish Hydro </w:t>
      </w:r>
      <w:r w:rsidR="00AB1664" w:rsidRPr="006278BE">
        <w:rPr>
          <w:rStyle w:val="LicenseeSpecific"/>
          <w:bdr w:val="none" w:sz="0" w:space="0" w:color="auto"/>
        </w:rPr>
        <w:t>Electric</w:t>
      </w:r>
      <w:r w:rsidR="00AB1664" w:rsidRPr="006278BE">
        <w:t xml:space="preserve"> </w:t>
      </w:r>
      <w:r w:rsidR="00AB1664" w:rsidRPr="006278BE">
        <w:rPr>
          <w:rStyle w:val="LicenseeSpecific"/>
          <w:bdr w:val="none" w:sz="0" w:space="0" w:color="auto"/>
        </w:rPr>
        <w:t>Power</w:t>
      </w:r>
      <w:r w:rsidR="00AB1664" w:rsidRPr="006278BE">
        <w:t xml:space="preserve"> Distribution plc</w:t>
      </w:r>
      <w:r w:rsidR="001A2306" w:rsidRPr="006278BE">
        <w:rPr>
          <w:rStyle w:val="LicenseeSpecific"/>
        </w:rPr>
        <w:t xml:space="preserve"> </w:t>
      </w:r>
    </w:p>
    <w:p w14:paraId="242BA541" w14:textId="77777777" w:rsidR="001A2306" w:rsidRPr="006278BE" w:rsidRDefault="001A2306" w:rsidP="00837CE3">
      <w:pPr>
        <w:pStyle w:val="Title"/>
      </w:pPr>
      <w:r w:rsidRPr="006278BE">
        <w:t>Electricity Distribution Licence</w:t>
      </w:r>
    </w:p>
    <w:p w14:paraId="396F7220" w14:textId="77777777" w:rsidR="001A2306" w:rsidRPr="006278BE" w:rsidRDefault="001A2306" w:rsidP="00837CE3">
      <w:pPr>
        <w:pStyle w:val="Title"/>
      </w:pPr>
      <w:r w:rsidRPr="006278BE">
        <w:t>Special Conditions</w:t>
      </w:r>
    </w:p>
    <w:p w14:paraId="7CE0F7B3" w14:textId="77777777" w:rsidR="001A2306" w:rsidRPr="006278BE" w:rsidRDefault="001A2306" w:rsidP="00837CE3">
      <w:r w:rsidRPr="006278BE">
        <w:br w:type="page"/>
      </w:r>
    </w:p>
    <w:p w14:paraId="5D8B9472" w14:textId="77777777" w:rsidR="001A2306" w:rsidRPr="006278BE" w:rsidRDefault="001A2306" w:rsidP="001A2306">
      <w:pPr>
        <w:pStyle w:val="TOCHeading"/>
      </w:pPr>
      <w:bookmarkStart w:id="0" w:name="_Toc51749184"/>
      <w:bookmarkStart w:id="1" w:name="_Toc121736101"/>
      <w:r w:rsidRPr="006278BE">
        <w:lastRenderedPageBreak/>
        <w:t>Contents</w:t>
      </w:r>
      <w:bookmarkEnd w:id="0"/>
      <w:bookmarkEnd w:id="1"/>
    </w:p>
    <w:p w14:paraId="65E73321" w14:textId="3E3B384E" w:rsidR="00F042EB" w:rsidRPr="006278BE" w:rsidRDefault="001A2306">
      <w:pPr>
        <w:pStyle w:val="TOC1"/>
        <w:rPr>
          <w:rFonts w:asciiTheme="minorHAnsi" w:eastAsiaTheme="minorEastAsia" w:hAnsiTheme="minorHAnsi"/>
          <w:b w:val="0"/>
          <w:sz w:val="22"/>
          <w:szCs w:val="22"/>
          <w:lang w:eastAsia="en-GB"/>
        </w:rPr>
      </w:pPr>
      <w:r w:rsidRPr="006278BE">
        <w:fldChar w:fldCharType="begin"/>
      </w:r>
      <w:r w:rsidRPr="006278BE">
        <w:instrText xml:space="preserve"> TOC \o "2-2" \h \z \t "Heading 1,1" </w:instrText>
      </w:r>
      <w:r w:rsidRPr="006278BE">
        <w:fldChar w:fldCharType="separate"/>
      </w:r>
      <w:hyperlink w:anchor="_Toc126075031" w:history="1">
        <w:r w:rsidR="00F042EB" w:rsidRPr="006278BE">
          <w:rPr>
            <w:rStyle w:val="Hyperlink"/>
          </w:rPr>
          <w:t>Chapter 1: Interpretation, definitions and common procedure</w:t>
        </w:r>
        <w:r w:rsidR="00F042EB" w:rsidRPr="006278BE">
          <w:rPr>
            <w:webHidden/>
          </w:rPr>
          <w:tab/>
        </w:r>
        <w:r w:rsidR="00F042EB" w:rsidRPr="006278BE">
          <w:rPr>
            <w:webHidden/>
          </w:rPr>
          <w:fldChar w:fldCharType="begin"/>
        </w:r>
        <w:r w:rsidR="00F042EB" w:rsidRPr="006278BE">
          <w:rPr>
            <w:webHidden/>
          </w:rPr>
          <w:instrText xml:space="preserve"> PAGEREF _Toc126075031 \h </w:instrText>
        </w:r>
        <w:r w:rsidR="00F042EB" w:rsidRPr="006278BE">
          <w:rPr>
            <w:webHidden/>
          </w:rPr>
        </w:r>
        <w:r w:rsidR="00F042EB" w:rsidRPr="006278BE">
          <w:rPr>
            <w:webHidden/>
          </w:rPr>
          <w:fldChar w:fldCharType="separate"/>
        </w:r>
        <w:r w:rsidR="00573AA9">
          <w:rPr>
            <w:webHidden/>
          </w:rPr>
          <w:t>5</w:t>
        </w:r>
        <w:r w:rsidR="00F042EB" w:rsidRPr="006278BE">
          <w:rPr>
            <w:webHidden/>
          </w:rPr>
          <w:fldChar w:fldCharType="end"/>
        </w:r>
      </w:hyperlink>
    </w:p>
    <w:p w14:paraId="71A1670E" w14:textId="39EF4B19"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32" w:history="1">
        <w:r w:rsidRPr="006278BE">
          <w:rPr>
            <w:rStyle w:val="Hyperlink"/>
            <w:noProof/>
          </w:rPr>
          <w:t>Special Condition 1.1 Interpretation</w:t>
        </w:r>
        <w:r w:rsidRPr="006278BE">
          <w:rPr>
            <w:noProof/>
            <w:webHidden/>
          </w:rPr>
          <w:tab/>
        </w:r>
        <w:r w:rsidRPr="006278BE">
          <w:rPr>
            <w:noProof/>
            <w:webHidden/>
          </w:rPr>
          <w:fldChar w:fldCharType="begin"/>
        </w:r>
        <w:r w:rsidRPr="006278BE">
          <w:rPr>
            <w:noProof/>
            <w:webHidden/>
          </w:rPr>
          <w:instrText xml:space="preserve"> PAGEREF _Toc126075032 \h </w:instrText>
        </w:r>
        <w:r w:rsidRPr="006278BE">
          <w:rPr>
            <w:noProof/>
            <w:webHidden/>
          </w:rPr>
        </w:r>
        <w:r w:rsidRPr="006278BE">
          <w:rPr>
            <w:noProof/>
            <w:webHidden/>
          </w:rPr>
          <w:fldChar w:fldCharType="separate"/>
        </w:r>
        <w:r w:rsidR="00573AA9">
          <w:rPr>
            <w:noProof/>
            <w:webHidden/>
          </w:rPr>
          <w:t>5</w:t>
        </w:r>
        <w:r w:rsidRPr="006278BE">
          <w:rPr>
            <w:noProof/>
            <w:webHidden/>
          </w:rPr>
          <w:fldChar w:fldCharType="end"/>
        </w:r>
      </w:hyperlink>
    </w:p>
    <w:p w14:paraId="57FB7DC5" w14:textId="044A3BED"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33" w:history="1">
        <w:r w:rsidRPr="006278BE">
          <w:rPr>
            <w:rStyle w:val="Hyperlink"/>
            <w:noProof/>
          </w:rPr>
          <w:t>Special Condition 1.2 Definitions and references to the Electricity Distributors</w:t>
        </w:r>
        <w:r w:rsidRPr="006278BE">
          <w:rPr>
            <w:noProof/>
            <w:webHidden/>
          </w:rPr>
          <w:tab/>
        </w:r>
        <w:r w:rsidRPr="006278BE">
          <w:rPr>
            <w:noProof/>
            <w:webHidden/>
          </w:rPr>
          <w:fldChar w:fldCharType="begin"/>
        </w:r>
        <w:r w:rsidRPr="006278BE">
          <w:rPr>
            <w:noProof/>
            <w:webHidden/>
          </w:rPr>
          <w:instrText xml:space="preserve"> PAGEREF _Toc126075033 \h </w:instrText>
        </w:r>
        <w:r w:rsidRPr="006278BE">
          <w:rPr>
            <w:noProof/>
            <w:webHidden/>
          </w:rPr>
        </w:r>
        <w:r w:rsidRPr="006278BE">
          <w:rPr>
            <w:noProof/>
            <w:webHidden/>
          </w:rPr>
          <w:fldChar w:fldCharType="separate"/>
        </w:r>
        <w:r w:rsidR="00573AA9">
          <w:rPr>
            <w:noProof/>
            <w:webHidden/>
          </w:rPr>
          <w:t>6</w:t>
        </w:r>
        <w:r w:rsidRPr="006278BE">
          <w:rPr>
            <w:noProof/>
            <w:webHidden/>
          </w:rPr>
          <w:fldChar w:fldCharType="end"/>
        </w:r>
      </w:hyperlink>
    </w:p>
    <w:p w14:paraId="6614C7CE" w14:textId="5468E9EB"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34" w:history="1">
        <w:r w:rsidRPr="006278BE">
          <w:rPr>
            <w:rStyle w:val="Hyperlink"/>
            <w:noProof/>
          </w:rPr>
          <w:t>Special Condition 1.3 Common procedure</w:t>
        </w:r>
        <w:r w:rsidRPr="006278BE">
          <w:rPr>
            <w:noProof/>
            <w:webHidden/>
          </w:rPr>
          <w:tab/>
        </w:r>
        <w:r w:rsidRPr="006278BE">
          <w:rPr>
            <w:noProof/>
            <w:webHidden/>
          </w:rPr>
          <w:fldChar w:fldCharType="begin"/>
        </w:r>
        <w:r w:rsidRPr="006278BE">
          <w:rPr>
            <w:noProof/>
            <w:webHidden/>
          </w:rPr>
          <w:instrText xml:space="preserve"> PAGEREF _Toc126075034 \h </w:instrText>
        </w:r>
        <w:r w:rsidRPr="006278BE">
          <w:rPr>
            <w:noProof/>
            <w:webHidden/>
          </w:rPr>
        </w:r>
        <w:r w:rsidRPr="006278BE">
          <w:rPr>
            <w:noProof/>
            <w:webHidden/>
          </w:rPr>
          <w:fldChar w:fldCharType="separate"/>
        </w:r>
        <w:r w:rsidR="00573AA9">
          <w:rPr>
            <w:noProof/>
            <w:webHidden/>
          </w:rPr>
          <w:t>50</w:t>
        </w:r>
        <w:r w:rsidRPr="006278BE">
          <w:rPr>
            <w:noProof/>
            <w:webHidden/>
          </w:rPr>
          <w:fldChar w:fldCharType="end"/>
        </w:r>
      </w:hyperlink>
    </w:p>
    <w:p w14:paraId="4642107D" w14:textId="317A7003" w:rsidR="00F042EB" w:rsidRPr="006278BE" w:rsidRDefault="00F042EB">
      <w:pPr>
        <w:pStyle w:val="TOC1"/>
        <w:rPr>
          <w:rFonts w:asciiTheme="minorHAnsi" w:eastAsiaTheme="minorEastAsia" w:hAnsiTheme="minorHAnsi"/>
          <w:b w:val="0"/>
          <w:sz w:val="22"/>
          <w:szCs w:val="22"/>
          <w:lang w:eastAsia="en-GB"/>
        </w:rPr>
      </w:pPr>
      <w:hyperlink w:anchor="_Toc126075035" w:history="1">
        <w:r w:rsidRPr="006278BE">
          <w:rPr>
            <w:rStyle w:val="Hyperlink"/>
          </w:rPr>
          <w:t>Chapter 2: Revenue restriction</w:t>
        </w:r>
        <w:r w:rsidRPr="006278BE">
          <w:rPr>
            <w:webHidden/>
          </w:rPr>
          <w:tab/>
        </w:r>
        <w:r w:rsidRPr="006278BE">
          <w:rPr>
            <w:webHidden/>
          </w:rPr>
          <w:fldChar w:fldCharType="begin"/>
        </w:r>
        <w:r w:rsidRPr="006278BE">
          <w:rPr>
            <w:webHidden/>
          </w:rPr>
          <w:instrText xml:space="preserve"> PAGEREF _Toc126075035 \h </w:instrText>
        </w:r>
        <w:r w:rsidRPr="006278BE">
          <w:rPr>
            <w:webHidden/>
          </w:rPr>
        </w:r>
        <w:r w:rsidRPr="006278BE">
          <w:rPr>
            <w:webHidden/>
          </w:rPr>
          <w:fldChar w:fldCharType="separate"/>
        </w:r>
        <w:r w:rsidR="00573AA9">
          <w:rPr>
            <w:webHidden/>
          </w:rPr>
          <w:t>53</w:t>
        </w:r>
        <w:r w:rsidRPr="006278BE">
          <w:rPr>
            <w:webHidden/>
          </w:rPr>
          <w:fldChar w:fldCharType="end"/>
        </w:r>
      </w:hyperlink>
    </w:p>
    <w:p w14:paraId="6F7F5F67" w14:textId="341F5F27"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36" w:history="1">
        <w:r w:rsidRPr="006278BE">
          <w:rPr>
            <w:rStyle w:val="Hyperlink"/>
            <w:noProof/>
          </w:rPr>
          <w:t>Special Condition 2.1 Revenue restriction</w:t>
        </w:r>
        <w:r w:rsidRPr="006278BE">
          <w:rPr>
            <w:noProof/>
            <w:webHidden/>
          </w:rPr>
          <w:tab/>
        </w:r>
        <w:r w:rsidRPr="006278BE">
          <w:rPr>
            <w:noProof/>
            <w:webHidden/>
          </w:rPr>
          <w:fldChar w:fldCharType="begin"/>
        </w:r>
        <w:r w:rsidRPr="006278BE">
          <w:rPr>
            <w:noProof/>
            <w:webHidden/>
          </w:rPr>
          <w:instrText xml:space="preserve"> PAGEREF _Toc126075036 \h </w:instrText>
        </w:r>
        <w:r w:rsidRPr="006278BE">
          <w:rPr>
            <w:noProof/>
            <w:webHidden/>
          </w:rPr>
        </w:r>
        <w:r w:rsidRPr="006278BE">
          <w:rPr>
            <w:noProof/>
            <w:webHidden/>
          </w:rPr>
          <w:fldChar w:fldCharType="separate"/>
        </w:r>
        <w:r w:rsidR="00573AA9">
          <w:rPr>
            <w:noProof/>
            <w:webHidden/>
          </w:rPr>
          <w:t>53</w:t>
        </w:r>
        <w:r w:rsidRPr="006278BE">
          <w:rPr>
            <w:noProof/>
            <w:webHidden/>
          </w:rPr>
          <w:fldChar w:fldCharType="end"/>
        </w:r>
      </w:hyperlink>
    </w:p>
    <w:p w14:paraId="047BE403" w14:textId="2EA95828"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37" w:history="1">
        <w:r w:rsidRPr="006278BE">
          <w:rPr>
            <w:rStyle w:val="Hyperlink"/>
            <w:noProof/>
          </w:rPr>
          <w:t>Special Condition 2.2 Tax allowance adjustment (TAXA</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_Toc126075037 \h </w:instrText>
        </w:r>
        <w:r w:rsidRPr="006278BE">
          <w:rPr>
            <w:noProof/>
            <w:webHidden/>
          </w:rPr>
        </w:r>
        <w:r w:rsidRPr="006278BE">
          <w:rPr>
            <w:noProof/>
            <w:webHidden/>
          </w:rPr>
          <w:fldChar w:fldCharType="separate"/>
        </w:r>
        <w:r w:rsidR="00573AA9">
          <w:rPr>
            <w:noProof/>
            <w:webHidden/>
          </w:rPr>
          <w:t>58</w:t>
        </w:r>
        <w:r w:rsidRPr="006278BE">
          <w:rPr>
            <w:noProof/>
            <w:webHidden/>
          </w:rPr>
          <w:fldChar w:fldCharType="end"/>
        </w:r>
      </w:hyperlink>
    </w:p>
    <w:p w14:paraId="1FE708A8" w14:textId="0DC95FFF"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38" w:history="1">
        <w:r w:rsidRPr="006278BE">
          <w:rPr>
            <w:rStyle w:val="Hyperlink"/>
            <w:noProof/>
          </w:rPr>
          <w:t>Special Condition 2.3 Return adjustment (RTNA</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_Toc126075038 \h </w:instrText>
        </w:r>
        <w:r w:rsidRPr="006278BE">
          <w:rPr>
            <w:noProof/>
            <w:webHidden/>
          </w:rPr>
        </w:r>
        <w:r w:rsidRPr="006278BE">
          <w:rPr>
            <w:noProof/>
            <w:webHidden/>
          </w:rPr>
          <w:fldChar w:fldCharType="separate"/>
        </w:r>
        <w:r w:rsidR="00573AA9">
          <w:rPr>
            <w:noProof/>
            <w:webHidden/>
          </w:rPr>
          <w:t>59</w:t>
        </w:r>
        <w:r w:rsidRPr="006278BE">
          <w:rPr>
            <w:noProof/>
            <w:webHidden/>
          </w:rPr>
          <w:fldChar w:fldCharType="end"/>
        </w:r>
      </w:hyperlink>
    </w:p>
    <w:p w14:paraId="7D43C608" w14:textId="6D5F229D" w:rsidR="00F042EB" w:rsidRPr="006278BE" w:rsidRDefault="00F042EB">
      <w:pPr>
        <w:pStyle w:val="TOC1"/>
        <w:rPr>
          <w:rFonts w:asciiTheme="minorHAnsi" w:eastAsiaTheme="minorEastAsia" w:hAnsiTheme="minorHAnsi"/>
          <w:b w:val="0"/>
          <w:sz w:val="22"/>
          <w:szCs w:val="22"/>
          <w:lang w:eastAsia="en-GB"/>
        </w:rPr>
      </w:pPr>
      <w:hyperlink w:anchor="_Toc126075039" w:history="1">
        <w:r w:rsidRPr="006278BE">
          <w:rPr>
            <w:rStyle w:val="Hyperlink"/>
          </w:rPr>
          <w:t>Chapter 3: Allowance adjustments</w:t>
        </w:r>
        <w:r w:rsidRPr="006278BE">
          <w:rPr>
            <w:webHidden/>
          </w:rPr>
          <w:tab/>
        </w:r>
        <w:r w:rsidRPr="006278BE">
          <w:rPr>
            <w:webHidden/>
          </w:rPr>
          <w:fldChar w:fldCharType="begin"/>
        </w:r>
        <w:r w:rsidRPr="006278BE">
          <w:rPr>
            <w:webHidden/>
          </w:rPr>
          <w:instrText xml:space="preserve"> PAGEREF _Toc126075039 \h </w:instrText>
        </w:r>
        <w:r w:rsidRPr="006278BE">
          <w:rPr>
            <w:webHidden/>
          </w:rPr>
        </w:r>
        <w:r w:rsidRPr="006278BE">
          <w:rPr>
            <w:webHidden/>
          </w:rPr>
          <w:fldChar w:fldCharType="separate"/>
        </w:r>
        <w:r w:rsidR="00573AA9">
          <w:rPr>
            <w:webHidden/>
          </w:rPr>
          <w:t>61</w:t>
        </w:r>
        <w:r w:rsidRPr="006278BE">
          <w:rPr>
            <w:webHidden/>
          </w:rPr>
          <w:fldChar w:fldCharType="end"/>
        </w:r>
      </w:hyperlink>
    </w:p>
    <w:p w14:paraId="2C11192B" w14:textId="5CB803E0"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0" w:history="1">
        <w:r w:rsidRPr="006278BE">
          <w:rPr>
            <w:rStyle w:val="Hyperlink"/>
            <w:noProof/>
          </w:rPr>
          <w:t>Special Condition 3.1 Allowed Network Asset Risk Metric expenditure (NARM</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_Toc126075040 \h </w:instrText>
        </w:r>
        <w:r w:rsidRPr="006278BE">
          <w:rPr>
            <w:noProof/>
            <w:webHidden/>
          </w:rPr>
        </w:r>
        <w:r w:rsidRPr="006278BE">
          <w:rPr>
            <w:noProof/>
            <w:webHidden/>
          </w:rPr>
          <w:fldChar w:fldCharType="separate"/>
        </w:r>
        <w:r w:rsidR="00573AA9">
          <w:rPr>
            <w:noProof/>
            <w:webHidden/>
          </w:rPr>
          <w:t>61</w:t>
        </w:r>
        <w:r w:rsidRPr="006278BE">
          <w:rPr>
            <w:noProof/>
            <w:webHidden/>
          </w:rPr>
          <w:fldChar w:fldCharType="end"/>
        </w:r>
      </w:hyperlink>
    </w:p>
    <w:p w14:paraId="26FF4EA1" w14:textId="464B1E33"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1" w:history="1">
        <w:r w:rsidRPr="006278BE">
          <w:rPr>
            <w:rStyle w:val="Hyperlink"/>
            <w:noProof/>
          </w:rPr>
          <w:t>Special Condition 3.2 Uncertain Costs Re-openers</w:t>
        </w:r>
        <w:r w:rsidRPr="006278BE">
          <w:rPr>
            <w:noProof/>
            <w:webHidden/>
          </w:rPr>
          <w:tab/>
        </w:r>
        <w:r w:rsidRPr="006278BE">
          <w:rPr>
            <w:noProof/>
            <w:webHidden/>
          </w:rPr>
          <w:fldChar w:fldCharType="begin"/>
        </w:r>
        <w:r w:rsidRPr="006278BE">
          <w:rPr>
            <w:noProof/>
            <w:webHidden/>
          </w:rPr>
          <w:instrText xml:space="preserve"> PAGEREF _Toc126075041 \h </w:instrText>
        </w:r>
        <w:r w:rsidRPr="006278BE">
          <w:rPr>
            <w:noProof/>
            <w:webHidden/>
          </w:rPr>
        </w:r>
        <w:r w:rsidRPr="006278BE">
          <w:rPr>
            <w:noProof/>
            <w:webHidden/>
          </w:rPr>
          <w:fldChar w:fldCharType="separate"/>
        </w:r>
        <w:r w:rsidR="00573AA9">
          <w:rPr>
            <w:noProof/>
            <w:webHidden/>
          </w:rPr>
          <w:t>70</w:t>
        </w:r>
        <w:r w:rsidRPr="006278BE">
          <w:rPr>
            <w:noProof/>
            <w:webHidden/>
          </w:rPr>
          <w:fldChar w:fldCharType="end"/>
        </w:r>
      </w:hyperlink>
    </w:p>
    <w:p w14:paraId="2B783F52" w14:textId="03C602CF"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2" w:history="1">
        <w:r w:rsidRPr="006278BE">
          <w:rPr>
            <w:rStyle w:val="Hyperlink"/>
            <w:noProof/>
          </w:rPr>
          <w:t>Special Condition 3.3 Evaluative Price Control Deliverables</w:t>
        </w:r>
        <w:r w:rsidRPr="006278BE">
          <w:rPr>
            <w:noProof/>
            <w:webHidden/>
          </w:rPr>
          <w:tab/>
        </w:r>
        <w:r w:rsidRPr="006278BE">
          <w:rPr>
            <w:noProof/>
            <w:webHidden/>
          </w:rPr>
          <w:fldChar w:fldCharType="begin"/>
        </w:r>
        <w:r w:rsidRPr="006278BE">
          <w:rPr>
            <w:noProof/>
            <w:webHidden/>
          </w:rPr>
          <w:instrText xml:space="preserve"> PAGEREF _Toc126075042 \h </w:instrText>
        </w:r>
        <w:r w:rsidRPr="006278BE">
          <w:rPr>
            <w:noProof/>
            <w:webHidden/>
          </w:rPr>
        </w:r>
        <w:r w:rsidRPr="006278BE">
          <w:rPr>
            <w:noProof/>
            <w:webHidden/>
          </w:rPr>
          <w:fldChar w:fldCharType="separate"/>
        </w:r>
        <w:r w:rsidR="00573AA9">
          <w:rPr>
            <w:noProof/>
            <w:webHidden/>
          </w:rPr>
          <w:t>94</w:t>
        </w:r>
        <w:r w:rsidRPr="006278BE">
          <w:rPr>
            <w:noProof/>
            <w:webHidden/>
          </w:rPr>
          <w:fldChar w:fldCharType="end"/>
        </w:r>
      </w:hyperlink>
    </w:p>
    <w:p w14:paraId="3F21F58B" w14:textId="1A13B67D"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3" w:history="1">
        <w:r w:rsidRPr="006278BE">
          <w:rPr>
            <w:rStyle w:val="Hyperlink"/>
            <w:noProof/>
          </w:rPr>
          <w:t>Special Condition 3.4 Use It Or Lose It Allowances</w:t>
        </w:r>
        <w:r w:rsidRPr="006278BE">
          <w:rPr>
            <w:noProof/>
            <w:webHidden/>
          </w:rPr>
          <w:tab/>
        </w:r>
        <w:r w:rsidRPr="006278BE">
          <w:rPr>
            <w:noProof/>
            <w:webHidden/>
          </w:rPr>
          <w:fldChar w:fldCharType="begin"/>
        </w:r>
        <w:r w:rsidRPr="006278BE">
          <w:rPr>
            <w:noProof/>
            <w:webHidden/>
          </w:rPr>
          <w:instrText xml:space="preserve"> PAGEREF _Toc126075043 \h </w:instrText>
        </w:r>
        <w:r w:rsidRPr="006278BE">
          <w:rPr>
            <w:noProof/>
            <w:webHidden/>
          </w:rPr>
        </w:r>
        <w:r w:rsidRPr="006278BE">
          <w:rPr>
            <w:noProof/>
            <w:webHidden/>
          </w:rPr>
          <w:fldChar w:fldCharType="separate"/>
        </w:r>
        <w:r w:rsidR="00573AA9">
          <w:rPr>
            <w:noProof/>
            <w:webHidden/>
          </w:rPr>
          <w:t>98</w:t>
        </w:r>
        <w:r w:rsidRPr="006278BE">
          <w:rPr>
            <w:noProof/>
            <w:webHidden/>
          </w:rPr>
          <w:fldChar w:fldCharType="end"/>
        </w:r>
      </w:hyperlink>
    </w:p>
    <w:p w14:paraId="14D5BDA6" w14:textId="7429CB14"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4" w:history="1">
        <w:r w:rsidRPr="006278BE">
          <w:rPr>
            <w:rStyle w:val="Hyperlink"/>
            <w:noProof/>
          </w:rPr>
          <w:t>Special Condition 3.5 PCB Interventions volume driver (PCB</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_Toc126075044 \h </w:instrText>
        </w:r>
        <w:r w:rsidRPr="006278BE">
          <w:rPr>
            <w:noProof/>
            <w:webHidden/>
          </w:rPr>
        </w:r>
        <w:r w:rsidRPr="006278BE">
          <w:rPr>
            <w:noProof/>
            <w:webHidden/>
          </w:rPr>
          <w:fldChar w:fldCharType="separate"/>
        </w:r>
        <w:r w:rsidR="00573AA9">
          <w:rPr>
            <w:noProof/>
            <w:webHidden/>
          </w:rPr>
          <w:t>101</w:t>
        </w:r>
        <w:r w:rsidRPr="006278BE">
          <w:rPr>
            <w:noProof/>
            <w:webHidden/>
          </w:rPr>
          <w:fldChar w:fldCharType="end"/>
        </w:r>
      </w:hyperlink>
    </w:p>
    <w:p w14:paraId="66D94F36" w14:textId="51DCFCE2"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5" w:history="1">
        <w:r w:rsidRPr="006278BE">
          <w:rPr>
            <w:rStyle w:val="Hyperlink"/>
            <w:noProof/>
          </w:rPr>
          <w:t>Special Condition 3.6 Net Zero Re-opener and Price Control Deliverable (NZ</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_Toc126075045 \h </w:instrText>
        </w:r>
        <w:r w:rsidRPr="006278BE">
          <w:rPr>
            <w:noProof/>
            <w:webHidden/>
          </w:rPr>
        </w:r>
        <w:r w:rsidRPr="006278BE">
          <w:rPr>
            <w:noProof/>
            <w:webHidden/>
          </w:rPr>
          <w:fldChar w:fldCharType="separate"/>
        </w:r>
        <w:r w:rsidR="00573AA9">
          <w:rPr>
            <w:noProof/>
            <w:webHidden/>
          </w:rPr>
          <w:t>102</w:t>
        </w:r>
        <w:r w:rsidRPr="006278BE">
          <w:rPr>
            <w:noProof/>
            <w:webHidden/>
          </w:rPr>
          <w:fldChar w:fldCharType="end"/>
        </w:r>
      </w:hyperlink>
    </w:p>
    <w:p w14:paraId="39C0B684" w14:textId="5B4038F5"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6" w:history="1">
        <w:r w:rsidRPr="006278BE">
          <w:rPr>
            <w:rStyle w:val="Hyperlink"/>
            <w:noProof/>
          </w:rPr>
          <w:t>Special Condition 3.7 Coordinated Adjustment Mechanism Re-opener (CAM</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_Toc126075046 \h </w:instrText>
        </w:r>
        <w:r w:rsidRPr="006278BE">
          <w:rPr>
            <w:noProof/>
            <w:webHidden/>
          </w:rPr>
        </w:r>
        <w:r w:rsidRPr="006278BE">
          <w:rPr>
            <w:noProof/>
            <w:webHidden/>
          </w:rPr>
          <w:fldChar w:fldCharType="separate"/>
        </w:r>
        <w:r w:rsidR="00573AA9">
          <w:rPr>
            <w:noProof/>
            <w:webHidden/>
          </w:rPr>
          <w:t>104</w:t>
        </w:r>
        <w:r w:rsidRPr="006278BE">
          <w:rPr>
            <w:noProof/>
            <w:webHidden/>
          </w:rPr>
          <w:fldChar w:fldCharType="end"/>
        </w:r>
      </w:hyperlink>
    </w:p>
    <w:p w14:paraId="3126AF02" w14:textId="2F832A6F"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7" w:history="1">
        <w:r w:rsidRPr="006278BE">
          <w:rPr>
            <w:rStyle w:val="Hyperlink"/>
            <w:noProof/>
          </w:rPr>
          <w:t>Special Condition 3.8 Carry-over Green Recovery Scheme Project Costs (CGRS</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_Toc126075047 \h </w:instrText>
        </w:r>
        <w:r w:rsidRPr="006278BE">
          <w:rPr>
            <w:noProof/>
            <w:webHidden/>
          </w:rPr>
        </w:r>
        <w:r w:rsidRPr="006278BE">
          <w:rPr>
            <w:noProof/>
            <w:webHidden/>
          </w:rPr>
          <w:fldChar w:fldCharType="separate"/>
        </w:r>
        <w:r w:rsidR="00573AA9">
          <w:rPr>
            <w:noProof/>
            <w:webHidden/>
          </w:rPr>
          <w:t>106</w:t>
        </w:r>
        <w:r w:rsidRPr="006278BE">
          <w:rPr>
            <w:noProof/>
            <w:webHidden/>
          </w:rPr>
          <w:fldChar w:fldCharType="end"/>
        </w:r>
      </w:hyperlink>
    </w:p>
    <w:p w14:paraId="3414BD63" w14:textId="4CE4BD50"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8" w:history="1">
        <w:r w:rsidRPr="006278BE">
          <w:rPr>
            <w:rStyle w:val="Hyperlink"/>
            <w:noProof/>
          </w:rPr>
          <w:t>Special Condition 3.9 Load Related Expenditure volume drivers (SRVD</w:t>
        </w:r>
        <w:r w:rsidRPr="006278BE">
          <w:rPr>
            <w:rStyle w:val="Hyperlink"/>
            <w:noProof/>
            <w:vertAlign w:val="subscript"/>
          </w:rPr>
          <w:t>t</w:t>
        </w:r>
        <w:r w:rsidRPr="006278BE">
          <w:rPr>
            <w:rStyle w:val="Hyperlink"/>
            <w:noProof/>
          </w:rPr>
          <w:t xml:space="preserve"> and LVSVD</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_Toc126075048 \h </w:instrText>
        </w:r>
        <w:r w:rsidRPr="006278BE">
          <w:rPr>
            <w:noProof/>
            <w:webHidden/>
          </w:rPr>
        </w:r>
        <w:r w:rsidRPr="006278BE">
          <w:rPr>
            <w:noProof/>
            <w:webHidden/>
          </w:rPr>
          <w:fldChar w:fldCharType="separate"/>
        </w:r>
        <w:r w:rsidR="00573AA9">
          <w:rPr>
            <w:noProof/>
            <w:webHidden/>
          </w:rPr>
          <w:t>108</w:t>
        </w:r>
        <w:r w:rsidRPr="006278BE">
          <w:rPr>
            <w:noProof/>
            <w:webHidden/>
          </w:rPr>
          <w:fldChar w:fldCharType="end"/>
        </w:r>
      </w:hyperlink>
    </w:p>
    <w:p w14:paraId="1AB25AC1" w14:textId="648AD90E"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49" w:history="1">
        <w:r w:rsidRPr="006278BE">
          <w:rPr>
            <w:rStyle w:val="Hyperlink"/>
            <w:noProof/>
          </w:rPr>
          <w:t>Special Condition 3.10 Allowed Expenditure for 1-in-20 Severe Weather Event (OTSW</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_Toc126075049 \h </w:instrText>
        </w:r>
        <w:r w:rsidRPr="006278BE">
          <w:rPr>
            <w:noProof/>
            <w:webHidden/>
          </w:rPr>
        </w:r>
        <w:r w:rsidRPr="006278BE">
          <w:rPr>
            <w:noProof/>
            <w:webHidden/>
          </w:rPr>
          <w:fldChar w:fldCharType="separate"/>
        </w:r>
        <w:r w:rsidR="00573AA9">
          <w:rPr>
            <w:noProof/>
            <w:webHidden/>
          </w:rPr>
          <w:t>112</w:t>
        </w:r>
        <w:r w:rsidRPr="006278BE">
          <w:rPr>
            <w:noProof/>
            <w:webHidden/>
          </w:rPr>
          <w:fldChar w:fldCharType="end"/>
        </w:r>
      </w:hyperlink>
    </w:p>
    <w:p w14:paraId="47506525" w14:textId="03D488FA"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50" w:history="1">
        <w:r w:rsidRPr="006278BE">
          <w:rPr>
            <w:rStyle w:val="Hyperlink"/>
            <w:noProof/>
          </w:rPr>
          <w:t>Special Condition 3.11 Net to gross adjustment for Load Related Expenditure (NGLRE</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_Toc126075050 \h </w:instrText>
        </w:r>
        <w:r w:rsidRPr="006278BE">
          <w:rPr>
            <w:noProof/>
            <w:webHidden/>
          </w:rPr>
        </w:r>
        <w:r w:rsidRPr="006278BE">
          <w:rPr>
            <w:noProof/>
            <w:webHidden/>
          </w:rPr>
          <w:fldChar w:fldCharType="separate"/>
        </w:r>
        <w:r w:rsidR="00573AA9">
          <w:rPr>
            <w:noProof/>
            <w:webHidden/>
          </w:rPr>
          <w:t>113</w:t>
        </w:r>
        <w:r w:rsidRPr="006278BE">
          <w:rPr>
            <w:noProof/>
            <w:webHidden/>
          </w:rPr>
          <w:fldChar w:fldCharType="end"/>
        </w:r>
      </w:hyperlink>
    </w:p>
    <w:p w14:paraId="72451DC5" w14:textId="521BF08A"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51" w:history="1">
        <w:r w:rsidRPr="006278BE">
          <w:rPr>
            <w:rStyle w:val="Hyperlink"/>
            <w:noProof/>
          </w:rPr>
          <w:t>Special Condition 3.12 Indirects scaler (IS</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_Toc126075051 \h </w:instrText>
        </w:r>
        <w:r w:rsidRPr="006278BE">
          <w:rPr>
            <w:noProof/>
            <w:webHidden/>
          </w:rPr>
        </w:r>
        <w:r w:rsidRPr="006278BE">
          <w:rPr>
            <w:noProof/>
            <w:webHidden/>
          </w:rPr>
          <w:fldChar w:fldCharType="separate"/>
        </w:r>
        <w:r w:rsidR="00573AA9">
          <w:rPr>
            <w:noProof/>
            <w:webHidden/>
          </w:rPr>
          <w:t>116</w:t>
        </w:r>
        <w:r w:rsidRPr="006278BE">
          <w:rPr>
            <w:noProof/>
            <w:webHidden/>
          </w:rPr>
          <w:fldChar w:fldCharType="end"/>
        </w:r>
      </w:hyperlink>
    </w:p>
    <w:p w14:paraId="60940CE5" w14:textId="170E2E34"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52" w:history="1">
        <w:r w:rsidRPr="006278BE">
          <w:rPr>
            <w:rStyle w:val="Hyperlink"/>
            <w:noProof/>
          </w:rPr>
          <w:t>Special Condition 3.13 [Not used]</w:t>
        </w:r>
        <w:r w:rsidRPr="006278BE">
          <w:rPr>
            <w:noProof/>
            <w:webHidden/>
          </w:rPr>
          <w:tab/>
        </w:r>
        <w:r w:rsidRPr="006278BE">
          <w:rPr>
            <w:noProof/>
            <w:webHidden/>
          </w:rPr>
          <w:fldChar w:fldCharType="begin"/>
        </w:r>
        <w:r w:rsidRPr="006278BE">
          <w:rPr>
            <w:noProof/>
            <w:webHidden/>
          </w:rPr>
          <w:instrText xml:space="preserve"> PAGEREF _Toc126075052 \h </w:instrText>
        </w:r>
        <w:r w:rsidRPr="006278BE">
          <w:rPr>
            <w:noProof/>
            <w:webHidden/>
          </w:rPr>
        </w:r>
        <w:r w:rsidRPr="006278BE">
          <w:rPr>
            <w:noProof/>
            <w:webHidden/>
          </w:rPr>
          <w:fldChar w:fldCharType="separate"/>
        </w:r>
        <w:r w:rsidR="00573AA9">
          <w:rPr>
            <w:noProof/>
            <w:webHidden/>
          </w:rPr>
          <w:t>117</w:t>
        </w:r>
        <w:r w:rsidRPr="006278BE">
          <w:rPr>
            <w:noProof/>
            <w:webHidden/>
          </w:rPr>
          <w:fldChar w:fldCharType="end"/>
        </w:r>
      </w:hyperlink>
    </w:p>
    <w:p w14:paraId="2ABF909F" w14:textId="615000B2"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53" w:history="1">
        <w:r w:rsidRPr="006278BE">
          <w:rPr>
            <w:rStyle w:val="Hyperlink"/>
            <w:noProof/>
          </w:rPr>
          <w:t>Special Condition 3.14 [Not used]</w:t>
        </w:r>
        <w:r w:rsidRPr="006278BE">
          <w:rPr>
            <w:noProof/>
            <w:webHidden/>
          </w:rPr>
          <w:tab/>
        </w:r>
        <w:r w:rsidRPr="006278BE">
          <w:rPr>
            <w:noProof/>
            <w:webHidden/>
          </w:rPr>
          <w:fldChar w:fldCharType="begin"/>
        </w:r>
        <w:r w:rsidRPr="006278BE">
          <w:rPr>
            <w:noProof/>
            <w:webHidden/>
          </w:rPr>
          <w:instrText xml:space="preserve"> PAGEREF _Toc126075053 \h </w:instrText>
        </w:r>
        <w:r w:rsidRPr="006278BE">
          <w:rPr>
            <w:noProof/>
            <w:webHidden/>
          </w:rPr>
        </w:r>
        <w:r w:rsidRPr="006278BE">
          <w:rPr>
            <w:noProof/>
            <w:webHidden/>
          </w:rPr>
          <w:fldChar w:fldCharType="separate"/>
        </w:r>
        <w:r w:rsidR="00573AA9">
          <w:rPr>
            <w:noProof/>
            <w:webHidden/>
          </w:rPr>
          <w:t>117</w:t>
        </w:r>
        <w:r w:rsidRPr="006278BE">
          <w:rPr>
            <w:noProof/>
            <w:webHidden/>
          </w:rPr>
          <w:fldChar w:fldCharType="end"/>
        </w:r>
      </w:hyperlink>
    </w:p>
    <w:p w14:paraId="121BFF07" w14:textId="527FA2E0"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54" w:history="1">
        <w:r w:rsidRPr="006278BE">
          <w:rPr>
            <w:rStyle w:val="Hyperlink"/>
            <w:noProof/>
          </w:rPr>
          <w:t>Special Condition 3.15 [Not used]</w:t>
        </w:r>
        <w:r w:rsidRPr="006278BE">
          <w:rPr>
            <w:noProof/>
            <w:webHidden/>
          </w:rPr>
          <w:tab/>
        </w:r>
        <w:r w:rsidRPr="006278BE">
          <w:rPr>
            <w:noProof/>
            <w:webHidden/>
          </w:rPr>
          <w:fldChar w:fldCharType="begin"/>
        </w:r>
        <w:r w:rsidRPr="006278BE">
          <w:rPr>
            <w:noProof/>
            <w:webHidden/>
          </w:rPr>
          <w:instrText xml:space="preserve"> PAGEREF _Toc126075054 \h </w:instrText>
        </w:r>
        <w:r w:rsidRPr="006278BE">
          <w:rPr>
            <w:noProof/>
            <w:webHidden/>
          </w:rPr>
        </w:r>
        <w:r w:rsidRPr="006278BE">
          <w:rPr>
            <w:noProof/>
            <w:webHidden/>
          </w:rPr>
          <w:fldChar w:fldCharType="separate"/>
        </w:r>
        <w:r w:rsidR="00573AA9">
          <w:rPr>
            <w:noProof/>
            <w:webHidden/>
          </w:rPr>
          <w:t>117</w:t>
        </w:r>
        <w:r w:rsidRPr="006278BE">
          <w:rPr>
            <w:noProof/>
            <w:webHidden/>
          </w:rPr>
          <w:fldChar w:fldCharType="end"/>
        </w:r>
      </w:hyperlink>
    </w:p>
    <w:p w14:paraId="57136C29" w14:textId="3C22F1FC"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55" w:history="1">
        <w:r w:rsidRPr="006278BE">
          <w:rPr>
            <w:rStyle w:val="Hyperlink"/>
            <w:noProof/>
          </w:rPr>
          <w:t>Special Condition 3.16 Shetland Link Contribution</w:t>
        </w:r>
        <w:r w:rsidRPr="006278BE">
          <w:rPr>
            <w:noProof/>
            <w:webHidden/>
          </w:rPr>
          <w:tab/>
        </w:r>
        <w:r w:rsidRPr="006278BE">
          <w:rPr>
            <w:noProof/>
            <w:webHidden/>
          </w:rPr>
          <w:fldChar w:fldCharType="begin"/>
        </w:r>
        <w:r w:rsidRPr="006278BE">
          <w:rPr>
            <w:noProof/>
            <w:webHidden/>
          </w:rPr>
          <w:instrText xml:space="preserve"> PAGEREF _Toc126075055 \h </w:instrText>
        </w:r>
        <w:r w:rsidRPr="006278BE">
          <w:rPr>
            <w:noProof/>
            <w:webHidden/>
          </w:rPr>
        </w:r>
        <w:r w:rsidRPr="006278BE">
          <w:rPr>
            <w:noProof/>
            <w:webHidden/>
          </w:rPr>
          <w:fldChar w:fldCharType="separate"/>
        </w:r>
        <w:r w:rsidR="00573AA9">
          <w:rPr>
            <w:noProof/>
            <w:webHidden/>
          </w:rPr>
          <w:t>117</w:t>
        </w:r>
        <w:r w:rsidRPr="006278BE">
          <w:rPr>
            <w:noProof/>
            <w:webHidden/>
          </w:rPr>
          <w:fldChar w:fldCharType="end"/>
        </w:r>
      </w:hyperlink>
    </w:p>
    <w:p w14:paraId="1F2938B6" w14:textId="4E9C9281" w:rsidR="00F042EB" w:rsidRPr="006278BE" w:rsidRDefault="00F042EB">
      <w:pPr>
        <w:pStyle w:val="TOC1"/>
        <w:rPr>
          <w:rFonts w:asciiTheme="minorHAnsi" w:eastAsiaTheme="minorEastAsia" w:hAnsiTheme="minorHAnsi"/>
          <w:b w:val="0"/>
          <w:sz w:val="22"/>
          <w:szCs w:val="22"/>
          <w:lang w:eastAsia="en-GB"/>
        </w:rPr>
      </w:pPr>
      <w:hyperlink w:anchor="_Toc126075056" w:history="1">
        <w:r w:rsidRPr="006278BE">
          <w:rPr>
            <w:rStyle w:val="Hyperlink"/>
          </w:rPr>
          <w:t>Chapter 4: Output delivery incentives</w:t>
        </w:r>
        <w:r w:rsidRPr="006278BE">
          <w:rPr>
            <w:webHidden/>
          </w:rPr>
          <w:tab/>
        </w:r>
        <w:r w:rsidRPr="006278BE">
          <w:rPr>
            <w:webHidden/>
          </w:rPr>
          <w:fldChar w:fldCharType="begin"/>
        </w:r>
        <w:r w:rsidRPr="006278BE">
          <w:rPr>
            <w:webHidden/>
          </w:rPr>
          <w:instrText xml:space="preserve"> PAGEREF _Toc126075056 \h </w:instrText>
        </w:r>
        <w:r w:rsidRPr="006278BE">
          <w:rPr>
            <w:webHidden/>
          </w:rPr>
        </w:r>
        <w:r w:rsidRPr="006278BE">
          <w:rPr>
            <w:webHidden/>
          </w:rPr>
          <w:fldChar w:fldCharType="separate"/>
        </w:r>
        <w:r w:rsidR="00573AA9">
          <w:rPr>
            <w:webHidden/>
          </w:rPr>
          <w:t>119</w:t>
        </w:r>
        <w:r w:rsidRPr="006278BE">
          <w:rPr>
            <w:webHidden/>
          </w:rPr>
          <w:fldChar w:fldCharType="end"/>
        </w:r>
      </w:hyperlink>
    </w:p>
    <w:p w14:paraId="0B717377" w14:textId="7B036775"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57" w:history="1">
        <w:r w:rsidRPr="006278BE">
          <w:rPr>
            <w:rStyle w:val="Hyperlink"/>
            <w:noProof/>
          </w:rPr>
          <w:t>Special Condition 4.1 Total output delivery incentive performance (ODI</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_Toc126075057 \h </w:instrText>
        </w:r>
        <w:r w:rsidRPr="006278BE">
          <w:rPr>
            <w:noProof/>
            <w:webHidden/>
          </w:rPr>
        </w:r>
        <w:r w:rsidRPr="006278BE">
          <w:rPr>
            <w:noProof/>
            <w:webHidden/>
          </w:rPr>
          <w:fldChar w:fldCharType="separate"/>
        </w:r>
        <w:r w:rsidR="00573AA9">
          <w:rPr>
            <w:noProof/>
            <w:webHidden/>
          </w:rPr>
          <w:t>119</w:t>
        </w:r>
        <w:r w:rsidRPr="006278BE">
          <w:rPr>
            <w:noProof/>
            <w:webHidden/>
          </w:rPr>
          <w:fldChar w:fldCharType="end"/>
        </w:r>
      </w:hyperlink>
    </w:p>
    <w:p w14:paraId="1A674B70" w14:textId="6D15504B"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58" w:history="1">
        <w:r w:rsidRPr="006278BE">
          <w:rPr>
            <w:rStyle w:val="Hyperlink"/>
            <w:noProof/>
          </w:rPr>
          <w:t>Special Condition 4.2 Time to connect output delivery incentive (TTC</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_Toc126075058 \h </w:instrText>
        </w:r>
        <w:r w:rsidRPr="006278BE">
          <w:rPr>
            <w:noProof/>
            <w:webHidden/>
          </w:rPr>
        </w:r>
        <w:r w:rsidRPr="006278BE">
          <w:rPr>
            <w:noProof/>
            <w:webHidden/>
          </w:rPr>
          <w:fldChar w:fldCharType="separate"/>
        </w:r>
        <w:r w:rsidR="00573AA9">
          <w:rPr>
            <w:noProof/>
            <w:webHidden/>
          </w:rPr>
          <w:t>119</w:t>
        </w:r>
        <w:r w:rsidRPr="006278BE">
          <w:rPr>
            <w:noProof/>
            <w:webHidden/>
          </w:rPr>
          <w:fldChar w:fldCharType="end"/>
        </w:r>
      </w:hyperlink>
    </w:p>
    <w:p w14:paraId="07C5CBCD" w14:textId="1D672ADF"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59" w:history="1">
        <w:r w:rsidRPr="006278BE">
          <w:rPr>
            <w:rStyle w:val="Hyperlink"/>
            <w:noProof/>
          </w:rPr>
          <w:t>Special Condition 4.3 Broad measure of customer service output delivery incentive (BMCS</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_Toc126075059 \h </w:instrText>
        </w:r>
        <w:r w:rsidRPr="006278BE">
          <w:rPr>
            <w:noProof/>
            <w:webHidden/>
          </w:rPr>
        </w:r>
        <w:r w:rsidRPr="006278BE">
          <w:rPr>
            <w:noProof/>
            <w:webHidden/>
          </w:rPr>
          <w:fldChar w:fldCharType="separate"/>
        </w:r>
        <w:r w:rsidR="00573AA9">
          <w:rPr>
            <w:noProof/>
            <w:webHidden/>
          </w:rPr>
          <w:t>127</w:t>
        </w:r>
        <w:r w:rsidRPr="006278BE">
          <w:rPr>
            <w:noProof/>
            <w:webHidden/>
          </w:rPr>
          <w:fldChar w:fldCharType="end"/>
        </w:r>
      </w:hyperlink>
    </w:p>
    <w:p w14:paraId="4A282F38" w14:textId="68BE13EF"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60" w:history="1">
        <w:r w:rsidRPr="006278BE">
          <w:rPr>
            <w:rStyle w:val="Hyperlink"/>
            <w:noProof/>
          </w:rPr>
          <w:t>Special Condition 4.4 Interruptions incentive scheme output delivery incentive (IQ</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_Toc126075060 \h </w:instrText>
        </w:r>
        <w:r w:rsidRPr="006278BE">
          <w:rPr>
            <w:noProof/>
            <w:webHidden/>
          </w:rPr>
        </w:r>
        <w:r w:rsidRPr="006278BE">
          <w:rPr>
            <w:noProof/>
            <w:webHidden/>
          </w:rPr>
          <w:fldChar w:fldCharType="separate"/>
        </w:r>
        <w:r w:rsidR="00573AA9">
          <w:rPr>
            <w:noProof/>
            <w:webHidden/>
          </w:rPr>
          <w:t>139</w:t>
        </w:r>
        <w:r w:rsidRPr="006278BE">
          <w:rPr>
            <w:noProof/>
            <w:webHidden/>
          </w:rPr>
          <w:fldChar w:fldCharType="end"/>
        </w:r>
      </w:hyperlink>
    </w:p>
    <w:p w14:paraId="02A85695" w14:textId="773F2B4B"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61" w:history="1">
        <w:r w:rsidRPr="006278BE">
          <w:rPr>
            <w:rStyle w:val="Hyperlink"/>
            <w:noProof/>
          </w:rPr>
          <w:t>Special Condition 4.5 Major connections output delivery incentive (MC</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_Toc126075061 \h </w:instrText>
        </w:r>
        <w:r w:rsidRPr="006278BE">
          <w:rPr>
            <w:noProof/>
            <w:webHidden/>
          </w:rPr>
        </w:r>
        <w:r w:rsidRPr="006278BE">
          <w:rPr>
            <w:noProof/>
            <w:webHidden/>
          </w:rPr>
          <w:fldChar w:fldCharType="separate"/>
        </w:r>
        <w:r w:rsidR="00573AA9">
          <w:rPr>
            <w:noProof/>
            <w:webHidden/>
          </w:rPr>
          <w:t>152</w:t>
        </w:r>
        <w:r w:rsidRPr="006278BE">
          <w:rPr>
            <w:noProof/>
            <w:webHidden/>
          </w:rPr>
          <w:fldChar w:fldCharType="end"/>
        </w:r>
      </w:hyperlink>
    </w:p>
    <w:p w14:paraId="0F0E4070" w14:textId="616F3AD6"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62" w:history="1">
        <w:r w:rsidRPr="006278BE">
          <w:rPr>
            <w:rStyle w:val="Hyperlink"/>
            <w:noProof/>
          </w:rPr>
          <w:t>Special Condition 4.6 Consumer vulnerability output delivery incentive (CVI</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_Toc126075062 \h </w:instrText>
        </w:r>
        <w:r w:rsidRPr="006278BE">
          <w:rPr>
            <w:noProof/>
            <w:webHidden/>
          </w:rPr>
        </w:r>
        <w:r w:rsidRPr="006278BE">
          <w:rPr>
            <w:noProof/>
            <w:webHidden/>
          </w:rPr>
          <w:fldChar w:fldCharType="separate"/>
        </w:r>
        <w:r w:rsidR="00573AA9">
          <w:rPr>
            <w:noProof/>
            <w:webHidden/>
          </w:rPr>
          <w:t>155</w:t>
        </w:r>
        <w:r w:rsidRPr="006278BE">
          <w:rPr>
            <w:noProof/>
            <w:webHidden/>
          </w:rPr>
          <w:fldChar w:fldCharType="end"/>
        </w:r>
      </w:hyperlink>
    </w:p>
    <w:p w14:paraId="30CAC5E8" w14:textId="0940B185"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63" w:history="1">
        <w:r w:rsidRPr="006278BE">
          <w:rPr>
            <w:rStyle w:val="Hyperlink"/>
            <w:noProof/>
          </w:rPr>
          <w:t>Special Condition 4.7 Consumer value proposition</w:t>
        </w:r>
        <w:r w:rsidRPr="006278BE">
          <w:rPr>
            <w:noProof/>
            <w:webHidden/>
          </w:rPr>
          <w:tab/>
        </w:r>
        <w:r w:rsidRPr="006278BE">
          <w:rPr>
            <w:noProof/>
            <w:webHidden/>
          </w:rPr>
          <w:fldChar w:fldCharType="begin"/>
        </w:r>
        <w:r w:rsidRPr="006278BE">
          <w:rPr>
            <w:noProof/>
            <w:webHidden/>
          </w:rPr>
          <w:instrText xml:space="preserve"> PAGEREF _Toc126075063 \h </w:instrText>
        </w:r>
        <w:r w:rsidRPr="006278BE">
          <w:rPr>
            <w:noProof/>
            <w:webHidden/>
          </w:rPr>
        </w:r>
        <w:r w:rsidRPr="006278BE">
          <w:rPr>
            <w:noProof/>
            <w:webHidden/>
          </w:rPr>
          <w:fldChar w:fldCharType="separate"/>
        </w:r>
        <w:r w:rsidR="00573AA9">
          <w:rPr>
            <w:noProof/>
            <w:webHidden/>
          </w:rPr>
          <w:t>174</w:t>
        </w:r>
        <w:r w:rsidRPr="006278BE">
          <w:rPr>
            <w:noProof/>
            <w:webHidden/>
          </w:rPr>
          <w:fldChar w:fldCharType="end"/>
        </w:r>
      </w:hyperlink>
    </w:p>
    <w:p w14:paraId="6E172F1E" w14:textId="64CB1A3E"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64" w:history="1">
        <w:r w:rsidRPr="006278BE">
          <w:rPr>
            <w:rStyle w:val="Hyperlink"/>
            <w:noProof/>
          </w:rPr>
          <w:t>Special Condition 4.8 Distribution System Operation output delivery incentive (DSOI</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_Toc126075064 \h </w:instrText>
        </w:r>
        <w:r w:rsidRPr="006278BE">
          <w:rPr>
            <w:noProof/>
            <w:webHidden/>
          </w:rPr>
        </w:r>
        <w:r w:rsidRPr="006278BE">
          <w:rPr>
            <w:noProof/>
            <w:webHidden/>
          </w:rPr>
          <w:fldChar w:fldCharType="separate"/>
        </w:r>
        <w:r w:rsidR="00573AA9">
          <w:rPr>
            <w:noProof/>
            <w:webHidden/>
          </w:rPr>
          <w:t>176</w:t>
        </w:r>
        <w:r w:rsidRPr="006278BE">
          <w:rPr>
            <w:noProof/>
            <w:webHidden/>
          </w:rPr>
          <w:fldChar w:fldCharType="end"/>
        </w:r>
      </w:hyperlink>
    </w:p>
    <w:p w14:paraId="0A7789F0" w14:textId="3C7B320E"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65" w:history="1">
        <w:r w:rsidRPr="006278BE">
          <w:rPr>
            <w:rStyle w:val="Hyperlink"/>
            <w:noProof/>
          </w:rPr>
          <w:t>Special Condition 4.9 [Not used]</w:t>
        </w:r>
        <w:r w:rsidRPr="006278BE">
          <w:rPr>
            <w:noProof/>
            <w:webHidden/>
          </w:rPr>
          <w:tab/>
        </w:r>
        <w:r w:rsidRPr="006278BE">
          <w:rPr>
            <w:noProof/>
            <w:webHidden/>
          </w:rPr>
          <w:fldChar w:fldCharType="begin"/>
        </w:r>
        <w:r w:rsidRPr="006278BE">
          <w:rPr>
            <w:noProof/>
            <w:webHidden/>
          </w:rPr>
          <w:instrText xml:space="preserve"> PAGEREF _Toc126075065 \h </w:instrText>
        </w:r>
        <w:r w:rsidRPr="006278BE">
          <w:rPr>
            <w:noProof/>
            <w:webHidden/>
          </w:rPr>
        </w:r>
        <w:r w:rsidRPr="006278BE">
          <w:rPr>
            <w:noProof/>
            <w:webHidden/>
          </w:rPr>
          <w:fldChar w:fldCharType="separate"/>
        </w:r>
        <w:r w:rsidR="00573AA9">
          <w:rPr>
            <w:noProof/>
            <w:webHidden/>
          </w:rPr>
          <w:t>184</w:t>
        </w:r>
        <w:r w:rsidRPr="006278BE">
          <w:rPr>
            <w:noProof/>
            <w:webHidden/>
          </w:rPr>
          <w:fldChar w:fldCharType="end"/>
        </w:r>
      </w:hyperlink>
    </w:p>
    <w:p w14:paraId="26F36F5E" w14:textId="65C146AF"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66" w:history="1">
        <w:r w:rsidRPr="006278BE">
          <w:rPr>
            <w:rStyle w:val="Hyperlink"/>
            <w:noProof/>
          </w:rPr>
          <w:t>Special Condition 4.10 [Not used]</w:t>
        </w:r>
        <w:r w:rsidRPr="006278BE">
          <w:rPr>
            <w:noProof/>
            <w:webHidden/>
          </w:rPr>
          <w:tab/>
        </w:r>
        <w:r w:rsidRPr="006278BE">
          <w:rPr>
            <w:noProof/>
            <w:webHidden/>
          </w:rPr>
          <w:fldChar w:fldCharType="begin"/>
        </w:r>
        <w:r w:rsidRPr="006278BE">
          <w:rPr>
            <w:noProof/>
            <w:webHidden/>
          </w:rPr>
          <w:instrText xml:space="preserve"> PAGEREF _Toc126075066 \h </w:instrText>
        </w:r>
        <w:r w:rsidRPr="006278BE">
          <w:rPr>
            <w:noProof/>
            <w:webHidden/>
          </w:rPr>
        </w:r>
        <w:r w:rsidRPr="006278BE">
          <w:rPr>
            <w:noProof/>
            <w:webHidden/>
          </w:rPr>
          <w:fldChar w:fldCharType="separate"/>
        </w:r>
        <w:r w:rsidR="00573AA9">
          <w:rPr>
            <w:noProof/>
            <w:webHidden/>
          </w:rPr>
          <w:t>184</w:t>
        </w:r>
        <w:r w:rsidRPr="006278BE">
          <w:rPr>
            <w:noProof/>
            <w:webHidden/>
          </w:rPr>
          <w:fldChar w:fldCharType="end"/>
        </w:r>
      </w:hyperlink>
    </w:p>
    <w:p w14:paraId="64041EF2" w14:textId="14F60C87" w:rsidR="00F042EB" w:rsidRPr="006278BE" w:rsidRDefault="00F042EB">
      <w:pPr>
        <w:pStyle w:val="TOC1"/>
        <w:rPr>
          <w:rFonts w:asciiTheme="minorHAnsi" w:eastAsiaTheme="minorEastAsia" w:hAnsiTheme="minorHAnsi"/>
          <w:b w:val="0"/>
          <w:sz w:val="22"/>
          <w:szCs w:val="22"/>
          <w:lang w:eastAsia="en-GB"/>
        </w:rPr>
      </w:pPr>
      <w:hyperlink w:anchor="_Toc126075067" w:history="1">
        <w:r w:rsidRPr="006278BE">
          <w:rPr>
            <w:rStyle w:val="Hyperlink"/>
          </w:rPr>
          <w:t>Chapter 5: Other revenue allowances</w:t>
        </w:r>
        <w:r w:rsidRPr="006278BE">
          <w:rPr>
            <w:webHidden/>
          </w:rPr>
          <w:tab/>
        </w:r>
        <w:r w:rsidRPr="006278BE">
          <w:rPr>
            <w:webHidden/>
          </w:rPr>
          <w:fldChar w:fldCharType="begin"/>
        </w:r>
        <w:r w:rsidRPr="006278BE">
          <w:rPr>
            <w:webHidden/>
          </w:rPr>
          <w:instrText xml:space="preserve"> PAGEREF _Toc126075067 \h </w:instrText>
        </w:r>
        <w:r w:rsidRPr="006278BE">
          <w:rPr>
            <w:webHidden/>
          </w:rPr>
        </w:r>
        <w:r w:rsidRPr="006278BE">
          <w:rPr>
            <w:webHidden/>
          </w:rPr>
          <w:fldChar w:fldCharType="separate"/>
        </w:r>
        <w:r w:rsidR="00573AA9">
          <w:rPr>
            <w:webHidden/>
          </w:rPr>
          <w:t>185</w:t>
        </w:r>
        <w:r w:rsidRPr="006278BE">
          <w:rPr>
            <w:webHidden/>
          </w:rPr>
          <w:fldChar w:fldCharType="end"/>
        </w:r>
      </w:hyperlink>
    </w:p>
    <w:p w14:paraId="0D2413CB" w14:textId="6A28D9F8"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68" w:history="1">
        <w:r w:rsidRPr="006278BE">
          <w:rPr>
            <w:rStyle w:val="Hyperlink"/>
            <w:noProof/>
          </w:rPr>
          <w:t>Special Condition 5.1 Total other revenue allowances (ORA</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_Toc126075068 \h </w:instrText>
        </w:r>
        <w:r w:rsidRPr="006278BE">
          <w:rPr>
            <w:noProof/>
            <w:webHidden/>
          </w:rPr>
        </w:r>
        <w:r w:rsidRPr="006278BE">
          <w:rPr>
            <w:noProof/>
            <w:webHidden/>
          </w:rPr>
          <w:fldChar w:fldCharType="separate"/>
        </w:r>
        <w:r w:rsidR="00573AA9">
          <w:rPr>
            <w:noProof/>
            <w:webHidden/>
          </w:rPr>
          <w:t>185</w:t>
        </w:r>
        <w:r w:rsidRPr="006278BE">
          <w:rPr>
            <w:noProof/>
            <w:webHidden/>
          </w:rPr>
          <w:fldChar w:fldCharType="end"/>
        </w:r>
      </w:hyperlink>
    </w:p>
    <w:p w14:paraId="3C17F91C" w14:textId="53F804C5"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69" w:history="1">
        <w:r w:rsidRPr="006278BE">
          <w:rPr>
            <w:rStyle w:val="Hyperlink"/>
            <w:noProof/>
          </w:rPr>
          <w:t>Special Condition 5.2 RIIO-2 network innovation allowance (NIA</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_Toc126075069 \h </w:instrText>
        </w:r>
        <w:r w:rsidRPr="006278BE">
          <w:rPr>
            <w:noProof/>
            <w:webHidden/>
          </w:rPr>
        </w:r>
        <w:r w:rsidRPr="006278BE">
          <w:rPr>
            <w:noProof/>
            <w:webHidden/>
          </w:rPr>
          <w:fldChar w:fldCharType="separate"/>
        </w:r>
        <w:r w:rsidR="00573AA9">
          <w:rPr>
            <w:noProof/>
            <w:webHidden/>
          </w:rPr>
          <w:t>185</w:t>
        </w:r>
        <w:r w:rsidRPr="006278BE">
          <w:rPr>
            <w:noProof/>
            <w:webHidden/>
          </w:rPr>
          <w:fldChar w:fldCharType="end"/>
        </w:r>
      </w:hyperlink>
    </w:p>
    <w:p w14:paraId="7EBC8102" w14:textId="47F3D255"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70" w:history="1">
        <w:r w:rsidRPr="006278BE">
          <w:rPr>
            <w:rStyle w:val="Hyperlink"/>
            <w:noProof/>
          </w:rPr>
          <w:t>Special Condition 5.3 Carry-over Network Innovation Allowance (CNIA</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_Toc126075070 \h </w:instrText>
        </w:r>
        <w:r w:rsidRPr="006278BE">
          <w:rPr>
            <w:noProof/>
            <w:webHidden/>
          </w:rPr>
        </w:r>
        <w:r w:rsidRPr="006278BE">
          <w:rPr>
            <w:noProof/>
            <w:webHidden/>
          </w:rPr>
          <w:fldChar w:fldCharType="separate"/>
        </w:r>
        <w:r w:rsidR="00573AA9">
          <w:rPr>
            <w:noProof/>
            <w:webHidden/>
          </w:rPr>
          <w:t>188</w:t>
        </w:r>
        <w:r w:rsidRPr="006278BE">
          <w:rPr>
            <w:noProof/>
            <w:webHidden/>
          </w:rPr>
          <w:fldChar w:fldCharType="end"/>
        </w:r>
      </w:hyperlink>
    </w:p>
    <w:p w14:paraId="20AE21C4" w14:textId="6F68368C"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71" w:history="1">
        <w:r w:rsidRPr="006278BE">
          <w:rPr>
            <w:rStyle w:val="Hyperlink"/>
            <w:noProof/>
          </w:rPr>
          <w:t>Special Condition 5.4 Revenue adjustments in respect of connection performance failures</w:t>
        </w:r>
        <w:r w:rsidRPr="006278BE">
          <w:rPr>
            <w:noProof/>
            <w:webHidden/>
          </w:rPr>
          <w:tab/>
        </w:r>
        <w:r w:rsidRPr="006278BE">
          <w:rPr>
            <w:noProof/>
            <w:webHidden/>
          </w:rPr>
          <w:fldChar w:fldCharType="begin"/>
        </w:r>
        <w:r w:rsidRPr="006278BE">
          <w:rPr>
            <w:noProof/>
            <w:webHidden/>
          </w:rPr>
          <w:instrText xml:space="preserve"> PAGEREF _Toc126075071 \h </w:instrText>
        </w:r>
        <w:r w:rsidRPr="006278BE">
          <w:rPr>
            <w:noProof/>
            <w:webHidden/>
          </w:rPr>
        </w:r>
        <w:r w:rsidRPr="006278BE">
          <w:rPr>
            <w:noProof/>
            <w:webHidden/>
          </w:rPr>
          <w:fldChar w:fldCharType="separate"/>
        </w:r>
        <w:r w:rsidR="00573AA9">
          <w:rPr>
            <w:noProof/>
            <w:webHidden/>
          </w:rPr>
          <w:t>190</w:t>
        </w:r>
        <w:r w:rsidRPr="006278BE">
          <w:rPr>
            <w:noProof/>
            <w:webHidden/>
          </w:rPr>
          <w:fldChar w:fldCharType="end"/>
        </w:r>
      </w:hyperlink>
    </w:p>
    <w:p w14:paraId="53520F61" w14:textId="30D8F4E9" w:rsidR="00F042EB" w:rsidRPr="006278BE" w:rsidRDefault="00F042EB">
      <w:pPr>
        <w:pStyle w:val="TOC1"/>
        <w:rPr>
          <w:rFonts w:asciiTheme="minorHAnsi" w:eastAsiaTheme="minorEastAsia" w:hAnsiTheme="minorHAnsi"/>
          <w:b w:val="0"/>
          <w:sz w:val="22"/>
          <w:szCs w:val="22"/>
          <w:lang w:eastAsia="en-GB"/>
        </w:rPr>
      </w:pPr>
      <w:hyperlink w:anchor="_Toc126075072" w:history="1">
        <w:r w:rsidRPr="006278BE">
          <w:rPr>
            <w:rStyle w:val="Hyperlink"/>
          </w:rPr>
          <w:t>Chapter 6: Pass-through expenditure</w:t>
        </w:r>
        <w:r w:rsidRPr="006278BE">
          <w:rPr>
            <w:webHidden/>
          </w:rPr>
          <w:tab/>
        </w:r>
        <w:r w:rsidRPr="006278BE">
          <w:rPr>
            <w:webHidden/>
          </w:rPr>
          <w:fldChar w:fldCharType="begin"/>
        </w:r>
        <w:r w:rsidRPr="006278BE">
          <w:rPr>
            <w:webHidden/>
          </w:rPr>
          <w:instrText xml:space="preserve"> PAGEREF _Toc126075072 \h </w:instrText>
        </w:r>
        <w:r w:rsidRPr="006278BE">
          <w:rPr>
            <w:webHidden/>
          </w:rPr>
        </w:r>
        <w:r w:rsidRPr="006278BE">
          <w:rPr>
            <w:webHidden/>
          </w:rPr>
          <w:fldChar w:fldCharType="separate"/>
        </w:r>
        <w:r w:rsidR="00573AA9">
          <w:rPr>
            <w:webHidden/>
          </w:rPr>
          <w:t>192</w:t>
        </w:r>
        <w:r w:rsidRPr="006278BE">
          <w:rPr>
            <w:webHidden/>
          </w:rPr>
          <w:fldChar w:fldCharType="end"/>
        </w:r>
      </w:hyperlink>
    </w:p>
    <w:p w14:paraId="0E24D867" w14:textId="233E638B"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73" w:history="1">
        <w:r w:rsidRPr="006278BE">
          <w:rPr>
            <w:rStyle w:val="Hyperlink"/>
            <w:noProof/>
          </w:rPr>
          <w:t>Special Condition 6.1 Pass-through items (PT</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_Toc126075073 \h </w:instrText>
        </w:r>
        <w:r w:rsidRPr="006278BE">
          <w:rPr>
            <w:noProof/>
            <w:webHidden/>
          </w:rPr>
        </w:r>
        <w:r w:rsidRPr="006278BE">
          <w:rPr>
            <w:noProof/>
            <w:webHidden/>
          </w:rPr>
          <w:fldChar w:fldCharType="separate"/>
        </w:r>
        <w:r w:rsidR="00573AA9">
          <w:rPr>
            <w:noProof/>
            <w:webHidden/>
          </w:rPr>
          <w:t>192</w:t>
        </w:r>
        <w:r w:rsidRPr="006278BE">
          <w:rPr>
            <w:noProof/>
            <w:webHidden/>
          </w:rPr>
          <w:fldChar w:fldCharType="end"/>
        </w:r>
      </w:hyperlink>
    </w:p>
    <w:p w14:paraId="368EAAEE" w14:textId="0A1DB561" w:rsidR="00F042EB" w:rsidRPr="006278BE" w:rsidRDefault="00F042EB">
      <w:pPr>
        <w:pStyle w:val="TOC1"/>
        <w:rPr>
          <w:rFonts w:asciiTheme="minorHAnsi" w:eastAsiaTheme="minorEastAsia" w:hAnsiTheme="minorHAnsi"/>
          <w:b w:val="0"/>
          <w:sz w:val="22"/>
          <w:szCs w:val="22"/>
          <w:lang w:eastAsia="en-GB"/>
        </w:rPr>
      </w:pPr>
      <w:hyperlink w:anchor="_Toc126075074" w:history="1">
        <w:r w:rsidRPr="006278BE">
          <w:rPr>
            <w:rStyle w:val="Hyperlink"/>
          </w:rPr>
          <w:t>Chapter 7: Legacy</w:t>
        </w:r>
        <w:r w:rsidRPr="006278BE">
          <w:rPr>
            <w:webHidden/>
          </w:rPr>
          <w:tab/>
        </w:r>
        <w:r w:rsidRPr="006278BE">
          <w:rPr>
            <w:webHidden/>
          </w:rPr>
          <w:fldChar w:fldCharType="begin"/>
        </w:r>
        <w:r w:rsidRPr="006278BE">
          <w:rPr>
            <w:webHidden/>
          </w:rPr>
          <w:instrText xml:space="preserve"> PAGEREF _Toc126075074 \h </w:instrText>
        </w:r>
        <w:r w:rsidRPr="006278BE">
          <w:rPr>
            <w:webHidden/>
          </w:rPr>
        </w:r>
        <w:r w:rsidRPr="006278BE">
          <w:rPr>
            <w:webHidden/>
          </w:rPr>
          <w:fldChar w:fldCharType="separate"/>
        </w:r>
        <w:r w:rsidR="00573AA9">
          <w:rPr>
            <w:webHidden/>
          </w:rPr>
          <w:t>195</w:t>
        </w:r>
        <w:r w:rsidRPr="006278BE">
          <w:rPr>
            <w:webHidden/>
          </w:rPr>
          <w:fldChar w:fldCharType="end"/>
        </w:r>
      </w:hyperlink>
    </w:p>
    <w:p w14:paraId="1A403931" w14:textId="6C47ABDD"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75" w:history="1">
        <w:r w:rsidRPr="006278BE">
          <w:rPr>
            <w:rStyle w:val="Hyperlink"/>
            <w:noProof/>
          </w:rPr>
          <w:t>Special Condition 7.1 Legacy adjustments to revenue (LAR</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_Toc126075075 \h </w:instrText>
        </w:r>
        <w:r w:rsidRPr="006278BE">
          <w:rPr>
            <w:noProof/>
            <w:webHidden/>
          </w:rPr>
        </w:r>
        <w:r w:rsidRPr="006278BE">
          <w:rPr>
            <w:noProof/>
            <w:webHidden/>
          </w:rPr>
          <w:fldChar w:fldCharType="separate"/>
        </w:r>
        <w:r w:rsidR="00573AA9">
          <w:rPr>
            <w:noProof/>
            <w:webHidden/>
          </w:rPr>
          <w:t>195</w:t>
        </w:r>
        <w:r w:rsidRPr="006278BE">
          <w:rPr>
            <w:noProof/>
            <w:webHidden/>
          </w:rPr>
          <w:fldChar w:fldCharType="end"/>
        </w:r>
      </w:hyperlink>
    </w:p>
    <w:p w14:paraId="2CDEC047" w14:textId="51F342F5"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76" w:history="1">
        <w:r w:rsidRPr="006278BE">
          <w:rPr>
            <w:rStyle w:val="Hyperlink"/>
            <w:noProof/>
          </w:rPr>
          <w:t>Special Condition 7.2 Legacy MOD (LMOD</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_Toc126075076 \h </w:instrText>
        </w:r>
        <w:r w:rsidRPr="006278BE">
          <w:rPr>
            <w:noProof/>
            <w:webHidden/>
          </w:rPr>
        </w:r>
        <w:r w:rsidRPr="006278BE">
          <w:rPr>
            <w:noProof/>
            <w:webHidden/>
          </w:rPr>
          <w:fldChar w:fldCharType="separate"/>
        </w:r>
        <w:r w:rsidR="00573AA9">
          <w:rPr>
            <w:noProof/>
            <w:webHidden/>
          </w:rPr>
          <w:t>196</w:t>
        </w:r>
        <w:r w:rsidRPr="006278BE">
          <w:rPr>
            <w:noProof/>
            <w:webHidden/>
          </w:rPr>
          <w:fldChar w:fldCharType="end"/>
        </w:r>
      </w:hyperlink>
    </w:p>
    <w:p w14:paraId="78833576" w14:textId="06CB60AF"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77" w:history="1">
        <w:r w:rsidRPr="006278BE">
          <w:rPr>
            <w:rStyle w:val="Hyperlink"/>
            <w:noProof/>
          </w:rPr>
          <w:t>Special Condition 7.3 Legacy net RAV additions and tax pool balances</w:t>
        </w:r>
        <w:r w:rsidRPr="006278BE">
          <w:rPr>
            <w:noProof/>
            <w:webHidden/>
          </w:rPr>
          <w:tab/>
        </w:r>
        <w:r w:rsidRPr="006278BE">
          <w:rPr>
            <w:noProof/>
            <w:webHidden/>
          </w:rPr>
          <w:fldChar w:fldCharType="begin"/>
        </w:r>
        <w:r w:rsidRPr="006278BE">
          <w:rPr>
            <w:noProof/>
            <w:webHidden/>
          </w:rPr>
          <w:instrText xml:space="preserve"> PAGEREF _Toc126075077 \h </w:instrText>
        </w:r>
        <w:r w:rsidRPr="006278BE">
          <w:rPr>
            <w:noProof/>
            <w:webHidden/>
          </w:rPr>
        </w:r>
        <w:r w:rsidRPr="006278BE">
          <w:rPr>
            <w:noProof/>
            <w:webHidden/>
          </w:rPr>
          <w:fldChar w:fldCharType="separate"/>
        </w:r>
        <w:r w:rsidR="00573AA9">
          <w:rPr>
            <w:noProof/>
            <w:webHidden/>
          </w:rPr>
          <w:t>197</w:t>
        </w:r>
        <w:r w:rsidRPr="006278BE">
          <w:rPr>
            <w:noProof/>
            <w:webHidden/>
          </w:rPr>
          <w:fldChar w:fldCharType="end"/>
        </w:r>
      </w:hyperlink>
    </w:p>
    <w:p w14:paraId="5CA6EF9E" w14:textId="5DBDDD10"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78" w:history="1">
        <w:r w:rsidRPr="006278BE">
          <w:rPr>
            <w:rStyle w:val="Hyperlink"/>
            <w:noProof/>
          </w:rPr>
          <w:t>Special Condition 7.4 Legacy incentive performance (LIP</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_Toc126075078 \h </w:instrText>
        </w:r>
        <w:r w:rsidRPr="006278BE">
          <w:rPr>
            <w:noProof/>
            <w:webHidden/>
          </w:rPr>
        </w:r>
        <w:r w:rsidRPr="006278BE">
          <w:rPr>
            <w:noProof/>
            <w:webHidden/>
          </w:rPr>
          <w:fldChar w:fldCharType="separate"/>
        </w:r>
        <w:r w:rsidR="00573AA9">
          <w:rPr>
            <w:noProof/>
            <w:webHidden/>
          </w:rPr>
          <w:t>198</w:t>
        </w:r>
        <w:r w:rsidRPr="006278BE">
          <w:rPr>
            <w:noProof/>
            <w:webHidden/>
          </w:rPr>
          <w:fldChar w:fldCharType="end"/>
        </w:r>
      </w:hyperlink>
    </w:p>
    <w:p w14:paraId="0B437511" w14:textId="5D08B78B"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79" w:history="1">
        <w:r w:rsidRPr="006278BE">
          <w:rPr>
            <w:rStyle w:val="Hyperlink"/>
            <w:noProof/>
          </w:rPr>
          <w:t>Special Condition 7.5 Legacy pass-through items term (LPT</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_Toc126075079 \h </w:instrText>
        </w:r>
        <w:r w:rsidRPr="006278BE">
          <w:rPr>
            <w:noProof/>
            <w:webHidden/>
          </w:rPr>
        </w:r>
        <w:r w:rsidRPr="006278BE">
          <w:rPr>
            <w:noProof/>
            <w:webHidden/>
          </w:rPr>
          <w:fldChar w:fldCharType="separate"/>
        </w:r>
        <w:r w:rsidR="00573AA9">
          <w:rPr>
            <w:noProof/>
            <w:webHidden/>
          </w:rPr>
          <w:t>201</w:t>
        </w:r>
        <w:r w:rsidRPr="006278BE">
          <w:rPr>
            <w:noProof/>
            <w:webHidden/>
          </w:rPr>
          <w:fldChar w:fldCharType="end"/>
        </w:r>
      </w:hyperlink>
    </w:p>
    <w:p w14:paraId="35EEB989" w14:textId="7E0AACA6"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80" w:history="1">
        <w:r w:rsidRPr="006278BE">
          <w:rPr>
            <w:rStyle w:val="Hyperlink"/>
            <w:noProof/>
          </w:rPr>
          <w:t>Special Condition 7.6 Formula for calculating the legacy Shetland variable energy costs pass-through items adjustment term (LSEC</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_Toc126075080 \h </w:instrText>
        </w:r>
        <w:r w:rsidRPr="006278BE">
          <w:rPr>
            <w:noProof/>
            <w:webHidden/>
          </w:rPr>
        </w:r>
        <w:r w:rsidRPr="006278BE">
          <w:rPr>
            <w:noProof/>
            <w:webHidden/>
          </w:rPr>
          <w:fldChar w:fldCharType="separate"/>
        </w:r>
        <w:r w:rsidR="00573AA9">
          <w:rPr>
            <w:noProof/>
            <w:webHidden/>
          </w:rPr>
          <w:t>208</w:t>
        </w:r>
        <w:r w:rsidRPr="006278BE">
          <w:rPr>
            <w:noProof/>
            <w:webHidden/>
          </w:rPr>
          <w:fldChar w:fldCharType="end"/>
        </w:r>
      </w:hyperlink>
    </w:p>
    <w:p w14:paraId="225084A1" w14:textId="3EFEE153"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81" w:history="1">
        <w:r w:rsidRPr="006278BE">
          <w:rPr>
            <w:rStyle w:val="Hyperlink"/>
            <w:noProof/>
          </w:rPr>
          <w:t>Special Condition 7.7 Legacy K correction (LK</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_Toc126075081 \h </w:instrText>
        </w:r>
        <w:r w:rsidRPr="006278BE">
          <w:rPr>
            <w:noProof/>
            <w:webHidden/>
          </w:rPr>
        </w:r>
        <w:r w:rsidRPr="006278BE">
          <w:rPr>
            <w:noProof/>
            <w:webHidden/>
          </w:rPr>
          <w:fldChar w:fldCharType="separate"/>
        </w:r>
        <w:r w:rsidR="00573AA9">
          <w:rPr>
            <w:noProof/>
            <w:webHidden/>
          </w:rPr>
          <w:t>210</w:t>
        </w:r>
        <w:r w:rsidRPr="006278BE">
          <w:rPr>
            <w:noProof/>
            <w:webHidden/>
          </w:rPr>
          <w:fldChar w:fldCharType="end"/>
        </w:r>
      </w:hyperlink>
    </w:p>
    <w:p w14:paraId="05FCCF63" w14:textId="33A824A3"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82" w:history="1">
        <w:r w:rsidRPr="006278BE">
          <w:rPr>
            <w:rStyle w:val="Hyperlink"/>
            <w:noProof/>
          </w:rPr>
          <w:t>Special Condition 7.8 Legacy TRU term (LTRU</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_Toc126075082 \h </w:instrText>
        </w:r>
        <w:r w:rsidRPr="006278BE">
          <w:rPr>
            <w:noProof/>
            <w:webHidden/>
          </w:rPr>
        </w:r>
        <w:r w:rsidRPr="006278BE">
          <w:rPr>
            <w:noProof/>
            <w:webHidden/>
          </w:rPr>
          <w:fldChar w:fldCharType="separate"/>
        </w:r>
        <w:r w:rsidR="00573AA9">
          <w:rPr>
            <w:noProof/>
            <w:webHidden/>
          </w:rPr>
          <w:t>211</w:t>
        </w:r>
        <w:r w:rsidRPr="006278BE">
          <w:rPr>
            <w:noProof/>
            <w:webHidden/>
          </w:rPr>
          <w:fldChar w:fldCharType="end"/>
        </w:r>
      </w:hyperlink>
    </w:p>
    <w:p w14:paraId="4EACB399" w14:textId="0EBEAE1F"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83" w:history="1">
        <w:r w:rsidRPr="006278BE">
          <w:rPr>
            <w:rStyle w:val="Hyperlink"/>
            <w:noProof/>
          </w:rPr>
          <w:t>Special Condition 7.9 Low Carbon Networks Fund (LCN</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_Toc126075083 \h </w:instrText>
        </w:r>
        <w:r w:rsidRPr="006278BE">
          <w:rPr>
            <w:noProof/>
            <w:webHidden/>
          </w:rPr>
        </w:r>
        <w:r w:rsidRPr="006278BE">
          <w:rPr>
            <w:noProof/>
            <w:webHidden/>
          </w:rPr>
          <w:fldChar w:fldCharType="separate"/>
        </w:r>
        <w:r w:rsidR="00573AA9">
          <w:rPr>
            <w:noProof/>
            <w:webHidden/>
          </w:rPr>
          <w:t>212</w:t>
        </w:r>
        <w:r w:rsidRPr="006278BE">
          <w:rPr>
            <w:noProof/>
            <w:webHidden/>
          </w:rPr>
          <w:fldChar w:fldCharType="end"/>
        </w:r>
      </w:hyperlink>
    </w:p>
    <w:p w14:paraId="5272DBFB" w14:textId="318A2520"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84" w:history="1">
        <w:r w:rsidRPr="006278BE">
          <w:rPr>
            <w:rStyle w:val="Hyperlink"/>
            <w:noProof/>
          </w:rPr>
          <w:t>Special Condition 7.10 RIIO-ED1 network innovation competition</w:t>
        </w:r>
        <w:r w:rsidRPr="006278BE">
          <w:rPr>
            <w:noProof/>
            <w:webHidden/>
          </w:rPr>
          <w:tab/>
        </w:r>
        <w:r w:rsidRPr="006278BE">
          <w:rPr>
            <w:noProof/>
            <w:webHidden/>
          </w:rPr>
          <w:fldChar w:fldCharType="begin"/>
        </w:r>
        <w:r w:rsidRPr="006278BE">
          <w:rPr>
            <w:noProof/>
            <w:webHidden/>
          </w:rPr>
          <w:instrText xml:space="preserve"> PAGEREF _Toc126075084 \h </w:instrText>
        </w:r>
        <w:r w:rsidRPr="006278BE">
          <w:rPr>
            <w:noProof/>
            <w:webHidden/>
          </w:rPr>
        </w:r>
        <w:r w:rsidRPr="006278BE">
          <w:rPr>
            <w:noProof/>
            <w:webHidden/>
          </w:rPr>
          <w:fldChar w:fldCharType="separate"/>
        </w:r>
        <w:r w:rsidR="00573AA9">
          <w:rPr>
            <w:noProof/>
            <w:webHidden/>
          </w:rPr>
          <w:t>214</w:t>
        </w:r>
        <w:r w:rsidRPr="006278BE">
          <w:rPr>
            <w:noProof/>
            <w:webHidden/>
          </w:rPr>
          <w:fldChar w:fldCharType="end"/>
        </w:r>
      </w:hyperlink>
    </w:p>
    <w:p w14:paraId="1B6E1F80" w14:textId="09300E8D" w:rsidR="00F042EB" w:rsidRPr="006278BE" w:rsidRDefault="00F042EB">
      <w:pPr>
        <w:pStyle w:val="TOC1"/>
        <w:rPr>
          <w:rFonts w:asciiTheme="minorHAnsi" w:eastAsiaTheme="minorEastAsia" w:hAnsiTheme="minorHAnsi"/>
          <w:b w:val="0"/>
          <w:sz w:val="22"/>
          <w:szCs w:val="22"/>
          <w:lang w:eastAsia="en-GB"/>
        </w:rPr>
      </w:pPr>
      <w:hyperlink w:anchor="_Toc126075085" w:history="1">
        <w:r w:rsidRPr="006278BE">
          <w:rPr>
            <w:rStyle w:val="Hyperlink"/>
          </w:rPr>
          <w:t>Chapter 8: Governance</w:t>
        </w:r>
        <w:r w:rsidRPr="006278BE">
          <w:rPr>
            <w:webHidden/>
          </w:rPr>
          <w:tab/>
        </w:r>
        <w:r w:rsidRPr="006278BE">
          <w:rPr>
            <w:webHidden/>
          </w:rPr>
          <w:fldChar w:fldCharType="begin"/>
        </w:r>
        <w:r w:rsidRPr="006278BE">
          <w:rPr>
            <w:webHidden/>
          </w:rPr>
          <w:instrText xml:space="preserve"> PAGEREF _Toc126075085 \h </w:instrText>
        </w:r>
        <w:r w:rsidRPr="006278BE">
          <w:rPr>
            <w:webHidden/>
          </w:rPr>
        </w:r>
        <w:r w:rsidRPr="006278BE">
          <w:rPr>
            <w:webHidden/>
          </w:rPr>
          <w:fldChar w:fldCharType="separate"/>
        </w:r>
        <w:r w:rsidR="00573AA9">
          <w:rPr>
            <w:webHidden/>
          </w:rPr>
          <w:t>216</w:t>
        </w:r>
        <w:r w:rsidRPr="006278BE">
          <w:rPr>
            <w:webHidden/>
          </w:rPr>
          <w:fldChar w:fldCharType="end"/>
        </w:r>
      </w:hyperlink>
    </w:p>
    <w:p w14:paraId="6ABB39E1" w14:textId="1C8DC2A3"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86" w:history="1">
        <w:r w:rsidRPr="006278BE">
          <w:rPr>
            <w:rStyle w:val="Hyperlink"/>
            <w:noProof/>
          </w:rPr>
          <w:t>Special Condition 8.1 Governance of the ED2 Price Control Financial Instruments</w:t>
        </w:r>
        <w:r w:rsidRPr="006278BE">
          <w:rPr>
            <w:noProof/>
            <w:webHidden/>
          </w:rPr>
          <w:tab/>
        </w:r>
        <w:r w:rsidRPr="006278BE">
          <w:rPr>
            <w:noProof/>
            <w:webHidden/>
          </w:rPr>
          <w:fldChar w:fldCharType="begin"/>
        </w:r>
        <w:r w:rsidRPr="006278BE">
          <w:rPr>
            <w:noProof/>
            <w:webHidden/>
          </w:rPr>
          <w:instrText xml:space="preserve"> PAGEREF _Toc126075086 \h </w:instrText>
        </w:r>
        <w:r w:rsidRPr="006278BE">
          <w:rPr>
            <w:noProof/>
            <w:webHidden/>
          </w:rPr>
        </w:r>
        <w:r w:rsidRPr="006278BE">
          <w:rPr>
            <w:noProof/>
            <w:webHidden/>
          </w:rPr>
          <w:fldChar w:fldCharType="separate"/>
        </w:r>
        <w:r w:rsidR="00573AA9">
          <w:rPr>
            <w:noProof/>
            <w:webHidden/>
          </w:rPr>
          <w:t>216</w:t>
        </w:r>
        <w:r w:rsidRPr="006278BE">
          <w:rPr>
            <w:noProof/>
            <w:webHidden/>
          </w:rPr>
          <w:fldChar w:fldCharType="end"/>
        </w:r>
      </w:hyperlink>
    </w:p>
    <w:p w14:paraId="2BA85869" w14:textId="4D04FD4C" w:rsidR="00F042EB" w:rsidRPr="006278BE" w:rsidRDefault="00F042EB">
      <w:pPr>
        <w:pStyle w:val="TOC1"/>
        <w:rPr>
          <w:rFonts w:asciiTheme="minorHAnsi" w:eastAsiaTheme="minorEastAsia" w:hAnsiTheme="minorHAnsi"/>
          <w:b w:val="0"/>
          <w:sz w:val="22"/>
          <w:szCs w:val="22"/>
          <w:lang w:eastAsia="en-GB"/>
        </w:rPr>
      </w:pPr>
      <w:hyperlink w:anchor="_Toc126075087" w:history="1">
        <w:r w:rsidRPr="006278BE">
          <w:rPr>
            <w:rStyle w:val="Hyperlink"/>
          </w:rPr>
          <w:t>Chapter 9: General obligations</w:t>
        </w:r>
        <w:r w:rsidRPr="006278BE">
          <w:rPr>
            <w:webHidden/>
          </w:rPr>
          <w:tab/>
        </w:r>
        <w:r w:rsidRPr="006278BE">
          <w:rPr>
            <w:webHidden/>
          </w:rPr>
          <w:fldChar w:fldCharType="begin"/>
        </w:r>
        <w:r w:rsidRPr="006278BE">
          <w:rPr>
            <w:webHidden/>
          </w:rPr>
          <w:instrText xml:space="preserve"> PAGEREF _Toc126075087 \h </w:instrText>
        </w:r>
        <w:r w:rsidRPr="006278BE">
          <w:rPr>
            <w:webHidden/>
          </w:rPr>
        </w:r>
        <w:r w:rsidRPr="006278BE">
          <w:rPr>
            <w:webHidden/>
          </w:rPr>
          <w:fldChar w:fldCharType="separate"/>
        </w:r>
        <w:r w:rsidR="00573AA9">
          <w:rPr>
            <w:webHidden/>
          </w:rPr>
          <w:t>219</w:t>
        </w:r>
        <w:r w:rsidRPr="006278BE">
          <w:rPr>
            <w:webHidden/>
          </w:rPr>
          <w:fldChar w:fldCharType="end"/>
        </w:r>
      </w:hyperlink>
    </w:p>
    <w:p w14:paraId="74548EA8" w14:textId="79543CED"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88" w:history="1">
        <w:r w:rsidRPr="006278BE">
          <w:rPr>
            <w:rStyle w:val="Hyperlink"/>
            <w:noProof/>
          </w:rPr>
          <w:t>Special Condition 9.1 Annual Environmental Report</w:t>
        </w:r>
        <w:r w:rsidRPr="006278BE">
          <w:rPr>
            <w:noProof/>
            <w:webHidden/>
          </w:rPr>
          <w:tab/>
        </w:r>
        <w:r w:rsidRPr="006278BE">
          <w:rPr>
            <w:noProof/>
            <w:webHidden/>
          </w:rPr>
          <w:fldChar w:fldCharType="begin"/>
        </w:r>
        <w:r w:rsidRPr="006278BE">
          <w:rPr>
            <w:noProof/>
            <w:webHidden/>
          </w:rPr>
          <w:instrText xml:space="preserve"> PAGEREF _Toc126075088 \h </w:instrText>
        </w:r>
        <w:r w:rsidRPr="006278BE">
          <w:rPr>
            <w:noProof/>
            <w:webHidden/>
          </w:rPr>
        </w:r>
        <w:r w:rsidRPr="006278BE">
          <w:rPr>
            <w:noProof/>
            <w:webHidden/>
          </w:rPr>
          <w:fldChar w:fldCharType="separate"/>
        </w:r>
        <w:r w:rsidR="00573AA9">
          <w:rPr>
            <w:noProof/>
            <w:webHidden/>
          </w:rPr>
          <w:t>219</w:t>
        </w:r>
        <w:r w:rsidRPr="006278BE">
          <w:rPr>
            <w:noProof/>
            <w:webHidden/>
          </w:rPr>
          <w:fldChar w:fldCharType="end"/>
        </w:r>
      </w:hyperlink>
    </w:p>
    <w:p w14:paraId="6AF1AD0D" w14:textId="64A8C3C6"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89" w:history="1">
        <w:r w:rsidRPr="006278BE">
          <w:rPr>
            <w:rStyle w:val="Hyperlink"/>
            <w:noProof/>
          </w:rPr>
          <w:t>Special Condition 9.2 Network Asset Risk Metric methodology</w:t>
        </w:r>
        <w:r w:rsidRPr="006278BE">
          <w:rPr>
            <w:noProof/>
            <w:webHidden/>
          </w:rPr>
          <w:tab/>
        </w:r>
        <w:r w:rsidRPr="006278BE">
          <w:rPr>
            <w:noProof/>
            <w:webHidden/>
          </w:rPr>
          <w:fldChar w:fldCharType="begin"/>
        </w:r>
        <w:r w:rsidRPr="006278BE">
          <w:rPr>
            <w:noProof/>
            <w:webHidden/>
          </w:rPr>
          <w:instrText xml:space="preserve"> PAGEREF _Toc126075089 \h </w:instrText>
        </w:r>
        <w:r w:rsidRPr="006278BE">
          <w:rPr>
            <w:noProof/>
            <w:webHidden/>
          </w:rPr>
        </w:r>
        <w:r w:rsidRPr="006278BE">
          <w:rPr>
            <w:noProof/>
            <w:webHidden/>
          </w:rPr>
          <w:fldChar w:fldCharType="separate"/>
        </w:r>
        <w:r w:rsidR="00573AA9">
          <w:rPr>
            <w:noProof/>
            <w:webHidden/>
          </w:rPr>
          <w:t>220</w:t>
        </w:r>
        <w:r w:rsidRPr="006278BE">
          <w:rPr>
            <w:noProof/>
            <w:webHidden/>
          </w:rPr>
          <w:fldChar w:fldCharType="end"/>
        </w:r>
      </w:hyperlink>
    </w:p>
    <w:p w14:paraId="5488CCD3" w14:textId="67B01947"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0" w:history="1">
        <w:r w:rsidRPr="006278BE">
          <w:rPr>
            <w:rStyle w:val="Hyperlink"/>
            <w:noProof/>
          </w:rPr>
          <w:t>Special Condition 9.3 Evaluative Price Control Deliverable reporting requirements</w:t>
        </w:r>
        <w:r w:rsidRPr="006278BE">
          <w:rPr>
            <w:noProof/>
            <w:webHidden/>
          </w:rPr>
          <w:tab/>
        </w:r>
        <w:r w:rsidRPr="006278BE">
          <w:rPr>
            <w:noProof/>
            <w:webHidden/>
          </w:rPr>
          <w:fldChar w:fldCharType="begin"/>
        </w:r>
        <w:r w:rsidRPr="006278BE">
          <w:rPr>
            <w:noProof/>
            <w:webHidden/>
          </w:rPr>
          <w:instrText xml:space="preserve"> PAGEREF _Toc126075090 \h </w:instrText>
        </w:r>
        <w:r w:rsidRPr="006278BE">
          <w:rPr>
            <w:noProof/>
            <w:webHidden/>
          </w:rPr>
        </w:r>
        <w:r w:rsidRPr="006278BE">
          <w:rPr>
            <w:noProof/>
            <w:webHidden/>
          </w:rPr>
          <w:fldChar w:fldCharType="separate"/>
        </w:r>
        <w:r w:rsidR="00573AA9">
          <w:rPr>
            <w:noProof/>
            <w:webHidden/>
          </w:rPr>
          <w:t>225</w:t>
        </w:r>
        <w:r w:rsidRPr="006278BE">
          <w:rPr>
            <w:noProof/>
            <w:webHidden/>
          </w:rPr>
          <w:fldChar w:fldCharType="end"/>
        </w:r>
      </w:hyperlink>
    </w:p>
    <w:p w14:paraId="1F26934B" w14:textId="06131311"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1" w:history="1">
        <w:r w:rsidRPr="006278BE">
          <w:rPr>
            <w:rStyle w:val="Hyperlink"/>
            <w:noProof/>
          </w:rPr>
          <w:t>Special Condition 9.4 Re-opener Guidance and Application Requirements Document</w:t>
        </w:r>
        <w:r w:rsidRPr="006278BE">
          <w:rPr>
            <w:noProof/>
            <w:webHidden/>
          </w:rPr>
          <w:tab/>
        </w:r>
        <w:r w:rsidRPr="006278BE">
          <w:rPr>
            <w:noProof/>
            <w:webHidden/>
          </w:rPr>
          <w:fldChar w:fldCharType="begin"/>
        </w:r>
        <w:r w:rsidRPr="006278BE">
          <w:rPr>
            <w:noProof/>
            <w:webHidden/>
          </w:rPr>
          <w:instrText xml:space="preserve"> PAGEREF _Toc126075091 \h </w:instrText>
        </w:r>
        <w:r w:rsidRPr="006278BE">
          <w:rPr>
            <w:noProof/>
            <w:webHidden/>
          </w:rPr>
        </w:r>
        <w:r w:rsidRPr="006278BE">
          <w:rPr>
            <w:noProof/>
            <w:webHidden/>
          </w:rPr>
          <w:fldChar w:fldCharType="separate"/>
        </w:r>
        <w:r w:rsidR="00573AA9">
          <w:rPr>
            <w:noProof/>
            <w:webHidden/>
          </w:rPr>
          <w:t>227</w:t>
        </w:r>
        <w:r w:rsidRPr="006278BE">
          <w:rPr>
            <w:noProof/>
            <w:webHidden/>
          </w:rPr>
          <w:fldChar w:fldCharType="end"/>
        </w:r>
      </w:hyperlink>
    </w:p>
    <w:p w14:paraId="25ED7984" w14:textId="3789A32E"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2" w:history="1">
        <w:r w:rsidRPr="006278BE">
          <w:rPr>
            <w:rStyle w:val="Hyperlink"/>
            <w:noProof/>
          </w:rPr>
          <w:t>Special Condition 9.5 Digitalisation</w:t>
        </w:r>
        <w:r w:rsidRPr="006278BE">
          <w:rPr>
            <w:noProof/>
            <w:webHidden/>
          </w:rPr>
          <w:tab/>
        </w:r>
        <w:r w:rsidRPr="006278BE">
          <w:rPr>
            <w:noProof/>
            <w:webHidden/>
          </w:rPr>
          <w:fldChar w:fldCharType="begin"/>
        </w:r>
        <w:r w:rsidRPr="006278BE">
          <w:rPr>
            <w:noProof/>
            <w:webHidden/>
          </w:rPr>
          <w:instrText xml:space="preserve"> PAGEREF _Toc126075092 \h </w:instrText>
        </w:r>
        <w:r w:rsidRPr="006278BE">
          <w:rPr>
            <w:noProof/>
            <w:webHidden/>
          </w:rPr>
        </w:r>
        <w:r w:rsidRPr="006278BE">
          <w:rPr>
            <w:noProof/>
            <w:webHidden/>
          </w:rPr>
          <w:fldChar w:fldCharType="separate"/>
        </w:r>
        <w:r w:rsidR="00573AA9">
          <w:rPr>
            <w:noProof/>
            <w:webHidden/>
          </w:rPr>
          <w:t>228</w:t>
        </w:r>
        <w:r w:rsidRPr="006278BE">
          <w:rPr>
            <w:noProof/>
            <w:webHidden/>
          </w:rPr>
          <w:fldChar w:fldCharType="end"/>
        </w:r>
      </w:hyperlink>
    </w:p>
    <w:p w14:paraId="225B8B8E" w14:textId="349697A5"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3" w:history="1">
        <w:r w:rsidRPr="006278BE">
          <w:rPr>
            <w:rStyle w:val="Hyperlink"/>
            <w:noProof/>
          </w:rPr>
          <w:t>Special Condition 9.6 Disapplication of Relevant Special Conditions</w:t>
        </w:r>
        <w:r w:rsidRPr="006278BE">
          <w:rPr>
            <w:noProof/>
            <w:webHidden/>
          </w:rPr>
          <w:tab/>
        </w:r>
        <w:r w:rsidRPr="006278BE">
          <w:rPr>
            <w:noProof/>
            <w:webHidden/>
          </w:rPr>
          <w:fldChar w:fldCharType="begin"/>
        </w:r>
        <w:r w:rsidRPr="006278BE">
          <w:rPr>
            <w:noProof/>
            <w:webHidden/>
          </w:rPr>
          <w:instrText xml:space="preserve"> PAGEREF _Toc126075093 \h </w:instrText>
        </w:r>
        <w:r w:rsidRPr="006278BE">
          <w:rPr>
            <w:noProof/>
            <w:webHidden/>
          </w:rPr>
        </w:r>
        <w:r w:rsidRPr="006278BE">
          <w:rPr>
            <w:noProof/>
            <w:webHidden/>
          </w:rPr>
          <w:fldChar w:fldCharType="separate"/>
        </w:r>
        <w:r w:rsidR="00573AA9">
          <w:rPr>
            <w:noProof/>
            <w:webHidden/>
          </w:rPr>
          <w:t>230</w:t>
        </w:r>
        <w:r w:rsidRPr="006278BE">
          <w:rPr>
            <w:noProof/>
            <w:webHidden/>
          </w:rPr>
          <w:fldChar w:fldCharType="end"/>
        </w:r>
      </w:hyperlink>
    </w:p>
    <w:p w14:paraId="2D058ED1" w14:textId="2CF3197A"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4" w:history="1">
        <w:r w:rsidRPr="006278BE">
          <w:rPr>
            <w:rStyle w:val="Hyperlink"/>
            <w:noProof/>
          </w:rPr>
          <w:t>Special Condition 9.7 Directly Remunerated Services</w:t>
        </w:r>
        <w:r w:rsidRPr="006278BE">
          <w:rPr>
            <w:noProof/>
            <w:webHidden/>
          </w:rPr>
          <w:tab/>
        </w:r>
        <w:r w:rsidRPr="006278BE">
          <w:rPr>
            <w:noProof/>
            <w:webHidden/>
          </w:rPr>
          <w:fldChar w:fldCharType="begin"/>
        </w:r>
        <w:r w:rsidRPr="006278BE">
          <w:rPr>
            <w:noProof/>
            <w:webHidden/>
          </w:rPr>
          <w:instrText xml:space="preserve"> PAGEREF _Toc126075094 \h </w:instrText>
        </w:r>
        <w:r w:rsidRPr="006278BE">
          <w:rPr>
            <w:noProof/>
            <w:webHidden/>
          </w:rPr>
        </w:r>
        <w:r w:rsidRPr="006278BE">
          <w:rPr>
            <w:noProof/>
            <w:webHidden/>
          </w:rPr>
          <w:fldChar w:fldCharType="separate"/>
        </w:r>
        <w:r w:rsidR="00573AA9">
          <w:rPr>
            <w:noProof/>
            <w:webHidden/>
          </w:rPr>
          <w:t>232</w:t>
        </w:r>
        <w:r w:rsidRPr="006278BE">
          <w:rPr>
            <w:noProof/>
            <w:webHidden/>
          </w:rPr>
          <w:fldChar w:fldCharType="end"/>
        </w:r>
      </w:hyperlink>
    </w:p>
    <w:p w14:paraId="4944C5A9" w14:textId="7BB44040"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5" w:history="1">
        <w:r w:rsidRPr="006278BE">
          <w:rPr>
            <w:rStyle w:val="Hyperlink"/>
            <w:noProof/>
          </w:rPr>
          <w:t>Special Condition 9.8 Tax Reconciliation assurance statement</w:t>
        </w:r>
        <w:r w:rsidRPr="006278BE">
          <w:rPr>
            <w:noProof/>
            <w:webHidden/>
          </w:rPr>
          <w:tab/>
        </w:r>
        <w:r w:rsidRPr="006278BE">
          <w:rPr>
            <w:noProof/>
            <w:webHidden/>
          </w:rPr>
          <w:fldChar w:fldCharType="begin"/>
        </w:r>
        <w:r w:rsidRPr="006278BE">
          <w:rPr>
            <w:noProof/>
            <w:webHidden/>
          </w:rPr>
          <w:instrText xml:space="preserve"> PAGEREF _Toc126075095 \h </w:instrText>
        </w:r>
        <w:r w:rsidRPr="006278BE">
          <w:rPr>
            <w:noProof/>
            <w:webHidden/>
          </w:rPr>
        </w:r>
        <w:r w:rsidRPr="006278BE">
          <w:rPr>
            <w:noProof/>
            <w:webHidden/>
          </w:rPr>
          <w:fldChar w:fldCharType="separate"/>
        </w:r>
        <w:r w:rsidR="00573AA9">
          <w:rPr>
            <w:noProof/>
            <w:webHidden/>
          </w:rPr>
          <w:t>236</w:t>
        </w:r>
        <w:r w:rsidRPr="006278BE">
          <w:rPr>
            <w:noProof/>
            <w:webHidden/>
          </w:rPr>
          <w:fldChar w:fldCharType="end"/>
        </w:r>
      </w:hyperlink>
    </w:p>
    <w:p w14:paraId="6E5FC726" w14:textId="3F2D3E34"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6" w:history="1">
        <w:r w:rsidRPr="006278BE">
          <w:rPr>
            <w:rStyle w:val="Hyperlink"/>
            <w:noProof/>
          </w:rPr>
          <w:t>Special Condition 9.9 The strategic innovation fund (SIF</w:t>
        </w:r>
        <w:r w:rsidRPr="006278BE">
          <w:rPr>
            <w:rStyle w:val="Hyperlink"/>
            <w:noProof/>
            <w:vertAlign w:val="subscript"/>
          </w:rPr>
          <w:t>t</w:t>
        </w:r>
        <w:r w:rsidRPr="006278BE">
          <w:rPr>
            <w:rStyle w:val="Hyperlink"/>
            <w:noProof/>
          </w:rPr>
          <w:t>)</w:t>
        </w:r>
        <w:r w:rsidRPr="006278BE">
          <w:rPr>
            <w:noProof/>
            <w:webHidden/>
          </w:rPr>
          <w:tab/>
        </w:r>
        <w:r w:rsidRPr="006278BE">
          <w:rPr>
            <w:noProof/>
            <w:webHidden/>
          </w:rPr>
          <w:fldChar w:fldCharType="begin"/>
        </w:r>
        <w:r w:rsidRPr="006278BE">
          <w:rPr>
            <w:noProof/>
            <w:webHidden/>
          </w:rPr>
          <w:instrText xml:space="preserve"> PAGEREF _Toc126075096 \h </w:instrText>
        </w:r>
        <w:r w:rsidRPr="006278BE">
          <w:rPr>
            <w:noProof/>
            <w:webHidden/>
          </w:rPr>
        </w:r>
        <w:r w:rsidRPr="006278BE">
          <w:rPr>
            <w:noProof/>
            <w:webHidden/>
          </w:rPr>
          <w:fldChar w:fldCharType="separate"/>
        </w:r>
        <w:r w:rsidR="00573AA9">
          <w:rPr>
            <w:noProof/>
            <w:webHidden/>
          </w:rPr>
          <w:t>238</w:t>
        </w:r>
        <w:r w:rsidRPr="006278BE">
          <w:rPr>
            <w:noProof/>
            <w:webHidden/>
          </w:rPr>
          <w:fldChar w:fldCharType="end"/>
        </w:r>
      </w:hyperlink>
    </w:p>
    <w:p w14:paraId="6B67E614" w14:textId="43FBC8BD"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7" w:history="1">
        <w:r w:rsidRPr="006278BE">
          <w:rPr>
            <w:rStyle w:val="Hyperlink"/>
            <w:noProof/>
          </w:rPr>
          <w:t>Special Condition 9.10 Margins on licensee’s Connection Activities</w:t>
        </w:r>
        <w:r w:rsidRPr="006278BE">
          <w:rPr>
            <w:noProof/>
            <w:webHidden/>
          </w:rPr>
          <w:tab/>
        </w:r>
        <w:r w:rsidRPr="006278BE">
          <w:rPr>
            <w:noProof/>
            <w:webHidden/>
          </w:rPr>
          <w:fldChar w:fldCharType="begin"/>
        </w:r>
        <w:r w:rsidRPr="006278BE">
          <w:rPr>
            <w:noProof/>
            <w:webHidden/>
          </w:rPr>
          <w:instrText xml:space="preserve"> PAGEREF _Toc126075097 \h </w:instrText>
        </w:r>
        <w:r w:rsidRPr="006278BE">
          <w:rPr>
            <w:noProof/>
            <w:webHidden/>
          </w:rPr>
        </w:r>
        <w:r w:rsidRPr="006278BE">
          <w:rPr>
            <w:noProof/>
            <w:webHidden/>
          </w:rPr>
          <w:fldChar w:fldCharType="separate"/>
        </w:r>
        <w:r w:rsidR="00573AA9">
          <w:rPr>
            <w:noProof/>
            <w:webHidden/>
          </w:rPr>
          <w:t>240</w:t>
        </w:r>
        <w:r w:rsidRPr="006278BE">
          <w:rPr>
            <w:noProof/>
            <w:webHidden/>
          </w:rPr>
          <w:fldChar w:fldCharType="end"/>
        </w:r>
      </w:hyperlink>
    </w:p>
    <w:p w14:paraId="0BF26F0D" w14:textId="0E688188"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8" w:history="1">
        <w:r w:rsidRPr="006278BE">
          <w:rPr>
            <w:rStyle w:val="Hyperlink"/>
            <w:noProof/>
          </w:rPr>
          <w:t>Special Condition 9.11 Restriction on charges for the provision of Legacy Metering Equipment</w:t>
        </w:r>
        <w:r w:rsidRPr="006278BE">
          <w:rPr>
            <w:noProof/>
            <w:webHidden/>
          </w:rPr>
          <w:tab/>
        </w:r>
        <w:r w:rsidRPr="006278BE">
          <w:rPr>
            <w:noProof/>
            <w:webHidden/>
          </w:rPr>
          <w:fldChar w:fldCharType="begin"/>
        </w:r>
        <w:r w:rsidRPr="006278BE">
          <w:rPr>
            <w:noProof/>
            <w:webHidden/>
          </w:rPr>
          <w:instrText xml:space="preserve"> PAGEREF _Toc126075098 \h </w:instrText>
        </w:r>
        <w:r w:rsidRPr="006278BE">
          <w:rPr>
            <w:noProof/>
            <w:webHidden/>
          </w:rPr>
        </w:r>
        <w:r w:rsidRPr="006278BE">
          <w:rPr>
            <w:noProof/>
            <w:webHidden/>
          </w:rPr>
          <w:fldChar w:fldCharType="separate"/>
        </w:r>
        <w:r w:rsidR="00573AA9">
          <w:rPr>
            <w:noProof/>
            <w:webHidden/>
          </w:rPr>
          <w:t>243</w:t>
        </w:r>
        <w:r w:rsidRPr="006278BE">
          <w:rPr>
            <w:noProof/>
            <w:webHidden/>
          </w:rPr>
          <w:fldChar w:fldCharType="end"/>
        </w:r>
      </w:hyperlink>
    </w:p>
    <w:p w14:paraId="6E9AFAD8" w14:textId="179A4413"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099" w:history="1">
        <w:r w:rsidRPr="006278BE">
          <w:rPr>
            <w:rStyle w:val="Hyperlink"/>
            <w:noProof/>
          </w:rPr>
          <w:t>Special Condition 9.12 Charging outside the Distribution Services areas</w:t>
        </w:r>
        <w:r w:rsidRPr="006278BE">
          <w:rPr>
            <w:noProof/>
            <w:webHidden/>
          </w:rPr>
          <w:tab/>
        </w:r>
        <w:r w:rsidRPr="006278BE">
          <w:rPr>
            <w:noProof/>
            <w:webHidden/>
          </w:rPr>
          <w:fldChar w:fldCharType="begin"/>
        </w:r>
        <w:r w:rsidRPr="006278BE">
          <w:rPr>
            <w:noProof/>
            <w:webHidden/>
          </w:rPr>
          <w:instrText xml:space="preserve"> PAGEREF _Toc126075099 \h </w:instrText>
        </w:r>
        <w:r w:rsidRPr="006278BE">
          <w:rPr>
            <w:noProof/>
            <w:webHidden/>
          </w:rPr>
        </w:r>
        <w:r w:rsidRPr="006278BE">
          <w:rPr>
            <w:noProof/>
            <w:webHidden/>
          </w:rPr>
          <w:fldChar w:fldCharType="separate"/>
        </w:r>
        <w:r w:rsidR="00573AA9">
          <w:rPr>
            <w:noProof/>
            <w:webHidden/>
          </w:rPr>
          <w:t>248</w:t>
        </w:r>
        <w:r w:rsidRPr="006278BE">
          <w:rPr>
            <w:noProof/>
            <w:webHidden/>
          </w:rPr>
          <w:fldChar w:fldCharType="end"/>
        </w:r>
      </w:hyperlink>
    </w:p>
    <w:p w14:paraId="4A96285B" w14:textId="69915BBE"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100" w:history="1">
        <w:r w:rsidRPr="006278BE">
          <w:rPr>
            <w:rStyle w:val="Hyperlink"/>
            <w:noProof/>
          </w:rPr>
          <w:t>Special Condition 9.13 Smart Optimisation Output</w:t>
        </w:r>
        <w:r w:rsidRPr="006278BE">
          <w:rPr>
            <w:noProof/>
            <w:webHidden/>
          </w:rPr>
          <w:tab/>
        </w:r>
        <w:r w:rsidRPr="006278BE">
          <w:rPr>
            <w:noProof/>
            <w:webHidden/>
          </w:rPr>
          <w:fldChar w:fldCharType="begin"/>
        </w:r>
        <w:r w:rsidRPr="006278BE">
          <w:rPr>
            <w:noProof/>
            <w:webHidden/>
          </w:rPr>
          <w:instrText xml:space="preserve"> PAGEREF _Toc126075100 \h </w:instrText>
        </w:r>
        <w:r w:rsidRPr="006278BE">
          <w:rPr>
            <w:noProof/>
            <w:webHidden/>
          </w:rPr>
        </w:r>
        <w:r w:rsidRPr="006278BE">
          <w:rPr>
            <w:noProof/>
            <w:webHidden/>
          </w:rPr>
          <w:fldChar w:fldCharType="separate"/>
        </w:r>
        <w:r w:rsidR="00573AA9">
          <w:rPr>
            <w:noProof/>
            <w:webHidden/>
          </w:rPr>
          <w:t>248</w:t>
        </w:r>
        <w:r w:rsidRPr="006278BE">
          <w:rPr>
            <w:noProof/>
            <w:webHidden/>
          </w:rPr>
          <w:fldChar w:fldCharType="end"/>
        </w:r>
      </w:hyperlink>
    </w:p>
    <w:p w14:paraId="7D96F682" w14:textId="343EC65D" w:rsidR="00F042EB" w:rsidRPr="006278BE" w:rsidRDefault="00F042EB">
      <w:pPr>
        <w:pStyle w:val="TOC2"/>
        <w:tabs>
          <w:tab w:val="right" w:pos="9016"/>
        </w:tabs>
        <w:rPr>
          <w:rFonts w:asciiTheme="minorHAnsi" w:eastAsiaTheme="minorEastAsia" w:hAnsiTheme="minorHAnsi"/>
          <w:noProof/>
          <w:sz w:val="22"/>
          <w:szCs w:val="22"/>
          <w:lang w:eastAsia="en-GB"/>
        </w:rPr>
      </w:pPr>
      <w:hyperlink w:anchor="_Toc126075101" w:history="1">
        <w:r w:rsidRPr="006278BE">
          <w:rPr>
            <w:rStyle w:val="Hyperlink"/>
            <w:noProof/>
          </w:rPr>
          <w:t>Special Condition 9.14 Assistance for high-cost distribution areas</w:t>
        </w:r>
        <w:r w:rsidRPr="006278BE">
          <w:rPr>
            <w:noProof/>
            <w:webHidden/>
          </w:rPr>
          <w:tab/>
        </w:r>
        <w:r w:rsidRPr="006278BE">
          <w:rPr>
            <w:noProof/>
            <w:webHidden/>
          </w:rPr>
          <w:fldChar w:fldCharType="begin"/>
        </w:r>
        <w:r w:rsidRPr="006278BE">
          <w:rPr>
            <w:noProof/>
            <w:webHidden/>
          </w:rPr>
          <w:instrText xml:space="preserve"> PAGEREF _Toc126075101 \h </w:instrText>
        </w:r>
        <w:r w:rsidRPr="006278BE">
          <w:rPr>
            <w:noProof/>
            <w:webHidden/>
          </w:rPr>
        </w:r>
        <w:r w:rsidRPr="006278BE">
          <w:rPr>
            <w:noProof/>
            <w:webHidden/>
          </w:rPr>
          <w:fldChar w:fldCharType="separate"/>
        </w:r>
        <w:r w:rsidR="00573AA9">
          <w:rPr>
            <w:noProof/>
            <w:webHidden/>
          </w:rPr>
          <w:t>249</w:t>
        </w:r>
        <w:r w:rsidRPr="006278BE">
          <w:rPr>
            <w:noProof/>
            <w:webHidden/>
          </w:rPr>
          <w:fldChar w:fldCharType="end"/>
        </w:r>
      </w:hyperlink>
    </w:p>
    <w:p w14:paraId="7E1E91C1" w14:textId="237BD60F" w:rsidR="001A2306" w:rsidRPr="006278BE" w:rsidRDefault="001A2306" w:rsidP="00837CE3">
      <w:r w:rsidRPr="006278BE">
        <w:fldChar w:fldCharType="end"/>
      </w:r>
    </w:p>
    <w:p w14:paraId="75CA9EA2" w14:textId="77777777" w:rsidR="001A2306" w:rsidRPr="006278BE" w:rsidRDefault="001A2306" w:rsidP="001A2306">
      <w:pPr>
        <w:pStyle w:val="Heading1"/>
      </w:pPr>
      <w:bookmarkStart w:id="2" w:name="_Toc115249366"/>
      <w:bookmarkStart w:id="3" w:name="_Toc121143977"/>
      <w:bookmarkStart w:id="4" w:name="_Toc121736102"/>
      <w:bookmarkStart w:id="5" w:name="_Toc126075031"/>
      <w:r w:rsidRPr="006278BE">
        <w:lastRenderedPageBreak/>
        <w:t>Interpretation, definitions and common procedure</w:t>
      </w:r>
      <w:bookmarkEnd w:id="2"/>
      <w:bookmarkEnd w:id="3"/>
      <w:bookmarkEnd w:id="4"/>
      <w:bookmarkEnd w:id="5"/>
    </w:p>
    <w:p w14:paraId="7934A110" w14:textId="77777777" w:rsidR="001A2306" w:rsidRPr="006278BE" w:rsidRDefault="001A2306" w:rsidP="001A2306">
      <w:pPr>
        <w:pStyle w:val="Heading2"/>
      </w:pPr>
      <w:bookmarkStart w:id="6" w:name="_Toc115249367"/>
      <w:bookmarkStart w:id="7" w:name="_Toc121143978"/>
      <w:bookmarkStart w:id="8" w:name="_Toc121736103"/>
      <w:bookmarkStart w:id="9" w:name="_Toc126075032"/>
      <w:bookmarkStart w:id="10" w:name="_Hlk86669274"/>
      <w:r w:rsidRPr="006278BE">
        <w:t>Interpretation</w:t>
      </w:r>
      <w:bookmarkEnd w:id="6"/>
      <w:bookmarkEnd w:id="7"/>
      <w:bookmarkEnd w:id="8"/>
      <w:bookmarkEnd w:id="9"/>
    </w:p>
    <w:bookmarkEnd w:id="10"/>
    <w:p w14:paraId="7313D886" w14:textId="77777777" w:rsidR="001A2306" w:rsidRPr="006278BE" w:rsidRDefault="001A2306" w:rsidP="001A2306">
      <w:pPr>
        <w:pStyle w:val="Heading3nonumbering"/>
      </w:pPr>
      <w:r w:rsidRPr="006278BE">
        <w:t>Introduction</w:t>
      </w:r>
    </w:p>
    <w:p w14:paraId="5B66744E" w14:textId="77777777" w:rsidR="001A2306" w:rsidRPr="006278BE" w:rsidRDefault="001A2306" w:rsidP="00837CE3">
      <w:pPr>
        <w:pStyle w:val="NumberedNormal"/>
      </w:pPr>
      <w:r w:rsidRPr="006278BE">
        <w:t>The purpose of this condition is to set out provisions of general interpretation for the special conditions.  Note that other provisions exist in the terms of this licence and the standard conditions.</w:t>
      </w:r>
    </w:p>
    <w:p w14:paraId="0488B645" w14:textId="77777777" w:rsidR="001A2306" w:rsidRPr="006278BE" w:rsidRDefault="001A2306" w:rsidP="001A2306">
      <w:pPr>
        <w:pStyle w:val="Heading3"/>
      </w:pPr>
      <w:r w:rsidRPr="006278BE">
        <w:t>Interpretation</w:t>
      </w:r>
    </w:p>
    <w:p w14:paraId="0BC5380E" w14:textId="77777777" w:rsidR="001A2306" w:rsidRPr="006278BE" w:rsidRDefault="001A2306" w:rsidP="00837CE3">
      <w:pPr>
        <w:pStyle w:val="NumberedNormal"/>
      </w:pPr>
      <w:r w:rsidRPr="006278BE">
        <w:t>Wherever the subscript ‘t’ is used after a term, without any further numerical notation, the value to be used is the one for the Regulatory Year in question.</w:t>
      </w:r>
    </w:p>
    <w:p w14:paraId="28043366" w14:textId="77777777" w:rsidR="001A2306" w:rsidRPr="006278BE" w:rsidRDefault="001A2306" w:rsidP="00837CE3">
      <w:pPr>
        <w:pStyle w:val="NumberedNormal"/>
      </w:pPr>
      <w:r w:rsidRPr="006278BE">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6278BE" w:rsidRDefault="001A2306" w:rsidP="00837CE3">
      <w:pPr>
        <w:pStyle w:val="NumberedNormal"/>
      </w:pPr>
      <w:r w:rsidRPr="006278BE">
        <w:t>Other subscripts are also used to denote the value for a specific Regulatory Year and are explained in the relevant special condition.</w:t>
      </w:r>
    </w:p>
    <w:p w14:paraId="31F9784A" w14:textId="77777777" w:rsidR="001A2306" w:rsidRPr="006278BE" w:rsidRDefault="001A2306" w:rsidP="00837CE3">
      <w:pPr>
        <w:pStyle w:val="NumberedNormal"/>
      </w:pPr>
      <w:r w:rsidRPr="006278BE">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6278BE" w:rsidRDefault="001A2306" w:rsidP="00837CE3">
      <w:pPr>
        <w:pStyle w:val="NumberedNormal"/>
      </w:pPr>
      <w:r w:rsidRPr="006278BE">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6278BE" w:rsidRDefault="001A2306" w:rsidP="00837CE3">
      <w:pPr>
        <w:pStyle w:val="NumberedNormal"/>
      </w:pPr>
      <w:r w:rsidRPr="006278BE">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6278BE" w:rsidRDefault="001A2306" w:rsidP="00837CE3">
      <w:pPr>
        <w:pStyle w:val="NumberedNormal"/>
      </w:pPr>
      <w:r w:rsidRPr="006278BE">
        <w:t>In each case in which the Authority may specify a date under any of the special conditions, it may specify:</w:t>
      </w:r>
      <w:r w:rsidRPr="006278BE">
        <w:tab/>
      </w:r>
    </w:p>
    <w:p w14:paraId="62CC38E4" w14:textId="77777777" w:rsidR="001A2306" w:rsidRPr="006278BE" w:rsidRDefault="001A2306" w:rsidP="00837CE3">
      <w:pPr>
        <w:pStyle w:val="ListNormal"/>
      </w:pPr>
      <w:r w:rsidRPr="006278BE">
        <w:t>a date; or</w:t>
      </w:r>
    </w:p>
    <w:p w14:paraId="4FAF5BFE" w14:textId="77777777" w:rsidR="001A2306" w:rsidRPr="006278BE" w:rsidRDefault="001A2306" w:rsidP="00837CE3">
      <w:pPr>
        <w:pStyle w:val="ListNormal"/>
      </w:pPr>
      <w:r w:rsidRPr="006278BE">
        <w:t xml:space="preserve">a method by which that date is to be determined. </w:t>
      </w:r>
    </w:p>
    <w:p w14:paraId="1568FEF6" w14:textId="77777777" w:rsidR="001A2306" w:rsidRPr="006278BE" w:rsidRDefault="001A2306" w:rsidP="00837CE3">
      <w:pPr>
        <w:pStyle w:val="NumberedNormal"/>
      </w:pPr>
      <w:r w:rsidRPr="006278BE">
        <w:t>The heading or title of a chapter, special condition, section, table or appendix is for convenience only.</w:t>
      </w:r>
    </w:p>
    <w:p w14:paraId="7809D51E" w14:textId="77777777" w:rsidR="001A2306" w:rsidRPr="006278BE" w:rsidRDefault="001A2306" w:rsidP="00837CE3">
      <w:pPr>
        <w:pStyle w:val="NumberedNormal"/>
      </w:pPr>
      <w:r w:rsidRPr="006278BE">
        <w:lastRenderedPageBreak/>
        <w:t>The 'introduction' of a special condition, before Part A, is for convenience only.</w:t>
      </w:r>
    </w:p>
    <w:p w14:paraId="2C41D11E" w14:textId="77777777" w:rsidR="001A2306" w:rsidRPr="006278BE" w:rsidRDefault="001A2306" w:rsidP="00837CE3">
      <w:pPr>
        <w:pStyle w:val="NumberedNormal"/>
      </w:pPr>
      <w:r w:rsidRPr="006278BE">
        <w:t>A reference in a special condition to a numbered appendix is, unless otherwise stated, to the relevant numbered appendix to that special condition.</w:t>
      </w:r>
    </w:p>
    <w:p w14:paraId="7400310E" w14:textId="77777777" w:rsidR="001A2306" w:rsidRPr="006278BE" w:rsidRDefault="001A2306" w:rsidP="00837CE3">
      <w:pPr>
        <w:pStyle w:val="NumberedNormal"/>
      </w:pPr>
      <w:r w:rsidRPr="006278BE">
        <w:t xml:space="preserve">These conditions are used to calculate and recalculate the value of Allowed Revenue for Regulatory Years commencing on or after 1 April 2023. </w:t>
      </w:r>
    </w:p>
    <w:p w14:paraId="4666D907" w14:textId="77777777" w:rsidR="001A2306" w:rsidRPr="006278BE" w:rsidRDefault="001A2306" w:rsidP="001A2306">
      <w:pPr>
        <w:pStyle w:val="Heading2"/>
      </w:pPr>
      <w:bookmarkStart w:id="11" w:name="_Toc115249368"/>
      <w:bookmarkStart w:id="12" w:name="_Toc121143979"/>
      <w:bookmarkStart w:id="13" w:name="_Toc121736104"/>
      <w:bookmarkStart w:id="14" w:name="_Toc126075033"/>
      <w:r w:rsidRPr="006278BE">
        <w:t>Definitions and references to the Electricity Distributors</w:t>
      </w:r>
      <w:bookmarkEnd w:id="11"/>
      <w:bookmarkEnd w:id="12"/>
      <w:bookmarkEnd w:id="13"/>
      <w:bookmarkEnd w:id="14"/>
      <w:r w:rsidRPr="006278BE">
        <w:t xml:space="preserve"> </w:t>
      </w:r>
    </w:p>
    <w:p w14:paraId="72A0AD98" w14:textId="77777777" w:rsidR="001A2306" w:rsidRPr="006278BE" w:rsidRDefault="001A2306" w:rsidP="001A2306">
      <w:pPr>
        <w:pStyle w:val="Heading3nonumbering"/>
      </w:pPr>
      <w:r w:rsidRPr="006278BE">
        <w:t>Introduction</w:t>
      </w:r>
    </w:p>
    <w:p w14:paraId="19308812" w14:textId="77777777" w:rsidR="001A2306" w:rsidRPr="006278BE" w:rsidRDefault="001A2306" w:rsidP="00837CE3">
      <w:pPr>
        <w:pStyle w:val="NumberedNormal"/>
      </w:pPr>
      <w:r w:rsidRPr="006278BE">
        <w:t xml:space="preserve">The purpose of this condition is to provide for the special conditions: </w:t>
      </w:r>
    </w:p>
    <w:p w14:paraId="75E0EB16" w14:textId="77777777" w:rsidR="001A2306" w:rsidRPr="006278BE" w:rsidRDefault="001A2306" w:rsidP="00837CE3">
      <w:pPr>
        <w:pStyle w:val="ListNormal"/>
      </w:pPr>
      <w:r w:rsidRPr="006278BE">
        <w:t xml:space="preserve">the meaning of defined terms; and </w:t>
      </w:r>
    </w:p>
    <w:p w14:paraId="50A78EF2" w14:textId="77777777" w:rsidR="001A2306" w:rsidRPr="006278BE" w:rsidRDefault="001A2306" w:rsidP="00837CE3">
      <w:pPr>
        <w:pStyle w:val="ListNormal"/>
      </w:pPr>
      <w:r w:rsidRPr="006278BE">
        <w:t xml:space="preserve">acronyms used to refer to the Electricity Distributors. </w:t>
      </w:r>
    </w:p>
    <w:p w14:paraId="4723BFBE" w14:textId="77777777" w:rsidR="001A2306" w:rsidRPr="006278BE" w:rsidRDefault="001A2306" w:rsidP="001A2306">
      <w:pPr>
        <w:pStyle w:val="Heading3"/>
      </w:pPr>
      <w:r w:rsidRPr="006278BE">
        <w:t>The use of definitions in these special conditions</w:t>
      </w:r>
    </w:p>
    <w:p w14:paraId="417FB018" w14:textId="77777777" w:rsidR="001A2306" w:rsidRPr="006278BE" w:rsidRDefault="001A2306" w:rsidP="00837CE3">
      <w:pPr>
        <w:pStyle w:val="NumberedNormal"/>
      </w:pPr>
      <w:r w:rsidRPr="006278BE">
        <w:t>In the special conditions the following defined terms, which are capitalised throughout these special conditions, have the meanings given in the table below.</w:t>
      </w:r>
    </w:p>
    <w:p w14:paraId="5A935AEA" w14:textId="77777777" w:rsidR="001A2306" w:rsidRPr="006278BE" w:rsidRDefault="001A2306" w:rsidP="00837CE3">
      <w:pPr>
        <w:pStyle w:val="NumberedNormal"/>
      </w:pPr>
      <w:r w:rsidRPr="006278BE">
        <w:t>Where it is stated in the special conditions that the outputs, delivery dates and allowances for a Price Control Deliverable are located in another document, the following defined terms also have the meanings given in the table below in that document.</w:t>
      </w:r>
      <w:r w:rsidRPr="006278BE">
        <w:tab/>
      </w:r>
    </w:p>
    <w:p w14:paraId="6213A6CF" w14:textId="77777777" w:rsidR="001A2306" w:rsidRPr="006278BE" w:rsidRDefault="001A2306" w:rsidP="00837CE3">
      <w:pPr>
        <w:pStyle w:val="NumberedNormal"/>
      </w:pPr>
      <w:r w:rsidRPr="006278BE">
        <w:t xml:space="preserve">Where the table below states that a defined term has the meaning given to it by: </w:t>
      </w:r>
    </w:p>
    <w:p w14:paraId="26F3514E" w14:textId="77777777" w:rsidR="001A2306" w:rsidRPr="006278BE" w:rsidRDefault="001A2306" w:rsidP="00837CE3">
      <w:pPr>
        <w:pStyle w:val="ListNormal"/>
      </w:pPr>
      <w:r w:rsidRPr="006278BE">
        <w:t xml:space="preserve">another condition of this licence; </w:t>
      </w:r>
    </w:p>
    <w:p w14:paraId="5F82EBB6" w14:textId="77777777" w:rsidR="001A2306" w:rsidRPr="006278BE" w:rsidRDefault="001A2306" w:rsidP="00837CE3">
      <w:pPr>
        <w:pStyle w:val="ListNormal"/>
      </w:pPr>
      <w:r w:rsidRPr="006278BE">
        <w:t xml:space="preserve">the ED2 Price Control Financial Instruments; </w:t>
      </w:r>
    </w:p>
    <w:p w14:paraId="3C997ECF" w14:textId="77777777" w:rsidR="001A2306" w:rsidRPr="006278BE" w:rsidRDefault="001A2306" w:rsidP="00837CE3">
      <w:pPr>
        <w:pStyle w:val="ListNormal"/>
      </w:pPr>
      <w:r w:rsidRPr="006278BE">
        <w:t xml:space="preserve">an Associated Document; </w:t>
      </w:r>
    </w:p>
    <w:p w14:paraId="67A28EEF" w14:textId="77777777" w:rsidR="001A2306" w:rsidRPr="006278BE" w:rsidRDefault="001A2306" w:rsidP="00837CE3">
      <w:pPr>
        <w:pStyle w:val="ListNormal"/>
      </w:pPr>
      <w:r w:rsidRPr="006278BE">
        <w:t>the RIGs;</w:t>
      </w:r>
    </w:p>
    <w:p w14:paraId="62524874" w14:textId="77777777" w:rsidR="001A2306" w:rsidRPr="006278BE" w:rsidRDefault="001A2306" w:rsidP="00837CE3">
      <w:pPr>
        <w:pStyle w:val="ListNormal"/>
      </w:pPr>
      <w:r w:rsidRPr="006278BE">
        <w:t>the Smart Meter Communication Licence;</w:t>
      </w:r>
    </w:p>
    <w:p w14:paraId="09B27DFC" w14:textId="77777777" w:rsidR="001A2306" w:rsidRPr="006278BE" w:rsidRDefault="001A2306" w:rsidP="00837CE3">
      <w:pPr>
        <w:pStyle w:val="ListNormal"/>
      </w:pPr>
      <w:r w:rsidRPr="006278BE">
        <w:t>a Transmission Licence;</w:t>
      </w:r>
    </w:p>
    <w:p w14:paraId="1F97D8FB" w14:textId="77777777" w:rsidR="001A2306" w:rsidRPr="006278BE" w:rsidRDefault="001A2306" w:rsidP="00837CE3">
      <w:pPr>
        <w:pStyle w:val="ListNormal"/>
      </w:pPr>
      <w:r w:rsidRPr="006278BE">
        <w:t xml:space="preserve"> a Gas Transporter Licence; </w:t>
      </w:r>
    </w:p>
    <w:p w14:paraId="1F6BE403" w14:textId="5A90361E" w:rsidR="001A2306" w:rsidRPr="006278BE" w:rsidRDefault="001A2306" w:rsidP="00837CE3">
      <w:pPr>
        <w:pStyle w:val="ListNormal"/>
      </w:pPr>
      <w:r w:rsidRPr="006278BE">
        <w:t xml:space="preserve"> the Grid Code;</w:t>
      </w:r>
    </w:p>
    <w:p w14:paraId="0916FDDE" w14:textId="6978FFF4" w:rsidR="001A2306" w:rsidRDefault="001A2306" w:rsidP="00837CE3">
      <w:pPr>
        <w:pStyle w:val="ListNormal"/>
      </w:pPr>
      <w:r w:rsidRPr="006278BE">
        <w:t>an Act of Parliament</w:t>
      </w:r>
      <w:r w:rsidR="00BF2DB5">
        <w:t>; or</w:t>
      </w:r>
    </w:p>
    <w:p w14:paraId="16EC19C7" w14:textId="41BCEEB5" w:rsidR="00BF2DB5" w:rsidRPr="006278BE" w:rsidRDefault="00BF2DB5" w:rsidP="00837CE3">
      <w:pPr>
        <w:pStyle w:val="ListNormal"/>
      </w:pPr>
      <w:r>
        <w:t>the Electricity System Operator Licence</w:t>
      </w:r>
      <w:r w:rsidR="00527409">
        <w:t>,</w:t>
      </w:r>
    </w:p>
    <w:p w14:paraId="5215D8A8" w14:textId="77777777" w:rsidR="001A2306" w:rsidRPr="006278BE" w:rsidRDefault="001A2306" w:rsidP="00837CE3">
      <w:pPr>
        <w:pStyle w:val="NumberedNormal"/>
      </w:pPr>
      <w:r w:rsidRPr="006278BE">
        <w:t xml:space="preserve">the defined term is to have the meaning given in that provision or document as amended from time to time. </w:t>
      </w:r>
    </w:p>
    <w:p w14:paraId="2B2588EA" w14:textId="77777777" w:rsidR="001A2306" w:rsidRPr="006278BE" w:rsidRDefault="001A2306" w:rsidP="00837CE3">
      <w:pPr>
        <w:pStyle w:val="Heading4"/>
      </w:pPr>
      <w:r w:rsidRPr="006278BE">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6278BE" w:rsidRDefault="001A2306" w:rsidP="00837CE3">
            <w:r w:rsidRPr="006278BE">
              <w:t>1-in-20 Severe Weather Event</w:t>
            </w:r>
          </w:p>
        </w:tc>
        <w:tc>
          <w:tcPr>
            <w:tcW w:w="6662" w:type="dxa"/>
            <w:hideMark/>
          </w:tcPr>
          <w:p w14:paraId="212C3A51" w14:textId="25A204F6"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a weather event that originates in the </w:t>
            </w:r>
            <w:r w:rsidRPr="006278BE" w:rsidDel="00517B59">
              <w:t>E</w:t>
            </w:r>
            <w:r w:rsidRPr="006278BE">
              <w:t>arth's atmosphere, that causes a number of Incidents at Distribution Higher Voltage in a 24-hour period, which exceeds the number specified in Appendix 1 to Special Condition 3.10 (Allowed Expenditure for 1-in-20 Severe Weather Event)</w:t>
            </w:r>
            <w:r w:rsidRPr="006278BE">
              <w:br/>
              <w:t>The duration of the event is determined in accordance with the following:</w:t>
            </w:r>
            <w:r w:rsidRPr="006278BE">
              <w:br/>
              <w:t>(a) the event starts at the beginning of a 24-hour period where the number of Incidents at Distribution Higher Voltage in that period is equal to or greater than the commencement threshold specified in Appendix 1 to Special Condition 3.10; and</w:t>
            </w:r>
            <w:r w:rsidRPr="006278BE">
              <w:br/>
              <w:t>(b) the event ends at a time determined by the Authority having regard to:</w:t>
            </w:r>
            <w:r w:rsidRPr="006278BE">
              <w:br/>
              <w:t xml:space="preserve"> i) such time as the licensee may have declared was the end of the Severe Weather Event in its statement of facts submitted under paragraph 4.4.14(b) of Special Condition 4.4;  </w:t>
            </w:r>
            <w:r w:rsidRPr="006278BE">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6278BE">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6278BE" w:rsidRDefault="001A2306" w:rsidP="00837CE3">
      <w:pPr>
        <w:pStyle w:val="Heading4"/>
      </w:pPr>
      <w:r w:rsidRPr="006278BE">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6278BE" w:rsidRDefault="001A2306" w:rsidP="00837CE3">
            <w:r w:rsidRPr="006278BE">
              <w:t xml:space="preserve">Act </w:t>
            </w:r>
          </w:p>
        </w:tc>
        <w:tc>
          <w:tcPr>
            <w:tcW w:w="6662" w:type="dxa"/>
            <w:hideMark/>
          </w:tcPr>
          <w:p w14:paraId="644930B8"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6278BE" w:rsidRDefault="001A2306" w:rsidP="00837CE3">
            <w:r w:rsidRPr="006278BE">
              <w:t>Actual Corporation Tax Liability</w:t>
            </w:r>
          </w:p>
        </w:tc>
        <w:tc>
          <w:tcPr>
            <w:tcW w:w="6662" w:type="dxa"/>
            <w:hideMark/>
          </w:tcPr>
          <w:p w14:paraId="09A3B74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as shown in the licensee’s Company Tax Return (CT600) as submitted to His Majesty's Revenue and Customs relating to the licensee.</w:t>
            </w:r>
          </w:p>
        </w:tc>
      </w:tr>
      <w:tr w:rsidR="001A2306" w:rsidRPr="006278BE"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6278BE" w:rsidRDefault="001A2306" w:rsidP="00837CE3">
            <w:r w:rsidRPr="006278BE">
              <w:t>Actual Percentage of Gross Load Related Expenditure</w:t>
            </w:r>
          </w:p>
        </w:tc>
        <w:tc>
          <w:tcPr>
            <w:tcW w:w="6662" w:type="dxa"/>
            <w:hideMark/>
          </w:tcPr>
          <w:p w14:paraId="72CA9AE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6278BE"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6278BE" w:rsidRDefault="001A2306" w:rsidP="00837CE3">
            <w:r w:rsidRPr="006278BE">
              <w:t>Actual Totex</w:t>
            </w:r>
          </w:p>
        </w:tc>
        <w:tc>
          <w:tcPr>
            <w:tcW w:w="6662" w:type="dxa"/>
            <w:hideMark/>
          </w:tcPr>
          <w:p w14:paraId="7EA67B7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Chapter 3 of the ED2 Price Control Financial Handbook.</w:t>
            </w:r>
          </w:p>
        </w:tc>
      </w:tr>
      <w:tr w:rsidR="001A2306" w:rsidRPr="006278BE"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6278BE" w:rsidRDefault="001A2306" w:rsidP="00837CE3">
            <w:r w:rsidRPr="006278BE">
              <w:t>Adjusted Outturn Network Risk Output</w:t>
            </w:r>
          </w:p>
        </w:tc>
        <w:tc>
          <w:tcPr>
            <w:tcW w:w="6662" w:type="dxa"/>
            <w:hideMark/>
          </w:tcPr>
          <w:p w14:paraId="085A869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3.1.29 of Special Condition 3.1 (Allowed Network Asset Risk Metric expenditure).</w:t>
            </w:r>
          </w:p>
        </w:tc>
      </w:tr>
      <w:tr w:rsidR="001A2306" w:rsidRPr="006278BE"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6278BE" w:rsidRDefault="001A2306" w:rsidP="00837CE3">
            <w:r w:rsidRPr="006278BE">
              <w:lastRenderedPageBreak/>
              <w:t>Affiliate</w:t>
            </w:r>
          </w:p>
        </w:tc>
        <w:tc>
          <w:tcPr>
            <w:tcW w:w="6662" w:type="dxa"/>
            <w:hideMark/>
          </w:tcPr>
          <w:p w14:paraId="0BEC5F7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in relation to a person means a Holding Company of that person, a Subsidiary of that person, or a Subsidiary of a Holding Company of that person.</w:t>
            </w:r>
          </w:p>
        </w:tc>
      </w:tr>
      <w:tr w:rsidR="001A2306" w:rsidRPr="006278BE"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6278BE" w:rsidRDefault="001A2306" w:rsidP="00837CE3">
            <w:r w:rsidRPr="006278BE">
              <w:t>Agreed Schemes</w:t>
            </w:r>
          </w:p>
        </w:tc>
        <w:tc>
          <w:tcPr>
            <w:tcW w:w="6662" w:type="dxa"/>
            <w:hideMark/>
          </w:tcPr>
          <w:p w14:paraId="5A8C871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schemes approved by the Authority for inclusion in the Green Recovery Scheme in its decision titled “RIIO-ED1 Green Recovery Scheme” published on 24 May 2021.</w:t>
            </w:r>
          </w:p>
        </w:tc>
      </w:tr>
      <w:tr w:rsidR="001A2306" w:rsidRPr="006278BE"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6278BE" w:rsidRDefault="001A2306" w:rsidP="00837CE3">
            <w:r w:rsidRPr="006278BE">
              <w:t>Allowed Distribution Network Revenue</w:t>
            </w:r>
          </w:p>
        </w:tc>
        <w:tc>
          <w:tcPr>
            <w:tcW w:w="6662" w:type="dxa"/>
            <w:hideMark/>
          </w:tcPr>
          <w:p w14:paraId="1D58455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revenue calculated in accordance with the formula for the AR term set out in Part B of CRC 2A (Restriction of Allowed Distribution Network Revenue) of this licence as in force on 31 March 2023.</w:t>
            </w:r>
          </w:p>
        </w:tc>
      </w:tr>
      <w:tr w:rsidR="001A2306" w:rsidRPr="006278BE"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6278BE" w:rsidRDefault="001A2306" w:rsidP="00837CE3">
            <w:r w:rsidRPr="006278BE">
              <w:t>Allowed Revenue</w:t>
            </w:r>
          </w:p>
        </w:tc>
        <w:tc>
          <w:tcPr>
            <w:tcW w:w="6662" w:type="dxa"/>
            <w:hideMark/>
          </w:tcPr>
          <w:p w14:paraId="33FFC23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the formula in Part C of Special Condition 2.1 (Revenue restriction).</w:t>
            </w:r>
          </w:p>
        </w:tc>
      </w:tr>
      <w:tr w:rsidR="001A2306" w:rsidRPr="006278BE"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6278BE" w:rsidRDefault="001A2306" w:rsidP="00837CE3">
            <w:r w:rsidRPr="006278BE">
              <w:t>Annual Environmental Report</w:t>
            </w:r>
          </w:p>
        </w:tc>
        <w:tc>
          <w:tcPr>
            <w:tcW w:w="6662" w:type="dxa"/>
            <w:hideMark/>
          </w:tcPr>
          <w:p w14:paraId="190564C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document prepared and published by the licensee in accordance with Part A of Special Condition 9.1 (Annual Environmental Report).</w:t>
            </w:r>
          </w:p>
        </w:tc>
      </w:tr>
      <w:tr w:rsidR="001A2306" w:rsidRPr="006278BE"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6278BE" w:rsidRDefault="001A2306" w:rsidP="00837CE3">
            <w:r w:rsidRPr="006278BE">
              <w:t>Annual Iteration Process</w:t>
            </w:r>
          </w:p>
        </w:tc>
        <w:tc>
          <w:tcPr>
            <w:tcW w:w="6662" w:type="dxa"/>
            <w:hideMark/>
          </w:tcPr>
          <w:p w14:paraId="35CA7B9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ED2 Price Control Financial Handbook.</w:t>
            </w:r>
          </w:p>
        </w:tc>
      </w:tr>
      <w:tr w:rsidR="001A2306" w:rsidRPr="006278BE"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6278BE" w:rsidRDefault="001A2306" w:rsidP="00837CE3">
            <w:r w:rsidRPr="006278BE">
              <w:t>Annual Vulnerability Report</w:t>
            </w:r>
          </w:p>
        </w:tc>
        <w:tc>
          <w:tcPr>
            <w:tcW w:w="6662" w:type="dxa"/>
          </w:tcPr>
          <w:p w14:paraId="1B1440C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prepared and published by the licensee in accordance with Part G of Special Condition 4.6 (Consumer vulnerability output delivery incentive) and the RIIO-ED2 Consumer Vulnerability Guidance Document.</w:t>
            </w:r>
          </w:p>
        </w:tc>
      </w:tr>
      <w:tr w:rsidR="001A2306" w:rsidRPr="006278BE"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6278BE" w:rsidRDefault="001A2306" w:rsidP="00837CE3">
            <w:r w:rsidRPr="006278BE">
              <w:t>Appropriate Auditor</w:t>
            </w:r>
          </w:p>
        </w:tc>
        <w:tc>
          <w:tcPr>
            <w:tcW w:w="6662" w:type="dxa"/>
            <w:hideMark/>
          </w:tcPr>
          <w:p w14:paraId="1B1D2A6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6278BE" w:rsidRDefault="001A2306" w:rsidP="00837CE3">
            <w:r w:rsidRPr="006278BE">
              <w:t>Appropriately Qualified Independent Examiner</w:t>
            </w:r>
          </w:p>
        </w:tc>
        <w:tc>
          <w:tcPr>
            <w:tcW w:w="6662" w:type="dxa"/>
            <w:hideMark/>
          </w:tcPr>
          <w:p w14:paraId="1E3EC86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qualified tax accountant from a firm regulated by a relevant professional body, who may be an employee of the licensee's Appropriate Auditors.</w:t>
            </w:r>
          </w:p>
        </w:tc>
      </w:tr>
      <w:tr w:rsidR="001A2306" w:rsidRPr="006278BE"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6278BE" w:rsidRDefault="001A2306" w:rsidP="00837CE3">
            <w:r w:rsidRPr="006278BE">
              <w:t>Assistance Order</w:t>
            </w:r>
          </w:p>
        </w:tc>
        <w:tc>
          <w:tcPr>
            <w:tcW w:w="6662" w:type="dxa"/>
            <w:hideMark/>
          </w:tcPr>
          <w:p w14:paraId="5B912A9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Energy Act 2004 (Assistance for Areas with High Distribution Costs) Order 2005.</w:t>
            </w:r>
          </w:p>
        </w:tc>
      </w:tr>
      <w:tr w:rsidR="001A2306" w:rsidRPr="006278BE"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6278BE" w:rsidRDefault="001A2306" w:rsidP="00837CE3">
            <w:r w:rsidRPr="006278BE">
              <w:t>Associated Document</w:t>
            </w:r>
          </w:p>
        </w:tc>
        <w:tc>
          <w:tcPr>
            <w:tcW w:w="6662" w:type="dxa"/>
            <w:hideMark/>
          </w:tcPr>
          <w:p w14:paraId="1D98584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WSC Governance Document, the RIIO-ED2 Major Connections Incentive Guidance Document, the RIIO-ED2 Consumer Vulnerability Guidance Document, the Distribution System Operation Incentive Governance Document, the RIIO-2 NIA Governance Document, the RIIO-1 Electricity Network Innovation Allowance Governance Document, the 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6278BE"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6278BE" w:rsidRDefault="001A2306" w:rsidP="00837CE3">
            <w:r w:rsidRPr="006278BE">
              <w:lastRenderedPageBreak/>
              <w:t>Associated Work</w:t>
            </w:r>
          </w:p>
        </w:tc>
        <w:tc>
          <w:tcPr>
            <w:tcW w:w="6662" w:type="dxa"/>
            <w:hideMark/>
          </w:tcPr>
          <w:p w14:paraId="7A5ADD9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any works required in order to provide a connection to the licensee's Distribution System, including any necessary reinforcement works or diversionary works.</w:t>
            </w:r>
          </w:p>
        </w:tc>
      </w:tr>
      <w:tr w:rsidR="001A2306" w:rsidRPr="006278BE"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6278BE" w:rsidRDefault="001A2306" w:rsidP="00837CE3">
            <w:r w:rsidRPr="006278BE">
              <w:t>Authority</w:t>
            </w:r>
          </w:p>
        </w:tc>
        <w:tc>
          <w:tcPr>
            <w:tcW w:w="6662" w:type="dxa"/>
            <w:hideMark/>
          </w:tcPr>
          <w:p w14:paraId="4BE08D9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6278BE" w:rsidRDefault="001A2306" w:rsidP="00837CE3">
            <w:r w:rsidRPr="006278BE">
              <w:t>Authority's Website</w:t>
            </w:r>
          </w:p>
        </w:tc>
        <w:tc>
          <w:tcPr>
            <w:tcW w:w="6662" w:type="dxa"/>
            <w:hideMark/>
          </w:tcPr>
          <w:p w14:paraId="7B16AB8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bl>
    <w:p w14:paraId="0373624A" w14:textId="77777777" w:rsidR="001A2306" w:rsidRPr="006278BE" w:rsidRDefault="001A2306" w:rsidP="00837CE3">
      <w:pPr>
        <w:pStyle w:val="Heading4"/>
      </w:pPr>
      <w:r w:rsidRPr="006278BE">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6278BE" w:rsidRDefault="001A2306" w:rsidP="00837CE3">
            <w:r w:rsidRPr="006278BE">
              <w:t>Bad Debt</w:t>
            </w:r>
          </w:p>
        </w:tc>
        <w:tc>
          <w:tcPr>
            <w:tcW w:w="6662" w:type="dxa"/>
            <w:hideMark/>
          </w:tcPr>
          <w:p w14:paraId="7C905BE5" w14:textId="52A39DFD"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costs incurred by the licensee when Use of System </w:t>
            </w:r>
            <w:r w:rsidR="00D10E52" w:rsidRPr="006278BE">
              <w:t>C</w:t>
            </w:r>
            <w:r w:rsidRPr="006278BE">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6278BE"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6278BE" w:rsidRDefault="001A2306" w:rsidP="00837CE3">
            <w:r w:rsidRPr="006278BE">
              <w:t>Baseline Network Risk Output</w:t>
            </w:r>
          </w:p>
        </w:tc>
        <w:tc>
          <w:tcPr>
            <w:tcW w:w="6662" w:type="dxa"/>
            <w:hideMark/>
          </w:tcPr>
          <w:p w14:paraId="528B420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cumulative total of Network Risk Outputs for all NARM Assets in the licensee's Network Asset Risk Workbook</w:t>
            </w:r>
          </w:p>
        </w:tc>
      </w:tr>
      <w:tr w:rsidR="001A2306" w:rsidRPr="006278BE"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6278BE" w:rsidRDefault="001A2306" w:rsidP="00837CE3">
            <w:r w:rsidRPr="006278BE">
              <w:t>Baseline Unit Cost of Risk</w:t>
            </w:r>
          </w:p>
        </w:tc>
        <w:tc>
          <w:tcPr>
            <w:tcW w:w="6662" w:type="dxa"/>
            <w:hideMark/>
          </w:tcPr>
          <w:p w14:paraId="348E07D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as derived in accordance with paragraph 3.1.38 in Special Condition 3.1 (Allowed Network Asset Risk Metric expenditure).</w:t>
            </w:r>
          </w:p>
        </w:tc>
      </w:tr>
      <w:tr w:rsidR="001A2306" w:rsidRPr="006278BE"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6278BE" w:rsidRDefault="001A2306" w:rsidP="00837CE3">
            <w:r w:rsidRPr="006278BE">
              <w:t>Basic PCD Report</w:t>
            </w:r>
          </w:p>
        </w:tc>
        <w:tc>
          <w:tcPr>
            <w:tcW w:w="6662" w:type="dxa"/>
            <w:hideMark/>
          </w:tcPr>
          <w:p w14:paraId="1FC5599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Price Control Deliverable Reporting Requirements and Methodology Document.</w:t>
            </w:r>
          </w:p>
        </w:tc>
      </w:tr>
      <w:tr w:rsidR="001A2306" w:rsidRPr="006278BE"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6278BE" w:rsidRDefault="001A2306" w:rsidP="00837CE3">
            <w:r w:rsidRPr="006278BE">
              <w:t>Between</w:t>
            </w:r>
          </w:p>
        </w:tc>
        <w:tc>
          <w:tcPr>
            <w:tcW w:w="6662" w:type="dxa"/>
            <w:hideMark/>
          </w:tcPr>
          <w:p w14:paraId="063A900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in the context of something being done, or occurring, between two dates, means on or after the first date and on or before the second date.</w:t>
            </w:r>
          </w:p>
        </w:tc>
      </w:tr>
      <w:tr w:rsidR="001A2306" w:rsidRPr="006278BE"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6278BE" w:rsidRDefault="001A2306" w:rsidP="00837CE3">
            <w:r w:rsidRPr="006278BE">
              <w:t>Business Plan</w:t>
            </w:r>
          </w:p>
        </w:tc>
        <w:tc>
          <w:tcPr>
            <w:tcW w:w="6662" w:type="dxa"/>
            <w:hideMark/>
          </w:tcPr>
          <w:p w14:paraId="7844A48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6278BE" w:rsidRDefault="001A2306" w:rsidP="00837CE3">
      <w:pPr>
        <w:pStyle w:val="Heading4"/>
      </w:pPr>
      <w:r w:rsidRPr="006278BE">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6278BE" w:rsidRDefault="001A2306" w:rsidP="00837CE3">
            <w:r w:rsidRPr="006278BE">
              <w:t>CAF Outcomes</w:t>
            </w:r>
          </w:p>
        </w:tc>
        <w:tc>
          <w:tcPr>
            <w:tcW w:w="6662" w:type="dxa"/>
            <w:hideMark/>
          </w:tcPr>
          <w:p w14:paraId="1A27F353"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outcomes set out under the cyber security and resilience principles set out in the document titled “CAF Guidance”, version 3.0, published by the National Cyber Security Centre on 30 September 2019 as amended from time to time.</w:t>
            </w:r>
          </w:p>
        </w:tc>
      </w:tr>
      <w:tr w:rsidR="001A2306" w:rsidRPr="006278BE"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6278BE" w:rsidRDefault="001A2306" w:rsidP="00837CE3">
            <w:r w:rsidRPr="006278BE">
              <w:t>Calculated Revenue</w:t>
            </w:r>
          </w:p>
        </w:tc>
        <w:tc>
          <w:tcPr>
            <w:tcW w:w="6662" w:type="dxa"/>
            <w:hideMark/>
          </w:tcPr>
          <w:p w14:paraId="18618AF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derived in accordance with Part D of Special Condition 2.1 (Revenue Restriction).</w:t>
            </w:r>
          </w:p>
        </w:tc>
      </w:tr>
      <w:tr w:rsidR="001A2306" w:rsidRPr="006278BE"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6278BE" w:rsidRDefault="001A2306" w:rsidP="00837CE3">
            <w:r w:rsidRPr="006278BE">
              <w:t>Calculated Tax Allowance</w:t>
            </w:r>
          </w:p>
        </w:tc>
        <w:tc>
          <w:tcPr>
            <w:tcW w:w="6662" w:type="dxa"/>
            <w:hideMark/>
          </w:tcPr>
          <w:p w14:paraId="786E3EB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the TAX</w:t>
            </w:r>
            <w:r w:rsidRPr="006278BE">
              <w:rPr>
                <w:rStyle w:val="Subscript"/>
              </w:rPr>
              <w:t>t</w:t>
            </w:r>
            <w:r w:rsidRPr="006278BE">
              <w:t xml:space="preserve"> term as set out in the “Revenue” sheet of the ED2 Price Control Financial Model.</w:t>
            </w:r>
          </w:p>
        </w:tc>
      </w:tr>
      <w:tr w:rsidR="001A2306" w:rsidRPr="006278BE"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6278BE" w:rsidRDefault="001A2306" w:rsidP="00837CE3">
            <w:r w:rsidRPr="006278BE">
              <w:t>CAM Activity</w:t>
            </w:r>
          </w:p>
        </w:tc>
        <w:tc>
          <w:tcPr>
            <w:tcW w:w="6662" w:type="dxa"/>
            <w:hideMark/>
          </w:tcPr>
          <w:p w14:paraId="0DB1655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output, activity or deliverable that the licensee is applying to reallocate under Special Condition 3.7 (Coordinated adjustment mechanism Re-opener).</w:t>
            </w:r>
          </w:p>
        </w:tc>
      </w:tr>
      <w:tr w:rsidR="001A2306" w:rsidRPr="006278BE"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6278BE" w:rsidRDefault="001A2306" w:rsidP="00837CE3">
            <w:r w:rsidRPr="006278BE">
              <w:lastRenderedPageBreak/>
              <w:t>Carry-over Network Innovation Allowance</w:t>
            </w:r>
          </w:p>
        </w:tc>
        <w:tc>
          <w:tcPr>
            <w:tcW w:w="6662" w:type="dxa"/>
            <w:hideMark/>
          </w:tcPr>
          <w:p w14:paraId="6656C91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allowance provided by Special Condition 5.3 (Carry-over Network Innovation Allowance) to extend the RIIO-1 Network Innovation Allowance for an additional Regulatory Year.</w:t>
            </w:r>
          </w:p>
        </w:tc>
      </w:tr>
      <w:tr w:rsidR="001A2306" w:rsidRPr="006278BE"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6278BE" w:rsidRDefault="001A2306" w:rsidP="00837CE3">
            <w:r w:rsidRPr="006278BE">
              <w:t>Clawback Direction</w:t>
            </w:r>
          </w:p>
        </w:tc>
        <w:tc>
          <w:tcPr>
            <w:tcW w:w="6662" w:type="dxa"/>
            <w:hideMark/>
          </w:tcPr>
          <w:p w14:paraId="07F309B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6278BE"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6278BE" w:rsidRDefault="001A2306" w:rsidP="00837CE3">
            <w:r w:rsidRPr="006278BE">
              <w:t>Collaboration Plan</w:t>
            </w:r>
          </w:p>
        </w:tc>
        <w:tc>
          <w:tcPr>
            <w:tcW w:w="6662" w:type="dxa"/>
            <w:hideMark/>
          </w:tcPr>
          <w:p w14:paraId="4A7071C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document prepared and published by the licensee in accordance with Part A of Special Condition 9.13 (System Optimisation Output).</w:t>
            </w:r>
          </w:p>
        </w:tc>
      </w:tr>
      <w:tr w:rsidR="001A2306" w:rsidRPr="006278BE"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6278BE" w:rsidRDefault="001A2306" w:rsidP="00837CE3">
            <w:r w:rsidRPr="006278BE">
              <w:t>Collaborative Streetworks Project</w:t>
            </w:r>
          </w:p>
        </w:tc>
        <w:tc>
          <w:tcPr>
            <w:tcW w:w="6662" w:type="dxa"/>
            <w:hideMark/>
          </w:tcPr>
          <w:p w14:paraId="04C4542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streetworks undertaken which:</w:t>
            </w:r>
            <w:r w:rsidRPr="006278BE">
              <w:br/>
              <w:t>(a) are minimum of 0.2km in length, or any length where the project is deemed of strategic importance by the Greater London Authority;</w:t>
            </w:r>
            <w:r w:rsidRPr="006278BE">
              <w:br/>
              <w:t>(b) involve collaboration at level two or above, as defined in the document titled "Collaboration Manual: A guide to the coordinated delivery of utility infrastructure" published by the London Borough of Croydon;</w:t>
            </w:r>
            <w:r w:rsidRPr="006278BE">
              <w:br/>
              <w:t>(c) involve a minimum of two Statutory Undertakers, or a minimum of one Statutory Undertaker and one local authority, undertaking physical works in the same road or pathway;</w:t>
            </w:r>
            <w:r w:rsidRPr="006278BE">
              <w:br/>
              <w:t>(d) are a permanent solution, not a temporary repair; and</w:t>
            </w:r>
            <w:r w:rsidRPr="006278BE">
              <w:br/>
              <w:t>(e) will be completed by end of the Price Control Period.</w:t>
            </w:r>
          </w:p>
        </w:tc>
      </w:tr>
      <w:tr w:rsidR="001A2306" w:rsidRPr="006278BE"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6278BE" w:rsidRDefault="001A2306" w:rsidP="00837CE3">
            <w:r w:rsidRPr="006278BE">
              <w:t>Common Connection Charging Methodology</w:t>
            </w:r>
          </w:p>
        </w:tc>
        <w:tc>
          <w:tcPr>
            <w:tcW w:w="6662" w:type="dxa"/>
            <w:hideMark/>
          </w:tcPr>
          <w:p w14:paraId="573CA036" w14:textId="69F0D0F1"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document of that name </w:t>
            </w:r>
            <w:r w:rsidR="00D10E52" w:rsidRPr="006278BE">
              <w:t xml:space="preserve">as </w:t>
            </w:r>
            <w:r w:rsidRPr="006278BE">
              <w:t xml:space="preserve">approved by the Authority </w:t>
            </w:r>
            <w:r w:rsidR="00A42C2D" w:rsidRPr="006278BE">
              <w:t>and</w:t>
            </w:r>
            <w:r w:rsidRPr="006278BE">
              <w:t xml:space="preserve"> as amended from time to time</w:t>
            </w:r>
            <w:r w:rsidR="00A42C2D" w:rsidRPr="006278BE">
              <w:t xml:space="preserve"> in accordance with the Distribution Connection and Use of System Agreement.</w:t>
            </w:r>
            <w:r w:rsidRPr="006278BE">
              <w:t>.</w:t>
            </w:r>
          </w:p>
        </w:tc>
      </w:tr>
      <w:tr w:rsidR="001A2306" w:rsidRPr="006278BE"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6278BE" w:rsidRDefault="001A2306" w:rsidP="00837CE3">
            <w:r w:rsidRPr="006278BE">
              <w:t>Common Network Asset Indices Methodology</w:t>
            </w:r>
          </w:p>
        </w:tc>
        <w:tc>
          <w:tcPr>
            <w:tcW w:w="6662" w:type="dxa"/>
            <w:hideMark/>
          </w:tcPr>
          <w:p w14:paraId="69F19F3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6278BE"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6278BE" w:rsidRDefault="001A2306" w:rsidP="00837CE3">
            <w:r w:rsidRPr="006278BE">
              <w:t>Company Tax Return</w:t>
            </w:r>
          </w:p>
        </w:tc>
        <w:tc>
          <w:tcPr>
            <w:tcW w:w="6662" w:type="dxa"/>
            <w:hideMark/>
          </w:tcPr>
          <w:p w14:paraId="2543C75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financial information that the licensee is required to file with His Majesty's Revenue and Custom each year for the purposes of calculating its Actual Corporation Tax liability.</w:t>
            </w:r>
          </w:p>
        </w:tc>
      </w:tr>
      <w:tr w:rsidR="00EB5193" w:rsidRPr="006278BE" w14:paraId="2B52334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3E19799B" w14:textId="28AACDB4" w:rsidR="00EB5193" w:rsidRPr="006278BE" w:rsidRDefault="00EB5193" w:rsidP="00EB5193">
            <w:r w:rsidRPr="006278BE">
              <w:t>Competition and Markets Authority</w:t>
            </w:r>
          </w:p>
        </w:tc>
        <w:tc>
          <w:tcPr>
            <w:tcW w:w="6662" w:type="dxa"/>
          </w:tcPr>
          <w:p w14:paraId="725B156F" w14:textId="4B62375B" w:rsidR="00EB5193" w:rsidRPr="006278BE" w:rsidRDefault="00941C14" w:rsidP="00EB5193">
            <w:pPr>
              <w:cnfStyle w:val="000000000000" w:firstRow="0" w:lastRow="0" w:firstColumn="0" w:lastColumn="0" w:oddVBand="0" w:evenVBand="0" w:oddHBand="0" w:evenHBand="0" w:firstRowFirstColumn="0" w:firstRowLastColumn="0" w:lastRowFirstColumn="0" w:lastRowLastColumn="0"/>
            </w:pPr>
            <w:ins w:id="15" w:author="Dafydd Burton" w:date="2024-11-07T10:23:00Z" w16du:dateUtc="2024-11-07T10:23:00Z">
              <w:r w:rsidRPr="00AE5C23">
                <w:t>has the meaning given to that term in Standard Condition 1 (Definitions for the standard conditions).</w:t>
              </w:r>
            </w:ins>
            <w:del w:id="16" w:author="Dafydd Burton" w:date="2024-11-07T10:23:00Z" w16du:dateUtc="2024-11-07T10:23:00Z">
              <w:r w:rsidR="00EB5193" w:rsidRPr="006278BE" w:rsidDel="00941C14">
                <w:delText>Has the same meaning as in the Standard Licence Conditions.</w:delText>
              </w:r>
            </w:del>
          </w:p>
        </w:tc>
      </w:tr>
      <w:tr w:rsidR="00EB5193" w:rsidRPr="006278BE"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EB5193" w:rsidRPr="006278BE" w:rsidRDefault="00EB5193" w:rsidP="00EB5193">
            <w:r w:rsidRPr="006278BE">
              <w:lastRenderedPageBreak/>
              <w:t>Complaint</w:t>
            </w:r>
          </w:p>
        </w:tc>
        <w:tc>
          <w:tcPr>
            <w:tcW w:w="6662" w:type="dxa"/>
            <w:hideMark/>
          </w:tcPr>
          <w:p w14:paraId="04632FD4"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EB5193" w:rsidRPr="006278BE"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EB5193" w:rsidRPr="006278BE" w:rsidRDefault="00EB5193" w:rsidP="00EB5193">
            <w:r w:rsidRPr="006278BE">
              <w:t>Complaints Metric</w:t>
            </w:r>
          </w:p>
        </w:tc>
        <w:tc>
          <w:tcPr>
            <w:tcW w:w="6662" w:type="dxa"/>
            <w:hideMark/>
          </w:tcPr>
          <w:p w14:paraId="4E289B52"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metric used to measure the extent to which the licensee has handled its Complaints for the purposes of the broad measure of Customer service output delivery incentive.</w:t>
            </w:r>
          </w:p>
        </w:tc>
      </w:tr>
      <w:tr w:rsidR="00EB5193" w:rsidRPr="006278BE"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EB5193" w:rsidRPr="006278BE" w:rsidRDefault="00EB5193" w:rsidP="00EB5193">
            <w:r w:rsidRPr="006278BE">
              <w:t xml:space="preserve">Connection Activities </w:t>
            </w:r>
          </w:p>
        </w:tc>
        <w:tc>
          <w:tcPr>
            <w:tcW w:w="6662" w:type="dxa"/>
            <w:hideMark/>
          </w:tcPr>
          <w:p w14:paraId="040458C8"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EB5193" w:rsidRPr="006278BE"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EB5193" w:rsidRPr="006278BE" w:rsidRDefault="00EB5193" w:rsidP="00EB5193">
            <w:r w:rsidRPr="006278BE">
              <w:t>Connection Charge</w:t>
            </w:r>
          </w:p>
        </w:tc>
        <w:tc>
          <w:tcPr>
            <w:tcW w:w="6662" w:type="dxa"/>
            <w:hideMark/>
          </w:tcPr>
          <w:p w14:paraId="770380F0"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EB5193" w:rsidRPr="006278BE"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EB5193" w:rsidRPr="006278BE" w:rsidRDefault="00EB5193" w:rsidP="00EB5193">
            <w:r w:rsidRPr="006278BE">
              <w:t>Connection Charging Statement</w:t>
            </w:r>
          </w:p>
        </w:tc>
        <w:tc>
          <w:tcPr>
            <w:tcW w:w="6662" w:type="dxa"/>
            <w:hideMark/>
          </w:tcPr>
          <w:p w14:paraId="35C3B236"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EB5193" w:rsidRPr="006278BE"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EB5193" w:rsidRPr="006278BE" w:rsidRDefault="00EB5193" w:rsidP="00EB5193">
            <w:r w:rsidRPr="006278BE">
              <w:t>Connection Regulations</w:t>
            </w:r>
          </w:p>
        </w:tc>
        <w:tc>
          <w:tcPr>
            <w:tcW w:w="6662" w:type="dxa"/>
            <w:hideMark/>
          </w:tcPr>
          <w:p w14:paraId="679152D5"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EB5193" w:rsidRPr="006278BE"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EB5193" w:rsidRPr="006278BE" w:rsidRDefault="00EB5193" w:rsidP="00EB5193">
            <w:r w:rsidRPr="006278BE">
              <w:t>Connections Element</w:t>
            </w:r>
          </w:p>
        </w:tc>
        <w:tc>
          <w:tcPr>
            <w:tcW w:w="6662" w:type="dxa"/>
            <w:hideMark/>
          </w:tcPr>
          <w:p w14:paraId="23E5E945"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element of the Customer Satisfaction Survey that measures Customer satisfaction in relation to connections work carried out by the licensee for which the questions are prescribed in the RIGs.</w:t>
            </w:r>
          </w:p>
        </w:tc>
      </w:tr>
      <w:tr w:rsidR="00EB5193" w:rsidRPr="006278BE"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EB5193" w:rsidRPr="006278BE" w:rsidRDefault="00EB5193" w:rsidP="00EB5193">
            <w:r w:rsidRPr="006278BE">
              <w:t>Consumer Outcome</w:t>
            </w:r>
          </w:p>
        </w:tc>
        <w:tc>
          <w:tcPr>
            <w:tcW w:w="6662" w:type="dxa"/>
            <w:hideMark/>
          </w:tcPr>
          <w:p w14:paraId="7A74BA16"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6278BE">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EB5193" w:rsidRPr="006278BE"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EB5193" w:rsidRPr="006278BE" w:rsidRDefault="00EB5193" w:rsidP="00EB5193">
            <w:r w:rsidRPr="006278BE">
              <w:lastRenderedPageBreak/>
              <w:t>Consumer Prices Index Including Owner Occupiers' Housing Costs</w:t>
            </w:r>
          </w:p>
        </w:tc>
        <w:tc>
          <w:tcPr>
            <w:tcW w:w="6662" w:type="dxa"/>
            <w:hideMark/>
          </w:tcPr>
          <w:p w14:paraId="76725177"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monthly values of the “CPIH All Items”, series ID “L522”, published by the Office for National Statistics (or any other public body acquiring its functions).</w:t>
            </w:r>
          </w:p>
        </w:tc>
      </w:tr>
      <w:tr w:rsidR="00EB5193" w:rsidRPr="006278BE"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EB5193" w:rsidRPr="006278BE" w:rsidRDefault="00EB5193" w:rsidP="00EB5193">
            <w:r w:rsidRPr="006278BE">
              <w:t>Coordinated Adjustment Mechanism Re-opener</w:t>
            </w:r>
          </w:p>
        </w:tc>
        <w:tc>
          <w:tcPr>
            <w:tcW w:w="6662" w:type="dxa"/>
            <w:hideMark/>
          </w:tcPr>
          <w:p w14:paraId="1E5A0FE6"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Re-opener established by Special Condition 3.7 (Coordinated Adjustment Mechanism Re-opener).</w:t>
            </w:r>
          </w:p>
        </w:tc>
      </w:tr>
      <w:tr w:rsidR="00EB5193" w:rsidRPr="006278BE"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EB5193" w:rsidRPr="006278BE" w:rsidRDefault="00EB5193" w:rsidP="00EB5193">
            <w:r w:rsidRPr="006278BE">
              <w:t>Critical National Infrastructure</w:t>
            </w:r>
          </w:p>
        </w:tc>
        <w:tc>
          <w:tcPr>
            <w:tcW w:w="6662" w:type="dxa"/>
            <w:hideMark/>
          </w:tcPr>
          <w:p w14:paraId="08BB2A7B"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 xml:space="preserve">means those critical elements of infrastructure (namely assets, facilities, systems, networks or processes and the essential workers that operate and facilitate them), the loss or compromise of which could result in: </w:t>
            </w:r>
          </w:p>
          <w:p w14:paraId="74B1BB90"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0F596CDB"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(b) significant impact on national security, national defence, or the functioning of the state.</w:t>
            </w:r>
          </w:p>
        </w:tc>
      </w:tr>
      <w:tr w:rsidR="00EB5193" w:rsidRPr="006278BE"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EB5193" w:rsidRPr="006278BE" w:rsidRDefault="00EB5193" w:rsidP="00EB5193">
            <w:r w:rsidRPr="006278BE">
              <w:t>Curtailment Efficiency Outturn Performance Metric</w:t>
            </w:r>
          </w:p>
        </w:tc>
        <w:tc>
          <w:tcPr>
            <w:tcW w:w="6662" w:type="dxa"/>
            <w:hideMark/>
          </w:tcPr>
          <w:p w14:paraId="6CF142FE"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Distribution System Operation Incentive Governance Document.</w:t>
            </w:r>
          </w:p>
        </w:tc>
      </w:tr>
      <w:tr w:rsidR="00EB5193" w:rsidRPr="006278BE"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EB5193" w:rsidRPr="006278BE" w:rsidRDefault="00EB5193" w:rsidP="00EB5193">
            <w:r w:rsidRPr="006278BE">
              <w:t xml:space="preserve">Customer  </w:t>
            </w:r>
          </w:p>
        </w:tc>
        <w:tc>
          <w:tcPr>
            <w:tcW w:w="6662" w:type="dxa"/>
            <w:hideMark/>
          </w:tcPr>
          <w:p w14:paraId="4F3D301D"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EB5193" w:rsidRPr="006278BE"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EB5193" w:rsidRPr="006278BE" w:rsidRDefault="00EB5193" w:rsidP="00EB5193">
            <w:r w:rsidRPr="006278BE">
              <w:t>Customer Satisfaction Survey</w:t>
            </w:r>
          </w:p>
        </w:tc>
        <w:tc>
          <w:tcPr>
            <w:tcW w:w="6662" w:type="dxa"/>
            <w:hideMark/>
          </w:tcPr>
          <w:p w14:paraId="3FA38405"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EB5193" w:rsidRPr="006278BE"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EB5193" w:rsidRPr="006278BE" w:rsidRDefault="00EB5193" w:rsidP="00EB5193">
            <w:r w:rsidRPr="006278BE">
              <w:t>Customer Support Costs</w:t>
            </w:r>
          </w:p>
        </w:tc>
        <w:tc>
          <w:tcPr>
            <w:tcW w:w="6662" w:type="dxa"/>
            <w:hideMark/>
          </w:tcPr>
          <w:p w14:paraId="31F16898" w14:textId="31B3C985"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cost to the licensee, incurred either directly or by virtue of reimbursing Customers or suppliers, of:</w:t>
            </w:r>
            <w:r w:rsidRPr="006278BE">
              <w:br/>
              <w:t>(a) providing the Customer with food, drink and temporary accommodation, in a hotel or otherwise, during a 1-in-20 Severe Weather Event;</w:t>
            </w:r>
            <w:r w:rsidRPr="006278BE">
              <w:br/>
              <w:t>(b) providing a Customer with welfare items during a 1-in-20 Severe Weather Event. This includes the procurement of items such as portable toilets, blankets, gas heaters, torches, fuel for customer generators; and</w:t>
            </w:r>
          </w:p>
          <w:p w14:paraId="154664A4" w14:textId="146AD196"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(c) contact centre and support staff, over and above the costs the licensee incurs in the normal course of running the Distribution Business.</w:t>
            </w:r>
          </w:p>
        </w:tc>
      </w:tr>
      <w:tr w:rsidR="00EB5193" w:rsidRPr="006278BE"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EB5193" w:rsidRPr="006278BE" w:rsidRDefault="00EB5193" w:rsidP="00EB5193">
            <w:r w:rsidRPr="006278BE">
              <w:t>CVP</w:t>
            </w:r>
          </w:p>
        </w:tc>
        <w:tc>
          <w:tcPr>
            <w:tcW w:w="6662" w:type="dxa"/>
            <w:hideMark/>
          </w:tcPr>
          <w:p w14:paraId="4B6784EE"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consumer value propositions which were submitted by the licensee in its Business Plan and accepted by the Authority in its RIIO-ED2 Final Determinations.</w:t>
            </w:r>
          </w:p>
        </w:tc>
      </w:tr>
      <w:tr w:rsidR="00EB5193" w:rsidRPr="006278BE"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EB5193" w:rsidRPr="006278BE" w:rsidRDefault="00EB5193" w:rsidP="00EB5193">
            <w:r w:rsidRPr="006278BE">
              <w:lastRenderedPageBreak/>
              <w:t>CVP Full Delivery</w:t>
            </w:r>
          </w:p>
        </w:tc>
        <w:tc>
          <w:tcPr>
            <w:tcW w:w="6662" w:type="dxa"/>
            <w:hideMark/>
          </w:tcPr>
          <w:p w14:paraId="2012319A"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delivery as a minimum of the CVP Outputs for each CVP set out in Appendix 1 to Special Condition 4.7 (Consumer value proposition) by 31 March 2028.</w:t>
            </w:r>
          </w:p>
        </w:tc>
      </w:tr>
      <w:tr w:rsidR="00EB5193" w:rsidRPr="006278BE"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EB5193" w:rsidRPr="006278BE" w:rsidRDefault="00EB5193" w:rsidP="00EB5193">
            <w:r w:rsidRPr="006278BE">
              <w:t>CVP Output</w:t>
            </w:r>
          </w:p>
        </w:tc>
        <w:tc>
          <w:tcPr>
            <w:tcW w:w="6662" w:type="dxa"/>
            <w:hideMark/>
          </w:tcPr>
          <w:p w14:paraId="421D68F3"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outputs set out in Appendix 1 to Special Condition 4.7 (Consumer value propositions).</w:t>
            </w:r>
          </w:p>
        </w:tc>
      </w:tr>
      <w:tr w:rsidR="00EB5193" w:rsidRPr="006278BE"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EB5193" w:rsidRPr="006278BE" w:rsidRDefault="00EB5193" w:rsidP="00EB5193">
            <w:r w:rsidRPr="006278BE">
              <w:t>CVP Reward</w:t>
            </w:r>
          </w:p>
        </w:tc>
        <w:tc>
          <w:tcPr>
            <w:tcW w:w="6662" w:type="dxa"/>
            <w:hideMark/>
          </w:tcPr>
          <w:p w14:paraId="0C383FD7"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values set out in Appendix 1 to Special Condition 4.7 (Consumer value propositions).</w:t>
            </w:r>
          </w:p>
        </w:tc>
      </w:tr>
      <w:tr w:rsidR="00EB5193" w:rsidRPr="006278BE"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EB5193" w:rsidRPr="006278BE" w:rsidRDefault="00EB5193" w:rsidP="00EB5193">
            <w:r w:rsidRPr="006278BE">
              <w:t>Cyber Resilience IT Baseline Allowances Table</w:t>
            </w:r>
          </w:p>
        </w:tc>
        <w:tc>
          <w:tcPr>
            <w:tcW w:w="6662" w:type="dxa"/>
            <w:hideMark/>
          </w:tcPr>
          <w:p w14:paraId="5D7031B9" w14:textId="6B7BD41C"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table in Part B of Appendix 2 and 3 to the document titled “RIIO-ED2 – SSEN-D Cyber Resilience Information Technology 2023 Re-opener Decision sent by the Authority to the licensee on 13 October 2023.</w:t>
            </w:r>
          </w:p>
        </w:tc>
      </w:tr>
      <w:tr w:rsidR="00EB5193" w:rsidRPr="006278BE"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EB5193" w:rsidRPr="006278BE" w:rsidRDefault="00EB5193" w:rsidP="00EB5193">
            <w:r w:rsidRPr="006278BE">
              <w:t>Cyber Resilience IT PCD Table</w:t>
            </w:r>
          </w:p>
        </w:tc>
        <w:tc>
          <w:tcPr>
            <w:tcW w:w="6662" w:type="dxa"/>
            <w:hideMark/>
          </w:tcPr>
          <w:p w14:paraId="61ADE98C" w14:textId="54630948" w:rsidR="00EB5193" w:rsidRPr="006278BE" w:rsidRDefault="00EB5193" w:rsidP="00997754">
            <w:pPr>
              <w:cnfStyle w:val="000000000000" w:firstRow="0" w:lastRow="0" w:firstColumn="0" w:lastColumn="0" w:oddVBand="0" w:evenVBand="0" w:oddHBand="0" w:evenHBand="0" w:firstRowFirstColumn="0" w:firstRowLastColumn="0" w:lastRowFirstColumn="0" w:lastRowLastColumn="0"/>
            </w:pPr>
            <w:r w:rsidRPr="006278BE">
              <w:t xml:space="preserve">means the table </w:t>
            </w:r>
            <w:r w:rsidR="00997754">
              <w:t>in Appendix 4 to the document titled “RIIO-ED2 – SSEN-D Cyber Resilience Information Technology Re-opener Decision” sent to the Licensee on 17 May 2024.</w:t>
            </w:r>
          </w:p>
        </w:tc>
      </w:tr>
      <w:tr w:rsidR="00EB5193" w:rsidRPr="006278BE"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EB5193" w:rsidRPr="006278BE" w:rsidRDefault="00EB5193" w:rsidP="00EB5193">
            <w:r w:rsidRPr="006278BE">
              <w:t>Cyber Resilience IT Re-opener</w:t>
            </w:r>
          </w:p>
        </w:tc>
        <w:tc>
          <w:tcPr>
            <w:tcW w:w="6662" w:type="dxa"/>
            <w:hideMark/>
          </w:tcPr>
          <w:p w14:paraId="28CA98A2"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Re-opener established by Part H of Special Condition 3.2 (Uncertain Costs Re-openers).</w:t>
            </w:r>
          </w:p>
        </w:tc>
      </w:tr>
      <w:tr w:rsidR="00EB5193" w:rsidRPr="006278BE"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EB5193" w:rsidRPr="006278BE" w:rsidRDefault="00EB5193" w:rsidP="00EB5193">
            <w:r w:rsidRPr="006278BE">
              <w:t>Cyber Resilience IT Re-opener Allowances Table</w:t>
            </w:r>
          </w:p>
        </w:tc>
        <w:tc>
          <w:tcPr>
            <w:tcW w:w="6662" w:type="dxa"/>
            <w:hideMark/>
          </w:tcPr>
          <w:p w14:paraId="6341EFBA" w14:textId="72F3CA14" w:rsidR="00EB5193" w:rsidRPr="006278BE" w:rsidRDefault="00EB5193" w:rsidP="00DB73C2">
            <w:pPr>
              <w:cnfStyle w:val="000000000000" w:firstRow="0" w:lastRow="0" w:firstColumn="0" w:lastColumn="0" w:oddVBand="0" w:evenVBand="0" w:oddHBand="0" w:evenHBand="0" w:firstRowFirstColumn="0" w:firstRowLastColumn="0" w:lastRowFirstColumn="0" w:lastRowLastColumn="0"/>
            </w:pPr>
            <w:r w:rsidRPr="006278BE">
              <w:t xml:space="preserve">means the table in </w:t>
            </w:r>
            <w:ins w:id="17" w:author="Aoife McNally" w:date="2024-11-07T14:17:00Z" w16du:dateUtc="2024-11-07T14:17:00Z">
              <w:r w:rsidR="00DB73C2">
                <w:t>Part B of Appendix 2 to the document titled “RIIO-ED2 – SSEN-D Cyber Resilience Information Technology Re-opener Decision” sent to the Licensee on 17 May 2024.</w:t>
              </w:r>
              <w:r w:rsidR="00DB73C2">
                <w:cr/>
              </w:r>
            </w:ins>
            <w:del w:id="18" w:author="Aoife McNally" w:date="2024-11-07T14:17:00Z" w16du:dateUtc="2024-11-07T14:17:00Z">
              <w:r w:rsidRPr="006278BE" w:rsidDel="00DB73C2">
                <w:delText>Part B of Appendix 2 and 3 to the document titled “RIIO-ED2 – SSEN-D Cyber Resilience Information Technology 2023 Re-opener Decision sent by the Authority to the licensee on 13 October 2023.</w:delText>
              </w:r>
            </w:del>
          </w:p>
        </w:tc>
      </w:tr>
      <w:tr w:rsidR="00EB5193" w:rsidRPr="006278BE"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EB5193" w:rsidRPr="006278BE" w:rsidRDefault="00EB5193" w:rsidP="00EB5193">
            <w:r w:rsidRPr="006278BE">
              <w:t>Cyber Resilience OT Baseline Allowances Table</w:t>
            </w:r>
          </w:p>
        </w:tc>
        <w:tc>
          <w:tcPr>
            <w:tcW w:w="6662" w:type="dxa"/>
            <w:hideMark/>
          </w:tcPr>
          <w:p w14:paraId="694A6813" w14:textId="24173ECF" w:rsidR="00F958F9" w:rsidRDefault="00EB5193" w:rsidP="00F958F9">
            <w:pPr>
              <w:cnfStyle w:val="000000000000" w:firstRow="0" w:lastRow="0" w:firstColumn="0" w:lastColumn="0" w:oddVBand="0" w:evenVBand="0" w:oddHBand="0" w:evenHBand="0" w:firstRowFirstColumn="0" w:firstRowLastColumn="0" w:lastRowFirstColumn="0" w:lastRowLastColumn="0"/>
            </w:pPr>
            <w:r w:rsidRPr="006278BE">
              <w:t xml:space="preserve">means the table in  </w:t>
            </w:r>
            <w:r w:rsidR="00F958F9">
              <w:t>Part B of Appendix 2 to the document titled “RIIO-ED2 – SSEN-D Cyber Resilience Operational Technology Reopener Decision” sent to the Licensee on 15 August</w:t>
            </w:r>
          </w:p>
          <w:p w14:paraId="36D9D2BA" w14:textId="66878B86" w:rsidR="00EB5193" w:rsidRPr="006278BE" w:rsidRDefault="00F958F9" w:rsidP="00F958F9">
            <w:pPr>
              <w:cnfStyle w:val="000000000000" w:firstRow="0" w:lastRow="0" w:firstColumn="0" w:lastColumn="0" w:oddVBand="0" w:evenVBand="0" w:oddHBand="0" w:evenHBand="0" w:firstRowFirstColumn="0" w:firstRowLastColumn="0" w:lastRowFirstColumn="0" w:lastRowLastColumn="0"/>
            </w:pPr>
            <w:r>
              <w:t>2024.</w:t>
            </w:r>
          </w:p>
        </w:tc>
      </w:tr>
      <w:tr w:rsidR="00EB5193" w:rsidRPr="006278BE"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EB5193" w:rsidRPr="006278BE" w:rsidRDefault="00EB5193" w:rsidP="00EB5193">
            <w:r w:rsidRPr="006278BE">
              <w:t>Cyber Resilience OT PCD Table</w:t>
            </w:r>
          </w:p>
        </w:tc>
        <w:tc>
          <w:tcPr>
            <w:tcW w:w="6662" w:type="dxa"/>
            <w:hideMark/>
          </w:tcPr>
          <w:p w14:paraId="68BD2F0F" w14:textId="1A26A9B8" w:rsidR="00EB5193" w:rsidRPr="006278BE" w:rsidRDefault="00EB5193" w:rsidP="000D27D1">
            <w:pPr>
              <w:cnfStyle w:val="000000000000" w:firstRow="0" w:lastRow="0" w:firstColumn="0" w:lastColumn="0" w:oddVBand="0" w:evenVBand="0" w:oddHBand="0" w:evenHBand="0" w:firstRowFirstColumn="0" w:firstRowLastColumn="0" w:lastRowFirstColumn="0" w:lastRowLastColumn="0"/>
            </w:pPr>
            <w:r w:rsidRPr="006278BE">
              <w:t xml:space="preserve">means the table in  </w:t>
            </w:r>
            <w:r w:rsidR="000D27D1">
              <w:t>Appendix 4 to the document titled “RIIO-ED2 – SSEN-D Cyber Resilience Operational Technology Re-opener Decision” sent to the Licensee on 15 August 2024.</w:t>
            </w:r>
          </w:p>
        </w:tc>
      </w:tr>
      <w:tr w:rsidR="00EB5193" w:rsidRPr="006278BE"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EB5193" w:rsidRPr="006278BE" w:rsidRDefault="00EB5193" w:rsidP="00EB5193">
            <w:r w:rsidRPr="006278BE">
              <w:t>Cyber Resilience OT Re-opener</w:t>
            </w:r>
          </w:p>
        </w:tc>
        <w:tc>
          <w:tcPr>
            <w:tcW w:w="6662" w:type="dxa"/>
            <w:hideMark/>
          </w:tcPr>
          <w:p w14:paraId="4EF696AF" w14:textId="77777777" w:rsidR="00EB5193" w:rsidRPr="006278BE" w:rsidRDefault="00EB5193" w:rsidP="00EB5193">
            <w:pPr>
              <w:cnfStyle w:val="000000000000" w:firstRow="0" w:lastRow="0" w:firstColumn="0" w:lastColumn="0" w:oddVBand="0" w:evenVBand="0" w:oddHBand="0" w:evenHBand="0" w:firstRowFirstColumn="0" w:firstRowLastColumn="0" w:lastRowFirstColumn="0" w:lastRowLastColumn="0"/>
            </w:pPr>
            <w:r w:rsidRPr="006278BE">
              <w:t>means the Re-opener established by Part G of Special Condition 3.2 (Uncertain Costs Re-openers).</w:t>
            </w:r>
          </w:p>
        </w:tc>
      </w:tr>
      <w:tr w:rsidR="00EB5193" w:rsidRPr="006278BE"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EB5193" w:rsidRPr="006278BE" w:rsidRDefault="00EB5193" w:rsidP="00EB5193">
            <w:r w:rsidRPr="006278BE">
              <w:t>Cyber Resilience OT Re-opener Allowances Table</w:t>
            </w:r>
          </w:p>
        </w:tc>
        <w:tc>
          <w:tcPr>
            <w:tcW w:w="6662" w:type="dxa"/>
            <w:hideMark/>
          </w:tcPr>
          <w:p w14:paraId="62522E80" w14:textId="6183E1A4" w:rsidR="000D27D1" w:rsidRDefault="00EB5193" w:rsidP="000D27D1">
            <w:pPr>
              <w:cnfStyle w:val="000000000000" w:firstRow="0" w:lastRow="0" w:firstColumn="0" w:lastColumn="0" w:oddVBand="0" w:evenVBand="0" w:oddHBand="0" w:evenHBand="0" w:firstRowFirstColumn="0" w:firstRowLastColumn="0" w:lastRowFirstColumn="0" w:lastRowLastColumn="0"/>
            </w:pPr>
            <w:r w:rsidRPr="006278BE">
              <w:t xml:space="preserve">means the table in </w:t>
            </w:r>
            <w:r w:rsidR="000D27D1">
              <w:t xml:space="preserve">Part B of Appendix 2 to the document titled “RIIO-ED2 – SSEN-D Cyber Resilience Operational Technology Reopener Decision” sent to the Licensee on 15 August </w:t>
            </w:r>
          </w:p>
          <w:p w14:paraId="7A633E92" w14:textId="05CED26C" w:rsidR="00EB5193" w:rsidRPr="006278BE" w:rsidRDefault="000D27D1" w:rsidP="000D27D1">
            <w:pPr>
              <w:cnfStyle w:val="000000000000" w:firstRow="0" w:lastRow="0" w:firstColumn="0" w:lastColumn="0" w:oddVBand="0" w:evenVBand="0" w:oddHBand="0" w:evenHBand="0" w:firstRowFirstColumn="0" w:firstRowLastColumn="0" w:lastRowFirstColumn="0" w:lastRowLastColumn="0"/>
            </w:pPr>
            <w:r>
              <w:t>2024.</w:t>
            </w:r>
          </w:p>
        </w:tc>
      </w:tr>
    </w:tbl>
    <w:p w14:paraId="3FBD4B2B" w14:textId="77777777" w:rsidR="001A2306" w:rsidRPr="006278BE" w:rsidRDefault="001A2306" w:rsidP="00837CE3">
      <w:pPr>
        <w:pStyle w:val="Heading4"/>
      </w:pPr>
      <w:r w:rsidRPr="006278BE">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6278BE" w:rsidRDefault="001A2306" w:rsidP="00837CE3">
            <w:r w:rsidRPr="006278BE">
              <w:t xml:space="preserve">Data Best Practice </w:t>
            </w:r>
          </w:p>
        </w:tc>
        <w:tc>
          <w:tcPr>
            <w:tcW w:w="6662" w:type="dxa"/>
            <w:hideMark/>
          </w:tcPr>
          <w:p w14:paraId="0FDFBB6E"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a set of principles referenced to in the Data Best Practice Guidance document.</w:t>
            </w:r>
          </w:p>
        </w:tc>
      </w:tr>
      <w:tr w:rsidR="001A2306" w:rsidRPr="006278BE"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6278BE" w:rsidRDefault="001A2306" w:rsidP="00837CE3">
            <w:r w:rsidRPr="006278BE">
              <w:t>Data Best Practice Guidance</w:t>
            </w:r>
          </w:p>
        </w:tc>
        <w:tc>
          <w:tcPr>
            <w:tcW w:w="6662" w:type="dxa"/>
            <w:hideMark/>
          </w:tcPr>
          <w:p w14:paraId="2412185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D of Special Condition 9.5 (Digitalisation).</w:t>
            </w:r>
          </w:p>
        </w:tc>
      </w:tr>
      <w:tr w:rsidR="001A2306" w:rsidRPr="006278BE"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6278BE" w:rsidRDefault="001A2306" w:rsidP="00837CE3">
            <w:r w:rsidRPr="006278BE">
              <w:lastRenderedPageBreak/>
              <w:t>Data Services</w:t>
            </w:r>
          </w:p>
        </w:tc>
        <w:tc>
          <w:tcPr>
            <w:tcW w:w="6662" w:type="dxa"/>
            <w:hideMark/>
          </w:tcPr>
          <w:p w14:paraId="050DEDA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6278BE" w:rsidRDefault="001A2306" w:rsidP="00837CE3">
            <w:r w:rsidRPr="006278BE">
              <w:t>Decision on SHEPD’s Contribution to the Shetland Transmission Link</w:t>
            </w:r>
          </w:p>
        </w:tc>
        <w:tc>
          <w:tcPr>
            <w:tcW w:w="6662" w:type="dxa"/>
            <w:hideMark/>
          </w:tcPr>
          <w:p w14:paraId="014FBC6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6278BE"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6278BE" w:rsidRDefault="001A2306" w:rsidP="00837CE3">
            <w:r w:rsidRPr="006278BE">
              <w:t>Defaulting Electricity Supplier</w:t>
            </w:r>
          </w:p>
        </w:tc>
        <w:tc>
          <w:tcPr>
            <w:tcW w:w="6662" w:type="dxa"/>
            <w:hideMark/>
          </w:tcPr>
          <w:p w14:paraId="18DFA33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6278BE"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6278BE" w:rsidRDefault="001A2306" w:rsidP="00837CE3">
            <w:r w:rsidRPr="006278BE">
              <w:t>Delayed</w:t>
            </w:r>
          </w:p>
        </w:tc>
        <w:tc>
          <w:tcPr>
            <w:tcW w:w="6662" w:type="dxa"/>
            <w:hideMark/>
          </w:tcPr>
          <w:p w14:paraId="55C409B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where the licensee has Not Delivered the output set out in the relevant special condition in full by the relevant delivery date, but has delivered or intends to deliver the output in full or in part at a later date.</w:t>
            </w:r>
          </w:p>
        </w:tc>
      </w:tr>
      <w:tr w:rsidR="001A2306" w:rsidRPr="006278BE"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6278BE" w:rsidRDefault="001A2306" w:rsidP="00837CE3">
            <w:r w:rsidRPr="006278BE">
              <w:t>Demand Customer</w:t>
            </w:r>
          </w:p>
        </w:tc>
        <w:tc>
          <w:tcPr>
            <w:tcW w:w="6662" w:type="dxa"/>
            <w:hideMark/>
          </w:tcPr>
          <w:p w14:paraId="3067659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in relation to any energised or de-energised Exit Point on the licensee’s Distribution System, the person who is taking, or is deemed to be taking, a supply of electricity through that Exit Point.</w:t>
            </w:r>
          </w:p>
        </w:tc>
      </w:tr>
      <w:tr w:rsidR="001A2306" w:rsidRPr="006278BE"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6278BE" w:rsidRDefault="001A2306" w:rsidP="00837CE3">
            <w:r w:rsidRPr="006278BE">
              <w:t>Determined Outturn Network Risk Output</w:t>
            </w:r>
          </w:p>
        </w:tc>
        <w:tc>
          <w:tcPr>
            <w:tcW w:w="6662" w:type="dxa"/>
            <w:hideMark/>
          </w:tcPr>
          <w:p w14:paraId="20D4192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paragraphs 3.1.35 or 3.1.37 in Special Condition 3.1 (Allowed Network Asset Risk Metric expenditure).</w:t>
            </w:r>
          </w:p>
        </w:tc>
      </w:tr>
      <w:tr w:rsidR="001A2306" w:rsidRPr="006278BE"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6278BE" w:rsidRDefault="001A2306" w:rsidP="00837CE3">
            <w:r w:rsidRPr="006278BE">
              <w:t>DG Standards Direction</w:t>
            </w:r>
          </w:p>
        </w:tc>
        <w:tc>
          <w:tcPr>
            <w:tcW w:w="6662" w:type="dxa"/>
            <w:hideMark/>
          </w:tcPr>
          <w:p w14:paraId="65DCC4C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6278BE" w:rsidRDefault="001A2306" w:rsidP="00837CE3">
            <w:r w:rsidRPr="006278BE">
              <w:t>Digitalisation</w:t>
            </w:r>
          </w:p>
        </w:tc>
        <w:tc>
          <w:tcPr>
            <w:tcW w:w="6662" w:type="dxa"/>
            <w:hideMark/>
          </w:tcPr>
          <w:p w14:paraId="484A0F3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use of digital technologies to change an organisation’s operating model and provide new revenue or equivalent value-creating opportunities; it is the process of moving to a digital business or organisation. </w:t>
            </w:r>
          </w:p>
        </w:tc>
      </w:tr>
      <w:tr w:rsidR="001A2306" w:rsidRPr="006278BE"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6278BE" w:rsidRDefault="001A2306" w:rsidP="00837CE3">
            <w:r w:rsidRPr="006278BE">
              <w:t>Digitalisation Action Plan</w:t>
            </w:r>
          </w:p>
        </w:tc>
        <w:tc>
          <w:tcPr>
            <w:tcW w:w="6662" w:type="dxa"/>
            <w:hideMark/>
          </w:tcPr>
          <w:p w14:paraId="513AD45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document prepared and published by the licensee in accordance with Part B of Special Condition 9.5 (Digitalisation).</w:t>
            </w:r>
          </w:p>
        </w:tc>
      </w:tr>
      <w:tr w:rsidR="001A2306" w:rsidRPr="006278BE"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6278BE" w:rsidRDefault="001A2306" w:rsidP="00837CE3">
            <w:r w:rsidRPr="006278BE">
              <w:t>Digitalisation Re-opener</w:t>
            </w:r>
          </w:p>
        </w:tc>
        <w:tc>
          <w:tcPr>
            <w:tcW w:w="6662" w:type="dxa"/>
            <w:hideMark/>
          </w:tcPr>
          <w:p w14:paraId="338D62F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I of Special Condition 3.2 (Uncertain Costs Re-openers).</w:t>
            </w:r>
          </w:p>
        </w:tc>
      </w:tr>
      <w:tr w:rsidR="001A2306" w:rsidRPr="006278BE"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6278BE" w:rsidRDefault="001A2306" w:rsidP="00837CE3">
            <w:r w:rsidRPr="006278BE">
              <w:t>Digitalisation Strategy</w:t>
            </w:r>
          </w:p>
        </w:tc>
        <w:tc>
          <w:tcPr>
            <w:tcW w:w="6662" w:type="dxa"/>
            <w:hideMark/>
          </w:tcPr>
          <w:p w14:paraId="5837555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document prepared and published by the licensee in accordance with Part A of Special Condition 9.5 (Digitalisation).</w:t>
            </w:r>
          </w:p>
        </w:tc>
      </w:tr>
      <w:tr w:rsidR="001A2306" w:rsidRPr="006278BE"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6278BE" w:rsidRDefault="001A2306" w:rsidP="00837CE3">
            <w:r w:rsidRPr="006278BE">
              <w:t xml:space="preserve">Directly Attributable Costs </w:t>
            </w:r>
          </w:p>
        </w:tc>
        <w:tc>
          <w:tcPr>
            <w:tcW w:w="6662" w:type="dxa"/>
            <w:hideMark/>
          </w:tcPr>
          <w:p w14:paraId="428D0073" w14:textId="1172141D"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costs relating to the maintenance and management of intellectual property generated through Eligible NIC Projects (whether undertaken by the licensee or any Transmission Licensee or any other holder of an Electricity Distribution </w:t>
            </w:r>
            <w:r w:rsidRPr="006278BE">
              <w:lastRenderedPageBreak/>
              <w:t>Licence</w:t>
            </w:r>
            <w:r w:rsidR="00160A72">
              <w:t xml:space="preserve"> or the ISOP</w:t>
            </w:r>
            <w:r w:rsidRPr="006278BE">
              <w:t>), that have not been otherwise funded through Use of System Charges or the NIC Funding Mechanism.</w:t>
            </w:r>
          </w:p>
        </w:tc>
      </w:tr>
      <w:tr w:rsidR="001A2306" w:rsidRPr="006278BE"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6278BE" w:rsidRDefault="001A2306" w:rsidP="00837CE3">
            <w:r w:rsidRPr="006278BE">
              <w:lastRenderedPageBreak/>
              <w:t>Directly Remunerated Service</w:t>
            </w:r>
          </w:p>
        </w:tc>
        <w:tc>
          <w:tcPr>
            <w:tcW w:w="6662" w:type="dxa"/>
            <w:hideMark/>
          </w:tcPr>
          <w:p w14:paraId="27A4766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paragraph 9.7.5 of Special Condition 9.7 (Directly Remunerated Services).</w:t>
            </w:r>
          </w:p>
        </w:tc>
      </w:tr>
      <w:tr w:rsidR="001A2306" w:rsidRPr="006278BE"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6278BE" w:rsidRDefault="001A2306" w:rsidP="00837CE3">
            <w:r w:rsidRPr="006278BE">
              <w:t>Disallowed Expenditure</w:t>
            </w:r>
          </w:p>
        </w:tc>
        <w:tc>
          <w:tcPr>
            <w:tcW w:w="6662" w:type="dxa"/>
            <w:hideMark/>
          </w:tcPr>
          <w:p w14:paraId="48E5E956" w14:textId="7C036571"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revenue received (whether by the licensee or any Transmission Licensee or any other holder of an Electricity Distribution Licence</w:t>
            </w:r>
            <w:r w:rsidR="00453F87">
              <w:t xml:space="preserve"> or the ISOP</w:t>
            </w:r>
            <w:r w:rsidRPr="006278BE">
              <w:t xml:space="preserve">) under the NIC Funding Mechanism, that the Authority determines has not been spent in accordance with the applicable provisions of the </w:t>
            </w:r>
            <w:r w:rsidR="00A630D5" w:rsidRPr="006278BE">
              <w:t>Electricity Network Innovation Competition Governance Document</w:t>
            </w:r>
            <w:r w:rsidRPr="006278BE">
              <w:t xml:space="preserve"> or the terms of the relevant Project Direction.</w:t>
            </w:r>
          </w:p>
        </w:tc>
      </w:tr>
      <w:tr w:rsidR="001A2306" w:rsidRPr="006278BE"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6278BE" w:rsidRDefault="001A2306" w:rsidP="00837CE3">
            <w:r w:rsidRPr="006278BE">
              <w:t>Disapplication Date</w:t>
            </w:r>
          </w:p>
        </w:tc>
        <w:tc>
          <w:tcPr>
            <w:tcW w:w="6662" w:type="dxa"/>
            <w:hideMark/>
          </w:tcPr>
          <w:p w14:paraId="1B70D06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paragraph 9.6.4 of Special Condition 9.6 (Disapplication of Relevant Special Conditions).</w:t>
            </w:r>
          </w:p>
        </w:tc>
      </w:tr>
      <w:tr w:rsidR="001A2306" w:rsidRPr="006278BE"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6278BE" w:rsidRDefault="001A2306" w:rsidP="00837CE3">
            <w:r w:rsidRPr="006278BE">
              <w:t>Disapplication Notice</w:t>
            </w:r>
          </w:p>
        </w:tc>
        <w:tc>
          <w:tcPr>
            <w:tcW w:w="6662" w:type="dxa"/>
            <w:hideMark/>
          </w:tcPr>
          <w:p w14:paraId="032C0EE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notice under Special Condition 9.6 (Disapplication of Relevant Special Conditions) that terminates the application of the Relevant Special Conditions (or any part or parts of them) specified in that request.</w:t>
            </w:r>
          </w:p>
        </w:tc>
      </w:tr>
      <w:tr w:rsidR="001A2306" w:rsidRPr="006278BE"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6278BE" w:rsidRDefault="001A2306" w:rsidP="00837CE3">
            <w:r w:rsidRPr="006278BE">
              <w:t>Disapplication Request</w:t>
            </w:r>
          </w:p>
        </w:tc>
        <w:tc>
          <w:tcPr>
            <w:tcW w:w="6662" w:type="dxa"/>
            <w:hideMark/>
          </w:tcPr>
          <w:p w14:paraId="21CC25F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request under Special Condition 9.6 (Disapplication of Relevant Special Conditions) for the Authority's consent to disapply the Relevant Special Conditions (in whole or in part) that complies with Parts C and D of that condition.</w:t>
            </w:r>
          </w:p>
        </w:tc>
      </w:tr>
      <w:tr w:rsidR="001A2306" w:rsidRPr="006278BE"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6278BE" w:rsidRDefault="001A2306" w:rsidP="00837CE3">
            <w:r w:rsidRPr="006278BE">
              <w:t>Distributed Generation</w:t>
            </w:r>
          </w:p>
        </w:tc>
        <w:tc>
          <w:tcPr>
            <w:tcW w:w="6662" w:type="dxa"/>
            <w:hideMark/>
          </w:tcPr>
          <w:p w14:paraId="44A7C44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6278BE" w:rsidRDefault="001A2306" w:rsidP="00837CE3">
            <w:r w:rsidRPr="006278BE">
              <w:t>Distributed Generation Connection Standards</w:t>
            </w:r>
          </w:p>
        </w:tc>
        <w:tc>
          <w:tcPr>
            <w:tcW w:w="6662" w:type="dxa"/>
            <w:hideMark/>
          </w:tcPr>
          <w:p w14:paraId="2BB4694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any standards specified by the Authority in a DG Standards Direction issued under Standard Condition 15A (Connection Policy and Connection Performance).</w:t>
            </w:r>
          </w:p>
        </w:tc>
      </w:tr>
      <w:tr w:rsidR="001A2306" w:rsidRPr="006278BE"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6278BE" w:rsidRDefault="001A2306" w:rsidP="00837CE3">
            <w:r w:rsidRPr="006278BE">
              <w:t>Distributed Generator</w:t>
            </w:r>
          </w:p>
        </w:tc>
        <w:tc>
          <w:tcPr>
            <w:tcW w:w="6662" w:type="dxa"/>
            <w:hideMark/>
          </w:tcPr>
          <w:p w14:paraId="0B61EFA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6278BE"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6278BE" w:rsidRDefault="001A2306" w:rsidP="00837CE3">
            <w:r w:rsidRPr="006278BE">
              <w:t>Distribution Business</w:t>
            </w:r>
          </w:p>
        </w:tc>
        <w:tc>
          <w:tcPr>
            <w:tcW w:w="6662" w:type="dxa"/>
            <w:hideMark/>
          </w:tcPr>
          <w:p w14:paraId="701468F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6278BE" w:rsidRDefault="001A2306" w:rsidP="00837CE3">
            <w:r w:rsidRPr="006278BE">
              <w:t>Distribution Connection and Use of System Agreement</w:t>
            </w:r>
          </w:p>
        </w:tc>
        <w:tc>
          <w:tcPr>
            <w:tcW w:w="6662" w:type="dxa"/>
            <w:hideMark/>
          </w:tcPr>
          <w:p w14:paraId="4B9C86D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6278BE" w:rsidRDefault="001A2306" w:rsidP="00837CE3">
            <w:r w:rsidRPr="006278BE">
              <w:t>Distribution Higher Voltage</w:t>
            </w:r>
          </w:p>
        </w:tc>
        <w:tc>
          <w:tcPr>
            <w:tcW w:w="6662" w:type="dxa"/>
            <w:hideMark/>
          </w:tcPr>
          <w:p w14:paraId="337A30B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any nominal voltage of more than 1,000 volts up to and including 132 kilovolts (except in Scotland, where it means any </w:t>
            </w:r>
            <w:r w:rsidRPr="006278BE">
              <w:lastRenderedPageBreak/>
              <w:t>nominal voltage of more than 1,000 volts, but less than 132 kilovolts).</w:t>
            </w:r>
          </w:p>
        </w:tc>
      </w:tr>
      <w:tr w:rsidR="001A2306" w:rsidRPr="006278BE"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6278BE" w:rsidRDefault="001A2306" w:rsidP="00837CE3">
            <w:r w:rsidRPr="006278BE">
              <w:lastRenderedPageBreak/>
              <w:t>Distribution Network Voltage Control Services</w:t>
            </w:r>
          </w:p>
        </w:tc>
        <w:tc>
          <w:tcPr>
            <w:tcW w:w="6662" w:type="dxa"/>
            <w:hideMark/>
          </w:tcPr>
          <w:p w14:paraId="06C08FC2" w14:textId="6200126C"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services provided to the</w:t>
            </w:r>
            <w:r w:rsidR="00AD37AC">
              <w:t xml:space="preserve"> ISOP</w:t>
            </w:r>
            <w:r w:rsidRPr="006278BE">
              <w:t xml:space="preserve"> by a licensee using Relevant Assets at primary substations on the licensee's Distribution System, such as Customer Load Active System Services (CLASS). </w:t>
            </w:r>
          </w:p>
        </w:tc>
      </w:tr>
      <w:tr w:rsidR="001A2306" w:rsidRPr="006278BE"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6278BE" w:rsidRDefault="001A2306" w:rsidP="00837CE3">
            <w:r w:rsidRPr="006278BE">
              <w:t xml:space="preserve">Distribution Services  </w:t>
            </w:r>
          </w:p>
        </w:tc>
        <w:tc>
          <w:tcPr>
            <w:tcW w:w="6662" w:type="dxa"/>
            <w:hideMark/>
          </w:tcPr>
          <w:p w14:paraId="6A7E091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all services provided by the licensee as part of its Distribution Business other than Directly Remunerated Services.</w:t>
            </w:r>
          </w:p>
        </w:tc>
      </w:tr>
      <w:tr w:rsidR="001A2306" w:rsidRPr="006278BE"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6278BE" w:rsidRDefault="001A2306" w:rsidP="00837CE3">
            <w:r w:rsidRPr="006278BE">
              <w:t>Distribution Services Area</w:t>
            </w:r>
          </w:p>
        </w:tc>
        <w:tc>
          <w:tcPr>
            <w:tcW w:w="6662" w:type="dxa"/>
          </w:tcPr>
          <w:p w14:paraId="1B85A51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6278BE" w:rsidRDefault="001A2306" w:rsidP="00837CE3">
            <w:r w:rsidRPr="006278BE">
              <w:t>Distribution Services Provider</w:t>
            </w:r>
          </w:p>
        </w:tc>
        <w:tc>
          <w:tcPr>
            <w:tcW w:w="6662" w:type="dxa"/>
            <w:hideMark/>
          </w:tcPr>
          <w:p w14:paraId="63BEEF9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6278BE" w:rsidRDefault="001A2306" w:rsidP="00837CE3">
            <w:r w:rsidRPr="006278BE">
              <w:t>Distribution System</w:t>
            </w:r>
          </w:p>
        </w:tc>
        <w:tc>
          <w:tcPr>
            <w:tcW w:w="6662" w:type="dxa"/>
            <w:hideMark/>
          </w:tcPr>
          <w:p w14:paraId="421F506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6278BE" w:rsidRDefault="001A2306" w:rsidP="00837CE3">
            <w:r w:rsidRPr="006278BE">
              <w:t>Distribution System Operation</w:t>
            </w:r>
          </w:p>
        </w:tc>
        <w:tc>
          <w:tcPr>
            <w:tcW w:w="6662" w:type="dxa"/>
            <w:hideMark/>
          </w:tcPr>
          <w:p w14:paraId="1E28722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6278BE"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6278BE" w:rsidRDefault="001A2306" w:rsidP="00837CE3">
            <w:r w:rsidRPr="006278BE">
              <w:t>Distribution System Operation Incentive Governance Document</w:t>
            </w:r>
          </w:p>
        </w:tc>
        <w:tc>
          <w:tcPr>
            <w:tcW w:w="6662" w:type="dxa"/>
            <w:hideMark/>
          </w:tcPr>
          <w:p w14:paraId="256E6EE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F of Special Condition 4.8 (Distribution System Operation output delivery incentive).</w:t>
            </w:r>
          </w:p>
        </w:tc>
      </w:tr>
      <w:tr w:rsidR="001A2306" w:rsidRPr="006278BE"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6278BE" w:rsidRDefault="001A2306" w:rsidP="00837CE3">
            <w:r w:rsidRPr="006278BE">
              <w:t xml:space="preserve">Distribution System Operation Performance Panel </w:t>
            </w:r>
          </w:p>
        </w:tc>
        <w:tc>
          <w:tcPr>
            <w:tcW w:w="6662" w:type="dxa"/>
            <w:hideMark/>
          </w:tcPr>
          <w:p w14:paraId="49EAA39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6278BE"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6278BE" w:rsidRDefault="001A2306" w:rsidP="00837CE3">
            <w:r w:rsidRPr="006278BE">
              <w:t xml:space="preserve">Distribution System Operation Performance Panel Submission  </w:t>
            </w:r>
          </w:p>
        </w:tc>
        <w:tc>
          <w:tcPr>
            <w:tcW w:w="6662" w:type="dxa"/>
            <w:hideMark/>
          </w:tcPr>
          <w:p w14:paraId="3926244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document prepared and published by the licensee in accordance with Part E of Special Condition 4.8 (Distribution System Operation output delivery incentive).</w:t>
            </w:r>
          </w:p>
        </w:tc>
      </w:tr>
      <w:tr w:rsidR="001A2306" w:rsidRPr="006278BE"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6278BE" w:rsidRDefault="001A2306" w:rsidP="00837CE3">
            <w:r w:rsidRPr="006278BE">
              <w:t xml:space="preserve">Distribution System Operation Stakeholder </w:t>
            </w:r>
          </w:p>
        </w:tc>
        <w:tc>
          <w:tcPr>
            <w:tcW w:w="6662" w:type="dxa"/>
            <w:hideMark/>
          </w:tcPr>
          <w:p w14:paraId="0B6BA4F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Distribution System Operation Incentive Governance Document.</w:t>
            </w:r>
          </w:p>
        </w:tc>
      </w:tr>
      <w:tr w:rsidR="001A2306" w:rsidRPr="006278BE"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6278BE" w:rsidRDefault="001A2306" w:rsidP="00837CE3">
            <w:r w:rsidRPr="006278BE">
              <w:t>Distribution System Operation Stakeholder Satisfaction Survey</w:t>
            </w:r>
          </w:p>
        </w:tc>
        <w:tc>
          <w:tcPr>
            <w:tcW w:w="6662" w:type="dxa"/>
            <w:hideMark/>
          </w:tcPr>
          <w:p w14:paraId="4CB53B7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w:t>
            </w:r>
            <w:r w:rsidRPr="006278BE">
              <w:lastRenderedPageBreak/>
              <w:t xml:space="preserve">prescribed in the Distribution System Operation Incentive Governance Document. </w:t>
            </w:r>
          </w:p>
        </w:tc>
      </w:tr>
      <w:tr w:rsidR="001A2306" w:rsidRPr="006278BE" w14:paraId="0D92A2E1" w14:textId="77777777" w:rsidTr="000A6BA9">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6278BE" w:rsidRDefault="001A2306" w:rsidP="00837CE3">
            <w:r w:rsidRPr="006278BE">
              <w:lastRenderedPageBreak/>
              <w:t>Domestic Customer</w:t>
            </w:r>
          </w:p>
        </w:tc>
        <w:tc>
          <w:tcPr>
            <w:tcW w:w="6662" w:type="dxa"/>
            <w:hideMark/>
          </w:tcPr>
          <w:p w14:paraId="5EB62AB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6278BE" w:rsidRDefault="001A2306" w:rsidP="00837CE3">
            <w:r w:rsidRPr="006278BE">
              <w:t>Domestic Premises</w:t>
            </w:r>
          </w:p>
        </w:tc>
        <w:tc>
          <w:tcPr>
            <w:tcW w:w="6662" w:type="dxa"/>
            <w:hideMark/>
          </w:tcPr>
          <w:p w14:paraId="2524F0F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6278BE" w:rsidRDefault="001A2306" w:rsidP="00837CE3">
            <w:r w:rsidRPr="006278BE">
              <w:t>DRS Net Revenue</w:t>
            </w:r>
          </w:p>
        </w:tc>
        <w:tc>
          <w:tcPr>
            <w:tcW w:w="6662" w:type="dxa"/>
          </w:tcPr>
          <w:p w14:paraId="414AF11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6278BE"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6278BE" w:rsidRDefault="001A2306" w:rsidP="00837CE3">
            <w:r w:rsidRPr="006278BE">
              <w:t>DSAP Guidance</w:t>
            </w:r>
          </w:p>
        </w:tc>
        <w:tc>
          <w:tcPr>
            <w:tcW w:w="6662" w:type="dxa"/>
            <w:hideMark/>
          </w:tcPr>
          <w:p w14:paraId="7485B7A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maintained by the Authority in accordance with Part C of Special Condition 9.5 (Digitalisation).</w:t>
            </w:r>
          </w:p>
        </w:tc>
      </w:tr>
    </w:tbl>
    <w:p w14:paraId="00108EAD" w14:textId="77777777" w:rsidR="001A2306" w:rsidRPr="006278BE" w:rsidRDefault="001A2306" w:rsidP="00837CE3">
      <w:pPr>
        <w:pStyle w:val="Heading4"/>
      </w:pPr>
      <w:r w:rsidRPr="006278BE">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6278BE" w:rsidRDefault="001A2306" w:rsidP="00837CE3">
            <w:r w:rsidRPr="006278BE">
              <w:t>ED1 Legacy Price Control Financial Model</w:t>
            </w:r>
          </w:p>
        </w:tc>
        <w:tc>
          <w:tcPr>
            <w:tcW w:w="6662" w:type="dxa"/>
            <w:hideMark/>
          </w:tcPr>
          <w:p w14:paraId="690D9E79"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final version of the ED1 Price Control Financial Model.</w:t>
            </w:r>
          </w:p>
        </w:tc>
      </w:tr>
      <w:tr w:rsidR="001A2306" w:rsidRPr="006278BE"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6278BE" w:rsidRDefault="001A2306" w:rsidP="00837CE3">
            <w:r w:rsidRPr="006278BE">
              <w:t>ED1 Price Control Financial Handbook</w:t>
            </w:r>
          </w:p>
        </w:tc>
        <w:tc>
          <w:tcPr>
            <w:tcW w:w="6662" w:type="dxa"/>
            <w:hideMark/>
          </w:tcPr>
          <w:p w14:paraId="262400A4" w14:textId="0A5A88F2"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rPr>
                <w:rStyle w:val="LicenseeSpecific"/>
                <w:bdr w:val="none" w:sz="0" w:space="0" w:color="auto"/>
              </w:rPr>
              <w:t xml:space="preserve">means the ED1 Price Control Financial Handbook (slow-track licensees) that was first published by the Authority to come into effect on 1 April 2015, as in force on 31 March 2023, and includes specific information and advice about the operation of the ED1 Price Control Financial Model.  </w:t>
            </w:r>
          </w:p>
        </w:tc>
      </w:tr>
      <w:tr w:rsidR="001A2306" w:rsidRPr="006278BE"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6278BE" w:rsidRDefault="001A2306" w:rsidP="00837CE3">
            <w:r w:rsidRPr="006278BE">
              <w:t>ED1 Price Control Financial Model</w:t>
            </w:r>
          </w:p>
        </w:tc>
        <w:tc>
          <w:tcPr>
            <w:tcW w:w="6662" w:type="dxa"/>
            <w:hideMark/>
          </w:tcPr>
          <w:p w14:paraId="006C133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Charge Restriction Condition 1B (Interpretation of Part 4) of this licence as in force on 31 March 2023.</w:t>
            </w:r>
          </w:p>
        </w:tc>
      </w:tr>
      <w:tr w:rsidR="001A2306" w:rsidRPr="006278BE"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6278BE" w:rsidRDefault="001A2306" w:rsidP="00837CE3">
            <w:r w:rsidRPr="006278BE">
              <w:t>ED2 Price Control Financial Handbook</w:t>
            </w:r>
          </w:p>
        </w:tc>
        <w:tc>
          <w:tcPr>
            <w:tcW w:w="6662" w:type="dxa"/>
            <w:hideMark/>
          </w:tcPr>
          <w:p w14:paraId="4D1D8F9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that was first published by the Authority to come into effect on 1 April 2023 and includes specific information and advice about the operation of the ED2 Price Control Financial Model.</w:t>
            </w:r>
          </w:p>
        </w:tc>
      </w:tr>
      <w:tr w:rsidR="001A2306" w:rsidRPr="006278BE"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6278BE" w:rsidRDefault="001A2306" w:rsidP="00837CE3">
            <w:r w:rsidRPr="006278BE">
              <w:t>ED2 Price Control Financial Instruments</w:t>
            </w:r>
          </w:p>
        </w:tc>
        <w:tc>
          <w:tcPr>
            <w:tcW w:w="6662" w:type="dxa"/>
            <w:hideMark/>
          </w:tcPr>
          <w:p w14:paraId="2242ACF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ED2 Price Control Financial Handbook and the ED2 Price Control Financial Model.</w:t>
            </w:r>
          </w:p>
        </w:tc>
      </w:tr>
      <w:tr w:rsidR="001A2306" w:rsidRPr="006278BE"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6278BE" w:rsidRDefault="001A2306" w:rsidP="00837CE3">
            <w:r w:rsidRPr="006278BE">
              <w:t>ED2 Price Control Financial Model</w:t>
            </w:r>
          </w:p>
        </w:tc>
        <w:tc>
          <w:tcPr>
            <w:tcW w:w="6662" w:type="dxa"/>
            <w:hideMark/>
          </w:tcPr>
          <w:p w14:paraId="6C04563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model of that name that was first published by the Authority to come into effect on 1 April 2023.</w:t>
            </w:r>
          </w:p>
        </w:tc>
      </w:tr>
      <w:tr w:rsidR="001A2306" w:rsidRPr="006278BE"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6278BE" w:rsidRDefault="001A2306" w:rsidP="00837CE3">
            <w:r w:rsidRPr="006278BE">
              <w:lastRenderedPageBreak/>
              <w:t>ED2 Price Control Financial Model Working Group</w:t>
            </w:r>
          </w:p>
        </w:tc>
        <w:tc>
          <w:tcPr>
            <w:tcW w:w="6662" w:type="dxa"/>
            <w:hideMark/>
          </w:tcPr>
          <w:p w14:paraId="5354364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working group identified in and whose terms of reference are set out in Chapter 2 of the ED2 Price Control Financial Handbook.</w:t>
            </w:r>
          </w:p>
        </w:tc>
      </w:tr>
      <w:tr w:rsidR="001A2306" w:rsidRPr="006278BE"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6278BE" w:rsidRDefault="001A2306" w:rsidP="00837CE3">
            <w:r w:rsidRPr="006278BE">
              <w:t>Efficiency</w:t>
            </w:r>
          </w:p>
        </w:tc>
        <w:tc>
          <w:tcPr>
            <w:tcW w:w="6662" w:type="dxa"/>
            <w:hideMark/>
          </w:tcPr>
          <w:p w14:paraId="3D5C94D2" w14:textId="77777777" w:rsidR="00E3174F"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in relation to Price Control Deliverables, means expenditure decision making by the licensee that resulted in lower costs than could have been reasonably expected at the time of submitting the Business Plan. This does not include: </w:t>
            </w:r>
          </w:p>
          <w:p w14:paraId="7DD3899E" w14:textId="77777777" w:rsidR="00E3174F"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(a) where lower costs have been achieved by delivering a lower Consumer Outcome than would have been achieved if the licensee had delivered the output as specified in the relevant special condition; or </w:t>
            </w:r>
          </w:p>
          <w:p w14:paraId="5379F077" w14:textId="23C5FEFA"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(b) where expenditure decisions were the result of factors beyond the reasonable control of the licensee including, but not limited to growth in demand for the licensee’s services or government policy.</w:t>
            </w:r>
          </w:p>
        </w:tc>
      </w:tr>
      <w:tr w:rsidR="001A2306" w:rsidRPr="006278BE"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6278BE" w:rsidRDefault="001A2306" w:rsidP="00837CE3">
            <w:r w:rsidRPr="006278BE">
              <w:t>Elective Communication Services</w:t>
            </w:r>
          </w:p>
        </w:tc>
        <w:tc>
          <w:tcPr>
            <w:tcW w:w="6662" w:type="dxa"/>
            <w:hideMark/>
          </w:tcPr>
          <w:p w14:paraId="6B21C36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Condition 1 of the Smart Meter Communication Licence.</w:t>
            </w:r>
          </w:p>
        </w:tc>
      </w:tr>
      <w:tr w:rsidR="001A2306" w:rsidRPr="006278BE"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6278BE" w:rsidRDefault="001A2306" w:rsidP="00837CE3">
            <w:r w:rsidRPr="006278BE">
              <w:t>Electricity Distribution Licence</w:t>
            </w:r>
          </w:p>
        </w:tc>
        <w:tc>
          <w:tcPr>
            <w:tcW w:w="6662" w:type="dxa"/>
            <w:hideMark/>
          </w:tcPr>
          <w:p w14:paraId="3190EE1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6278BE" w:rsidRDefault="001A2306" w:rsidP="00837CE3">
            <w:r w:rsidRPr="006278BE">
              <w:t>Electricity Distributor</w:t>
            </w:r>
          </w:p>
        </w:tc>
        <w:tc>
          <w:tcPr>
            <w:tcW w:w="6662" w:type="dxa"/>
            <w:hideMark/>
          </w:tcPr>
          <w:p w14:paraId="31AEA3E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6278BE" w:rsidRDefault="001A2306" w:rsidP="00837CE3">
            <w:r w:rsidRPr="006278BE">
              <w:t>Electricity Meter</w:t>
            </w:r>
          </w:p>
        </w:tc>
        <w:tc>
          <w:tcPr>
            <w:tcW w:w="6662" w:type="dxa"/>
            <w:hideMark/>
          </w:tcPr>
          <w:p w14:paraId="44BE3B4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6278BE" w:rsidRDefault="001A2306" w:rsidP="00837CE3">
            <w:r w:rsidRPr="006278BE">
              <w:t>Electricity Network Innovation Competition Governance Document</w:t>
            </w:r>
          </w:p>
        </w:tc>
        <w:tc>
          <w:tcPr>
            <w:tcW w:w="6662" w:type="dxa"/>
            <w:hideMark/>
          </w:tcPr>
          <w:p w14:paraId="1578D03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maintained by the Authority in accordance with Part B of Special Condition 7.9 (RIIO-ED1 network innovation competition).</w:t>
            </w:r>
          </w:p>
        </w:tc>
      </w:tr>
      <w:tr w:rsidR="001A2306" w:rsidRPr="006278BE"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6278BE" w:rsidRDefault="001A2306" w:rsidP="00837CE3">
            <w:r w:rsidRPr="006278BE">
              <w:t>Electricity Supplier</w:t>
            </w:r>
          </w:p>
        </w:tc>
        <w:tc>
          <w:tcPr>
            <w:tcW w:w="6662" w:type="dxa"/>
            <w:hideMark/>
          </w:tcPr>
          <w:p w14:paraId="0588BCE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AD37AC" w:rsidRPr="006278BE" w14:paraId="7D11C1E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A07AEA6" w14:textId="7AE7CC81" w:rsidR="00AD37AC" w:rsidRPr="006278BE" w:rsidRDefault="00AD37AC" w:rsidP="00837CE3">
            <w:r>
              <w:t>Electricity System Operator Licence</w:t>
            </w:r>
          </w:p>
        </w:tc>
        <w:tc>
          <w:tcPr>
            <w:tcW w:w="6662" w:type="dxa"/>
          </w:tcPr>
          <w:p w14:paraId="33C3E415" w14:textId="2690BFAE" w:rsidR="00AD37AC" w:rsidRPr="006278BE" w:rsidRDefault="00AD37AC" w:rsidP="00837CE3">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r w:rsidR="006065E7">
              <w:t>.</w:t>
            </w:r>
          </w:p>
        </w:tc>
      </w:tr>
      <w:tr w:rsidR="001A2306" w:rsidRPr="006278BE"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6278BE" w:rsidRDefault="001A2306" w:rsidP="00837CE3">
            <w:r w:rsidRPr="006278BE">
              <w:t xml:space="preserve">Electricity System Restoration Re-opener </w:t>
            </w:r>
          </w:p>
        </w:tc>
        <w:tc>
          <w:tcPr>
            <w:tcW w:w="6662" w:type="dxa"/>
            <w:hideMark/>
          </w:tcPr>
          <w:p w14:paraId="345ADFF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D of Special Condition 3.2 (Uncertain Costs Re-openers).</w:t>
            </w:r>
          </w:p>
        </w:tc>
      </w:tr>
      <w:tr w:rsidR="001A2306" w:rsidRPr="006278BE"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6278BE" w:rsidRDefault="001A2306" w:rsidP="00837CE3">
            <w:r w:rsidRPr="006278BE">
              <w:t>Electricity System Restoration Scope of Work</w:t>
            </w:r>
          </w:p>
        </w:tc>
        <w:tc>
          <w:tcPr>
            <w:tcW w:w="6662" w:type="dxa"/>
            <w:hideMark/>
          </w:tcPr>
          <w:p w14:paraId="67CF95DA" w14:textId="35BF3E3C"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scope of work the licensee has agreed to undertake in order to assist the </w:t>
            </w:r>
            <w:r w:rsidR="006065E7">
              <w:t>ISOP</w:t>
            </w:r>
            <w:r w:rsidRPr="006278BE">
              <w:t xml:space="preserve"> to meet its obligations to comply with the target Restoration Times that the Secretary of State has directed the </w:t>
            </w:r>
            <w:r w:rsidR="006065E7">
              <w:t>ISOP</w:t>
            </w:r>
            <w:r w:rsidR="006065E7" w:rsidRPr="006278BE">
              <w:t xml:space="preserve"> </w:t>
            </w:r>
            <w:r w:rsidRPr="006278BE">
              <w:t>to have the capability to meet.</w:t>
            </w:r>
          </w:p>
        </w:tc>
      </w:tr>
      <w:tr w:rsidR="001A2306" w:rsidRPr="006278BE"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6278BE" w:rsidRDefault="001A2306" w:rsidP="00837CE3">
            <w:r w:rsidRPr="006278BE">
              <w:t>Eligible CNIA</w:t>
            </w:r>
          </w:p>
        </w:tc>
        <w:tc>
          <w:tcPr>
            <w:tcW w:w="6662" w:type="dxa"/>
            <w:hideMark/>
          </w:tcPr>
          <w:p w14:paraId="10DBCED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amount of expenditure spent or accrued by the licensee in respect of Eligible CNIA Projects.</w:t>
            </w:r>
          </w:p>
        </w:tc>
      </w:tr>
      <w:tr w:rsidR="001A2306" w:rsidRPr="006278BE"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6278BE" w:rsidRDefault="001A2306" w:rsidP="00837CE3">
            <w:r w:rsidRPr="006278BE">
              <w:t>Eligible CNIA Internal Expenditure</w:t>
            </w:r>
          </w:p>
        </w:tc>
        <w:tc>
          <w:tcPr>
            <w:tcW w:w="6662" w:type="dxa"/>
            <w:hideMark/>
          </w:tcPr>
          <w:p w14:paraId="4070E65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amount of Eligible CNIA spent or accrued on the internal resources of the licensee.</w:t>
            </w:r>
          </w:p>
        </w:tc>
      </w:tr>
      <w:tr w:rsidR="001A2306" w:rsidRPr="006278BE"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6278BE" w:rsidRDefault="001A2306" w:rsidP="00837CE3">
            <w:r w:rsidRPr="006278BE">
              <w:lastRenderedPageBreak/>
              <w:t>Eligible CNIA Projects</w:t>
            </w:r>
          </w:p>
        </w:tc>
        <w:tc>
          <w:tcPr>
            <w:tcW w:w="6662" w:type="dxa"/>
            <w:hideMark/>
          </w:tcPr>
          <w:p w14:paraId="0095604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RIIO-1 Network Innovation Allowance projects on which work commenced prior to 31 March 2023, pursuant to the requirements of the RIIO-1 NIA Governance Document.</w:t>
            </w:r>
          </w:p>
        </w:tc>
      </w:tr>
      <w:tr w:rsidR="001A2306" w:rsidRPr="006278BE"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6278BE" w:rsidRDefault="001A2306" w:rsidP="00837CE3">
            <w:r w:rsidRPr="006278BE">
              <w:t xml:space="preserve">Eligible LCN Fund Project </w:t>
            </w:r>
          </w:p>
        </w:tc>
        <w:tc>
          <w:tcPr>
            <w:tcW w:w="6662" w:type="dxa"/>
            <w:hideMark/>
          </w:tcPr>
          <w:p w14:paraId="2E02845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6278BE"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6278BE" w:rsidRDefault="001A2306" w:rsidP="00837CE3">
            <w:r w:rsidRPr="006278BE">
              <w:t>Eligible NIC Project</w:t>
            </w:r>
          </w:p>
        </w:tc>
        <w:tc>
          <w:tcPr>
            <w:tcW w:w="6662" w:type="dxa"/>
            <w:hideMark/>
          </w:tcPr>
          <w:p w14:paraId="596BE53C" w14:textId="6473B1E5"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 project undertaken by the licensee or any other Electricity Distributor or Transmission Licensee </w:t>
            </w:r>
            <w:r w:rsidR="00CD1AE1">
              <w:t xml:space="preserve">or the ISOP </w:t>
            </w:r>
            <w:r w:rsidRPr="006278BE">
              <w:t xml:space="preserve">that in the Authority's view satisfies those requirements of the </w:t>
            </w:r>
            <w:r w:rsidR="003A51E4" w:rsidRPr="006278BE">
              <w:t>Electricity Network Innovation Competition Governance Document</w:t>
            </w:r>
            <w:r w:rsidRPr="006278BE">
              <w:t xml:space="preserve"> as are necessary to enable the project to be funded under the NIC Funding Mechanism.</w:t>
            </w:r>
          </w:p>
        </w:tc>
      </w:tr>
      <w:tr w:rsidR="001A2306" w:rsidRPr="006278BE"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6278BE" w:rsidRDefault="001A2306" w:rsidP="00837CE3">
            <w:r w:rsidRPr="006278BE">
              <w:t>Eligible SIF Project</w:t>
            </w:r>
          </w:p>
        </w:tc>
        <w:tc>
          <w:tcPr>
            <w:tcW w:w="6662" w:type="dxa"/>
            <w:hideMark/>
          </w:tcPr>
          <w:p w14:paraId="1C6A3C1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project undertaken by the licensee or any other holder of an Electricity Distribution Licence that the Authority assesses as satisfying those requirements of the SIF Governance</w:t>
            </w:r>
            <w:r w:rsidRPr="006278BE">
              <w:br/>
              <w:t>Document as are necessary to enable the project to be</w:t>
            </w:r>
            <w:r w:rsidRPr="006278BE">
              <w:br/>
              <w:t>funded under the SIF Funding Mechanism.</w:t>
            </w:r>
          </w:p>
        </w:tc>
      </w:tr>
      <w:tr w:rsidR="001A2306" w:rsidRPr="006278BE"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6278BE" w:rsidRDefault="001A2306" w:rsidP="00837CE3">
            <w:r w:rsidRPr="006278BE">
              <w:t>ENA Smarter Networks Portal</w:t>
            </w:r>
          </w:p>
        </w:tc>
        <w:tc>
          <w:tcPr>
            <w:tcW w:w="6662" w:type="dxa"/>
            <w:hideMark/>
          </w:tcPr>
          <w:p w14:paraId="06D94A7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information portal at https://www.smarternetworks.org/.</w:t>
            </w:r>
          </w:p>
        </w:tc>
      </w:tr>
      <w:tr w:rsidR="001A2306" w:rsidRPr="006278BE"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6278BE" w:rsidRDefault="001A2306" w:rsidP="00837CE3">
            <w:r w:rsidRPr="006278BE">
              <w:t>End-to-End Restoration Time</w:t>
            </w:r>
          </w:p>
        </w:tc>
        <w:tc>
          <w:tcPr>
            <w:tcW w:w="6662" w:type="dxa"/>
            <w:hideMark/>
          </w:tcPr>
          <w:p w14:paraId="7AD8D19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6278BE"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6278BE" w:rsidRDefault="001A2306" w:rsidP="00837CE3">
            <w:r w:rsidRPr="006278BE">
              <w:t>Energy Ombudsman</w:t>
            </w:r>
          </w:p>
        </w:tc>
        <w:tc>
          <w:tcPr>
            <w:tcW w:w="6662" w:type="dxa"/>
            <w:hideMark/>
          </w:tcPr>
          <w:p w14:paraId="03783F7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6278BE"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6278BE" w:rsidRDefault="001A2306" w:rsidP="00837CE3">
            <w:r w:rsidRPr="006278BE">
              <w:t>Energy Ombudsman Findings Against the Licensee</w:t>
            </w:r>
          </w:p>
        </w:tc>
        <w:tc>
          <w:tcPr>
            <w:tcW w:w="6662" w:type="dxa"/>
            <w:hideMark/>
          </w:tcPr>
          <w:p w14:paraId="52ED466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6278BE"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6278BE" w:rsidRDefault="001A2306" w:rsidP="00837CE3">
            <w:r w:rsidRPr="006278BE">
              <w:t>Energy System Data</w:t>
            </w:r>
          </w:p>
        </w:tc>
        <w:tc>
          <w:tcPr>
            <w:tcW w:w="6662" w:type="dxa"/>
            <w:hideMark/>
          </w:tcPr>
          <w:p w14:paraId="4B28414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Data Best Practice Guidance.</w:t>
            </w:r>
          </w:p>
        </w:tc>
      </w:tr>
      <w:tr w:rsidR="001A2306" w:rsidRPr="006278BE"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6278BE" w:rsidRDefault="001A2306" w:rsidP="00837CE3">
            <w:r w:rsidRPr="006278BE">
              <w:t>Environmental Action Plan</w:t>
            </w:r>
          </w:p>
        </w:tc>
        <w:tc>
          <w:tcPr>
            <w:tcW w:w="6662" w:type="dxa"/>
            <w:hideMark/>
          </w:tcPr>
          <w:p w14:paraId="08291FC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that the licensee submitted as part of its Business Plan.</w:t>
            </w:r>
          </w:p>
        </w:tc>
      </w:tr>
      <w:tr w:rsidR="001A2306" w:rsidRPr="006278BE"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6278BE" w:rsidRDefault="001A2306" w:rsidP="00837CE3">
            <w:r w:rsidRPr="006278BE">
              <w:lastRenderedPageBreak/>
              <w:t>Environmental Action Plan Commitments</w:t>
            </w:r>
          </w:p>
        </w:tc>
        <w:tc>
          <w:tcPr>
            <w:tcW w:w="6662" w:type="dxa"/>
            <w:hideMark/>
          </w:tcPr>
          <w:p w14:paraId="73B2927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actions and initiatives that the licensee proposed in its Environmental Action Plan to undertake over the course of the Price Control Period.</w:t>
            </w:r>
          </w:p>
        </w:tc>
      </w:tr>
      <w:tr w:rsidR="001A2306" w:rsidRPr="006278BE"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6278BE" w:rsidRDefault="001A2306" w:rsidP="00837CE3">
            <w:r w:rsidRPr="006278BE">
              <w:t>Environmental Re-opener</w:t>
            </w:r>
          </w:p>
        </w:tc>
        <w:tc>
          <w:tcPr>
            <w:tcW w:w="6662" w:type="dxa"/>
            <w:hideMark/>
          </w:tcPr>
          <w:p w14:paraId="6A1372D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E of Special Condition 3.2 (Uncertain Costs Re-openers).</w:t>
            </w:r>
          </w:p>
        </w:tc>
      </w:tr>
      <w:tr w:rsidR="001A2306" w:rsidRPr="006278BE"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6278BE" w:rsidRDefault="001A2306" w:rsidP="00837CE3">
            <w:r w:rsidRPr="006278BE">
              <w:t>Environmental Reporting Guidance</w:t>
            </w:r>
          </w:p>
        </w:tc>
        <w:tc>
          <w:tcPr>
            <w:tcW w:w="6662" w:type="dxa"/>
            <w:hideMark/>
          </w:tcPr>
          <w:p w14:paraId="5AE8A1F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B of Special Condition 9.1 (Annual Environmental Report).</w:t>
            </w:r>
          </w:p>
        </w:tc>
      </w:tr>
      <w:tr w:rsidR="001A2306" w:rsidRPr="006278BE"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6278BE" w:rsidRDefault="001A2306" w:rsidP="00837CE3">
            <w:r w:rsidRPr="006278BE">
              <w:t>Equally Challenging</w:t>
            </w:r>
          </w:p>
        </w:tc>
        <w:tc>
          <w:tcPr>
            <w:tcW w:w="6662" w:type="dxa"/>
            <w:hideMark/>
          </w:tcPr>
          <w:p w14:paraId="6821B13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6278BE"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6278BE" w:rsidRDefault="001A2306" w:rsidP="00837CE3">
            <w:r w:rsidRPr="006278BE">
              <w:t>Equivalent Charges</w:t>
            </w:r>
          </w:p>
        </w:tc>
        <w:tc>
          <w:tcPr>
            <w:tcW w:w="6662" w:type="dxa"/>
            <w:hideMark/>
          </w:tcPr>
          <w:p w14:paraId="7E524F9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6278BE"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6278BE" w:rsidRDefault="001A2306" w:rsidP="00837CE3">
            <w:r w:rsidRPr="006278BE">
              <w:t>EV Optioneering Project</w:t>
            </w:r>
          </w:p>
        </w:tc>
        <w:tc>
          <w:tcPr>
            <w:tcW w:w="6662" w:type="dxa"/>
            <w:hideMark/>
          </w:tcPr>
          <w:p w14:paraId="5F2A804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6278BE"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6278BE" w:rsidRDefault="001A2306" w:rsidP="00837CE3">
            <w:r w:rsidRPr="006278BE">
              <w:t>Evaluative Price Control Deliverable</w:t>
            </w:r>
          </w:p>
        </w:tc>
        <w:tc>
          <w:tcPr>
            <w:tcW w:w="6662" w:type="dxa"/>
            <w:hideMark/>
          </w:tcPr>
          <w:p w14:paraId="42F8A1A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6278BE"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6278BE" w:rsidRDefault="001A2306" w:rsidP="00837CE3">
            <w:r w:rsidRPr="006278BE">
              <w:lastRenderedPageBreak/>
              <w:t>Ex-ante Regulatory Equity</w:t>
            </w:r>
          </w:p>
        </w:tc>
        <w:tc>
          <w:tcPr>
            <w:tcW w:w="6662" w:type="dxa"/>
            <w:hideMark/>
          </w:tcPr>
          <w:p w14:paraId="488BC811" w14:textId="7AEA14D2"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specified for the licensee, in £million: </w:t>
            </w:r>
            <w:r w:rsidRPr="006278BE">
              <w:br/>
              <w:t>ENWL   872</w:t>
            </w:r>
            <w:r w:rsidRPr="006278BE">
              <w:br/>
              <w:t xml:space="preserve">NPgN   </w:t>
            </w:r>
            <w:r w:rsidR="00FF5352" w:rsidRPr="006278BE">
              <w:t>646</w:t>
            </w:r>
            <w:r w:rsidRPr="006278BE">
              <w:br/>
              <w:t xml:space="preserve">NPgY   </w:t>
            </w:r>
            <w:r w:rsidR="00FF5352" w:rsidRPr="006278BE">
              <w:t>890</w:t>
            </w:r>
            <w:r w:rsidRPr="006278BE">
              <w:br/>
              <w:t>WMID   1126</w:t>
            </w:r>
            <w:r w:rsidRPr="006278BE">
              <w:br/>
              <w:t>EMID   1153</w:t>
            </w:r>
            <w:r w:rsidRPr="006278BE">
              <w:br/>
              <w:t>SWALES      576</w:t>
            </w:r>
            <w:r w:rsidRPr="006278BE">
              <w:br/>
              <w:t>SWEST   874</w:t>
            </w:r>
            <w:r w:rsidRPr="006278BE">
              <w:br/>
              <w:t>LPN   757</w:t>
            </w:r>
            <w:r w:rsidRPr="006278BE">
              <w:br/>
              <w:t>SPN   783</w:t>
            </w:r>
            <w:r w:rsidRPr="006278BE">
              <w:br/>
              <w:t>EPN   1222</w:t>
            </w:r>
            <w:r w:rsidRPr="006278BE">
              <w:br/>
              <w:t>SPD   831</w:t>
            </w:r>
            <w:r w:rsidRPr="006278BE">
              <w:br/>
              <w:t>SPMW   924</w:t>
            </w:r>
            <w:r w:rsidRPr="006278BE">
              <w:br/>
              <w:t>SSEH   620</w:t>
            </w:r>
            <w:r w:rsidRPr="006278BE">
              <w:br/>
              <w:t>SSES   1169</w:t>
            </w:r>
          </w:p>
          <w:p w14:paraId="358713C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p>
        </w:tc>
      </w:tr>
      <w:tr w:rsidR="001A2306" w:rsidRPr="006278BE"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6278BE" w:rsidRDefault="001A2306" w:rsidP="00837CE3">
            <w:r w:rsidRPr="006278BE">
              <w:t xml:space="preserve">Excluded Market Segment </w:t>
            </w:r>
          </w:p>
        </w:tc>
        <w:tc>
          <w:tcPr>
            <w:tcW w:w="6662" w:type="dxa"/>
            <w:hideMark/>
          </w:tcPr>
          <w:p w14:paraId="2003C14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Part E of Special Condition 9.10 (Margins on Connections licensee's Connections Activities).</w:t>
            </w:r>
          </w:p>
        </w:tc>
      </w:tr>
      <w:tr w:rsidR="001A2306" w:rsidRPr="006278BE" w14:paraId="250E92F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6278BE" w:rsidRDefault="001A2306" w:rsidP="00837CE3">
            <w:r w:rsidRPr="006278BE">
              <w:t>Exit Point</w:t>
            </w:r>
          </w:p>
        </w:tc>
        <w:tc>
          <w:tcPr>
            <w:tcW w:w="6662" w:type="dxa"/>
          </w:tcPr>
          <w:p w14:paraId="1EB8728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bl>
    <w:p w14:paraId="3B28D31D" w14:textId="77777777" w:rsidR="001A2306" w:rsidRPr="006278BE" w:rsidRDefault="001A2306" w:rsidP="00837CE3">
      <w:pPr>
        <w:pStyle w:val="Heading4"/>
      </w:pPr>
      <w:r w:rsidRPr="006278BE">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6278BE" w:rsidRDefault="001A2306" w:rsidP="00837CE3">
            <w:r w:rsidRPr="006278BE">
              <w:t>Final Investment Decision</w:t>
            </w:r>
          </w:p>
        </w:tc>
        <w:tc>
          <w:tcPr>
            <w:tcW w:w="6662" w:type="dxa"/>
            <w:hideMark/>
          </w:tcPr>
          <w:p w14:paraId="02C03C5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point in the capital project planning process when the decision to make major financial commitments is taken by the relevant company, eg when major equipment orders and construction contracts are placed.</w:t>
            </w:r>
          </w:p>
        </w:tc>
      </w:tr>
      <w:tr w:rsidR="001A2306" w:rsidRPr="006278BE"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6278BE" w:rsidRDefault="001A2306" w:rsidP="00837CE3">
            <w:r w:rsidRPr="006278BE">
              <w:t>Final Needs Case</w:t>
            </w:r>
          </w:p>
        </w:tc>
        <w:tc>
          <w:tcPr>
            <w:tcW w:w="6662" w:type="dxa"/>
            <w:hideMark/>
          </w:tcPr>
          <w:p w14:paraId="6E784CB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Special Condition 1.1 (Interpretation and definitions) of the Transmission Licence.</w:t>
            </w:r>
          </w:p>
        </w:tc>
      </w:tr>
      <w:tr w:rsidR="001A2306" w:rsidRPr="006278BE"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6278BE" w:rsidRDefault="001A2306" w:rsidP="00837CE3">
            <w:r w:rsidRPr="006278BE">
              <w:t>Flexibility Reinforcement Deferral Outturn Performance Metric</w:t>
            </w:r>
          </w:p>
        </w:tc>
        <w:tc>
          <w:tcPr>
            <w:tcW w:w="6662" w:type="dxa"/>
            <w:hideMark/>
          </w:tcPr>
          <w:p w14:paraId="4F5F968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Distribution System Operation Incentive Governance Document.</w:t>
            </w:r>
          </w:p>
        </w:tc>
      </w:tr>
      <w:tr w:rsidR="001A2306" w:rsidRPr="006278BE"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6278BE" w:rsidRDefault="001A2306" w:rsidP="00837CE3">
            <w:r w:rsidRPr="006278BE">
              <w:t>Former Electricity Supplier</w:t>
            </w:r>
          </w:p>
        </w:tc>
        <w:tc>
          <w:tcPr>
            <w:tcW w:w="6662" w:type="dxa"/>
            <w:hideMark/>
          </w:tcPr>
          <w:p w14:paraId="4EDA50A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any person who has been Authorised to supply electricity in the past.</w:t>
            </w:r>
          </w:p>
        </w:tc>
      </w:tr>
      <w:tr w:rsidR="001A2306" w:rsidRPr="006278BE"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6278BE" w:rsidRDefault="001A2306" w:rsidP="00837CE3">
            <w:r w:rsidRPr="006278BE">
              <w:t>Fuel Poverty Customer Satisfaction Survey</w:t>
            </w:r>
          </w:p>
        </w:tc>
        <w:tc>
          <w:tcPr>
            <w:tcW w:w="6662" w:type="dxa"/>
            <w:hideMark/>
          </w:tcPr>
          <w:p w14:paraId="2403068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survey used to measure the satisfaction of Domestic Customers in Vulnerable Situations with the Fuel Poverty Services Delivered by the licensee. </w:t>
            </w:r>
          </w:p>
        </w:tc>
      </w:tr>
      <w:tr w:rsidR="001A2306" w:rsidRPr="006278BE"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6278BE" w:rsidRDefault="001A2306" w:rsidP="00837CE3">
            <w:r w:rsidRPr="006278BE">
              <w:t>Fuel Poverty Services Delivered</w:t>
            </w:r>
          </w:p>
        </w:tc>
        <w:tc>
          <w:tcPr>
            <w:tcW w:w="6662" w:type="dxa"/>
            <w:hideMark/>
          </w:tcPr>
          <w:p w14:paraId="7EE5960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6278BE"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6278BE" w:rsidRDefault="001A2306" w:rsidP="00837CE3">
            <w:r w:rsidRPr="006278BE">
              <w:lastRenderedPageBreak/>
              <w:t>Full PCD Report</w:t>
            </w:r>
          </w:p>
        </w:tc>
        <w:tc>
          <w:tcPr>
            <w:tcW w:w="6662" w:type="dxa"/>
            <w:hideMark/>
          </w:tcPr>
          <w:p w14:paraId="6174D6A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Price Control Deliverable Reporting Requirements and Methodology Document.</w:t>
            </w:r>
          </w:p>
        </w:tc>
      </w:tr>
      <w:tr w:rsidR="001A2306" w:rsidRPr="006278BE"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6278BE" w:rsidRDefault="001A2306" w:rsidP="00837CE3">
            <w:r w:rsidRPr="006278BE">
              <w:t>Fully Deliver</w:t>
            </w:r>
          </w:p>
        </w:tc>
        <w:tc>
          <w:tcPr>
            <w:tcW w:w="6662" w:type="dxa"/>
            <w:hideMark/>
          </w:tcPr>
          <w:p w14:paraId="2FCCE8B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to deliver an output specified in the relevant licence condition in full on or before the delivery date specified in that licence condition.</w:t>
            </w:r>
          </w:p>
        </w:tc>
      </w:tr>
      <w:tr w:rsidR="001A2306" w:rsidRPr="006278BE"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6278BE" w:rsidRDefault="001A2306" w:rsidP="00837CE3">
            <w:r w:rsidRPr="006278BE">
              <w:t>Fully Delivered</w:t>
            </w:r>
          </w:p>
        </w:tc>
        <w:tc>
          <w:tcPr>
            <w:tcW w:w="6662" w:type="dxa"/>
            <w:hideMark/>
          </w:tcPr>
          <w:p w14:paraId="3BA35F1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where the output specified in the relevant licence condition has been delivered in full on or before the delivery date specified in that licence condition.</w:t>
            </w:r>
          </w:p>
        </w:tc>
      </w:tr>
      <w:tr w:rsidR="001A2306" w:rsidRPr="006278BE"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6278BE" w:rsidRDefault="001A2306" w:rsidP="00837CE3">
            <w:r w:rsidRPr="006278BE">
              <w:t>Fully Delivered With An Alternative Specification</w:t>
            </w:r>
          </w:p>
        </w:tc>
        <w:tc>
          <w:tcPr>
            <w:tcW w:w="6662" w:type="dxa"/>
            <w:hideMark/>
          </w:tcPr>
          <w:p w14:paraId="6ADE919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6278BE"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6278BE" w:rsidRDefault="001A2306" w:rsidP="00837CE3">
            <w:r w:rsidRPr="006278BE">
              <w:t>Funding Return</w:t>
            </w:r>
          </w:p>
        </w:tc>
        <w:tc>
          <w:tcPr>
            <w:tcW w:w="6662" w:type="dxa"/>
            <w:hideMark/>
          </w:tcPr>
          <w:p w14:paraId="4C3F7AE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total amount, in respect of the licensee, of any amounts arising under the Funding Return Mechanism.</w:t>
            </w:r>
          </w:p>
        </w:tc>
      </w:tr>
      <w:tr w:rsidR="001A2306" w:rsidRPr="006278BE"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6278BE" w:rsidRDefault="001A2306" w:rsidP="00837CE3">
            <w:r w:rsidRPr="006278BE">
              <w:t>Funding Return Mechanism</w:t>
            </w:r>
          </w:p>
        </w:tc>
        <w:tc>
          <w:tcPr>
            <w:tcW w:w="6662" w:type="dxa"/>
            <w:hideMark/>
          </w:tcPr>
          <w:p w14:paraId="110C51E1" w14:textId="01858F2F"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mechanism that provides for the recovery from the licensee and from Transmission Licensees and any other Electricity Distributor</w:t>
            </w:r>
            <w:r w:rsidR="00CD1AE1">
              <w:t xml:space="preserve"> and the ISOP</w:t>
            </w:r>
            <w:r w:rsidRPr="006278BE">
              <w:t>, in each case to the extent (if any) as may be relevant, of:</w:t>
            </w:r>
            <w:r w:rsidRPr="006278BE">
              <w:br/>
              <w:t>(a) Halted Project Revenues;</w:t>
            </w:r>
            <w:r w:rsidRPr="006278BE">
              <w:br/>
              <w:t>(b) Disallowed Expenditure;</w:t>
            </w:r>
            <w:r w:rsidRPr="006278BE">
              <w:br/>
              <w:t>(c) Returned Royalty Income; and</w:t>
            </w:r>
            <w:r w:rsidRPr="006278BE">
              <w:br/>
              <w:t>(d) Returned Project Revenues.</w:t>
            </w:r>
          </w:p>
        </w:tc>
      </w:tr>
    </w:tbl>
    <w:p w14:paraId="4999F8A6" w14:textId="77777777" w:rsidR="001A2306" w:rsidRPr="006278BE" w:rsidRDefault="001A2306" w:rsidP="00837CE3">
      <w:pPr>
        <w:pStyle w:val="Heading4"/>
      </w:pPr>
      <w:r w:rsidRPr="006278BE">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6278BE" w:rsidRDefault="001A2306" w:rsidP="00837CE3">
            <w:r w:rsidRPr="006278BE">
              <w:t xml:space="preserve">Gas Distribution System </w:t>
            </w:r>
          </w:p>
        </w:tc>
        <w:tc>
          <w:tcPr>
            <w:tcW w:w="6662" w:type="dxa"/>
            <w:hideMark/>
          </w:tcPr>
          <w:p w14:paraId="1266C433"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meaning given to that term in Standard Special Condition A3 (Definitions and interpretation) of the Gas Transporter Licence.</w:t>
            </w:r>
          </w:p>
        </w:tc>
      </w:tr>
      <w:tr w:rsidR="001A2306" w:rsidRPr="006278BE"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6278BE" w:rsidRDefault="001A2306" w:rsidP="00837CE3">
            <w:r w:rsidRPr="006278BE">
              <w:t>Gas Transporter Licence</w:t>
            </w:r>
          </w:p>
        </w:tc>
        <w:tc>
          <w:tcPr>
            <w:tcW w:w="6662" w:type="dxa"/>
            <w:hideMark/>
          </w:tcPr>
          <w:p w14:paraId="0A73E78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licence granted under section 7 of the Gas Act 1986.</w:t>
            </w:r>
          </w:p>
        </w:tc>
      </w:tr>
      <w:tr w:rsidR="001A2306" w:rsidRPr="006278BE"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6278BE" w:rsidRDefault="001A2306" w:rsidP="00837CE3">
            <w:r w:rsidRPr="006278BE">
              <w:t>GB Transmission System</w:t>
            </w:r>
          </w:p>
        </w:tc>
        <w:tc>
          <w:tcPr>
            <w:tcW w:w="6662" w:type="dxa"/>
            <w:hideMark/>
          </w:tcPr>
          <w:p w14:paraId="01167AA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6278BE" w:rsidRDefault="001A2306" w:rsidP="00837CE3">
            <w:r w:rsidRPr="006278BE">
              <w:t>General Enquiries Element</w:t>
            </w:r>
          </w:p>
        </w:tc>
        <w:tc>
          <w:tcPr>
            <w:tcW w:w="6662" w:type="dxa"/>
            <w:hideMark/>
          </w:tcPr>
          <w:p w14:paraId="059D936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element of the Customer Satisfaction Survey that measures Customer satisfaction in relation to general enquiries work carried out by the licensee for which the questions are prescribed in the RIGs.</w:t>
            </w:r>
          </w:p>
        </w:tc>
      </w:tr>
      <w:tr w:rsidR="001A2306" w:rsidRPr="006278BE"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6278BE" w:rsidRDefault="001A2306" w:rsidP="00837CE3">
            <w:r w:rsidRPr="006278BE">
              <w:t>General Financial Adjustment Methodology</w:t>
            </w:r>
          </w:p>
        </w:tc>
        <w:tc>
          <w:tcPr>
            <w:tcW w:w="6662" w:type="dxa"/>
            <w:hideMark/>
          </w:tcPr>
          <w:p w14:paraId="3517F80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methodology of that name specified in Chapter 8 (Legacy) of the ED2 Price Control Financial Handbook.</w:t>
            </w:r>
          </w:p>
        </w:tc>
      </w:tr>
      <w:tr w:rsidR="001A2306" w:rsidRPr="006278BE"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6278BE" w:rsidRDefault="001A2306" w:rsidP="00837CE3">
            <w:r w:rsidRPr="006278BE">
              <w:t>Green Recovery Scheme</w:t>
            </w:r>
          </w:p>
        </w:tc>
        <w:tc>
          <w:tcPr>
            <w:tcW w:w="6662" w:type="dxa"/>
            <w:hideMark/>
          </w:tcPr>
          <w:p w14:paraId="197FBF3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Authority’s coordinated whole systems approach to accelerating low regrets network investment to reduce barriers, support an equitable transition and stimulate </w:t>
            </w:r>
            <w:r w:rsidRPr="006278BE">
              <w:lastRenderedPageBreak/>
              <w:t>economic recovery and low-carbon development announced on 8 February 2021.</w:t>
            </w:r>
          </w:p>
        </w:tc>
      </w:tr>
      <w:tr w:rsidR="001A2306" w:rsidRPr="006278BE"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6278BE" w:rsidRDefault="001A2306" w:rsidP="00837CE3">
            <w:r w:rsidRPr="006278BE">
              <w:lastRenderedPageBreak/>
              <w:t>Green Recovery Scheme Project Costs</w:t>
            </w:r>
          </w:p>
        </w:tc>
        <w:tc>
          <w:tcPr>
            <w:tcW w:w="6662" w:type="dxa"/>
            <w:hideMark/>
          </w:tcPr>
          <w:p w14:paraId="0068D33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any costs directly or indirectly incurred by the licensee in respect of Agreed Schemes where:</w:t>
            </w:r>
            <w:r w:rsidRPr="006278BE">
              <w:br/>
            </w:r>
            <w:r w:rsidRPr="006278BE">
              <w:br/>
              <w:t>(a) the licensee will meet or has met the Overall Expenditure Condition, absent the expenditure on Agreed Schemes; or</w:t>
            </w:r>
            <w:r w:rsidRPr="006278BE">
              <w:br/>
              <w:t>(b) where the expenditure on Agreed Schemes will be or has been necessary to meet the Overall Expenditure Condition, that part of any costs directly or indirectly incurred on Agreed Schemes which is in excess of the Overall Expenditure Condition; and</w:t>
            </w:r>
            <w:r w:rsidRPr="006278BE">
              <w:br/>
              <w:t>(c) work on the Agreed Schemes started during the RIIO-1 Price Control Period.</w:t>
            </w:r>
          </w:p>
        </w:tc>
      </w:tr>
      <w:tr w:rsidR="001A2306" w:rsidRPr="006278BE"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6278BE" w:rsidRDefault="001A2306" w:rsidP="00837CE3">
            <w:r w:rsidRPr="006278BE">
              <w:t>Grid Code</w:t>
            </w:r>
          </w:p>
        </w:tc>
        <w:tc>
          <w:tcPr>
            <w:tcW w:w="6662" w:type="dxa"/>
            <w:hideMark/>
          </w:tcPr>
          <w:p w14:paraId="7F25EF72" w14:textId="59E5DB8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has the meaning given to that term in Standard Condition 1 (Definitions </w:t>
            </w:r>
            <w:r w:rsidR="00B710FF" w:rsidRPr="006278BE">
              <w:t>for the standard conditions).</w:t>
            </w:r>
          </w:p>
        </w:tc>
      </w:tr>
      <w:tr w:rsidR="001A2306" w:rsidRPr="006278BE"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6278BE" w:rsidRDefault="001A2306" w:rsidP="00837CE3">
            <w:r w:rsidRPr="006278BE">
              <w:t>Gross Load Related Expenditure</w:t>
            </w:r>
          </w:p>
        </w:tc>
        <w:tc>
          <w:tcPr>
            <w:tcW w:w="6662" w:type="dxa"/>
            <w:hideMark/>
          </w:tcPr>
          <w:p w14:paraId="69F5631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total amount of expenditure incurred by the licensee in respect of cost areas that make up Load Related Expenditure before the deduction of Specific Customer Funded Reinforcement.</w:t>
            </w:r>
          </w:p>
        </w:tc>
      </w:tr>
    </w:tbl>
    <w:p w14:paraId="402D4A75" w14:textId="77777777" w:rsidR="001A2306" w:rsidRPr="006278BE" w:rsidRDefault="001A2306" w:rsidP="00837CE3">
      <w:pPr>
        <w:pStyle w:val="Heading4"/>
      </w:pPr>
      <w:r w:rsidRPr="006278BE">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6278BE" w:rsidRDefault="001A2306" w:rsidP="00837CE3">
            <w:r w:rsidRPr="006278BE">
              <w:t>Hebrides and Orkney Re-opener</w:t>
            </w:r>
          </w:p>
        </w:tc>
        <w:tc>
          <w:tcPr>
            <w:tcW w:w="6662" w:type="dxa"/>
            <w:hideMark/>
          </w:tcPr>
          <w:p w14:paraId="7F3A28A6"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Re-opener established by Part O of Special Condition 3.2 (Uncertain Costs Re-openers).</w:t>
            </w:r>
          </w:p>
        </w:tc>
      </w:tr>
      <w:tr w:rsidR="001A2306" w:rsidRPr="006278BE" w14:paraId="44E922E1" w14:textId="77777777" w:rsidTr="000A6BA9">
        <w:trPr>
          <w:trHeight w:val="591"/>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6278BE" w:rsidRDefault="001A2306" w:rsidP="00837CE3">
            <w:r w:rsidRPr="006278BE">
              <w:t>High Value Project</w:t>
            </w:r>
          </w:p>
        </w:tc>
        <w:tc>
          <w:tcPr>
            <w:tcW w:w="6662" w:type="dxa"/>
            <w:hideMark/>
          </w:tcPr>
          <w:p w14:paraId="5EA3971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any individual non-load related investment project that is reasonably forecast to cost the licensee £25 million or more.</w:t>
            </w:r>
          </w:p>
        </w:tc>
      </w:tr>
      <w:tr w:rsidR="001A2306" w:rsidRPr="006278BE"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6278BE" w:rsidRDefault="001A2306" w:rsidP="00837CE3">
            <w:r w:rsidRPr="006278BE">
              <w:t>High Value Projects Re-opener</w:t>
            </w:r>
          </w:p>
        </w:tc>
        <w:tc>
          <w:tcPr>
            <w:tcW w:w="6662" w:type="dxa"/>
            <w:hideMark/>
          </w:tcPr>
          <w:p w14:paraId="7B40A3D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L of Special Condition 3.2 (Uncertain Costs Re-openers).</w:t>
            </w:r>
          </w:p>
        </w:tc>
      </w:tr>
      <w:tr w:rsidR="001A2306" w:rsidRPr="006278BE"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6278BE" w:rsidRDefault="001A2306" w:rsidP="00837CE3">
            <w:r w:rsidRPr="006278BE">
              <w:t>High-cost Distribution Payments</w:t>
            </w:r>
          </w:p>
        </w:tc>
        <w:tc>
          <w:tcPr>
            <w:tcW w:w="6662" w:type="dxa"/>
            <w:hideMark/>
          </w:tcPr>
          <w:p w14:paraId="70D7B8F9" w14:textId="319E626B"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annual payments made by the </w:t>
            </w:r>
            <w:r w:rsidR="001A7867">
              <w:t>ISOP</w:t>
            </w:r>
            <w:r w:rsidRPr="006278BE">
              <w:t xml:space="preserve"> pursuant to the Assistance Order and in accordance with condition </w:t>
            </w:r>
            <w:r w:rsidR="001A7867">
              <w:t>F8</w:t>
            </w:r>
            <w:r w:rsidRPr="006278BE">
              <w:t xml:space="preserve"> (Assistance for </w:t>
            </w:r>
            <w:r w:rsidR="001A7867">
              <w:t>A</w:t>
            </w:r>
            <w:r w:rsidRPr="006278BE">
              <w:t xml:space="preserve">reas with </w:t>
            </w:r>
            <w:r w:rsidR="001A7867">
              <w:t>H</w:t>
            </w:r>
            <w:r w:rsidRPr="006278BE">
              <w:t xml:space="preserve">igh </w:t>
            </w:r>
            <w:r w:rsidR="00C51EF7">
              <w:t>D</w:t>
            </w:r>
            <w:r w:rsidRPr="006278BE">
              <w:t xml:space="preserve">istribution </w:t>
            </w:r>
            <w:r w:rsidR="00C51EF7">
              <w:t>C</w:t>
            </w:r>
            <w:r w:rsidRPr="006278BE">
              <w:t>osts scheme</w:t>
            </w:r>
            <w:r w:rsidR="00F510C7">
              <w:t xml:space="preserve"> </w:t>
            </w:r>
            <w:r w:rsidR="00C51EF7">
              <w:t>(AAHDCS)</w:t>
            </w:r>
            <w:r w:rsidRPr="006278BE">
              <w:t xml:space="preserve">) of the </w:t>
            </w:r>
            <w:r w:rsidR="00C51269">
              <w:t>ISOP’s</w:t>
            </w:r>
            <w:r w:rsidRPr="006278BE">
              <w:t xml:space="preserve"> </w:t>
            </w:r>
            <w:r w:rsidR="00C51269">
              <w:t xml:space="preserve">Electricity System Operator </w:t>
            </w:r>
            <w:r w:rsidRPr="006278BE">
              <w:t>Licence.</w:t>
            </w:r>
          </w:p>
        </w:tc>
      </w:tr>
      <w:tr w:rsidR="001A2306" w:rsidRPr="006278BE"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6278BE" w:rsidRDefault="001A2306" w:rsidP="00837CE3">
            <w:r w:rsidRPr="006278BE">
              <w:t>Holding Company</w:t>
            </w:r>
          </w:p>
        </w:tc>
        <w:tc>
          <w:tcPr>
            <w:tcW w:w="6662" w:type="dxa"/>
            <w:hideMark/>
          </w:tcPr>
          <w:p w14:paraId="76A13F1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in relation to a person, means a holding company within the meaning of section 1159 of the Companies Act 2006.</w:t>
            </w:r>
          </w:p>
        </w:tc>
      </w:tr>
    </w:tbl>
    <w:p w14:paraId="28E4DAAF" w14:textId="77777777" w:rsidR="001A2306" w:rsidRPr="006278BE" w:rsidRDefault="001A2306" w:rsidP="00837CE3">
      <w:pPr>
        <w:pStyle w:val="Heading4"/>
      </w:pPr>
      <w:r w:rsidRPr="006278BE">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6278BE" w:rsidRDefault="001A2306" w:rsidP="00837CE3">
            <w:r w:rsidRPr="006278BE">
              <w:t>Incentive on Connections Engagement Guidance</w:t>
            </w:r>
          </w:p>
        </w:tc>
        <w:tc>
          <w:tcPr>
            <w:tcW w:w="6662" w:type="dxa"/>
            <w:hideMark/>
          </w:tcPr>
          <w:p w14:paraId="7912C416"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document of that name maintained by the Authority in accordance with Part D of Special Condition 7.4 (Legacy incentive performance).</w:t>
            </w:r>
          </w:p>
        </w:tc>
      </w:tr>
      <w:tr w:rsidR="001A2306" w:rsidRPr="006278BE"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6278BE" w:rsidRDefault="001A2306" w:rsidP="00837CE3">
            <w:r w:rsidRPr="006278BE">
              <w:t>Incidents</w:t>
            </w:r>
          </w:p>
        </w:tc>
        <w:tc>
          <w:tcPr>
            <w:tcW w:w="6662" w:type="dxa"/>
            <w:hideMark/>
          </w:tcPr>
          <w:p w14:paraId="6C60D8C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RIGs.</w:t>
            </w:r>
          </w:p>
        </w:tc>
      </w:tr>
      <w:tr w:rsidR="001A2306" w:rsidRPr="006278BE"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6278BE" w:rsidRDefault="001A2306" w:rsidP="00837CE3">
            <w:r w:rsidRPr="006278BE">
              <w:lastRenderedPageBreak/>
              <w:t>Incurred NARM Expenditure</w:t>
            </w:r>
          </w:p>
        </w:tc>
        <w:tc>
          <w:tcPr>
            <w:tcW w:w="6662" w:type="dxa"/>
            <w:hideMark/>
          </w:tcPr>
          <w:p w14:paraId="37F4E46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6278BE"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6278BE" w:rsidRDefault="001A2306" w:rsidP="00837CE3">
            <w:r w:rsidRPr="006278BE">
              <w:t>Information Gathering Plan</w:t>
            </w:r>
          </w:p>
        </w:tc>
        <w:tc>
          <w:tcPr>
            <w:tcW w:w="6662" w:type="dxa"/>
            <w:hideMark/>
          </w:tcPr>
          <w:p w14:paraId="16CF3F8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plan required by Part E of Special Condition 9.2 (Network Asset Risk Metric methodology).</w:t>
            </w:r>
          </w:p>
        </w:tc>
      </w:tr>
      <w:tr w:rsidR="001A2306" w:rsidRPr="006278BE"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6278BE" w:rsidRDefault="001A2306" w:rsidP="00837CE3">
            <w:r w:rsidRPr="006278BE">
              <w:t>Initial Needs Case</w:t>
            </w:r>
          </w:p>
        </w:tc>
        <w:tc>
          <w:tcPr>
            <w:tcW w:w="6662" w:type="dxa"/>
            <w:hideMark/>
          </w:tcPr>
          <w:p w14:paraId="5503015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Special Condition 1.1 of the Transmission Licence held by Relevant Network Licensees.</w:t>
            </w:r>
          </w:p>
        </w:tc>
      </w:tr>
      <w:tr w:rsidR="001A2306" w:rsidRPr="006278BE"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6278BE" w:rsidRDefault="001A2306" w:rsidP="00837CE3">
            <w:r w:rsidRPr="006278BE">
              <w:t xml:space="preserve">Innovation  </w:t>
            </w:r>
          </w:p>
        </w:tc>
        <w:tc>
          <w:tcPr>
            <w:tcW w:w="6662" w:type="dxa"/>
            <w:hideMark/>
          </w:tcPr>
          <w:p w14:paraId="41A40A77" w14:textId="77777777" w:rsidR="00E3174F"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in relation to Price Control Deliverables means: </w:t>
            </w:r>
          </w:p>
          <w:p w14:paraId="240A4D80" w14:textId="03BB4072"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(a) solutions that have been trialled by any Network Licensee as part of a RIIO-1 Network Innovation Allowance project pursuant to the requirements of the RIIO-1 NIA Governance Document or a RIIO-2 NIA Project; or</w:t>
            </w:r>
            <w:r w:rsidRPr="006278BE">
              <w:br/>
              <w:t>(b) involves the application of technology, systems or processes that were not proven as at the time of submission of the Business Plan.</w:t>
            </w:r>
          </w:p>
        </w:tc>
      </w:tr>
      <w:tr w:rsidR="00B10C10" w:rsidRPr="006278BE" w14:paraId="33A209E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5E825B17" w14:textId="3A696B60" w:rsidR="00B10C10" w:rsidRPr="006278BE" w:rsidRDefault="00B10C10" w:rsidP="00837CE3">
            <w:r>
              <w:t>ISOP</w:t>
            </w:r>
          </w:p>
        </w:tc>
        <w:tc>
          <w:tcPr>
            <w:tcW w:w="6662" w:type="dxa"/>
          </w:tcPr>
          <w:p w14:paraId="49ED6755" w14:textId="38300F87" w:rsidR="00B10C10" w:rsidRPr="006278BE" w:rsidRDefault="00B10C10" w:rsidP="00837CE3">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6278BE"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6278BE" w:rsidRDefault="001A2306" w:rsidP="00837CE3">
            <w:r w:rsidRPr="006278BE">
              <w:t>IT</w:t>
            </w:r>
          </w:p>
        </w:tc>
        <w:tc>
          <w:tcPr>
            <w:tcW w:w="6662" w:type="dxa"/>
            <w:hideMark/>
          </w:tcPr>
          <w:p w14:paraId="59EC794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licensee's information technology network and information systems that relate to the use of computers, software, hardware and other devices to perform business operations.</w:t>
            </w:r>
          </w:p>
        </w:tc>
      </w:tr>
    </w:tbl>
    <w:p w14:paraId="743EE11F" w14:textId="77777777" w:rsidR="001A2306" w:rsidRPr="006278BE" w:rsidRDefault="001A2306" w:rsidP="00837CE3">
      <w:pPr>
        <w:pStyle w:val="Heading4"/>
      </w:pPr>
      <w:r w:rsidRPr="006278BE">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6278BE" w:rsidRDefault="001A2306" w:rsidP="00837CE3">
            <w:r w:rsidRPr="006278BE">
              <w:t>Justified Over-Delivery</w:t>
            </w:r>
          </w:p>
        </w:tc>
        <w:tc>
          <w:tcPr>
            <w:tcW w:w="6662" w:type="dxa"/>
            <w:hideMark/>
          </w:tcPr>
          <w:p w14:paraId="1F1405E5"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a delivery above the Baseline Network Risk Output that in the Authority’s opinion was justified based on analysis that indicates: </w:t>
            </w:r>
            <w:r w:rsidRPr="006278BE">
              <w:br/>
              <w:t xml:space="preserve">(a) the actual level of risk was higher than that set out in the Network Asset Risk Workbook and delivery of the Outturn Network Risk Output above the level set out was required by the licensee to mitigate that risk; or </w:t>
            </w:r>
            <w:r w:rsidRPr="006278BE">
              <w:br/>
              <w:t>(b) the level of expenditure otherwise represented an efficient use of the licensee’s resources, even if the actual level of risk remained unchanged.</w:t>
            </w:r>
          </w:p>
        </w:tc>
      </w:tr>
      <w:tr w:rsidR="001A2306" w:rsidRPr="006278BE" w14:paraId="2D7E6A19"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6278BE" w:rsidRDefault="001A2306" w:rsidP="00837CE3">
            <w:r w:rsidRPr="006278BE">
              <w:t>Justified Under-Delivery</w:t>
            </w:r>
          </w:p>
        </w:tc>
        <w:tc>
          <w:tcPr>
            <w:tcW w:w="6662" w:type="dxa"/>
            <w:hideMark/>
          </w:tcPr>
          <w:p w14:paraId="268DEB0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 delivery below the Baseline Network Risk Output that in the Authority’s opinion was justified based on analysis that indicates: </w:t>
            </w:r>
            <w:r w:rsidRPr="006278BE">
              <w:br/>
              <w:t>(a) the actual level of risk was lower than that set out in the Network Asset Risk Workbook and delivery of the level of Baseline Network Risk Output set out was not required; or</w:t>
            </w:r>
            <w:r w:rsidRPr="006278BE">
              <w:br/>
              <w:t>(b) the level of expenditure otherwise represented an efficient use of the licensee’s resources, even if the actual level of risk remained unchanged.</w:t>
            </w:r>
          </w:p>
        </w:tc>
      </w:tr>
    </w:tbl>
    <w:p w14:paraId="65B912E7" w14:textId="77777777" w:rsidR="001A2306" w:rsidRPr="006278BE" w:rsidRDefault="001A2306" w:rsidP="00837CE3">
      <w:pPr>
        <w:pStyle w:val="Heading4"/>
      </w:pPr>
      <w:r w:rsidRPr="006278BE">
        <w:lastRenderedPageBreak/>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6278BE" w:rsidRDefault="001A2306" w:rsidP="00837CE3">
            <w:r w:rsidRPr="006278BE">
              <w:t xml:space="preserve">Key Prepayment Electricity Meter </w:t>
            </w:r>
          </w:p>
        </w:tc>
        <w:tc>
          <w:tcPr>
            <w:tcW w:w="6662" w:type="dxa"/>
            <w:hideMark/>
          </w:tcPr>
          <w:p w14:paraId="77B0A9DE"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an Electricity Meter that requires the use of a key to enable information to be transferred to that meter from a point of sale for electricity, and vice versa.</w:t>
            </w:r>
          </w:p>
        </w:tc>
      </w:tr>
    </w:tbl>
    <w:p w14:paraId="548E38F6" w14:textId="77777777" w:rsidR="001A2306" w:rsidRPr="006278BE" w:rsidRDefault="001A2306" w:rsidP="00837CE3">
      <w:pPr>
        <w:pStyle w:val="Heading4"/>
      </w:pPr>
      <w:r w:rsidRPr="006278BE">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6278BE" w:rsidRDefault="001A2306" w:rsidP="00837CE3">
            <w:r w:rsidRPr="006278BE">
              <w:t>LCN Fund Governance Document</w:t>
            </w:r>
          </w:p>
        </w:tc>
        <w:tc>
          <w:tcPr>
            <w:tcW w:w="6662" w:type="dxa"/>
            <w:hideMark/>
          </w:tcPr>
          <w:p w14:paraId="09FC82A9"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document of that name previously issued by the Authority and now maintained under Special Condition 7.8 (Low Carbon Networks Fund). </w:t>
            </w:r>
          </w:p>
        </w:tc>
      </w:tr>
      <w:tr w:rsidR="001A2306" w:rsidRPr="006278BE"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6278BE" w:rsidRDefault="001A2306" w:rsidP="00837CE3">
            <w:r w:rsidRPr="006278BE">
              <w:t xml:space="preserve">LCN Fund Returned Project Revenues </w:t>
            </w:r>
          </w:p>
        </w:tc>
        <w:tc>
          <w:tcPr>
            <w:tcW w:w="6662" w:type="dxa"/>
            <w:hideMark/>
          </w:tcPr>
          <w:p w14:paraId="606ECFD6" w14:textId="1C128B99"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w:t>
            </w:r>
            <w:r w:rsidRPr="006278BE">
              <w:br/>
            </w:r>
            <w:r w:rsidR="00E3174F" w:rsidRPr="006278BE">
              <w:t>(</w:t>
            </w:r>
            <w:r w:rsidRPr="006278BE">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6278BE">
              <w:br/>
            </w:r>
            <w:r w:rsidR="00E3174F" w:rsidRPr="006278BE">
              <w:t>(</w:t>
            </w:r>
            <w:r w:rsidRPr="006278BE">
              <w:t>b) revenues earned from Eligible LCN Fund Project (whether by the licensee or another Distribution Services Provider) other than Returned LCN Fund Royalties, that the Authority determines are payable to Customers.</w:t>
            </w:r>
          </w:p>
        </w:tc>
      </w:tr>
      <w:tr w:rsidR="001A2306" w:rsidRPr="006278BE"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6278BE" w:rsidRDefault="001A2306" w:rsidP="00837CE3">
            <w:r w:rsidRPr="006278BE">
              <w:t xml:space="preserve">LCNF Approved Amount </w:t>
            </w:r>
          </w:p>
        </w:tc>
        <w:tc>
          <w:tcPr>
            <w:tcW w:w="6662" w:type="dxa"/>
            <w:hideMark/>
          </w:tcPr>
          <w:p w14:paraId="2144B03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6278BE"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6278BE" w:rsidRDefault="001A2306" w:rsidP="00837CE3">
            <w:r w:rsidRPr="006278BE">
              <w:t xml:space="preserve">LCNF Directly Attributable Costs </w:t>
            </w:r>
          </w:p>
        </w:tc>
        <w:tc>
          <w:tcPr>
            <w:tcW w:w="6662" w:type="dxa"/>
            <w:hideMark/>
          </w:tcPr>
          <w:p w14:paraId="1BDC8A4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6278BE"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6278BE" w:rsidRDefault="001A2306" w:rsidP="00837CE3">
            <w:r w:rsidRPr="006278BE">
              <w:t xml:space="preserve">LCNF Disallowed Expenditure </w:t>
            </w:r>
          </w:p>
        </w:tc>
        <w:tc>
          <w:tcPr>
            <w:tcW w:w="6662" w:type="dxa"/>
            <w:hideMark/>
          </w:tcPr>
          <w:p w14:paraId="0EE9461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6278BE" w14:paraId="722528F5" w14:textId="77777777" w:rsidTr="000A6BA9">
        <w:trPr>
          <w:trHeight w:val="416"/>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6278BE" w:rsidRDefault="001A2306" w:rsidP="00837CE3">
            <w:r w:rsidRPr="006278BE">
              <w:t>LCNF Discretionary Funding</w:t>
            </w:r>
          </w:p>
        </w:tc>
        <w:tc>
          <w:tcPr>
            <w:tcW w:w="6662" w:type="dxa"/>
            <w:hideMark/>
          </w:tcPr>
          <w:p w14:paraId="4EE63FA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aggregate (for the licensee and all other Distribution Services Providers) of the discretionary funding awarded by the Authority, in accordance with the LCN Fund </w:t>
            </w:r>
            <w:r w:rsidRPr="006278BE">
              <w:lastRenderedPageBreak/>
              <w:t>Governance Document, in respect of Eligible LCN Fund Projects.</w:t>
            </w:r>
          </w:p>
        </w:tc>
      </w:tr>
      <w:tr w:rsidR="001A2306" w:rsidRPr="006278BE"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6278BE" w:rsidRDefault="001A2306" w:rsidP="00837CE3">
            <w:r w:rsidRPr="006278BE">
              <w:lastRenderedPageBreak/>
              <w:t>LCNF First Tier Funding Mechanism</w:t>
            </w:r>
          </w:p>
        </w:tc>
        <w:tc>
          <w:tcPr>
            <w:tcW w:w="6662" w:type="dxa"/>
            <w:hideMark/>
          </w:tcPr>
          <w:p w14:paraId="417317E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mechanism used for the recovery of funding for Eligible LCN Fund Projects raised through revenues contributed through the licensee’s Use of System Charges Between 1 April 2010 and 31 March 2015. </w:t>
            </w:r>
          </w:p>
        </w:tc>
      </w:tr>
      <w:tr w:rsidR="001A2306" w:rsidRPr="006278BE"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6278BE" w:rsidRDefault="001A2306" w:rsidP="00837CE3">
            <w:r w:rsidRPr="006278BE">
              <w:t>LCNF Halted Project Revenues</w:t>
            </w:r>
          </w:p>
        </w:tc>
        <w:tc>
          <w:tcPr>
            <w:tcW w:w="6662" w:type="dxa"/>
            <w:hideMark/>
          </w:tcPr>
          <w:p w14:paraId="5A324BC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6278BE"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6278BE" w:rsidRDefault="001A2306" w:rsidP="00837CE3">
            <w:r w:rsidRPr="006278BE">
              <w:t xml:space="preserve">LCNF Project Direction </w:t>
            </w:r>
          </w:p>
        </w:tc>
        <w:tc>
          <w:tcPr>
            <w:tcW w:w="6662" w:type="dxa"/>
            <w:hideMark/>
          </w:tcPr>
          <w:p w14:paraId="50F523A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6278BE"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6278BE" w:rsidRDefault="001A2306" w:rsidP="00837CE3">
            <w:r w:rsidRPr="006278BE">
              <w:t xml:space="preserve">LCNF Second Tier and Discretionary Funding Mechanism </w:t>
            </w:r>
          </w:p>
        </w:tc>
        <w:tc>
          <w:tcPr>
            <w:tcW w:w="6662" w:type="dxa"/>
            <w:hideMark/>
          </w:tcPr>
          <w:p w14:paraId="5070F2E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mechanism governed by Special Condition 7.8 (Low Carbon Networks Fund) and the LCN Fund Governance Document used for the recovery by, and apportionment among, the licensee and other Distribution Services Providers of: </w:t>
            </w:r>
            <w:r w:rsidRPr="006278BE">
              <w:br/>
              <w:t xml:space="preserve">(a) LCNF Second Tier Funding; </w:t>
            </w:r>
            <w:r w:rsidRPr="006278BE">
              <w:br/>
              <w:t xml:space="preserve">(b) LCNF Discretionary Funding; </w:t>
            </w:r>
            <w:r w:rsidRPr="006278BE">
              <w:br/>
              <w:t xml:space="preserve">(c) LCNF Halted Project Revenues; </w:t>
            </w:r>
            <w:r w:rsidRPr="006278BE">
              <w:br/>
              <w:t xml:space="preserve">(d) LCNF Disallowed Expenditure; </w:t>
            </w:r>
            <w:r w:rsidRPr="006278BE">
              <w:br/>
              <w:t>(e) Returned LCN Fund Royalties; and</w:t>
            </w:r>
            <w:r w:rsidRPr="006278BE">
              <w:br/>
              <w:t>(f) LCN Fund Returned Project Revenues.</w:t>
            </w:r>
          </w:p>
        </w:tc>
      </w:tr>
      <w:tr w:rsidR="001A2306" w:rsidRPr="006278BE"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6278BE" w:rsidRDefault="001A2306" w:rsidP="00837CE3">
            <w:r w:rsidRPr="006278BE">
              <w:t xml:space="preserve">LCNF Second Tier Funding </w:t>
            </w:r>
          </w:p>
        </w:tc>
        <w:tc>
          <w:tcPr>
            <w:tcW w:w="6662" w:type="dxa"/>
            <w:hideMark/>
          </w:tcPr>
          <w:p w14:paraId="175D15D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aggregate (for the licensee and all other Distribution Services Providers) of all the LCNF Approved Amounts in the 2015/16 Regulatory Year. </w:t>
            </w:r>
          </w:p>
        </w:tc>
      </w:tr>
      <w:tr w:rsidR="001A2306" w:rsidRPr="006278BE"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6278BE" w:rsidRDefault="001A2306" w:rsidP="00837CE3">
            <w:r w:rsidRPr="006278BE">
              <w:t xml:space="preserve">Legacy Metering Equipment  </w:t>
            </w:r>
          </w:p>
        </w:tc>
        <w:tc>
          <w:tcPr>
            <w:tcW w:w="6662" w:type="dxa"/>
            <w:hideMark/>
          </w:tcPr>
          <w:p w14:paraId="0410D6E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6278BE" w:rsidRDefault="001A2306" w:rsidP="00837CE3">
            <w:r w:rsidRPr="006278BE">
              <w:t xml:space="preserve">Legacy Metering Equipment Charges </w:t>
            </w:r>
          </w:p>
        </w:tc>
        <w:tc>
          <w:tcPr>
            <w:tcW w:w="6662" w:type="dxa"/>
            <w:hideMark/>
          </w:tcPr>
          <w:p w14:paraId="0206740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6278BE"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6278BE" w:rsidRDefault="001A2306" w:rsidP="00837CE3">
            <w:r w:rsidRPr="006278BE">
              <w:lastRenderedPageBreak/>
              <w:t>Legal Requirements Test</w:t>
            </w:r>
          </w:p>
        </w:tc>
        <w:tc>
          <w:tcPr>
            <w:tcW w:w="6662" w:type="dxa"/>
            <w:hideMark/>
          </w:tcPr>
          <w:p w14:paraId="78EA417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assessment of the licensee's compliance, in respect of the making of connections to its Distribution System with:</w:t>
            </w:r>
            <w:r w:rsidRPr="006278BE">
              <w:br/>
              <w:t>(a) paragraph 12.6(c) of standard condition 12 (Requirement to offer terms for Use of System and connections);</w:t>
            </w:r>
            <w:r w:rsidRPr="006278BE">
              <w:br/>
              <w:t>(b) standard condition 15 (Standards for the provision of Non-Contestable Connection Services);</w:t>
            </w:r>
            <w:r w:rsidRPr="006278BE">
              <w:br/>
              <w:t>(c) standard condition 15A (Connections policy and connection performance);</w:t>
            </w:r>
            <w:r w:rsidRPr="006278BE">
              <w:br/>
              <w:t>(d) standard condition 19 (Prohibition of discrimination under Chapters 4 and 5); and</w:t>
            </w:r>
            <w:r w:rsidRPr="006278BE">
              <w:br/>
              <w:t>(e) the Competition Act 1998.</w:t>
            </w:r>
          </w:p>
        </w:tc>
      </w:tr>
      <w:tr w:rsidR="001A2306" w:rsidRPr="006278BE"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6278BE" w:rsidRDefault="001A2306" w:rsidP="00837CE3">
            <w:r w:rsidRPr="006278BE">
              <w:t>LineSIGHT</w:t>
            </w:r>
          </w:p>
        </w:tc>
        <w:tc>
          <w:tcPr>
            <w:tcW w:w="6662" w:type="dxa"/>
            <w:hideMark/>
          </w:tcPr>
          <w:p w14:paraId="0BCA002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6278BE"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6278BE" w:rsidRDefault="001A2306" w:rsidP="00837CE3">
            <w:r w:rsidRPr="006278BE">
              <w:t>Load Related Expenditure</w:t>
            </w:r>
          </w:p>
        </w:tc>
        <w:tc>
          <w:tcPr>
            <w:tcW w:w="6662" w:type="dxa"/>
            <w:hideMark/>
          </w:tcPr>
          <w:p w14:paraId="2843091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expenditure in the following cost categories:</w:t>
            </w:r>
            <w:r w:rsidRPr="006278BE">
              <w:br/>
              <w:t>(a) connections that are subject to the apportionment rules under the Common Connection Charging Methodology after deduction of Specific Customer Funded Reinforcement;</w:t>
            </w:r>
            <w:r w:rsidRPr="006278BE">
              <w:br/>
              <w:t>(b) primary reinforcement;</w:t>
            </w:r>
            <w:r w:rsidRPr="006278BE">
              <w:br/>
              <w:t>(c) secondary reinforcement;</w:t>
            </w:r>
            <w:r w:rsidRPr="006278BE">
              <w:br/>
              <w:t>(d) fault level reinforcement; and</w:t>
            </w:r>
            <w:r w:rsidRPr="006278BE">
              <w:br/>
              <w:t>(e) New Transmission Capacity Charges.</w:t>
            </w:r>
          </w:p>
        </w:tc>
      </w:tr>
      <w:tr w:rsidR="001A2306" w:rsidRPr="006278BE"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6278BE" w:rsidRDefault="001A2306" w:rsidP="00837CE3">
            <w:r w:rsidRPr="006278BE">
              <w:t>Load Related Expenditure Re-opener</w:t>
            </w:r>
          </w:p>
        </w:tc>
        <w:tc>
          <w:tcPr>
            <w:tcW w:w="6662" w:type="dxa"/>
            <w:hideMark/>
          </w:tcPr>
          <w:p w14:paraId="739D6AF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K of Special Condition 3.2 (Uncertain Costs Re-openers).</w:t>
            </w:r>
          </w:p>
        </w:tc>
      </w:tr>
      <w:tr w:rsidR="001A2306" w:rsidRPr="006278BE"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6278BE" w:rsidRDefault="001A2306" w:rsidP="00837CE3">
            <w:r w:rsidRPr="006278BE">
              <w:t>Load Related Expenditure Volume Drivers Governance Document</w:t>
            </w:r>
          </w:p>
        </w:tc>
        <w:tc>
          <w:tcPr>
            <w:tcW w:w="6662" w:type="dxa"/>
            <w:hideMark/>
          </w:tcPr>
          <w:p w14:paraId="533BDEF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C of Special Condition 3.9 (Load related expenditure volume drivers).</w:t>
            </w:r>
          </w:p>
        </w:tc>
      </w:tr>
      <w:tr w:rsidR="001A2306" w:rsidRPr="006278BE" w14:paraId="7F5B7058" w14:textId="77777777" w:rsidTr="000A6BA9">
        <w:trPr>
          <w:trHeight w:val="1574"/>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6278BE" w:rsidRDefault="001A2306" w:rsidP="00837CE3">
            <w:r w:rsidRPr="006278BE">
              <w:t>Local Area Energy Plan</w:t>
            </w:r>
          </w:p>
        </w:tc>
        <w:tc>
          <w:tcPr>
            <w:tcW w:w="6662" w:type="dxa"/>
            <w:hideMark/>
          </w:tcPr>
          <w:p w14:paraId="0FE2802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plan that is the product of a process:</w:t>
            </w:r>
            <w:r w:rsidRPr="006278BE">
              <w:br/>
              <w:t>(a) through which a range of stakeholders including other Network Licensees and local authorities agree on the optimal long-term energy solutions for an area; and</w:t>
            </w:r>
            <w:r w:rsidRPr="006278BE">
              <w:br/>
              <w:t>(b) that has been conducted in the context of enabling energy systems with net zero carbon emissions.</w:t>
            </w:r>
          </w:p>
        </w:tc>
      </w:tr>
      <w:tr w:rsidR="001A2306" w:rsidRPr="006278BE"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6278BE" w:rsidRDefault="001A2306" w:rsidP="00837CE3">
            <w:r w:rsidRPr="006278BE">
              <w:t>Local Connections Market</w:t>
            </w:r>
          </w:p>
        </w:tc>
        <w:tc>
          <w:tcPr>
            <w:tcW w:w="6662" w:type="dxa"/>
            <w:hideMark/>
          </w:tcPr>
          <w:p w14:paraId="66B06FA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52 (Competition in Connections Code of Practice).</w:t>
            </w:r>
          </w:p>
        </w:tc>
      </w:tr>
      <w:tr w:rsidR="001A2306" w:rsidRPr="006278BE" w14:paraId="5B6509E3" w14:textId="77777777" w:rsidTr="000A6BA9">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6278BE" w:rsidRDefault="001A2306" w:rsidP="00837CE3">
            <w:r w:rsidRPr="006278BE">
              <w:t>Long-term Monetised Risk</w:t>
            </w:r>
          </w:p>
        </w:tc>
        <w:tc>
          <w:tcPr>
            <w:tcW w:w="6662" w:type="dxa"/>
            <w:hideMark/>
          </w:tcPr>
          <w:p w14:paraId="7E17354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an estimate of the present value of monetised condition based asset risk measured over a defined period of time greater than one year from a given start date, and equal to the </w:t>
            </w:r>
            <w:r w:rsidRPr="006278BE">
              <w:lastRenderedPageBreak/>
              <w:t>cumulative total of the present value of in-year risk for each year of the defined period.</w:t>
            </w:r>
          </w:p>
        </w:tc>
      </w:tr>
      <w:tr w:rsidR="001A2306" w:rsidRPr="006278BE"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6278BE" w:rsidRDefault="001A2306" w:rsidP="00837CE3">
            <w:r w:rsidRPr="006278BE">
              <w:lastRenderedPageBreak/>
              <w:t>Long-term Monetised Risk Benefit</w:t>
            </w:r>
          </w:p>
        </w:tc>
        <w:tc>
          <w:tcPr>
            <w:tcW w:w="6662" w:type="dxa"/>
            <w:hideMark/>
          </w:tcPr>
          <w:p w14:paraId="05C382B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risk benefit delivered or expected to be delivered by an asset intervention and is the difference between without intervention and with intervention Long-term Monetised Risk.</w:t>
            </w:r>
          </w:p>
        </w:tc>
      </w:tr>
      <w:tr w:rsidR="001A2306" w:rsidRPr="006278BE"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6278BE" w:rsidRDefault="001A2306" w:rsidP="00837CE3">
            <w:r w:rsidRPr="006278BE">
              <w:t>LOTI</w:t>
            </w:r>
          </w:p>
        </w:tc>
        <w:tc>
          <w:tcPr>
            <w:tcW w:w="6662" w:type="dxa"/>
            <w:hideMark/>
          </w:tcPr>
          <w:p w14:paraId="3ACFDA5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Special Condition 1.1 of the Transmission Licence held by Relevant Network Licensees.</w:t>
            </w:r>
          </w:p>
        </w:tc>
      </w:tr>
      <w:tr w:rsidR="001A2306" w:rsidRPr="006278BE"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6278BE" w:rsidRDefault="001A2306" w:rsidP="00837CE3">
            <w:r w:rsidRPr="006278BE">
              <w:t>Low Carbon Networks Fund</w:t>
            </w:r>
          </w:p>
        </w:tc>
        <w:tc>
          <w:tcPr>
            <w:tcW w:w="6662" w:type="dxa"/>
            <w:hideMark/>
          </w:tcPr>
          <w:p w14:paraId="313CD88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funding mechanism of that name that was in operation during distribution price control review 5 Between 1 April 2010 and 31 March 2015 to incentivise the development of low carbon networks.</w:t>
            </w:r>
          </w:p>
        </w:tc>
      </w:tr>
      <w:tr w:rsidR="001A2306" w:rsidRPr="006278BE"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6278BE" w:rsidRDefault="001A2306" w:rsidP="00837CE3">
            <w:r w:rsidRPr="006278BE">
              <w:t>Low Carbon Transition Customer Satisfaction Survey</w:t>
            </w:r>
          </w:p>
        </w:tc>
        <w:tc>
          <w:tcPr>
            <w:tcW w:w="6662" w:type="dxa"/>
            <w:hideMark/>
          </w:tcPr>
          <w:p w14:paraId="3723D66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survey used to measure the satisfaction of Domestic Customers in Vulnerable Situations with the Low Carbon Transition Services Delivered by the licensee.</w:t>
            </w:r>
          </w:p>
        </w:tc>
      </w:tr>
      <w:tr w:rsidR="001A2306" w:rsidRPr="006278BE"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6278BE" w:rsidRDefault="001A2306" w:rsidP="00837CE3">
            <w:r w:rsidRPr="006278BE">
              <w:t>Low Carbon Transition Services Delivered</w:t>
            </w:r>
          </w:p>
        </w:tc>
        <w:tc>
          <w:tcPr>
            <w:tcW w:w="6662" w:type="dxa"/>
            <w:hideMark/>
          </w:tcPr>
          <w:p w14:paraId="180B798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6278BE"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6278BE" w:rsidRDefault="001A2306" w:rsidP="00837CE3">
            <w:r w:rsidRPr="006278BE">
              <w:t>Low Voltage</w:t>
            </w:r>
          </w:p>
        </w:tc>
        <w:tc>
          <w:tcPr>
            <w:tcW w:w="6662" w:type="dxa"/>
            <w:hideMark/>
          </w:tcPr>
          <w:p w14:paraId="3B29631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nominal voltage not exceeding 1,000 volts.</w:t>
            </w:r>
          </w:p>
        </w:tc>
      </w:tr>
      <w:tr w:rsidR="001A2306" w:rsidRPr="006278BE"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6278BE" w:rsidRDefault="001A2306" w:rsidP="00837CE3">
            <w:r w:rsidRPr="006278BE">
              <w:t>LV Monitoring</w:t>
            </w:r>
          </w:p>
        </w:tc>
        <w:tc>
          <w:tcPr>
            <w:tcW w:w="6662" w:type="dxa"/>
          </w:tcPr>
          <w:p w14:paraId="7B91354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use of direct measurement, or advanced analytics, to allow for real time measurement and assessment of network conditions on the licensee’s Low Voltage network.</w:t>
            </w:r>
          </w:p>
        </w:tc>
      </w:tr>
      <w:tr w:rsidR="001A2306" w:rsidRPr="006278BE"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6278BE" w:rsidRDefault="001A2306" w:rsidP="00837CE3">
            <w:r w:rsidRPr="006278BE">
              <w:t>LVSSA</w:t>
            </w:r>
          </w:p>
        </w:tc>
        <w:tc>
          <w:tcPr>
            <w:tcW w:w="6662" w:type="dxa"/>
            <w:hideMark/>
          </w:tcPr>
          <w:p w14:paraId="3DFDBC3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6278BE" w14:paraId="772AAA61" w14:textId="77777777" w:rsidTr="00DA3FED">
        <w:trPr>
          <w:trHeight w:val="2880"/>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6278BE" w:rsidRDefault="001A2306" w:rsidP="00837CE3">
            <w:r w:rsidRPr="006278BE">
              <w:t>LVSSB</w:t>
            </w:r>
          </w:p>
        </w:tc>
        <w:tc>
          <w:tcPr>
            <w:tcW w:w="6662" w:type="dxa"/>
            <w:hideMark/>
          </w:tcPr>
          <w:p w14:paraId="328A1A9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6278BE">
              <w:br/>
              <w:t>(a) a development scheme requiring more than one but fewer than five single-phase connections at Domestic Premises and involving only the provision of a service line and the Electricity Distributor’s fuses; or</w:t>
            </w:r>
            <w:r w:rsidRPr="006278BE">
              <w:br/>
              <w:t>(b) a development scheme requiring fewer than five single-phase connections at Domestic Premises and involving an extension of the existing low-voltage network; or</w:t>
            </w:r>
            <w:r w:rsidRPr="006278BE">
              <w:br/>
              <w:t>(c) single premises requiring a two-phase or three-phase connection and involving only the provision of a service line and the Electricity Distributor’s fuses.</w:t>
            </w:r>
          </w:p>
        </w:tc>
      </w:tr>
    </w:tbl>
    <w:p w14:paraId="3AD74CCA" w14:textId="77777777" w:rsidR="001A2306" w:rsidRPr="006278BE" w:rsidRDefault="001A2306" w:rsidP="00837CE3">
      <w:pPr>
        <w:pStyle w:val="Heading4"/>
      </w:pPr>
      <w:r w:rsidRPr="006278BE">
        <w:lastRenderedPageBreak/>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6278BE" w:rsidRDefault="001A2306" w:rsidP="00837CE3">
            <w:r w:rsidRPr="006278BE">
              <w:t>Major Connections Annual Report</w:t>
            </w:r>
          </w:p>
        </w:tc>
        <w:tc>
          <w:tcPr>
            <w:tcW w:w="6662" w:type="dxa"/>
            <w:hideMark/>
          </w:tcPr>
          <w:p w14:paraId="3AD68780"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report of that name prepared by the licensee in accordance with Part B of Special Condition 4.5 (Major connections output delivery incentive).</w:t>
            </w:r>
          </w:p>
        </w:tc>
      </w:tr>
      <w:tr w:rsidR="001A2306" w:rsidRPr="006278BE"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6278BE" w:rsidRDefault="001A2306" w:rsidP="00837CE3">
            <w:r w:rsidRPr="006278BE">
              <w:t>Major Connections Customer Satisfaction Survey</w:t>
            </w:r>
          </w:p>
        </w:tc>
        <w:tc>
          <w:tcPr>
            <w:tcW w:w="6662" w:type="dxa"/>
            <w:hideMark/>
          </w:tcPr>
          <w:p w14:paraId="07B3544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survey used to measure major connections Customers' satisfaction with the service provided by the licensee.</w:t>
            </w:r>
          </w:p>
        </w:tc>
      </w:tr>
      <w:tr w:rsidR="001A2306" w:rsidRPr="006278BE"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6278BE" w:rsidRDefault="001A2306" w:rsidP="00837CE3">
            <w:r w:rsidRPr="006278BE">
              <w:t>Major Connections Governance Document</w:t>
            </w:r>
          </w:p>
        </w:tc>
        <w:tc>
          <w:tcPr>
            <w:tcW w:w="6662" w:type="dxa"/>
            <w:hideMark/>
          </w:tcPr>
          <w:p w14:paraId="056B801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C of Special Condition 4.5 (Major connections output delivery incentive).</w:t>
            </w:r>
          </w:p>
        </w:tc>
      </w:tr>
      <w:tr w:rsidR="001A2306" w:rsidRPr="006278BE"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6278BE" w:rsidRDefault="001A2306" w:rsidP="00837CE3">
            <w:r w:rsidRPr="006278BE">
              <w:t>Margin</w:t>
            </w:r>
          </w:p>
        </w:tc>
        <w:tc>
          <w:tcPr>
            <w:tcW w:w="6662" w:type="dxa"/>
            <w:hideMark/>
          </w:tcPr>
          <w:p w14:paraId="4FAB96F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6278BE" w:rsidRDefault="001A2306" w:rsidP="00837CE3">
            <w:r w:rsidRPr="006278BE">
              <w:t>Materiality Threshold</w:t>
            </w:r>
          </w:p>
        </w:tc>
        <w:tc>
          <w:tcPr>
            <w:tcW w:w="6662" w:type="dxa"/>
            <w:hideMark/>
          </w:tcPr>
          <w:p w14:paraId="03B421E3" w14:textId="4342CCF8"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specified for the licensee, in £million: </w:t>
            </w:r>
          </w:p>
          <w:p w14:paraId="3084C08E" w14:textId="5FDB778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ENWL     3.95</w:t>
            </w:r>
            <w:r w:rsidRPr="006278BE">
              <w:br/>
              <w:t>NPgN     2.73</w:t>
            </w:r>
            <w:r w:rsidRPr="006278BE">
              <w:br/>
              <w:t>NPgY     3.61</w:t>
            </w:r>
            <w:r w:rsidRPr="006278BE">
              <w:br/>
              <w:t>WMID     4.20</w:t>
            </w:r>
            <w:r w:rsidRPr="006278BE">
              <w:br/>
              <w:t>EMID     4.23</w:t>
            </w:r>
            <w:r w:rsidRPr="006278BE">
              <w:br/>
              <w:t>SWALES   2.12</w:t>
            </w:r>
            <w:r w:rsidRPr="006278BE">
              <w:br/>
              <w:t>SWEST    3.06</w:t>
            </w:r>
            <w:r w:rsidRPr="006278BE">
              <w:br/>
              <w:t>LPN      3.71</w:t>
            </w:r>
            <w:r w:rsidRPr="006278BE">
              <w:br/>
              <w:t>SPN      3.61</w:t>
            </w:r>
            <w:r w:rsidRPr="006278BE">
              <w:br/>
              <w:t>EPN      5.56</w:t>
            </w:r>
            <w:r w:rsidRPr="006278BE">
              <w:br/>
              <w:t>SPD      3.9</w:t>
            </w:r>
            <w:r w:rsidR="00D9245E" w:rsidRPr="006278BE">
              <w:t>2</w:t>
            </w:r>
            <w:r w:rsidRPr="006278BE">
              <w:br/>
              <w:t>SPMW     4.09</w:t>
            </w:r>
            <w:r w:rsidRPr="006278BE">
              <w:br/>
              <w:t>SSEH     2.16</w:t>
            </w:r>
            <w:r w:rsidRPr="006278BE">
              <w:br/>
              <w:t>SSES     5.56</w:t>
            </w:r>
          </w:p>
          <w:p w14:paraId="6FDBDF2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p>
        </w:tc>
      </w:tr>
      <w:tr w:rsidR="001A2306" w:rsidRPr="006278BE"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6278BE" w:rsidRDefault="001A2306" w:rsidP="00837CE3">
            <w:r w:rsidRPr="006278BE">
              <w:t xml:space="preserve">Mature Innovation </w:t>
            </w:r>
          </w:p>
        </w:tc>
        <w:tc>
          <w:tcPr>
            <w:tcW w:w="6662" w:type="dxa"/>
            <w:hideMark/>
          </w:tcPr>
          <w:p w14:paraId="537B64A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in relation to the Digitalisation Re-opener means a product or service that has: </w:t>
            </w:r>
          </w:p>
          <w:p w14:paraId="3FD0F69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(a) progressed through network innovation spending, such as the SIF, NIC, or NIA, to the point where it is ready to be considered as part of business-as-usual operations;</w:t>
            </w:r>
          </w:p>
          <w:p w14:paraId="4E91DBB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(b) is the result of industry-wide activities relating to the modernisation of regulatory reporting; or </w:t>
            </w:r>
          </w:p>
          <w:p w14:paraId="4CA7174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(c) is the result of industry-wide activities relating to the implementation of the Technology Business Management taxonomy.</w:t>
            </w:r>
          </w:p>
        </w:tc>
      </w:tr>
      <w:tr w:rsidR="001A2306" w:rsidRPr="006278BE"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6278BE" w:rsidRDefault="001A2306" w:rsidP="00837CE3">
            <w:r w:rsidRPr="006278BE">
              <w:t>Mechanistic Price Control Deliverable</w:t>
            </w:r>
          </w:p>
        </w:tc>
        <w:tc>
          <w:tcPr>
            <w:tcW w:w="6662" w:type="dxa"/>
            <w:hideMark/>
          </w:tcPr>
          <w:p w14:paraId="2D0128A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Price Control Deliverable where the relevant licence condition establishes the adjustment that will be made to allowances in a mechanistic manner, where the output has not been delivered as specified in the licence.</w:t>
            </w:r>
          </w:p>
        </w:tc>
      </w:tr>
      <w:tr w:rsidR="001A2306" w:rsidRPr="006278BE"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6278BE" w:rsidRDefault="001A2306" w:rsidP="00837CE3">
            <w:r w:rsidRPr="006278BE">
              <w:t>Medically Dependent Customers</w:t>
            </w:r>
          </w:p>
        </w:tc>
        <w:tc>
          <w:tcPr>
            <w:tcW w:w="6662" w:type="dxa"/>
            <w:hideMark/>
          </w:tcPr>
          <w:p w14:paraId="785F052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Domestic Customers who are dependent on electricity supply for critical medical support, and for whom a loss of electricity supply may result in loss of life or serious harm to that Domestic Customer.</w:t>
            </w:r>
          </w:p>
        </w:tc>
      </w:tr>
      <w:tr w:rsidR="001A2306" w:rsidRPr="006278BE"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6278BE" w:rsidRDefault="001A2306" w:rsidP="00837CE3">
            <w:r w:rsidRPr="006278BE">
              <w:lastRenderedPageBreak/>
              <w:t>Metered</w:t>
            </w:r>
          </w:p>
        </w:tc>
        <w:tc>
          <w:tcPr>
            <w:tcW w:w="6662" w:type="dxa"/>
            <w:hideMark/>
          </w:tcPr>
          <w:p w14:paraId="57D2102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in relation to any quantity of electricity distributed, measured by an Electricity Meter installed for the purpose.</w:t>
            </w:r>
          </w:p>
        </w:tc>
      </w:tr>
      <w:tr w:rsidR="001A2306" w:rsidRPr="006278BE"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6278BE" w:rsidRDefault="001A2306" w:rsidP="00837CE3">
            <w:r w:rsidRPr="006278BE">
              <w:t>Metering Point Administration Service</w:t>
            </w:r>
          </w:p>
        </w:tc>
        <w:tc>
          <w:tcPr>
            <w:tcW w:w="6662" w:type="dxa"/>
            <w:hideMark/>
          </w:tcPr>
          <w:p w14:paraId="0356E3C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service of that name that the licensee must operate and maintain in accordance with the requirements of standard condition 18 (Provision of and charges for Metering Point Administration Services).</w:t>
            </w:r>
          </w:p>
        </w:tc>
      </w:tr>
      <w:tr w:rsidR="001A2306" w:rsidRPr="006278BE"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6278BE" w:rsidRDefault="001A2306" w:rsidP="00837CE3">
            <w:r w:rsidRPr="006278BE">
              <w:t>Metering Service</w:t>
            </w:r>
          </w:p>
        </w:tc>
        <w:tc>
          <w:tcPr>
            <w:tcW w:w="6662" w:type="dxa"/>
            <w:hideMark/>
          </w:tcPr>
          <w:p w14:paraId="298F866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6278BE" w:rsidRDefault="001A2306" w:rsidP="00837CE3">
            <w:r w:rsidRPr="006278BE">
              <w:t>Modern Equivalent Asset Purchase Price</w:t>
            </w:r>
          </w:p>
        </w:tc>
        <w:tc>
          <w:tcPr>
            <w:tcW w:w="6662" w:type="dxa"/>
            <w:hideMark/>
          </w:tcPr>
          <w:p w14:paraId="4E87557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in relation to any type of Electricity Meter, means the purchase price of a new Electricity Meter of the same functionality as that type.</w:t>
            </w:r>
          </w:p>
        </w:tc>
      </w:tr>
      <w:tr w:rsidR="001A2306" w:rsidRPr="006278BE"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6278BE" w:rsidRDefault="001A2306" w:rsidP="00837CE3">
            <w:r w:rsidRPr="006278BE">
              <w:t>Moorside Nuclear Site</w:t>
            </w:r>
          </w:p>
        </w:tc>
        <w:tc>
          <w:tcPr>
            <w:tcW w:w="6662" w:type="dxa"/>
            <w:hideMark/>
          </w:tcPr>
          <w:p w14:paraId="0DC126E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6278BE"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6278BE" w:rsidRDefault="001A2306" w:rsidP="00837CE3">
            <w:r w:rsidRPr="006278BE">
              <w:t>Moorside Pre-Construction Funding</w:t>
            </w:r>
          </w:p>
        </w:tc>
        <w:tc>
          <w:tcPr>
            <w:tcW w:w="6662" w:type="dxa"/>
            <w:hideMark/>
          </w:tcPr>
          <w:p w14:paraId="6FC4A0A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6278BE"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6278BE" w:rsidRDefault="003A057E" w:rsidP="00837CE3">
            <w:r w:rsidRPr="006278BE">
              <w:t>MPAS Charging Statement</w:t>
            </w:r>
          </w:p>
        </w:tc>
        <w:tc>
          <w:tcPr>
            <w:tcW w:w="6662" w:type="dxa"/>
          </w:tcPr>
          <w:p w14:paraId="1ABE584D" w14:textId="671CA23A" w:rsidR="003A057E" w:rsidRPr="006278BE" w:rsidRDefault="00107F23" w:rsidP="00837CE3">
            <w:pPr>
              <w:cnfStyle w:val="000000000000" w:firstRow="0" w:lastRow="0" w:firstColumn="0" w:lastColumn="0" w:oddVBand="0" w:evenVBand="0" w:oddHBand="0" w:evenHBand="0" w:firstRowFirstColumn="0" w:firstRowLastColumn="0" w:lastRowFirstColumn="0" w:lastRowLastColumn="0"/>
            </w:pPr>
            <w:r w:rsidRPr="006278BE">
              <w:t>means a statement prepared by the licensee in accordance with paragraph 18.4 of standard condition 18 (Provision of and charges for Metering Point Administration Services).</w:t>
            </w:r>
          </w:p>
        </w:tc>
      </w:tr>
    </w:tbl>
    <w:p w14:paraId="00B91297" w14:textId="77777777" w:rsidR="001A2306" w:rsidRPr="006278BE" w:rsidRDefault="001A2306" w:rsidP="00837CE3">
      <w:pPr>
        <w:pStyle w:val="Heading4"/>
      </w:pPr>
      <w:r w:rsidRPr="006278BE">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6278BE" w:rsidRDefault="001A2306" w:rsidP="00837CE3">
            <w:r w:rsidRPr="006278BE">
              <w:t>NARM Asset</w:t>
            </w:r>
          </w:p>
        </w:tc>
        <w:tc>
          <w:tcPr>
            <w:tcW w:w="6662" w:type="dxa"/>
            <w:hideMark/>
          </w:tcPr>
          <w:p w14:paraId="5484F122"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an asset specified within the NARM Methodology where its associated Long-term Monetised Risk can be estimated by applying the NARM Methodology.</w:t>
            </w:r>
          </w:p>
        </w:tc>
      </w:tr>
      <w:tr w:rsidR="001A2306" w:rsidRPr="006278BE"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6278BE" w:rsidRDefault="001A2306" w:rsidP="00837CE3">
            <w:r w:rsidRPr="006278BE">
              <w:t>NARM Asset Intervention</w:t>
            </w:r>
          </w:p>
        </w:tc>
        <w:tc>
          <w:tcPr>
            <w:tcW w:w="6662" w:type="dxa"/>
            <w:hideMark/>
          </w:tcPr>
          <w:p w14:paraId="2C0361D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intervention, of a type that is classified as an Asset Replacement or Refurbishment (NARM) activity in the RIGs, undertaken on a NARM Asset.</w:t>
            </w:r>
          </w:p>
        </w:tc>
      </w:tr>
      <w:tr w:rsidR="001A2306" w:rsidRPr="006278BE"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6278BE" w:rsidRDefault="001A2306" w:rsidP="00837CE3">
            <w:r w:rsidRPr="006278BE">
              <w:t>NARM Asset Register Category</w:t>
            </w:r>
          </w:p>
        </w:tc>
        <w:tc>
          <w:tcPr>
            <w:tcW w:w="6662" w:type="dxa"/>
            <w:hideMark/>
          </w:tcPr>
          <w:p w14:paraId="06CCC3F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category of assets with similar functions and design as specified in the NARM Methodology.</w:t>
            </w:r>
          </w:p>
        </w:tc>
      </w:tr>
      <w:tr w:rsidR="001A2306" w:rsidRPr="006278BE"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6278BE" w:rsidRDefault="001A2306" w:rsidP="00837CE3">
            <w:r w:rsidRPr="006278BE">
              <w:t>NARM Justification Report</w:t>
            </w:r>
          </w:p>
        </w:tc>
        <w:tc>
          <w:tcPr>
            <w:tcW w:w="6662" w:type="dxa"/>
            <w:hideMark/>
          </w:tcPr>
          <w:p w14:paraId="1579583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report required by paragraph 3.1.20 of Special Condition 3.1 (Allowed Network Asset Risk Metric expenditure (NARM</w:t>
            </w:r>
            <w:r w:rsidRPr="006278BE">
              <w:rPr>
                <w:rStyle w:val="Subscript"/>
              </w:rPr>
              <w:t>t</w:t>
            </w:r>
            <w:r w:rsidRPr="006278BE">
              <w:t>)).</w:t>
            </w:r>
          </w:p>
        </w:tc>
      </w:tr>
      <w:tr w:rsidR="001A2306" w:rsidRPr="006278BE" w14:paraId="16866479" w14:textId="77777777" w:rsidTr="000A6BA9">
        <w:trPr>
          <w:trHeight w:val="2117"/>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6278BE" w:rsidRDefault="001A2306" w:rsidP="00837CE3">
            <w:r w:rsidRPr="006278BE">
              <w:t>NARM Methodology</w:t>
            </w:r>
          </w:p>
        </w:tc>
        <w:tc>
          <w:tcPr>
            <w:tcW w:w="6662" w:type="dxa"/>
            <w:hideMark/>
          </w:tcPr>
          <w:p w14:paraId="710CE3A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methodology comprised of the Common Network Asset Indices Methodology and the Network Asset Indices Methodology.</w:t>
            </w:r>
          </w:p>
        </w:tc>
      </w:tr>
      <w:tr w:rsidR="001A2306" w:rsidRPr="006278BE"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6278BE" w:rsidRDefault="001A2306" w:rsidP="00837CE3">
            <w:r w:rsidRPr="006278BE">
              <w:lastRenderedPageBreak/>
              <w:t>NARM Objectives</w:t>
            </w:r>
          </w:p>
        </w:tc>
        <w:tc>
          <w:tcPr>
            <w:tcW w:w="6662" w:type="dxa"/>
            <w:hideMark/>
          </w:tcPr>
          <w:p w14:paraId="0D7DCB0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objectives set out in Part B of Special Condition 9.2 (Network Asset Risk Metric methodology).</w:t>
            </w:r>
          </w:p>
        </w:tc>
      </w:tr>
      <w:tr w:rsidR="001A2306" w:rsidRPr="006278BE"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6278BE" w:rsidRDefault="001A2306" w:rsidP="00837CE3">
            <w:r w:rsidRPr="006278BE">
              <w:t>NARM Performance Report</w:t>
            </w:r>
          </w:p>
        </w:tc>
        <w:tc>
          <w:tcPr>
            <w:tcW w:w="6662" w:type="dxa"/>
            <w:hideMark/>
          </w:tcPr>
          <w:p w14:paraId="4975A72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report required by Part E of Special Condition 3.1 (Allowed Network Asset Risk Metric expenditure (NARM</w:t>
            </w:r>
            <w:r w:rsidRPr="006278BE">
              <w:rPr>
                <w:rStyle w:val="Subscript"/>
              </w:rPr>
              <w:t>t</w:t>
            </w:r>
            <w:r w:rsidRPr="006278BE">
              <w:t>)).</w:t>
            </w:r>
          </w:p>
        </w:tc>
      </w:tr>
      <w:tr w:rsidR="001A2306" w:rsidRPr="006278BE"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6278BE" w:rsidRDefault="001A2306" w:rsidP="00837CE3">
            <w:r w:rsidRPr="006278BE">
              <w:t>National Electricity Transmission System</w:t>
            </w:r>
          </w:p>
        </w:tc>
        <w:tc>
          <w:tcPr>
            <w:tcW w:w="6662" w:type="dxa"/>
            <w:hideMark/>
          </w:tcPr>
          <w:p w14:paraId="019D321A" w14:textId="169519BB"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system consisting (wholly or mainly) of high voltage electric lines owned or operated by </w:t>
            </w:r>
            <w:r w:rsidR="00A80B55">
              <w:t>T</w:t>
            </w:r>
            <w:r w:rsidRPr="006278BE">
              <w:t xml:space="preserve">ransmission </w:t>
            </w:r>
            <w:r w:rsidR="00A80B55">
              <w:t>L</w:t>
            </w:r>
            <w:r w:rsidRPr="006278BE">
              <w:t>icensees</w:t>
            </w:r>
            <w:r w:rsidR="000672F1">
              <w:t>, or operated by the ISOP,</w:t>
            </w:r>
            <w:r w:rsidRPr="006278BE">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0672F1">
              <w:t>T</w:t>
            </w:r>
            <w:r w:rsidRPr="006278BE">
              <w:t xml:space="preserve">ransmission </w:t>
            </w:r>
            <w:r w:rsidR="000672F1">
              <w:t>L</w:t>
            </w:r>
            <w:r w:rsidRPr="006278BE">
              <w:t xml:space="preserve">icensee </w:t>
            </w:r>
            <w:r w:rsidR="008334FD">
              <w:t xml:space="preserve">or the ISOP </w:t>
            </w:r>
            <w:r w:rsidRPr="006278BE">
              <w:t>within Great Britain, in the territorial sea adjacent to Great Britain and in any Renewable Energy Zone in connection with the transmission of electricity.</w:t>
            </w:r>
          </w:p>
        </w:tc>
      </w:tr>
      <w:tr w:rsidR="001A2306" w:rsidRPr="006278BE" w14:paraId="732094AE" w14:textId="77777777" w:rsidTr="000A6BA9">
        <w:trPr>
          <w:trHeight w:val="1131"/>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6278BE" w:rsidRDefault="001A2306" w:rsidP="00837CE3">
            <w:r w:rsidRPr="006278BE">
              <w:t>Net Zero Carbon Targets</w:t>
            </w:r>
          </w:p>
        </w:tc>
        <w:tc>
          <w:tcPr>
            <w:tcW w:w="6662" w:type="dxa"/>
            <w:hideMark/>
          </w:tcPr>
          <w:p w14:paraId="2AE3758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targets set out in:</w:t>
            </w:r>
            <w:r w:rsidRPr="006278BE">
              <w:br/>
              <w:t>(a)section 1 of the Climate Change Act 2008;</w:t>
            </w:r>
            <w:r w:rsidRPr="006278BE">
              <w:br/>
              <w:t>(b) section A1 of the Climate Change (Scotland) Act 2009; and</w:t>
            </w:r>
            <w:r w:rsidRPr="006278BE">
              <w:br/>
              <w:t>(c) section 29 of the Environment (Wales) Act 2016.</w:t>
            </w:r>
          </w:p>
        </w:tc>
      </w:tr>
      <w:tr w:rsidR="001A2306" w:rsidRPr="006278BE"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6278BE" w:rsidRDefault="001A2306" w:rsidP="00837CE3">
            <w:r w:rsidRPr="006278BE">
              <w:t xml:space="preserve">Net Zero Development </w:t>
            </w:r>
          </w:p>
        </w:tc>
        <w:tc>
          <w:tcPr>
            <w:tcW w:w="6662" w:type="dxa"/>
            <w:hideMark/>
          </w:tcPr>
          <w:p w14:paraId="2249773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change in circumstances related to the achievement of the Net Zero Carbon Targets that is:</w:t>
            </w:r>
            <w:r w:rsidRPr="006278BE">
              <w:br/>
              <w:t>(a) a change in national government policy (including policies of the devolved national parliaments);</w:t>
            </w:r>
            <w:r w:rsidRPr="006278BE">
              <w:br/>
              <w:t>(b) a change in local government policy;</w:t>
            </w:r>
            <w:r w:rsidRPr="006278BE">
              <w:br/>
              <w:t>(c) the successful trial of new technologies or other technological advances;</w:t>
            </w:r>
            <w:r w:rsidRPr="006278BE">
              <w:br/>
              <w:t>(d) a change in the pace or nature of the uptake of low carbon technologies; or</w:t>
            </w:r>
            <w:r w:rsidRPr="006278BE">
              <w:br/>
              <w:t>(e) new investment arising from the agreement of a Local Area Energy Plan or an equivalent arrangement.</w:t>
            </w:r>
          </w:p>
        </w:tc>
      </w:tr>
      <w:tr w:rsidR="001A2306" w:rsidRPr="006278BE"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6278BE" w:rsidRDefault="001A2306" w:rsidP="00837CE3">
            <w:r w:rsidRPr="006278BE">
              <w:t>Net Zero Re-opener</w:t>
            </w:r>
          </w:p>
        </w:tc>
        <w:tc>
          <w:tcPr>
            <w:tcW w:w="6662" w:type="dxa"/>
            <w:hideMark/>
          </w:tcPr>
          <w:p w14:paraId="2269213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C of Special Condition 3.6 (Net Zero Re-opener and Price Control Deliverable).</w:t>
            </w:r>
          </w:p>
        </w:tc>
      </w:tr>
      <w:tr w:rsidR="001A2306" w:rsidRPr="006278BE"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6278BE" w:rsidRDefault="001A2306" w:rsidP="00837CE3">
            <w:r w:rsidRPr="006278BE">
              <w:t>Network Asset</w:t>
            </w:r>
          </w:p>
        </w:tc>
        <w:tc>
          <w:tcPr>
            <w:tcW w:w="6662" w:type="dxa"/>
            <w:hideMark/>
          </w:tcPr>
          <w:p w14:paraId="41392B4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assets that collectively form the Distribution System to which this licence relates, and includes the principal components of those assets.</w:t>
            </w:r>
          </w:p>
        </w:tc>
      </w:tr>
      <w:tr w:rsidR="001A2306" w:rsidRPr="006278BE" w14:paraId="2CC2F241" w14:textId="77777777" w:rsidTr="000A6BA9">
        <w:trPr>
          <w:trHeight w:val="1691"/>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6278BE" w:rsidRDefault="001A2306" w:rsidP="00837CE3">
            <w:r w:rsidRPr="006278BE">
              <w:t>Network Asset Indices</w:t>
            </w:r>
          </w:p>
        </w:tc>
        <w:tc>
          <w:tcPr>
            <w:tcW w:w="6662" w:type="dxa"/>
            <w:hideMark/>
          </w:tcPr>
          <w:p w14:paraId="3D09670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indices representing an asset’s health, criticality and Long-term Monetised Risk, which are:</w:t>
            </w:r>
            <w:r w:rsidRPr="006278BE">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6278BE">
              <w:br/>
              <w:t xml:space="preserve">(b) the “Criticality Index”, which reflects the safety impact, </w:t>
            </w:r>
            <w:r w:rsidRPr="006278BE">
              <w:lastRenderedPageBreak/>
              <w:t>environmental impact, network (or system) reliability impact, financial implications, and other consequences that the licensee may reasonably deem to be relevant to its NARM Assets; and</w:t>
            </w:r>
            <w:r w:rsidRPr="006278BE">
              <w:br/>
              <w:t>(c) the “Risk Index”, which provides the Network Asset Risk Metric and is a measure of Long-term Monetised Risk, derived from a combination of the Health Index and Criticality Index.</w:t>
            </w:r>
          </w:p>
        </w:tc>
      </w:tr>
      <w:tr w:rsidR="001A2306" w:rsidRPr="006278BE"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6278BE" w:rsidRDefault="001A2306" w:rsidP="00837CE3">
            <w:r w:rsidRPr="006278BE">
              <w:lastRenderedPageBreak/>
              <w:t>Network Asset Indices Methodology</w:t>
            </w:r>
          </w:p>
        </w:tc>
        <w:tc>
          <w:tcPr>
            <w:tcW w:w="6662" w:type="dxa"/>
            <w:hideMark/>
          </w:tcPr>
          <w:p w14:paraId="6B23E01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component of the NARM Methodology established pursuant to paragraph 9.2.3(b), that is the licensee’s own methodology for implementation of the Common Network Asset Indices Methodology using the licensee’s own asset information.</w:t>
            </w:r>
          </w:p>
        </w:tc>
      </w:tr>
      <w:tr w:rsidR="001A2306" w:rsidRPr="006278BE"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6278BE" w:rsidRDefault="001A2306" w:rsidP="00837CE3">
            <w:r w:rsidRPr="006278BE">
              <w:t>Network Asset Risk Metric</w:t>
            </w:r>
          </w:p>
        </w:tc>
        <w:tc>
          <w:tcPr>
            <w:tcW w:w="6662" w:type="dxa"/>
            <w:hideMark/>
          </w:tcPr>
          <w:p w14:paraId="654744B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Long-term Monetised Risk associated with a NARM Asset or the Long-term Monetised Risk Benefit associated with a NARM Asset Intervention.</w:t>
            </w:r>
          </w:p>
        </w:tc>
      </w:tr>
      <w:tr w:rsidR="001A2306" w:rsidRPr="006278BE"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6278BE" w:rsidRDefault="001A2306" w:rsidP="00837CE3">
            <w:r w:rsidRPr="006278BE">
              <w:t>Network Asset Risk Workbook</w:t>
            </w:r>
          </w:p>
        </w:tc>
        <w:tc>
          <w:tcPr>
            <w:tcW w:w="6662" w:type="dxa"/>
            <w:hideMark/>
          </w:tcPr>
          <w:p w14:paraId="68458E4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workbook containing the licensee's Baseline Network Risk Output issued by the Authority in accordance with Part C of Special Condition 3.1 (Allowed Network Asset Risk Metric expenditure (NARM</w:t>
            </w:r>
            <w:r w:rsidRPr="006278BE">
              <w:rPr>
                <w:rStyle w:val="Subscript"/>
              </w:rPr>
              <w:t>t</w:t>
            </w:r>
            <w:r w:rsidRPr="006278BE">
              <w:t>)).</w:t>
            </w:r>
          </w:p>
        </w:tc>
      </w:tr>
      <w:tr w:rsidR="001A2306" w:rsidRPr="006278BE"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6278BE" w:rsidRDefault="001A2306" w:rsidP="00837CE3">
            <w:r w:rsidRPr="006278BE">
              <w:t>Network Licensee</w:t>
            </w:r>
          </w:p>
        </w:tc>
        <w:tc>
          <w:tcPr>
            <w:tcW w:w="6662" w:type="dxa"/>
            <w:hideMark/>
          </w:tcPr>
          <w:p w14:paraId="19574BD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holder of a licence granted under section 7 of the Gas Act 1986 or section 6(1)(b) or (c) of the Act.</w:t>
            </w:r>
          </w:p>
        </w:tc>
      </w:tr>
      <w:tr w:rsidR="001A2306" w:rsidRPr="006278BE"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6278BE" w:rsidRDefault="001A2306" w:rsidP="00837CE3">
            <w:r w:rsidRPr="006278BE">
              <w:t>Network Risk Output</w:t>
            </w:r>
          </w:p>
        </w:tc>
        <w:tc>
          <w:tcPr>
            <w:tcW w:w="6662" w:type="dxa"/>
            <w:hideMark/>
          </w:tcPr>
          <w:p w14:paraId="3BC2C52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Long-term Monetised Risk Benefit delivered, or expected to be delivered, by NARM Asset Interventions measured from the end of the Price Control Period for a period defined in the Common Network Asset Indices Methodology.</w:t>
            </w:r>
          </w:p>
        </w:tc>
      </w:tr>
      <w:tr w:rsidR="001A2306" w:rsidRPr="006278BE"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6278BE" w:rsidRDefault="001A2306" w:rsidP="00837CE3">
            <w:r w:rsidRPr="006278BE">
              <w:t>New Control Room</w:t>
            </w:r>
          </w:p>
        </w:tc>
        <w:tc>
          <w:tcPr>
            <w:tcW w:w="6662" w:type="dxa"/>
            <w:hideMark/>
          </w:tcPr>
          <w:p w14:paraId="781489D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preferred option contained in the RIIO ED2 SSEN Engineering Justification Papers </w:t>
            </w:r>
          </w:p>
          <w:p w14:paraId="46F9362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(a) 416_SHEPD_DSO_CTRL_ROOM_CLEANOFGEM.pdf; and </w:t>
            </w:r>
          </w:p>
          <w:p w14:paraId="61A04F5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(b) 415_SEPD_DSO_CTRL_ROOM_CLEANOFGEM.pdf .</w:t>
            </w:r>
          </w:p>
        </w:tc>
      </w:tr>
      <w:tr w:rsidR="001A2306" w:rsidRPr="006278BE"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6278BE" w:rsidRDefault="001A2306" w:rsidP="00837CE3">
            <w:r w:rsidRPr="006278BE">
              <w:t>New Depot</w:t>
            </w:r>
          </w:p>
        </w:tc>
        <w:tc>
          <w:tcPr>
            <w:tcW w:w="6662" w:type="dxa"/>
            <w:hideMark/>
          </w:tcPr>
          <w:p w14:paraId="7A773569" w14:textId="77777777" w:rsidR="00E35FEE"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means the preferred option contained in the following RIIO ED2 NGED (WPD at time of submission) Engineering Justification Papers: </w:t>
            </w:r>
          </w:p>
          <w:p w14:paraId="6C9697CD" w14:textId="77777777" w:rsidR="00E35FEE"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(a) EJP004 Exeter Depot Refurbishment.pdf; </w:t>
            </w:r>
          </w:p>
          <w:p w14:paraId="0EA8D5D7" w14:textId="77777777" w:rsidR="00E35FEE"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(b) EJP005 Torquay Depot Refurbishment.pdf; and </w:t>
            </w:r>
          </w:p>
          <w:p w14:paraId="265D0EAB" w14:textId="684A8A4F"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(c) EJP006 Plymouth Depot Refurbishment.pdf.</w:t>
            </w:r>
          </w:p>
        </w:tc>
      </w:tr>
      <w:tr w:rsidR="001A2306" w:rsidRPr="006278BE" w14:paraId="19606595" w14:textId="77777777" w:rsidTr="000A6BA9">
        <w:trPr>
          <w:trHeight w:val="1994"/>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6278BE" w:rsidRDefault="001A2306" w:rsidP="00837CE3">
            <w:r w:rsidRPr="006278BE">
              <w:t>New Transmission Capacity Charges</w:t>
            </w:r>
          </w:p>
        </w:tc>
        <w:tc>
          <w:tcPr>
            <w:tcW w:w="6662" w:type="dxa"/>
            <w:hideMark/>
          </w:tcPr>
          <w:p w14:paraId="52AB86D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6278BE"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6278BE" w:rsidRDefault="001A2306" w:rsidP="00837CE3">
            <w:r w:rsidRPr="006278BE">
              <w:t>NIA</w:t>
            </w:r>
          </w:p>
        </w:tc>
        <w:tc>
          <w:tcPr>
            <w:tcW w:w="6662" w:type="dxa"/>
            <w:hideMark/>
          </w:tcPr>
          <w:p w14:paraId="205813B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network innovation allowance provided by Special Condition 5.2 (RIIO-2 network innovation allowance).</w:t>
            </w:r>
          </w:p>
        </w:tc>
      </w:tr>
      <w:tr w:rsidR="001A2306" w:rsidRPr="006278BE"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6278BE" w:rsidRDefault="001A2306" w:rsidP="00837CE3">
            <w:r w:rsidRPr="006278BE">
              <w:lastRenderedPageBreak/>
              <w:t>NIC</w:t>
            </w:r>
          </w:p>
        </w:tc>
        <w:tc>
          <w:tcPr>
            <w:tcW w:w="6662" w:type="dxa"/>
            <w:hideMark/>
          </w:tcPr>
          <w:p w14:paraId="3FA02EF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arrangements known as the network innovation competition established by Charge Restricted Condition 5A (The Network Innovation Competition) of this licence as in force on 31 March 2023.</w:t>
            </w:r>
          </w:p>
        </w:tc>
      </w:tr>
      <w:tr w:rsidR="001A2306" w:rsidRPr="006278BE"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6278BE" w:rsidRDefault="001A2306" w:rsidP="00837CE3">
            <w:r w:rsidRPr="006278BE">
              <w:t>NIC Funding</w:t>
            </w:r>
          </w:p>
        </w:tc>
        <w:tc>
          <w:tcPr>
            <w:tcW w:w="6662" w:type="dxa"/>
            <w:hideMark/>
          </w:tcPr>
          <w:p w14:paraId="4CA36BB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amount transferred to the licensee to fund the implementation of a NIC Project.</w:t>
            </w:r>
          </w:p>
        </w:tc>
      </w:tr>
      <w:tr w:rsidR="001A2306" w:rsidRPr="006278BE"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6278BE" w:rsidRDefault="001A2306" w:rsidP="00837CE3">
            <w:r w:rsidRPr="006278BE">
              <w:t>NIC Funding Mechanism</w:t>
            </w:r>
          </w:p>
        </w:tc>
        <w:tc>
          <w:tcPr>
            <w:tcW w:w="6662" w:type="dxa"/>
            <w:hideMark/>
          </w:tcPr>
          <w:p w14:paraId="3190E30F" w14:textId="79004E08"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arrangements, pursuant to Special Condition 7.9 (RIIO-ED1 network innovation competition), for the recovery by the </w:t>
            </w:r>
            <w:r w:rsidR="008334FD">
              <w:t>ISOP</w:t>
            </w:r>
            <w:r w:rsidRPr="006278BE">
              <w:t xml:space="preserve"> through its Transmission Network Use of System Charges of the amount of total authorised NIC Funding in a Regulatory Year and the apportionment of that amount amongst the </w:t>
            </w:r>
            <w:r w:rsidR="006A5E5B">
              <w:t>ISOP</w:t>
            </w:r>
            <w:r w:rsidRPr="006278BE">
              <w:t>, the licensee, and other Electricity Distributors and Transmission Licensees.</w:t>
            </w:r>
          </w:p>
        </w:tc>
      </w:tr>
      <w:tr w:rsidR="001A2306" w:rsidRPr="006278BE"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6278BE" w:rsidRDefault="001A2306" w:rsidP="00837CE3">
            <w:r w:rsidRPr="006278BE">
              <w:t>NIC Project</w:t>
            </w:r>
            <w:r w:rsidRPr="006278BE">
              <w:tab/>
            </w:r>
          </w:p>
        </w:tc>
        <w:tc>
          <w:tcPr>
            <w:tcW w:w="6662" w:type="dxa"/>
            <w:hideMark/>
          </w:tcPr>
          <w:p w14:paraId="5C710DEA" w14:textId="0C1D2B88"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 project undertaken by a licensee that appears to the Authority to satisfy those requirements of the </w:t>
            </w:r>
            <w:r w:rsidR="003459FF" w:rsidRPr="006278BE">
              <w:t>Electricity Network Innovation Competition Governance Document</w:t>
            </w:r>
            <w:r w:rsidRPr="006278BE">
              <w:t xml:space="preserve"> as are necessary for the project to be funded under the NIC Funding Mechanism.</w:t>
            </w:r>
          </w:p>
        </w:tc>
      </w:tr>
      <w:tr w:rsidR="001A2306" w:rsidRPr="006278BE"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6278BE" w:rsidRDefault="001A2306" w:rsidP="00837CE3">
            <w:r w:rsidRPr="006278BE">
              <w:t>Non-intervention Risk Changes</w:t>
            </w:r>
          </w:p>
        </w:tc>
        <w:tc>
          <w:tcPr>
            <w:tcW w:w="6662" w:type="dxa"/>
            <w:hideMark/>
          </w:tcPr>
          <w:p w14:paraId="53409CC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factors that result in changes to Long-term Monetised Risk that are unrelated to the licensee’s asset interventions, but may impact the licensee’s Outturn Network Risk Output.</w:t>
            </w:r>
          </w:p>
        </w:tc>
      </w:tr>
      <w:tr w:rsidR="001A2306" w:rsidRPr="006278BE"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6278BE" w:rsidRDefault="001A2306" w:rsidP="00837CE3">
            <w:r w:rsidRPr="006278BE">
              <w:t>Non-NARM Asset Interventions</w:t>
            </w:r>
          </w:p>
        </w:tc>
        <w:tc>
          <w:tcPr>
            <w:tcW w:w="6662" w:type="dxa"/>
            <w:hideMark/>
          </w:tcPr>
          <w:p w14:paraId="1EB0584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intervention undertaken on a NARM Asset that is not classified as a NARM Asset Intervention, or an intervention on an asset that is not a NARM Asset.</w:t>
            </w:r>
          </w:p>
        </w:tc>
      </w:tr>
      <w:tr w:rsidR="001A2306" w:rsidRPr="006278BE"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6278BE" w:rsidRDefault="001A2306" w:rsidP="00837CE3">
            <w:r w:rsidRPr="006278BE">
              <w:t>Not Delivered</w:t>
            </w:r>
          </w:p>
        </w:tc>
        <w:tc>
          <w:tcPr>
            <w:tcW w:w="6662" w:type="dxa"/>
            <w:hideMark/>
          </w:tcPr>
          <w:p w14:paraId="21E8A70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6278BE" w:rsidRDefault="001A2306" w:rsidP="00837CE3">
      <w:pPr>
        <w:pStyle w:val="Heading4"/>
      </w:pPr>
      <w:r w:rsidRPr="006278BE">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6278BE" w:rsidRDefault="001A2306" w:rsidP="00837CE3">
            <w:r w:rsidRPr="006278BE">
              <w:t xml:space="preserve">Off-Gas Grid Customers </w:t>
            </w:r>
          </w:p>
        </w:tc>
        <w:tc>
          <w:tcPr>
            <w:tcW w:w="6662" w:type="dxa"/>
            <w:hideMark/>
          </w:tcPr>
          <w:p w14:paraId="2F69214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Customers with a single-phase connection to the Distribution System who are not connected to the Gas Distribution System. </w:t>
            </w:r>
          </w:p>
        </w:tc>
      </w:tr>
      <w:tr w:rsidR="001A2306" w:rsidRPr="006278BE"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6278BE" w:rsidRDefault="001A2306" w:rsidP="00837CE3">
            <w:r w:rsidRPr="006278BE">
              <w:t>Operational Performance</w:t>
            </w:r>
          </w:p>
        </w:tc>
        <w:tc>
          <w:tcPr>
            <w:tcW w:w="6662" w:type="dxa"/>
            <w:hideMark/>
          </w:tcPr>
          <w:p w14:paraId="32702E8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measure of returns which includes totex and output delivery incentive performance but excludes performance on debt, tax, and the Business Plan incentive. It also excludes the baseline allowed return on equity.</w:t>
            </w:r>
          </w:p>
        </w:tc>
      </w:tr>
      <w:tr w:rsidR="001A2306" w:rsidRPr="006278BE"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6278BE" w:rsidRDefault="001A2306" w:rsidP="00837CE3">
            <w:r w:rsidRPr="006278BE">
              <w:t>OT</w:t>
            </w:r>
          </w:p>
        </w:tc>
        <w:tc>
          <w:tcPr>
            <w:tcW w:w="6662" w:type="dxa"/>
            <w:hideMark/>
          </w:tcPr>
          <w:p w14:paraId="16E8EE2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licensee's operational technology network and information systems that interface with physical assets and processes of operations.</w:t>
            </w:r>
          </w:p>
        </w:tc>
      </w:tr>
      <w:tr w:rsidR="001A2306" w:rsidRPr="006278BE"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6278BE" w:rsidRDefault="001A2306" w:rsidP="00837CE3">
            <w:r w:rsidRPr="006278BE">
              <w:lastRenderedPageBreak/>
              <w:t>Other Exceptional Event</w:t>
            </w:r>
          </w:p>
        </w:tc>
        <w:tc>
          <w:tcPr>
            <w:tcW w:w="6662" w:type="dxa"/>
            <w:hideMark/>
          </w:tcPr>
          <w:p w14:paraId="7D9D163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non-weather event that:</w:t>
            </w:r>
            <w:r w:rsidRPr="006278BE">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6278BE">
              <w:br/>
              <w:t>(b)  contributes more than the threshold amount specified for the licensee in Appendix 11 to Special Condition 4.4 (Interruptions incentive scheme output delivery incentive) to CIIS or CMLIS in a three month period.</w:t>
            </w:r>
          </w:p>
        </w:tc>
      </w:tr>
      <w:tr w:rsidR="001A2306" w:rsidRPr="006278BE"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6278BE" w:rsidRDefault="001A2306" w:rsidP="00837CE3">
            <w:r w:rsidRPr="006278BE">
              <w:t xml:space="preserve">Out of Area Charges </w:t>
            </w:r>
          </w:p>
        </w:tc>
        <w:tc>
          <w:tcPr>
            <w:tcW w:w="6662" w:type="dxa"/>
            <w:hideMark/>
          </w:tcPr>
          <w:p w14:paraId="6FD9995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Use of System Charges levied by the licensee in respect of its Distribution Business activities outside its Distribution Services Area.</w:t>
            </w:r>
          </w:p>
        </w:tc>
      </w:tr>
      <w:tr w:rsidR="001A2306" w:rsidRPr="006278BE" w14:paraId="10921F2C" w14:textId="77777777" w:rsidTr="000A6BA9">
        <w:trPr>
          <w:trHeight w:val="824"/>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6278BE" w:rsidRDefault="001A2306" w:rsidP="00837CE3">
            <w:r w:rsidRPr="006278BE">
              <w:t>Outturn Network Risk Output</w:t>
            </w:r>
          </w:p>
        </w:tc>
        <w:tc>
          <w:tcPr>
            <w:tcW w:w="6662" w:type="dxa"/>
            <w:hideMark/>
          </w:tcPr>
          <w:p w14:paraId="5745170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Long-term Monetised Risk Benefit delivered during the Price Control Period through the licensee’s NARM Asset Interventions.</w:t>
            </w:r>
          </w:p>
        </w:tc>
      </w:tr>
      <w:tr w:rsidR="001A2306" w:rsidRPr="006278BE"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6278BE" w:rsidRDefault="001A2306" w:rsidP="00837CE3">
            <w:r w:rsidRPr="006278BE">
              <w:t>Outturn Unit Cost of Risk</w:t>
            </w:r>
          </w:p>
        </w:tc>
        <w:tc>
          <w:tcPr>
            <w:tcW w:w="6662" w:type="dxa"/>
            <w:hideMark/>
          </w:tcPr>
          <w:p w14:paraId="556C992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as derived in accordance with paragraph 3.1.39 in Special Condition 3.1 (Allowed Network Asset Risk Metric expenditure).</w:t>
            </w:r>
          </w:p>
        </w:tc>
      </w:tr>
      <w:tr w:rsidR="001A2306" w:rsidRPr="006278BE"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6278BE" w:rsidRDefault="001A2306" w:rsidP="00837CE3">
            <w:r w:rsidRPr="006278BE">
              <w:t>Overall Expenditure Condition</w:t>
            </w:r>
          </w:p>
        </w:tc>
        <w:tc>
          <w:tcPr>
            <w:tcW w:w="6662" w:type="dxa"/>
            <w:hideMark/>
          </w:tcPr>
          <w:p w14:paraId="50DB0FC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6278BE" w:rsidRDefault="001A2306" w:rsidP="00837CE3">
      <w:pPr>
        <w:pStyle w:val="Heading4"/>
      </w:pPr>
      <w:r w:rsidRPr="006278BE">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6278BE" w:rsidRDefault="001A2306" w:rsidP="00837CE3">
            <w:r w:rsidRPr="006278BE">
              <w:t>Partial Shutdown</w:t>
            </w:r>
          </w:p>
        </w:tc>
        <w:tc>
          <w:tcPr>
            <w:tcW w:w="6662" w:type="dxa"/>
            <w:hideMark/>
          </w:tcPr>
          <w:p w14:paraId="4BFFB0BE"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meaning given to that term in the Grid Code.</w:t>
            </w:r>
          </w:p>
        </w:tc>
      </w:tr>
      <w:tr w:rsidR="001A2306" w:rsidRPr="006278BE"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6278BE" w:rsidRDefault="001A2306" w:rsidP="00837CE3">
            <w:r w:rsidRPr="006278BE">
              <w:t>Partially Delivered</w:t>
            </w:r>
          </w:p>
        </w:tc>
        <w:tc>
          <w:tcPr>
            <w:tcW w:w="6662" w:type="dxa"/>
            <w:hideMark/>
          </w:tcPr>
          <w:p w14:paraId="5DC8A76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where the licensee has delivered some, but not all of the output specified in the relevant special condition.</w:t>
            </w:r>
          </w:p>
        </w:tc>
      </w:tr>
      <w:tr w:rsidR="001A2306" w:rsidRPr="006278BE"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6278BE" w:rsidRDefault="001A2306" w:rsidP="00837CE3">
            <w:r w:rsidRPr="006278BE">
              <w:t>Partially Delivered With Alternative Specification</w:t>
            </w:r>
          </w:p>
        </w:tc>
        <w:tc>
          <w:tcPr>
            <w:tcW w:w="6662" w:type="dxa"/>
            <w:hideMark/>
          </w:tcPr>
          <w:p w14:paraId="7CD6DBF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6278BE" w14:paraId="50C26A83" w14:textId="77777777" w:rsidTr="000A6BA9">
        <w:trPr>
          <w:trHeight w:val="646"/>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6278BE" w:rsidRDefault="001A2306" w:rsidP="00837CE3">
            <w:r w:rsidRPr="006278BE">
              <w:t>Partner Licensee</w:t>
            </w:r>
          </w:p>
        </w:tc>
        <w:tc>
          <w:tcPr>
            <w:tcW w:w="6662" w:type="dxa"/>
            <w:hideMark/>
          </w:tcPr>
          <w:p w14:paraId="28F4C1F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Network Licensee that has agreed to accept or transfer responsibility for a CAM Activity.</w:t>
            </w:r>
          </w:p>
        </w:tc>
      </w:tr>
      <w:tr w:rsidR="001A2306" w:rsidRPr="006278BE"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6278BE" w:rsidRDefault="001A2306" w:rsidP="00837CE3">
            <w:r w:rsidRPr="006278BE">
              <w:t>PCB</w:t>
            </w:r>
          </w:p>
        </w:tc>
        <w:tc>
          <w:tcPr>
            <w:tcW w:w="6662" w:type="dxa"/>
            <w:hideMark/>
          </w:tcPr>
          <w:p w14:paraId="4FFC0C2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meaning given to that term by Regulation 2(1) of either of the PCB Regulations.</w:t>
            </w:r>
          </w:p>
        </w:tc>
      </w:tr>
      <w:tr w:rsidR="001A2306" w:rsidRPr="006278BE"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6278BE" w:rsidRDefault="001A2306" w:rsidP="00837CE3">
            <w:r w:rsidRPr="006278BE">
              <w:t>PCB Interventions</w:t>
            </w:r>
          </w:p>
        </w:tc>
        <w:tc>
          <w:tcPr>
            <w:tcW w:w="6662" w:type="dxa"/>
            <w:hideMark/>
          </w:tcPr>
          <w:p w14:paraId="7AFA9C6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6278BE"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6278BE" w:rsidRDefault="001A2306" w:rsidP="00837CE3">
            <w:r w:rsidRPr="006278BE">
              <w:lastRenderedPageBreak/>
              <w:t>PCB Regulations</w:t>
            </w:r>
          </w:p>
        </w:tc>
        <w:tc>
          <w:tcPr>
            <w:tcW w:w="6662" w:type="dxa"/>
            <w:hideMark/>
          </w:tcPr>
          <w:p w14:paraId="5C5E802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In the case of England and Wales, the Environmental Protection (Disposal of Polychlorinated Biphenyls and other Dangerous Substances) (England and Wales) Regulations 2000, and any amendment to it.</w:t>
            </w:r>
            <w:r w:rsidRPr="006278BE">
              <w:br/>
              <w:t>In the case of Scotland, the Environmental Protection (Disposal of Polychlorinated Biphenyls and other Dangerous Substances) (Scotland) Regulations 2000, and any amendment to it.</w:t>
            </w:r>
          </w:p>
        </w:tc>
      </w:tr>
      <w:tr w:rsidR="001A2306" w:rsidRPr="006278BE"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6278BE" w:rsidRDefault="001A2306" w:rsidP="00837CE3">
            <w:r w:rsidRPr="006278BE">
              <w:t>PCFM Variable Value</w:t>
            </w:r>
          </w:p>
        </w:tc>
        <w:tc>
          <w:tcPr>
            <w:tcW w:w="6662" w:type="dxa"/>
            <w:hideMark/>
          </w:tcPr>
          <w:p w14:paraId="55F2F80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values in the table of that name in the ED2 Price Control Financial Handbook.</w:t>
            </w:r>
          </w:p>
        </w:tc>
      </w:tr>
      <w:tr w:rsidR="001A2306" w:rsidRPr="006278BE"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6278BE" w:rsidRDefault="001A2306" w:rsidP="00837CE3">
            <w:r w:rsidRPr="006278BE">
              <w:t xml:space="preserve">Pension Scheme Established Deficit </w:t>
            </w:r>
          </w:p>
        </w:tc>
        <w:tc>
          <w:tcPr>
            <w:tcW w:w="6662" w:type="dxa"/>
            <w:hideMark/>
          </w:tcPr>
          <w:p w14:paraId="6D0360C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6278BE"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6278BE" w:rsidRDefault="001A2306" w:rsidP="00837CE3">
            <w:r w:rsidRPr="006278BE">
              <w:t>Physical Security</w:t>
            </w:r>
          </w:p>
        </w:tc>
        <w:tc>
          <w:tcPr>
            <w:tcW w:w="6662" w:type="dxa"/>
            <w:hideMark/>
          </w:tcPr>
          <w:p w14:paraId="5729E39F" w14:textId="00F5E996" w:rsidR="001A2306" w:rsidRPr="006278BE" w:rsidRDefault="008B443D" w:rsidP="00837CE3">
            <w:pPr>
              <w:cnfStyle w:val="000000000000" w:firstRow="0" w:lastRow="0" w:firstColumn="0" w:lastColumn="0" w:oddVBand="0" w:evenVBand="0" w:oddHBand="0" w:evenHBand="0" w:firstRowFirstColumn="0" w:firstRowLastColumn="0" w:lastRowFirstColumn="0" w:lastRowLastColumn="0"/>
            </w:pPr>
            <w:r w:rsidRPr="006278BE">
              <w:t>means the measures designed to ensure the physical protection of property and assets at Critical National Infrastructure sites, or any sites included in the Physical Security Update Programme</w:t>
            </w:r>
          </w:p>
        </w:tc>
      </w:tr>
      <w:tr w:rsidR="001A2306" w:rsidRPr="006278BE"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6278BE" w:rsidRDefault="001A2306" w:rsidP="00837CE3">
            <w:r w:rsidRPr="006278BE">
              <w:t>Physical Security Re-opener</w:t>
            </w:r>
          </w:p>
        </w:tc>
        <w:tc>
          <w:tcPr>
            <w:tcW w:w="6662" w:type="dxa"/>
            <w:hideMark/>
          </w:tcPr>
          <w:p w14:paraId="341B648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B of Special Condition 3.2 (Uncertain Costs Re-openers).</w:t>
            </w:r>
          </w:p>
        </w:tc>
      </w:tr>
      <w:tr w:rsidR="001A2306" w:rsidRPr="006278BE"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6278BE" w:rsidRDefault="001A2306" w:rsidP="00837CE3">
            <w:r w:rsidRPr="006278BE">
              <w:t>Physical Security Scope of Work</w:t>
            </w:r>
          </w:p>
        </w:tc>
        <w:tc>
          <w:tcPr>
            <w:tcW w:w="6662" w:type="dxa"/>
            <w:hideMark/>
          </w:tcPr>
          <w:p w14:paraId="7CFCC6C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bookmarkStart w:id="19" w:name="_Hlk125470946"/>
            <w:r w:rsidRPr="006278BE">
              <w:t>means the scope of work the licensee has agreed to undertake in order to comply with government policy, guidance or requirements, relating to Physical Security.</w:t>
            </w:r>
            <w:bookmarkEnd w:id="19"/>
          </w:p>
        </w:tc>
      </w:tr>
      <w:tr w:rsidR="001C5F0D" w:rsidRPr="006278BE" w14:paraId="5862BC9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6F64CB4A" w14:textId="47418EFC" w:rsidR="001C5F0D" w:rsidRPr="006278BE" w:rsidRDefault="001C5F0D" w:rsidP="001C5F0D">
            <w:r w:rsidRPr="006278BE">
              <w:t>Physical Security Upgrade Programme</w:t>
            </w:r>
          </w:p>
        </w:tc>
        <w:tc>
          <w:tcPr>
            <w:tcW w:w="6662" w:type="dxa"/>
          </w:tcPr>
          <w:p w14:paraId="08D7C30F" w14:textId="39173C9A"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means physical security investment at Critical National Infrastructure sites as mandated by government.</w:t>
            </w:r>
          </w:p>
        </w:tc>
      </w:tr>
      <w:tr w:rsidR="001C5F0D" w:rsidRPr="006278BE"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1C5F0D" w:rsidRPr="006278BE" w:rsidRDefault="001C5F0D" w:rsidP="001C5F0D">
            <w:r w:rsidRPr="006278BE">
              <w:t>Pre-fault Availability</w:t>
            </w:r>
          </w:p>
        </w:tc>
        <w:tc>
          <w:tcPr>
            <w:tcW w:w="6662" w:type="dxa"/>
            <w:hideMark/>
          </w:tcPr>
          <w:p w14:paraId="3EFC332A" w14:textId="77777777"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RIGs.</w:t>
            </w:r>
          </w:p>
        </w:tc>
      </w:tr>
      <w:tr w:rsidR="001C5F0D" w:rsidRPr="006278BE"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1C5F0D" w:rsidRPr="006278BE" w:rsidRDefault="001C5F0D" w:rsidP="001C5F0D">
            <w:r w:rsidRPr="006278BE">
              <w:t>Prescribed Rates</w:t>
            </w:r>
          </w:p>
        </w:tc>
        <w:tc>
          <w:tcPr>
            <w:tcW w:w="6662" w:type="dxa"/>
            <w:hideMark/>
          </w:tcPr>
          <w:p w14:paraId="731498DC" w14:textId="77777777"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 xml:space="preserve">means: </w:t>
            </w:r>
          </w:p>
          <w:p w14:paraId="71615978" w14:textId="49EF0EB9"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(a) business rates in England and Wales; and</w:t>
            </w:r>
            <w:r w:rsidRPr="006278BE">
              <w:br/>
              <w:t>(b) non-domestic rates in Scotland</w:t>
            </w:r>
            <w:r w:rsidRPr="006278BE">
              <w:br/>
              <w:t>or any equivalent tax or duty replacing or supplementing those rates that is levied on the licensee in respect of its Distribution Business.</w:t>
            </w:r>
          </w:p>
        </w:tc>
      </w:tr>
      <w:tr w:rsidR="001C5F0D" w:rsidRPr="006278BE"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1C5F0D" w:rsidRPr="006278BE" w:rsidRDefault="001C5F0D" w:rsidP="001C5F0D">
            <w:r w:rsidRPr="006278BE">
              <w:t>Price Control Deliverable</w:t>
            </w:r>
          </w:p>
        </w:tc>
        <w:tc>
          <w:tcPr>
            <w:tcW w:w="6662" w:type="dxa"/>
            <w:hideMark/>
          </w:tcPr>
          <w:p w14:paraId="6C633C78" w14:textId="77777777"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1C5F0D" w:rsidRPr="006278BE"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1C5F0D" w:rsidRPr="006278BE" w:rsidRDefault="001C5F0D" w:rsidP="001C5F0D">
            <w:r w:rsidRPr="006278BE">
              <w:t xml:space="preserve">Price Control Deliverable Reporting Requirements and </w:t>
            </w:r>
            <w:r w:rsidRPr="006278BE">
              <w:lastRenderedPageBreak/>
              <w:t>Methodology Document</w:t>
            </w:r>
          </w:p>
        </w:tc>
        <w:tc>
          <w:tcPr>
            <w:tcW w:w="6662" w:type="dxa"/>
            <w:hideMark/>
          </w:tcPr>
          <w:p w14:paraId="54686CAE" w14:textId="77777777"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lastRenderedPageBreak/>
              <w:t>means the document of that name issued by the Authority in accordance with Part C of Special Condition 9.3 (Evaluative Price Control Deliverable Reporting Requirements).</w:t>
            </w:r>
          </w:p>
        </w:tc>
      </w:tr>
      <w:tr w:rsidR="001C5F0D" w:rsidRPr="006278BE"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1C5F0D" w:rsidRPr="006278BE" w:rsidRDefault="001C5F0D" w:rsidP="001C5F0D">
            <w:r w:rsidRPr="006278BE">
              <w:t>Price Control Pension Principles</w:t>
            </w:r>
          </w:p>
        </w:tc>
        <w:tc>
          <w:tcPr>
            <w:tcW w:w="6662" w:type="dxa"/>
            <w:hideMark/>
          </w:tcPr>
          <w:p w14:paraId="718603F5" w14:textId="77777777"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1C5F0D" w:rsidRPr="006278BE"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1C5F0D" w:rsidRPr="006278BE" w:rsidRDefault="001C5F0D" w:rsidP="001C5F0D">
            <w:r w:rsidRPr="006278BE">
              <w:t>Price Control Period</w:t>
            </w:r>
          </w:p>
        </w:tc>
        <w:tc>
          <w:tcPr>
            <w:tcW w:w="6662" w:type="dxa"/>
            <w:hideMark/>
          </w:tcPr>
          <w:p w14:paraId="2432DED1" w14:textId="77777777"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means the period of five Regulatory Years commencing on 1 April 2023.</w:t>
            </w:r>
          </w:p>
        </w:tc>
      </w:tr>
      <w:tr w:rsidR="001C5F0D" w:rsidRPr="006278BE"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1C5F0D" w:rsidRPr="006278BE" w:rsidRDefault="001C5F0D" w:rsidP="001C5F0D">
            <w:r w:rsidRPr="006278BE">
              <w:t>Priority Services Register</w:t>
            </w:r>
          </w:p>
        </w:tc>
        <w:tc>
          <w:tcPr>
            <w:tcW w:w="6662" w:type="dxa"/>
            <w:hideMark/>
          </w:tcPr>
          <w:p w14:paraId="1CB64558" w14:textId="77777777"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C5F0D" w:rsidRPr="006278BE"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1C5F0D" w:rsidRPr="006278BE" w:rsidRDefault="001C5F0D" w:rsidP="001C5F0D">
            <w:r w:rsidRPr="006278BE">
              <w:t>Priority Services Register Customers</w:t>
            </w:r>
          </w:p>
        </w:tc>
        <w:tc>
          <w:tcPr>
            <w:tcW w:w="6662" w:type="dxa"/>
            <w:hideMark/>
          </w:tcPr>
          <w:p w14:paraId="1838074E" w14:textId="77777777"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C5F0D" w:rsidRPr="006278BE"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1C5F0D" w:rsidRPr="006278BE" w:rsidRDefault="001C5F0D" w:rsidP="001C5F0D">
            <w:r w:rsidRPr="006278BE">
              <w:t>Project Direction</w:t>
            </w:r>
          </w:p>
        </w:tc>
        <w:tc>
          <w:tcPr>
            <w:tcW w:w="6662" w:type="dxa"/>
            <w:hideMark/>
          </w:tcPr>
          <w:p w14:paraId="05BA37C2" w14:textId="750ED42A"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means a direction issued by the Authority pursuant to the Electricity Network Innovation Competition Governance Document setting out the terms to be followed in relation to an Eligible NIC Project as a condition of its funding under the NIC Funding Mechanism.</w:t>
            </w:r>
          </w:p>
        </w:tc>
      </w:tr>
      <w:tr w:rsidR="001C5F0D" w:rsidRPr="006278BE"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1C5F0D" w:rsidRPr="006278BE" w:rsidRDefault="001C5F0D" w:rsidP="001C5F0D">
            <w:r w:rsidRPr="006278BE">
              <w:t>PSR Reach</w:t>
            </w:r>
          </w:p>
        </w:tc>
        <w:tc>
          <w:tcPr>
            <w:tcW w:w="6662" w:type="dxa"/>
            <w:hideMark/>
          </w:tcPr>
          <w:p w14:paraId="5E804B37" w14:textId="77777777" w:rsidR="001C5F0D" w:rsidRPr="006278BE" w:rsidRDefault="001C5F0D" w:rsidP="001C5F0D">
            <w:pPr>
              <w:cnfStyle w:val="000000000000" w:firstRow="0" w:lastRow="0" w:firstColumn="0" w:lastColumn="0" w:oddVBand="0" w:evenVBand="0" w:oddHBand="0" w:evenHBand="0" w:firstRowFirstColumn="0" w:firstRowLastColumn="0" w:lastRowFirstColumn="0" w:lastRowLastColumn="0"/>
            </w:pPr>
            <w:r w:rsidRPr="006278BE">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6278BE" w:rsidRDefault="001A2306" w:rsidP="00837CE3">
      <w:pPr>
        <w:pStyle w:val="Heading4"/>
      </w:pPr>
      <w:r w:rsidRPr="006278BE">
        <w:t>Q</w:t>
      </w:r>
    </w:p>
    <w:p w14:paraId="2452F28D" w14:textId="77777777" w:rsidR="001A2306" w:rsidRPr="006278BE" w:rsidRDefault="001A2306" w:rsidP="00837CE3">
      <w:pPr>
        <w:pStyle w:val="Heading4"/>
      </w:pPr>
      <w:r w:rsidRPr="006278BE">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6278BE" w:rsidRDefault="001A2306" w:rsidP="00837CE3">
            <w:r w:rsidRPr="006278BE">
              <w:t>Rail Electrification Costs</w:t>
            </w:r>
          </w:p>
        </w:tc>
        <w:tc>
          <w:tcPr>
            <w:tcW w:w="6662" w:type="dxa"/>
            <w:hideMark/>
          </w:tcPr>
          <w:p w14:paraId="508D72D4"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costs incurred or expected to be incurred, other than those recoverable from a third party, associated with the diversion of electric lines or electrical plant to facilitate a Rail Electrification Project.</w:t>
            </w:r>
          </w:p>
        </w:tc>
      </w:tr>
      <w:tr w:rsidR="001A2306" w:rsidRPr="006278BE"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6278BE" w:rsidRDefault="001A2306" w:rsidP="00837CE3">
            <w:r w:rsidRPr="006278BE">
              <w:t>Rail Electrification Costs Re-opener</w:t>
            </w:r>
          </w:p>
        </w:tc>
        <w:tc>
          <w:tcPr>
            <w:tcW w:w="6662" w:type="dxa"/>
            <w:hideMark/>
          </w:tcPr>
          <w:p w14:paraId="5154733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C of Special Condition 3.2 (Uncertain Costs Re-openers).</w:t>
            </w:r>
          </w:p>
        </w:tc>
      </w:tr>
      <w:tr w:rsidR="001A2306" w:rsidRPr="006278BE"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6278BE" w:rsidRDefault="001A2306" w:rsidP="00837CE3">
            <w:r w:rsidRPr="006278BE">
              <w:t>Rail Electrification Project</w:t>
            </w:r>
          </w:p>
        </w:tc>
        <w:tc>
          <w:tcPr>
            <w:tcW w:w="6662" w:type="dxa"/>
            <w:hideMark/>
          </w:tcPr>
          <w:p w14:paraId="29A7DDD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project for the electrification of a rail route approved by the Secretary of State.</w:t>
            </w:r>
          </w:p>
        </w:tc>
      </w:tr>
      <w:tr w:rsidR="001A2306" w:rsidRPr="006278BE"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6278BE" w:rsidRDefault="001A2306" w:rsidP="00837CE3">
            <w:r w:rsidRPr="006278BE">
              <w:t>RAV</w:t>
            </w:r>
          </w:p>
        </w:tc>
        <w:tc>
          <w:tcPr>
            <w:tcW w:w="6662" w:type="dxa"/>
            <w:hideMark/>
          </w:tcPr>
          <w:p w14:paraId="7D2A9DE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regulatory asset value.</w:t>
            </w:r>
          </w:p>
        </w:tc>
      </w:tr>
      <w:tr w:rsidR="001A2306" w:rsidRPr="006278BE"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6278BE" w:rsidRDefault="001A2306" w:rsidP="00837CE3">
            <w:r w:rsidRPr="006278BE">
              <w:t>Rebased Baseline Network Risk Output</w:t>
            </w:r>
          </w:p>
        </w:tc>
        <w:tc>
          <w:tcPr>
            <w:tcW w:w="6662" w:type="dxa"/>
            <w:hideMark/>
          </w:tcPr>
          <w:p w14:paraId="778ED48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6278BE">
              <w:rPr>
                <w:rStyle w:val="Subscript"/>
              </w:rPr>
              <w:t>t</w:t>
            </w:r>
            <w:r w:rsidRPr="006278BE">
              <w:t>)).</w:t>
            </w:r>
          </w:p>
        </w:tc>
      </w:tr>
      <w:tr w:rsidR="001A2306" w:rsidRPr="006278BE"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6278BE" w:rsidRDefault="001A2306" w:rsidP="00837CE3">
            <w:r w:rsidRPr="006278BE">
              <w:lastRenderedPageBreak/>
              <w:t>Rebasing</w:t>
            </w:r>
          </w:p>
        </w:tc>
        <w:tc>
          <w:tcPr>
            <w:tcW w:w="6662" w:type="dxa"/>
            <w:hideMark/>
          </w:tcPr>
          <w:p w14:paraId="126A89A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process of modifying the Baseline Network Risk Output as set out in Part D of Special Condition 3.1 (Allowed Network Asset Risk Metric expenditure (NARM</w:t>
            </w:r>
            <w:r w:rsidRPr="006278BE">
              <w:rPr>
                <w:rStyle w:val="Subscript"/>
              </w:rPr>
              <w:t>t</w:t>
            </w:r>
            <w:r w:rsidRPr="006278BE">
              <w:t>)).</w:t>
            </w:r>
          </w:p>
        </w:tc>
      </w:tr>
      <w:tr w:rsidR="001A2306" w:rsidRPr="006278BE"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6278BE" w:rsidRDefault="001A2306" w:rsidP="00837CE3">
            <w:r w:rsidRPr="006278BE">
              <w:t>Recovered Revenue</w:t>
            </w:r>
          </w:p>
        </w:tc>
        <w:tc>
          <w:tcPr>
            <w:tcW w:w="6662" w:type="dxa"/>
            <w:hideMark/>
          </w:tcPr>
          <w:p w14:paraId="48C4DFA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Part B of Special Condition 2.1 (Revenue restriction).</w:t>
            </w:r>
          </w:p>
        </w:tc>
      </w:tr>
      <w:tr w:rsidR="001A2306" w:rsidRPr="006278BE"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6278BE" w:rsidRDefault="001A2306" w:rsidP="00837CE3">
            <w:r w:rsidRPr="006278BE">
              <w:t>Regulatory Financial Performance Reporting</w:t>
            </w:r>
          </w:p>
        </w:tc>
        <w:tc>
          <w:tcPr>
            <w:tcW w:w="6662" w:type="dxa"/>
          </w:tcPr>
          <w:p w14:paraId="75189F2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reporting template and associated guidance of the same name that the licensee is required to submit to the Authority in accordance with the RIGs.</w:t>
            </w:r>
          </w:p>
        </w:tc>
      </w:tr>
      <w:tr w:rsidR="001A2306" w:rsidRPr="006278BE"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6278BE" w:rsidRDefault="001A2306" w:rsidP="00837CE3">
            <w:r w:rsidRPr="006278BE">
              <w:t>Regulatory Year</w:t>
            </w:r>
          </w:p>
        </w:tc>
        <w:tc>
          <w:tcPr>
            <w:tcW w:w="6662" w:type="dxa"/>
            <w:hideMark/>
          </w:tcPr>
          <w:p w14:paraId="41CD338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period of twelve months commencing on 1 April.</w:t>
            </w:r>
          </w:p>
        </w:tc>
      </w:tr>
      <w:tr w:rsidR="001A2306" w:rsidRPr="006278BE"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6278BE" w:rsidRDefault="001A2306" w:rsidP="00837CE3">
            <w:r w:rsidRPr="006278BE">
              <w:t>Related Undertaking</w:t>
            </w:r>
          </w:p>
        </w:tc>
        <w:tc>
          <w:tcPr>
            <w:tcW w:w="6662" w:type="dxa"/>
            <w:hideMark/>
          </w:tcPr>
          <w:p w14:paraId="2167A62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in relation to a person means an undertaking in which the person has a participating interest within the meaning of section 421A of the Financial Services and Markets Act 2000.</w:t>
            </w:r>
          </w:p>
        </w:tc>
      </w:tr>
      <w:tr w:rsidR="001A2306" w:rsidRPr="006278BE"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6278BE" w:rsidRDefault="001A2306" w:rsidP="00837CE3">
            <w:r w:rsidRPr="006278BE">
              <w:t>Relevant Assets</w:t>
            </w:r>
          </w:p>
        </w:tc>
        <w:tc>
          <w:tcPr>
            <w:tcW w:w="6662" w:type="dxa"/>
            <w:hideMark/>
          </w:tcPr>
          <w:p w14:paraId="510EE89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6278BE" w:rsidRDefault="001A2306" w:rsidP="00837CE3">
            <w:r w:rsidRPr="006278BE">
              <w:t>Relevant Distributor</w:t>
            </w:r>
          </w:p>
        </w:tc>
        <w:tc>
          <w:tcPr>
            <w:tcW w:w="6662" w:type="dxa"/>
            <w:hideMark/>
          </w:tcPr>
          <w:p w14:paraId="67ED8FA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section 184 of the Energy Act 2004.</w:t>
            </w:r>
          </w:p>
        </w:tc>
      </w:tr>
      <w:tr w:rsidR="001A2306" w:rsidRPr="006278BE"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6278BE" w:rsidRDefault="001A2306" w:rsidP="00837CE3">
            <w:r w:rsidRPr="006278BE">
              <w:t>Relevant Market Segments</w:t>
            </w:r>
          </w:p>
        </w:tc>
        <w:tc>
          <w:tcPr>
            <w:tcW w:w="6662" w:type="dxa"/>
            <w:hideMark/>
          </w:tcPr>
          <w:p w14:paraId="0B2ABAF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nine segments listed in Part D of Special Condition 9.10 (Margins on licensee's Connection Activities).</w:t>
            </w:r>
          </w:p>
        </w:tc>
      </w:tr>
      <w:tr w:rsidR="001A2306" w:rsidRPr="006278BE"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6278BE" w:rsidRDefault="001A2306" w:rsidP="00837CE3">
            <w:r w:rsidRPr="006278BE">
              <w:t>Relevant Network Licensees</w:t>
            </w:r>
          </w:p>
        </w:tc>
        <w:tc>
          <w:tcPr>
            <w:tcW w:w="6662" w:type="dxa"/>
            <w:hideMark/>
          </w:tcPr>
          <w:p w14:paraId="02BD8DD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48A (Electricity Network Innovation Strategy).</w:t>
            </w:r>
          </w:p>
        </w:tc>
      </w:tr>
      <w:tr w:rsidR="001A2306" w:rsidRPr="006278BE"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6278BE" w:rsidRDefault="001A2306" w:rsidP="00837CE3">
            <w:r w:rsidRPr="006278BE">
              <w:t>Relevant Special Conditions</w:t>
            </w:r>
          </w:p>
        </w:tc>
        <w:tc>
          <w:tcPr>
            <w:tcW w:w="6662" w:type="dxa"/>
            <w:hideMark/>
          </w:tcPr>
          <w:p w14:paraId="205BB0F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6278BE"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6278BE" w:rsidRDefault="001A2306" w:rsidP="00837CE3">
            <w:r w:rsidRPr="006278BE">
              <w:t>Relevant Valuation Agency</w:t>
            </w:r>
          </w:p>
        </w:tc>
        <w:tc>
          <w:tcPr>
            <w:tcW w:w="6662" w:type="dxa"/>
            <w:hideMark/>
          </w:tcPr>
          <w:p w14:paraId="0D20A81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w:t>
            </w:r>
            <w:r w:rsidRPr="006278BE">
              <w:br/>
              <w:t>(a) the Valuation Office Agency in England and Wales; and</w:t>
            </w:r>
            <w:r w:rsidRPr="006278BE">
              <w:br/>
              <w:t>(b) the Scottish Assessors Association in Scotland.</w:t>
            </w:r>
          </w:p>
        </w:tc>
      </w:tr>
      <w:tr w:rsidR="00D23BDA" w:rsidRPr="006278BE" w14:paraId="15560D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465AA3C7" w14:textId="0A1F5F06" w:rsidR="00D23BDA" w:rsidRPr="006278BE" w:rsidRDefault="00D23BDA" w:rsidP="00D23BDA">
            <w:r w:rsidRPr="006278BE">
              <w:t>Reliability Regulations</w:t>
            </w:r>
          </w:p>
        </w:tc>
        <w:tc>
          <w:tcPr>
            <w:tcW w:w="6662" w:type="dxa"/>
          </w:tcPr>
          <w:p w14:paraId="1E49EEAC" w14:textId="708D2E09"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Electricity (Standards of Performance) Regulations 2015 as amended from time to time.</w:t>
            </w:r>
          </w:p>
        </w:tc>
      </w:tr>
      <w:tr w:rsidR="00D23BDA" w:rsidRPr="006278BE"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D23BDA" w:rsidRPr="006278BE" w:rsidRDefault="00D23BDA" w:rsidP="00D23BDA">
            <w:r w:rsidRPr="006278BE">
              <w:t>Remote Transmission Assets</w:t>
            </w:r>
          </w:p>
        </w:tc>
        <w:tc>
          <w:tcPr>
            <w:tcW w:w="6662" w:type="dxa"/>
            <w:hideMark/>
          </w:tcPr>
          <w:p w14:paraId="7C9DBCA3"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D23BDA" w:rsidRPr="006278BE"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D23BDA" w:rsidRPr="006278BE" w:rsidRDefault="00D23BDA" w:rsidP="00D23BDA">
            <w:r w:rsidRPr="006278BE">
              <w:t>Renewable Energy Zone</w:t>
            </w:r>
          </w:p>
        </w:tc>
        <w:tc>
          <w:tcPr>
            <w:tcW w:w="6662" w:type="dxa"/>
            <w:hideMark/>
          </w:tcPr>
          <w:p w14:paraId="49AE87CF"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 xml:space="preserve">means an area designated by Order in Council under section 84(4) of the Energy Act 2004. </w:t>
            </w:r>
          </w:p>
        </w:tc>
      </w:tr>
      <w:tr w:rsidR="00D23BDA" w:rsidRPr="006278BE"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D23BDA" w:rsidRPr="006278BE" w:rsidRDefault="00D23BDA" w:rsidP="00D23BDA">
            <w:r w:rsidRPr="006278BE">
              <w:t>Re-opener</w:t>
            </w:r>
          </w:p>
        </w:tc>
        <w:tc>
          <w:tcPr>
            <w:tcW w:w="6662" w:type="dxa"/>
            <w:hideMark/>
          </w:tcPr>
          <w:p w14:paraId="3A6CCF01"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a mechanism created by Special Condition 3.2 (Uncertain Costs Re-openers), Part C of Special Condition 3.6 (Net Zero Re-opener and Price Control Deliverable) or Special Condition 3.7 (Coordinated Adjustment Mechanism Re-opener).</w:t>
            </w:r>
          </w:p>
        </w:tc>
      </w:tr>
      <w:tr w:rsidR="00D23BDA" w:rsidRPr="006278BE"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D23BDA" w:rsidRPr="006278BE" w:rsidRDefault="00D23BDA" w:rsidP="00D23BDA">
            <w:r w:rsidRPr="006278BE">
              <w:t xml:space="preserve">Re-opener Guidance and Application </w:t>
            </w:r>
            <w:r w:rsidRPr="006278BE">
              <w:lastRenderedPageBreak/>
              <w:t>Requirements Document</w:t>
            </w:r>
          </w:p>
        </w:tc>
        <w:tc>
          <w:tcPr>
            <w:tcW w:w="6662" w:type="dxa"/>
            <w:hideMark/>
          </w:tcPr>
          <w:p w14:paraId="6CBF6721"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lastRenderedPageBreak/>
              <w:t>means the document of that name issued by the Authority in accordance with Part A of Special Condition 9.4 (Re-opener Guidance and Application Requirements Document).</w:t>
            </w:r>
          </w:p>
        </w:tc>
      </w:tr>
      <w:tr w:rsidR="00D23BDA" w:rsidRPr="006278BE"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D23BDA" w:rsidRPr="006278BE" w:rsidRDefault="00D23BDA" w:rsidP="00D23BDA">
            <w:r w:rsidRPr="006278BE">
              <w:t>Repeat Complaints</w:t>
            </w:r>
          </w:p>
        </w:tc>
        <w:tc>
          <w:tcPr>
            <w:tcW w:w="6662" w:type="dxa"/>
            <w:hideMark/>
          </w:tcPr>
          <w:p w14:paraId="03970002"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D23BDA" w:rsidRPr="006278BE"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D23BDA" w:rsidRPr="006278BE" w:rsidRDefault="00D23BDA" w:rsidP="00D23BDA">
            <w:r w:rsidRPr="006278BE">
              <w:t>Resolved Complaint</w:t>
            </w:r>
          </w:p>
        </w:tc>
        <w:tc>
          <w:tcPr>
            <w:tcW w:w="6662" w:type="dxa"/>
            <w:hideMark/>
          </w:tcPr>
          <w:p w14:paraId="7160BB90"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 xml:space="preserve">means a Complaint in respect of which there remains no outstanding action to be taken by the licensee because: </w:t>
            </w:r>
            <w:r w:rsidRPr="006278BE">
              <w:br/>
              <w:t xml:space="preserve">(a) the Complaint been resolved to the satisfaction of the relevant Customer; </w:t>
            </w:r>
            <w:r w:rsidRPr="006278BE">
              <w:br/>
              <w:t xml:space="preserve">(b) although the Customer is not openly satisfied with the outcome of the Complaint, the Customer has agreed that the licensee has taken all action reasonably expected; or </w:t>
            </w:r>
            <w:r w:rsidRPr="006278BE">
              <w:br/>
              <w:t xml:space="preserve">(c) the Customer has not made further contact with the licensee within 28 calendar days of despatch by the licensee of its substantive response to the Complaint. </w:t>
            </w:r>
          </w:p>
          <w:p w14:paraId="4555B7F4" w14:textId="1EB06D60"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For the avoidance of doubt, in the case of (iii), the date at which the Complaint should be treated as resolved is the date at which the response was despatched.</w:t>
            </w:r>
          </w:p>
        </w:tc>
      </w:tr>
      <w:tr w:rsidR="00D23BDA" w:rsidRPr="006278BE"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D23BDA" w:rsidRPr="006278BE" w:rsidRDefault="00D23BDA" w:rsidP="00D23BDA">
            <w:r w:rsidRPr="006278BE">
              <w:t>Restoration</w:t>
            </w:r>
          </w:p>
        </w:tc>
        <w:tc>
          <w:tcPr>
            <w:tcW w:w="6662" w:type="dxa"/>
            <w:hideMark/>
          </w:tcPr>
          <w:p w14:paraId="5C0683A6"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that the supply to any premises that has been interrupted, has been restored such that the Customer is able to use the supply to the premises in the same manner as the supply could have been used before the interruption occurred.</w:t>
            </w:r>
          </w:p>
        </w:tc>
      </w:tr>
      <w:tr w:rsidR="00D23BDA" w:rsidRPr="006278BE"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D23BDA" w:rsidRPr="006278BE" w:rsidRDefault="00D23BDA" w:rsidP="00D23BDA">
            <w:r w:rsidRPr="006278BE">
              <w:t>Restoration Costs</w:t>
            </w:r>
          </w:p>
        </w:tc>
        <w:tc>
          <w:tcPr>
            <w:tcW w:w="6662" w:type="dxa"/>
            <w:hideMark/>
          </w:tcPr>
          <w:p w14:paraId="360121E5" w14:textId="0C6520B0"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any costs incurred by the licensee in respect of a 1-in-20 Severe Weather Event in order to restore supplies to any affected Customers.  This includes:</w:t>
            </w:r>
            <w:r w:rsidRPr="006278BE">
              <w:br/>
              <w:t xml:space="preserve">(a) staff-related and contractor-related costs in relation to the activities set out below, that are over and above those that the licensee incurs in the normal course of its business; </w:t>
            </w:r>
            <w:r w:rsidRPr="006278BE">
              <w:br/>
              <w:t>(b) the carrying out of any necessary switching activity;</w:t>
            </w:r>
            <w:r w:rsidRPr="006278BE">
              <w:br/>
              <w:t>(c) the provision of temporary supplies via, but not limited to, mobile generation and facilities for the storage of electricity that are not owned by the licensee;</w:t>
            </w:r>
            <w:r w:rsidRPr="006278BE">
              <w:br/>
              <w:t xml:space="preserve">(d) undertaking work on faulted assets to return them to their Pre-fault Availability. This includes the repair or replacement of additional components or full replacement of the asset concerned even if repair of that asset would be possible; and  </w:t>
            </w:r>
            <w:r w:rsidRPr="006278BE">
              <w:br/>
              <w:t>(e) undertaking work on any associated asset that is required due to the circumstances of the faulted asset, including factors such as the configuration, location or access constraints associated with the faulted asset.</w:t>
            </w:r>
          </w:p>
        </w:tc>
      </w:tr>
      <w:tr w:rsidR="00D23BDA" w:rsidRPr="006278BE"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D23BDA" w:rsidRPr="006278BE" w:rsidRDefault="00D23BDA" w:rsidP="00D23BDA">
            <w:r w:rsidRPr="006278BE">
              <w:t>Restoration Times</w:t>
            </w:r>
          </w:p>
        </w:tc>
        <w:tc>
          <w:tcPr>
            <w:tcW w:w="6662" w:type="dxa"/>
            <w:hideMark/>
          </w:tcPr>
          <w:p w14:paraId="4519D537"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time it would take to energise a part or parts of the National Electricity Transmission System following a Total Shutdown or Partial Shutdown.</w:t>
            </w:r>
          </w:p>
        </w:tc>
      </w:tr>
      <w:tr w:rsidR="00D23BDA" w:rsidRPr="006278BE"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D23BDA" w:rsidRPr="006278BE" w:rsidRDefault="00D23BDA" w:rsidP="00D23BDA">
            <w:r w:rsidRPr="006278BE">
              <w:lastRenderedPageBreak/>
              <w:t>Retail Prices Index</w:t>
            </w:r>
          </w:p>
        </w:tc>
        <w:tc>
          <w:tcPr>
            <w:tcW w:w="6662" w:type="dxa"/>
            <w:hideMark/>
          </w:tcPr>
          <w:p w14:paraId="443CD905"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monthly values of the “RPI All Items Index”, series ID “CHAW”, published by the Office for National Statistics (or any other public body acquiring its functions).</w:t>
            </w:r>
          </w:p>
        </w:tc>
      </w:tr>
      <w:tr w:rsidR="00D23BDA" w:rsidRPr="006278BE" w14:paraId="4AD724D8" w14:textId="77777777" w:rsidTr="000A6BA9">
        <w:trPr>
          <w:trHeight w:val="2031"/>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D23BDA" w:rsidRPr="006278BE" w:rsidRDefault="00D23BDA" w:rsidP="00D23BDA">
            <w:r w:rsidRPr="006278BE">
              <w:t>Returned LCN Fund Royalties</w:t>
            </w:r>
          </w:p>
        </w:tc>
        <w:tc>
          <w:tcPr>
            <w:tcW w:w="6662" w:type="dxa"/>
            <w:hideMark/>
          </w:tcPr>
          <w:p w14:paraId="348E1C0E"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D23BDA" w:rsidRPr="006278BE"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D23BDA" w:rsidRPr="006278BE" w:rsidRDefault="00D23BDA" w:rsidP="00D23BDA">
            <w:r w:rsidRPr="006278BE">
              <w:t>Returned Project Revenues</w:t>
            </w:r>
          </w:p>
        </w:tc>
        <w:tc>
          <w:tcPr>
            <w:tcW w:w="6662" w:type="dxa"/>
            <w:hideMark/>
          </w:tcPr>
          <w:p w14:paraId="261E7B52" w14:textId="1BBE7508"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w:t>
            </w:r>
            <w:r w:rsidRPr="006278BE">
              <w:br/>
              <w:t xml:space="preserve">(a) revenues received by the licensee from the </w:t>
            </w:r>
            <w:r w:rsidR="006A5E5B">
              <w:t>ISOP</w:t>
            </w:r>
            <w:r w:rsidRPr="006278BE">
              <w:t xml:space="preserve"> under the NIC Funding Mechanism in respect of an Eligible NIC Project that the Authority determines have not been spent, and where that Eligible NIC Project has been carried out in accordance with the applicable provisions of the </w:t>
            </w:r>
            <w:r w:rsidR="00BA7DEA" w:rsidRPr="006278BE">
              <w:t>Electricity Network Innovation Competition Governance Document</w:t>
            </w:r>
            <w:r w:rsidRPr="006278BE">
              <w:t xml:space="preserve"> or the terms of the relevant Project Direction; and</w:t>
            </w:r>
            <w:r w:rsidRPr="006278BE">
              <w:br/>
              <w:t>(b) revenues earned from Eligible NIC Projects by the licensee other than Returned Royalty Income, that the Authority determines are payable to Customers.</w:t>
            </w:r>
          </w:p>
        </w:tc>
      </w:tr>
      <w:tr w:rsidR="00D23BDA" w:rsidRPr="006278BE"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D23BDA" w:rsidRPr="006278BE" w:rsidRDefault="00D23BDA" w:rsidP="00D23BDA">
            <w:r w:rsidRPr="006278BE">
              <w:t>Returned Royalty Income</w:t>
            </w:r>
          </w:p>
        </w:tc>
        <w:tc>
          <w:tcPr>
            <w:tcW w:w="6662" w:type="dxa"/>
            <w:hideMark/>
          </w:tcPr>
          <w:p w14:paraId="2ADE482D" w14:textId="5F9CBA8C"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revenue earned from intellectual property generated through Eligible NIC Projects (whether undertaken by the licensee or any Transmission Licensees or any other holder of an Electricity Distribution Licence</w:t>
            </w:r>
            <w:r w:rsidR="006A5E5B">
              <w:t xml:space="preserve"> or the ISOP</w:t>
            </w:r>
            <w:r w:rsidRPr="006278BE">
              <w:t xml:space="preserve">), less Directly Attributable Costs, that is payable to Customers under the NIC Funding Mechanism, as calculated in accordance with the provisions of the </w:t>
            </w:r>
            <w:r w:rsidR="00206C0E" w:rsidRPr="006278BE">
              <w:t>Electricity Network Innovation Competition Governance Document</w:t>
            </w:r>
            <w:r w:rsidRPr="006278BE">
              <w:t>.</w:t>
            </w:r>
          </w:p>
        </w:tc>
      </w:tr>
      <w:tr w:rsidR="00D23BDA" w:rsidRPr="006278BE"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D23BDA" w:rsidRPr="006278BE" w:rsidRDefault="00D23BDA" w:rsidP="00D23BDA">
            <w:r w:rsidRPr="006278BE">
              <w:t>RIGs</w:t>
            </w:r>
          </w:p>
        </w:tc>
        <w:tc>
          <w:tcPr>
            <w:tcW w:w="6662" w:type="dxa"/>
            <w:hideMark/>
          </w:tcPr>
          <w:p w14:paraId="0015B9EA"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document published by the Authority in accordance with Standard Condition 46 (Regulatory Instructions and Guidance).</w:t>
            </w:r>
          </w:p>
        </w:tc>
      </w:tr>
      <w:tr w:rsidR="00D23BDA" w:rsidRPr="006278BE"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D23BDA" w:rsidRPr="006278BE" w:rsidRDefault="00D23BDA" w:rsidP="00D23BDA">
            <w:r w:rsidRPr="006278BE">
              <w:t xml:space="preserve">RIIO-1 Allowed Pass-through </w:t>
            </w:r>
          </w:p>
        </w:tc>
        <w:tc>
          <w:tcPr>
            <w:tcW w:w="6662" w:type="dxa"/>
            <w:hideMark/>
          </w:tcPr>
          <w:p w14:paraId="6342789D"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any of the costs permitted to be passed through to users of the licensee’s Distribution System under CRC 2B (Calculation of Allowed Pass-Through Items) of this licence as in force on 31 March 2023.</w:t>
            </w:r>
          </w:p>
        </w:tc>
      </w:tr>
      <w:tr w:rsidR="00D23BDA" w:rsidRPr="006278BE"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D23BDA" w:rsidRPr="006278BE" w:rsidRDefault="00D23BDA" w:rsidP="00D23BDA">
            <w:r w:rsidRPr="006278BE">
              <w:t>RIIO-1 Electricity Network Innovation Allowance Governance Document</w:t>
            </w:r>
          </w:p>
        </w:tc>
        <w:tc>
          <w:tcPr>
            <w:tcW w:w="6662" w:type="dxa"/>
            <w:hideMark/>
          </w:tcPr>
          <w:p w14:paraId="09525F2E"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D23BDA" w:rsidRPr="006278BE"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D23BDA" w:rsidRPr="006278BE" w:rsidRDefault="00D23BDA" w:rsidP="00D23BDA">
            <w:r w:rsidRPr="006278BE">
              <w:t>RIIO-1 Network Innovation Allowance</w:t>
            </w:r>
          </w:p>
        </w:tc>
        <w:tc>
          <w:tcPr>
            <w:tcW w:w="6662" w:type="dxa"/>
            <w:hideMark/>
          </w:tcPr>
          <w:p w14:paraId="17ECA4A3"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network innovation allowance established by Charge Restriction Condition 2H (The Network Innovation Allowance) of this licence as in force on 31 March 2023.</w:t>
            </w:r>
          </w:p>
        </w:tc>
      </w:tr>
      <w:tr w:rsidR="00D23BDA" w:rsidRPr="006278BE"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D23BDA" w:rsidRPr="006278BE" w:rsidRDefault="00D23BDA" w:rsidP="00D23BDA">
            <w:r w:rsidRPr="006278BE">
              <w:lastRenderedPageBreak/>
              <w:t>RIIO-1 Price Control Period</w:t>
            </w:r>
          </w:p>
        </w:tc>
        <w:tc>
          <w:tcPr>
            <w:tcW w:w="6662" w:type="dxa"/>
            <w:hideMark/>
          </w:tcPr>
          <w:p w14:paraId="1F31F730"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price control that applied to the licensee for the period of eight years beginning on 1 April 2015.</w:t>
            </w:r>
          </w:p>
        </w:tc>
      </w:tr>
      <w:tr w:rsidR="00D23BDA" w:rsidRPr="006278BE"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D23BDA" w:rsidRPr="006278BE" w:rsidRDefault="00D23BDA" w:rsidP="00D23BDA">
            <w:r w:rsidRPr="006278BE">
              <w:t>RIIO-2 NIA Governance Document</w:t>
            </w:r>
          </w:p>
        </w:tc>
        <w:tc>
          <w:tcPr>
            <w:tcW w:w="6662" w:type="dxa"/>
            <w:hideMark/>
          </w:tcPr>
          <w:p w14:paraId="371F57B8"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B of Special Condition 5.2 (RIIO-2 network innovation allowance).</w:t>
            </w:r>
          </w:p>
        </w:tc>
      </w:tr>
      <w:tr w:rsidR="00D23BDA" w:rsidRPr="006278BE"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D23BDA" w:rsidRPr="006278BE" w:rsidRDefault="00D23BDA" w:rsidP="00D23BDA">
            <w:r w:rsidRPr="006278BE">
              <w:t>RIIO-2 NIA Projects</w:t>
            </w:r>
          </w:p>
        </w:tc>
        <w:tc>
          <w:tcPr>
            <w:tcW w:w="6662" w:type="dxa"/>
            <w:hideMark/>
          </w:tcPr>
          <w:p w14:paraId="215C7DC8"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D23BDA" w:rsidRPr="006278BE"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D23BDA" w:rsidRPr="006278BE" w:rsidRDefault="00D23BDA" w:rsidP="00D23BDA">
            <w:r w:rsidRPr="006278BE">
              <w:t>RIIO-ED2 Consumer Vulnerability Guidance Document</w:t>
            </w:r>
          </w:p>
        </w:tc>
        <w:tc>
          <w:tcPr>
            <w:tcW w:w="6662" w:type="dxa"/>
            <w:hideMark/>
          </w:tcPr>
          <w:p w14:paraId="31A3AD1C"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H of Special Condition 4.6 (Consumer vulnerability output delivery incentive).</w:t>
            </w:r>
          </w:p>
        </w:tc>
      </w:tr>
      <w:tr w:rsidR="00D23BDA" w:rsidRPr="006278BE"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D23BDA" w:rsidRPr="006278BE" w:rsidRDefault="00D23BDA" w:rsidP="00D23BDA">
            <w:r w:rsidRPr="006278BE">
              <w:t>RIIO-ED2 Final Determinations</w:t>
            </w:r>
          </w:p>
        </w:tc>
        <w:tc>
          <w:tcPr>
            <w:tcW w:w="6662" w:type="dxa"/>
            <w:hideMark/>
          </w:tcPr>
          <w:p w14:paraId="4119BE5A"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means the documents published by the Authority on 30 November 2022 setting out the Authority's decisions in relation to the Price Control Period.</w:t>
            </w:r>
          </w:p>
        </w:tc>
      </w:tr>
      <w:tr w:rsidR="00D23BDA" w:rsidRPr="006278BE"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D23BDA" w:rsidRPr="006278BE" w:rsidRDefault="00D23BDA" w:rsidP="00D23BDA">
            <w:r w:rsidRPr="006278BE">
              <w:t>RPEs</w:t>
            </w:r>
          </w:p>
        </w:tc>
        <w:tc>
          <w:tcPr>
            <w:tcW w:w="6662" w:type="dxa"/>
            <w:hideMark/>
          </w:tcPr>
          <w:p w14:paraId="3AA18B76" w14:textId="77777777" w:rsidR="00D23BDA" w:rsidRPr="006278BE" w:rsidRDefault="00D23BDA" w:rsidP="00D23BDA">
            <w:pPr>
              <w:cnfStyle w:val="000000000000" w:firstRow="0" w:lastRow="0" w:firstColumn="0" w:lastColumn="0" w:oddVBand="0" w:evenVBand="0" w:oddHBand="0" w:evenHBand="0" w:firstRowFirstColumn="0" w:firstRowLastColumn="0" w:lastRowFirstColumn="0" w:lastRowLastColumn="0"/>
            </w:pPr>
            <w:r w:rsidRPr="006278BE">
              <w:t xml:space="preserve">means Real Price Effects (RPEs) which are allowances for differences between price control inflation and specific input prices based on a range of indices. </w:t>
            </w:r>
          </w:p>
        </w:tc>
      </w:tr>
    </w:tbl>
    <w:p w14:paraId="7B80637B" w14:textId="77777777" w:rsidR="001A2306" w:rsidRPr="006278BE" w:rsidRDefault="001A2306" w:rsidP="00837CE3">
      <w:pPr>
        <w:pStyle w:val="Heading4"/>
      </w:pPr>
      <w:r w:rsidRPr="006278BE">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6278BE" w:rsidRDefault="001A2306" w:rsidP="00837CE3">
            <w:r w:rsidRPr="006278BE">
              <w:t>Second Tier LCN Fund</w:t>
            </w:r>
          </w:p>
        </w:tc>
        <w:tc>
          <w:tcPr>
            <w:tcW w:w="6662" w:type="dxa"/>
            <w:hideMark/>
          </w:tcPr>
          <w:p w14:paraId="3A8B2CFA"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fund for high-value Innovation projects which was in operation during distribution price control review 5 Between 1 April 2010 and 31 March 2015 to incentivise the development of low carbon networks.</w:t>
            </w:r>
          </w:p>
        </w:tc>
      </w:tr>
      <w:tr w:rsidR="001A2306" w:rsidRPr="006278BE"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6278BE" w:rsidRDefault="001A2306" w:rsidP="00837CE3">
            <w:r w:rsidRPr="006278BE">
              <w:t>Secondary Network Visibility Outturn Performance Metric</w:t>
            </w:r>
          </w:p>
        </w:tc>
        <w:tc>
          <w:tcPr>
            <w:tcW w:w="6662" w:type="dxa"/>
            <w:hideMark/>
          </w:tcPr>
          <w:p w14:paraId="5CE17A7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Distribution System Operation Incentive Governance Document.</w:t>
            </w:r>
          </w:p>
        </w:tc>
      </w:tr>
      <w:tr w:rsidR="001A2306" w:rsidRPr="006278BE"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6278BE" w:rsidRDefault="001A2306" w:rsidP="00837CE3">
            <w:r w:rsidRPr="006278BE">
              <w:t>Severe Weather Event</w:t>
            </w:r>
          </w:p>
        </w:tc>
        <w:tc>
          <w:tcPr>
            <w:tcW w:w="6662" w:type="dxa"/>
            <w:hideMark/>
          </w:tcPr>
          <w:p w14:paraId="5AB618A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6278BE">
              <w:br/>
              <w:t>(a)  the event starts at the beginning of a 24-hour period when the number of Incidents at Distribution Higher Voltage caused by the event in that period is equal to or greater than the number specified in Appendix 10; and</w:t>
            </w:r>
            <w:r w:rsidRPr="006278BE">
              <w:br/>
              <w:t>(b)  the event ends at a time determined by the Authority having regard to:</w:t>
            </w:r>
            <w:r w:rsidRPr="006278BE">
              <w:br/>
              <w:t xml:space="preserve">     (i)  such time as the licensee may have declared was the end of the Severe Weather Event in its statement of facts submitted under paragraph 4.4.14(b) of Special Condition 4.4;</w:t>
            </w:r>
            <w:r w:rsidRPr="006278BE">
              <w:br/>
              <w:t xml:space="preserve">     (ii)   the time of Restoration of the last Customer off supply due to a Low Voltage Incident linked to the underlying cause of </w:t>
            </w:r>
            <w:r w:rsidRPr="006278BE">
              <w:lastRenderedPageBreak/>
              <w:t>the severe weather (provided that all Customers off supply due to Incidents at Distribution Higher Voltage linked to the underlying cause of the event have been restored); and</w:t>
            </w:r>
            <w:r w:rsidRPr="006278BE">
              <w:br/>
              <w:t xml:space="preserve">     (iii)  the end of a 48-hour period when the number of Customers off supply due to Incidents at Distribution Higher Voltage linked to the underlying cause of the Severe Weather Event has fallen to zero.</w:t>
            </w:r>
          </w:p>
        </w:tc>
      </w:tr>
      <w:tr w:rsidR="001A2306" w:rsidRPr="006278BE"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6278BE" w:rsidRDefault="001A2306" w:rsidP="00837CE3">
            <w:r w:rsidRPr="006278BE">
              <w:lastRenderedPageBreak/>
              <w:t>Shetland Enduring Solution</w:t>
            </w:r>
          </w:p>
        </w:tc>
        <w:tc>
          <w:tcPr>
            <w:tcW w:w="6662" w:type="dxa"/>
            <w:hideMark/>
          </w:tcPr>
          <w:p w14:paraId="0E4AA0D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various concurrent and related projects and ongoing arrangements to provide long-term security of supply to Shetland following completion of the project to construct and energise the Shetland HVDC Link.</w:t>
            </w:r>
          </w:p>
        </w:tc>
      </w:tr>
      <w:tr w:rsidR="001A2306" w:rsidRPr="006278BE"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6278BE" w:rsidRDefault="001A2306" w:rsidP="00837CE3">
            <w:r w:rsidRPr="006278BE">
              <w:t>Shetland Enduring Solution Re-opener</w:t>
            </w:r>
          </w:p>
        </w:tc>
        <w:tc>
          <w:tcPr>
            <w:tcW w:w="6662" w:type="dxa"/>
            <w:hideMark/>
          </w:tcPr>
          <w:p w14:paraId="2E7C120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P of Special Condition 3.2 (Uncertain Costs Re-openers).</w:t>
            </w:r>
          </w:p>
        </w:tc>
      </w:tr>
      <w:tr w:rsidR="001A2306" w:rsidRPr="006278BE"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6278BE" w:rsidRDefault="001A2306" w:rsidP="00837CE3">
            <w:r w:rsidRPr="006278BE">
              <w:t>Shetland Extension Fixed Energy Costs</w:t>
            </w:r>
          </w:p>
        </w:tc>
        <w:tc>
          <w:tcPr>
            <w:tcW w:w="6662" w:type="dxa"/>
            <w:hideMark/>
          </w:tcPr>
          <w:p w14:paraId="00DA604B" w14:textId="77777777" w:rsidR="00A1315C"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means the costs of: </w:t>
            </w:r>
          </w:p>
          <w:p w14:paraId="0251F798" w14:textId="77777777" w:rsidR="00A1315C"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(a) third party contracts for Power Purchase Agreements with Sullom Voe Terminal and contingency arrangements if applicable; </w:t>
            </w:r>
          </w:p>
          <w:p w14:paraId="5AA3166A" w14:textId="77777777" w:rsidR="00A1315C"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(b) capital and operating fixed costs for Lerwick power station; and </w:t>
            </w:r>
          </w:p>
          <w:p w14:paraId="379FB3B2" w14:textId="1D943ADE"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(c) operating costs for the Shetland ANM System.</w:t>
            </w:r>
          </w:p>
        </w:tc>
      </w:tr>
      <w:tr w:rsidR="001A2306" w:rsidRPr="006278BE"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6278BE" w:rsidRDefault="001A2306" w:rsidP="00837CE3">
            <w:r w:rsidRPr="006278BE">
              <w:t>Shetland Extension Fixed Energy Costs Re-opener</w:t>
            </w:r>
          </w:p>
        </w:tc>
        <w:tc>
          <w:tcPr>
            <w:tcW w:w="6662" w:type="dxa"/>
            <w:hideMark/>
          </w:tcPr>
          <w:p w14:paraId="0A74162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Q of Special Condition 3.2 (Uncertain Costs Re-openers).</w:t>
            </w:r>
          </w:p>
        </w:tc>
      </w:tr>
      <w:tr w:rsidR="001A2306" w:rsidRPr="006278BE"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6278BE" w:rsidRDefault="001A2306" w:rsidP="00837CE3">
            <w:r w:rsidRPr="006278BE">
              <w:t>Shetland Extension Variable Energy Costs</w:t>
            </w:r>
          </w:p>
        </w:tc>
        <w:tc>
          <w:tcPr>
            <w:tcW w:w="6662" w:type="dxa"/>
            <w:hideMark/>
          </w:tcPr>
          <w:p w14:paraId="34BF6E5E" w14:textId="77777777" w:rsidR="00A1315C"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means costs the costs of: </w:t>
            </w:r>
          </w:p>
          <w:p w14:paraId="40109996" w14:textId="77777777" w:rsidR="00A1315C"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(a) fuel purchased for use by Lerwick power station, including any fuel costs for any use of temporary generation in the event of inability by Lerwick power station or Sullom Voe Terminal to meet the full demand on Shetland; </w:t>
            </w:r>
          </w:p>
          <w:p w14:paraId="6C865AFA" w14:textId="77777777" w:rsidR="00A1315C" w:rsidRPr="006278BE" w:rsidRDefault="001A2306" w:rsidP="002F2E70">
            <w:pPr>
              <w:cnfStyle w:val="000000000000" w:firstRow="0" w:lastRow="0" w:firstColumn="0" w:lastColumn="0" w:oddVBand="0" w:evenVBand="0" w:oddHBand="0" w:evenHBand="0" w:firstRowFirstColumn="0" w:firstRowLastColumn="0" w:lastRowFirstColumn="0" w:lastRowLastColumn="0"/>
            </w:pPr>
            <w:r w:rsidRPr="006278BE">
              <w:t xml:space="preserve">(b) environmental permits in respect of generation on Shetland; and </w:t>
            </w:r>
          </w:p>
          <w:p w14:paraId="65269961" w14:textId="57E0F791"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(c) less the costs of income from unit purchased by suppliers in respect of generation on Shetland. </w:t>
            </w:r>
          </w:p>
        </w:tc>
      </w:tr>
      <w:tr w:rsidR="001A2306" w:rsidRPr="006278BE"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6278BE" w:rsidRDefault="001A2306" w:rsidP="00837CE3">
            <w:r w:rsidRPr="006278BE">
              <w:t>Shetland HVDC Link</w:t>
            </w:r>
          </w:p>
        </w:tc>
        <w:tc>
          <w:tcPr>
            <w:tcW w:w="6662" w:type="dxa"/>
            <w:hideMark/>
          </w:tcPr>
          <w:p w14:paraId="2CC8A79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Special Condition 1.1 of the Transmission Licence held by Scottish Hydro Electric Transmission plc.</w:t>
            </w:r>
          </w:p>
        </w:tc>
      </w:tr>
      <w:tr w:rsidR="001A2306" w:rsidRPr="006278BE" w14:paraId="23A07EE7" w14:textId="77777777" w:rsidTr="00DA3FED">
        <w:trPr>
          <w:trHeight w:val="2400"/>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6278BE" w:rsidRDefault="001A2306" w:rsidP="00837CE3">
            <w:r w:rsidRPr="006278BE">
              <w:t>Shetland Link Contribution</w:t>
            </w:r>
          </w:p>
        </w:tc>
        <w:tc>
          <w:tcPr>
            <w:tcW w:w="6662" w:type="dxa"/>
            <w:hideMark/>
          </w:tcPr>
          <w:p w14:paraId="5D2305C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payment to be made by the licensee to Scottish Hydro Electric Transmission Limited for use of the Shetland Transmission Link.</w:t>
            </w:r>
          </w:p>
        </w:tc>
      </w:tr>
      <w:tr w:rsidR="001A2306" w:rsidRPr="006278BE"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6278BE" w:rsidRDefault="001A2306" w:rsidP="00837CE3">
            <w:r w:rsidRPr="006278BE">
              <w:lastRenderedPageBreak/>
              <w:t>Shetland Transmission Link</w:t>
            </w:r>
          </w:p>
        </w:tc>
        <w:tc>
          <w:tcPr>
            <w:tcW w:w="6662" w:type="dxa"/>
            <w:hideMark/>
          </w:tcPr>
          <w:p w14:paraId="7C1E6F8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transmission link which connects the National Electricity Transmission System and the Shetland distribution system, owned and operated by Scottish Hydro Electric Transmission Limited. </w:t>
            </w:r>
          </w:p>
        </w:tc>
      </w:tr>
      <w:tr w:rsidR="001A2306" w:rsidRPr="006278BE" w14:paraId="172D7E63" w14:textId="77777777" w:rsidTr="000A6BA9">
        <w:trPr>
          <w:trHeight w:val="617"/>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6278BE" w:rsidRDefault="001A2306" w:rsidP="00837CE3">
            <w:r w:rsidRPr="006278BE">
              <w:t>SIF</w:t>
            </w:r>
          </w:p>
        </w:tc>
        <w:tc>
          <w:tcPr>
            <w:tcW w:w="6662" w:type="dxa"/>
            <w:hideMark/>
          </w:tcPr>
          <w:p w14:paraId="0D83DFC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strategic innovation fund established by Special Condition 9.9 (The strategic innovation fund).</w:t>
            </w:r>
          </w:p>
        </w:tc>
      </w:tr>
      <w:tr w:rsidR="001A2306" w:rsidRPr="006278BE"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6278BE" w:rsidRDefault="001A2306" w:rsidP="00837CE3">
            <w:r w:rsidRPr="006278BE">
              <w:t>SIF Directly Attributable Costs</w:t>
            </w:r>
          </w:p>
        </w:tc>
        <w:tc>
          <w:tcPr>
            <w:tcW w:w="6662" w:type="dxa"/>
            <w:hideMark/>
          </w:tcPr>
          <w:p w14:paraId="5660462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6278BE" w14:paraId="2C59EDCC" w14:textId="77777777" w:rsidTr="000A6BA9">
        <w:trPr>
          <w:trHeight w:val="1371"/>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6278BE" w:rsidRDefault="001A2306" w:rsidP="00837CE3">
            <w:r w:rsidRPr="006278BE">
              <w:t>SIF Disallowed Expenditure</w:t>
            </w:r>
          </w:p>
        </w:tc>
        <w:tc>
          <w:tcPr>
            <w:tcW w:w="6662" w:type="dxa"/>
            <w:hideMark/>
          </w:tcPr>
          <w:p w14:paraId="0E59F6B3" w14:textId="749C6B93"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any revenue received by the licensee from the </w:t>
            </w:r>
            <w:r w:rsidR="00855C8F">
              <w:t>ISOP</w:t>
            </w:r>
            <w:r w:rsidRPr="006278BE">
              <w:t xml:space="preserve"> under the SIF Funding Mechanism that the Authority determines has not been spent in accordance with the applicable provisions of the SIF Governance Document or the terms of the relevant SIF Project Direction.</w:t>
            </w:r>
          </w:p>
        </w:tc>
      </w:tr>
      <w:tr w:rsidR="001A2306" w:rsidRPr="006278BE" w14:paraId="69BD5343" w14:textId="77777777" w:rsidTr="000A6BA9">
        <w:trPr>
          <w:trHeight w:val="1435"/>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6278BE" w:rsidRDefault="001A2306" w:rsidP="00837CE3">
            <w:r w:rsidRPr="006278BE">
              <w:t>SIF Funding</w:t>
            </w:r>
          </w:p>
        </w:tc>
        <w:tc>
          <w:tcPr>
            <w:tcW w:w="6662" w:type="dxa"/>
            <w:hideMark/>
          </w:tcPr>
          <w:p w14:paraId="71767D99" w14:textId="2FD7E508"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proportion (if any) of the total amount of funding raised by the </w:t>
            </w:r>
            <w:r w:rsidR="00855C8F">
              <w:t>ISOP</w:t>
            </w:r>
            <w:r w:rsidRPr="006278BE">
              <w:t xml:space="preserve"> in accordance with the SIF Funding Mechanism that the Authority determines is to be allocated to the licensee in respect of its Eligible SIF Projects, as adjusted by the amount of any SIF Funding Return. </w:t>
            </w:r>
          </w:p>
        </w:tc>
      </w:tr>
      <w:tr w:rsidR="001A2306" w:rsidRPr="006278BE" w14:paraId="2B553BFF" w14:textId="77777777" w:rsidTr="000A6BA9">
        <w:trPr>
          <w:trHeight w:val="890"/>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6278BE" w:rsidRDefault="001A2306" w:rsidP="00837CE3">
            <w:r w:rsidRPr="006278BE">
              <w:t>SIF Funding Mechanism</w:t>
            </w:r>
          </w:p>
        </w:tc>
        <w:tc>
          <w:tcPr>
            <w:tcW w:w="6662" w:type="dxa"/>
            <w:hideMark/>
          </w:tcPr>
          <w:p w14:paraId="1299A4D5" w14:textId="087A3CDA"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mechanism by which the licensee receives the amount of authorised SIF Funding in any Regulatory Year from the </w:t>
            </w:r>
            <w:r w:rsidR="00855C8F">
              <w:t>ISOP</w:t>
            </w:r>
            <w:r w:rsidRPr="006278BE">
              <w:t>, less any SIF Funding Return.</w:t>
            </w:r>
          </w:p>
        </w:tc>
      </w:tr>
      <w:tr w:rsidR="001A2306" w:rsidRPr="006278BE" w14:paraId="7F718AB0" w14:textId="77777777" w:rsidTr="000A6BA9">
        <w:trPr>
          <w:trHeight w:val="620"/>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6278BE" w:rsidRDefault="001A2306" w:rsidP="00837CE3">
            <w:r w:rsidRPr="006278BE">
              <w:t>SIF Funding Return</w:t>
            </w:r>
          </w:p>
        </w:tc>
        <w:tc>
          <w:tcPr>
            <w:tcW w:w="6662" w:type="dxa"/>
            <w:hideMark/>
          </w:tcPr>
          <w:p w14:paraId="0838A07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total amount, in respect of the licensee, of any</w:t>
            </w:r>
            <w:r w:rsidRPr="006278BE">
              <w:br/>
              <w:t>amounts arising under the SIF Funding Return Mechanism.</w:t>
            </w:r>
          </w:p>
        </w:tc>
      </w:tr>
      <w:tr w:rsidR="001A2306" w:rsidRPr="006278BE"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6278BE" w:rsidRDefault="001A2306" w:rsidP="00837CE3">
            <w:r w:rsidRPr="006278BE">
              <w:t>SIF Funding Return Mechanism</w:t>
            </w:r>
          </w:p>
        </w:tc>
        <w:tc>
          <w:tcPr>
            <w:tcW w:w="6662" w:type="dxa"/>
            <w:hideMark/>
          </w:tcPr>
          <w:p w14:paraId="27712A61" w14:textId="547D1B9C"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mechanism which provides for payments to be</w:t>
            </w:r>
            <w:r w:rsidRPr="006278BE">
              <w:br/>
              <w:t xml:space="preserve">made by the licensee to the </w:t>
            </w:r>
            <w:r w:rsidR="00855C8F">
              <w:t>ISOP</w:t>
            </w:r>
            <w:r w:rsidRPr="006278BE">
              <w:t>, as may be relevant in</w:t>
            </w:r>
            <w:r w:rsidR="0021765E" w:rsidRPr="006278BE">
              <w:t xml:space="preserve"> </w:t>
            </w:r>
            <w:r w:rsidRPr="006278BE">
              <w:t>each of the following cases to the extent (if any) as may be</w:t>
            </w:r>
            <w:r w:rsidR="0021765E" w:rsidRPr="006278BE">
              <w:t xml:space="preserve"> </w:t>
            </w:r>
            <w:r w:rsidRPr="006278BE">
              <w:t>relevant, of:</w:t>
            </w:r>
            <w:r w:rsidRPr="006278BE">
              <w:br/>
            </w:r>
            <w:r w:rsidR="0021765E" w:rsidRPr="006278BE">
              <w:t>(</w:t>
            </w:r>
            <w:r w:rsidRPr="006278BE">
              <w:t>a) SIF Halted Project Revenues;</w:t>
            </w:r>
            <w:r w:rsidRPr="006278BE">
              <w:br/>
            </w:r>
            <w:r w:rsidR="0021765E" w:rsidRPr="006278BE">
              <w:t>(</w:t>
            </w:r>
            <w:r w:rsidRPr="006278BE">
              <w:t>b) SIF Disallowed Expenditure;</w:t>
            </w:r>
            <w:r w:rsidRPr="006278BE">
              <w:br/>
            </w:r>
            <w:r w:rsidR="0021765E" w:rsidRPr="006278BE">
              <w:t>(</w:t>
            </w:r>
            <w:r w:rsidRPr="006278BE">
              <w:t>c) SIF Returned Royalty Income; and</w:t>
            </w:r>
            <w:r w:rsidRPr="006278BE">
              <w:br/>
            </w:r>
            <w:r w:rsidR="0021765E" w:rsidRPr="006278BE">
              <w:t>(</w:t>
            </w:r>
            <w:r w:rsidRPr="006278BE">
              <w:t>d) SIF Returned Project Revenues.</w:t>
            </w:r>
          </w:p>
        </w:tc>
      </w:tr>
      <w:tr w:rsidR="001A2306" w:rsidRPr="006278BE" w14:paraId="22A91281" w14:textId="77777777" w:rsidTr="0021765E">
        <w:trPr>
          <w:trHeight w:val="902"/>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6278BE" w:rsidRDefault="001A2306" w:rsidP="00837CE3">
            <w:r w:rsidRPr="006278BE">
              <w:t>SIF Governance Document</w:t>
            </w:r>
          </w:p>
        </w:tc>
        <w:tc>
          <w:tcPr>
            <w:tcW w:w="6662" w:type="dxa"/>
            <w:hideMark/>
          </w:tcPr>
          <w:p w14:paraId="2FEFEEC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C of Special Condition 9.9 (The strategic innovation fund).</w:t>
            </w:r>
          </w:p>
        </w:tc>
      </w:tr>
      <w:tr w:rsidR="001A2306" w:rsidRPr="006278BE"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6278BE" w:rsidRDefault="001A2306" w:rsidP="00837CE3">
            <w:r w:rsidRPr="006278BE">
              <w:t>SIF Halted Project Revenues</w:t>
            </w:r>
          </w:p>
        </w:tc>
        <w:tc>
          <w:tcPr>
            <w:tcW w:w="6662" w:type="dxa"/>
            <w:hideMark/>
          </w:tcPr>
          <w:p w14:paraId="30C764D1" w14:textId="5E991426"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any revenues received by the licensee from the </w:t>
            </w:r>
            <w:r w:rsidR="00855C8F">
              <w:t>ISOP</w:t>
            </w:r>
            <w:r w:rsidRPr="006278BE">
              <w:t xml:space="preserve"> under the SIF Funding Mechanism in respect of an Eligible SIF Project which have not yet been spent, or otherwise committed, at the time that the Authority requires that project to be</w:t>
            </w:r>
            <w:r w:rsidR="0021765E" w:rsidRPr="006278BE">
              <w:t xml:space="preserve"> </w:t>
            </w:r>
            <w:r w:rsidRPr="006278BE">
              <w:t>halted in accordance with the applicable provisions of the</w:t>
            </w:r>
            <w:r w:rsidR="0021765E" w:rsidRPr="006278BE">
              <w:t xml:space="preserve"> </w:t>
            </w:r>
            <w:r w:rsidRPr="006278BE">
              <w:t>SIF Governance Document or the terms of the relevant SIF</w:t>
            </w:r>
            <w:r w:rsidR="0021765E" w:rsidRPr="006278BE">
              <w:t xml:space="preserve"> </w:t>
            </w:r>
            <w:r w:rsidRPr="006278BE">
              <w:t>Project Direction.</w:t>
            </w:r>
          </w:p>
        </w:tc>
      </w:tr>
      <w:tr w:rsidR="001A2306" w:rsidRPr="006278BE" w14:paraId="61D2FA72" w14:textId="77777777" w:rsidTr="000A6BA9">
        <w:trPr>
          <w:trHeight w:val="1266"/>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6278BE" w:rsidRDefault="001A2306" w:rsidP="00837CE3">
            <w:r w:rsidRPr="006278BE">
              <w:lastRenderedPageBreak/>
              <w:t>SIF Project Direction</w:t>
            </w:r>
          </w:p>
        </w:tc>
        <w:tc>
          <w:tcPr>
            <w:tcW w:w="6662" w:type="dxa"/>
            <w:hideMark/>
          </w:tcPr>
          <w:p w14:paraId="02A6F26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direction issued by the Authority pursuant to the</w:t>
            </w:r>
            <w:r w:rsidRPr="006278BE">
              <w:br/>
              <w:t>SIF Governance Document setting out the terms to be</w:t>
            </w:r>
            <w:r w:rsidRPr="006278BE">
              <w:br/>
              <w:t>followed in relation to an Eligible SIF Project as a condition of its funding under the SIF Funding Mechanism.</w:t>
            </w:r>
          </w:p>
          <w:p w14:paraId="59AECCE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p>
        </w:tc>
      </w:tr>
      <w:tr w:rsidR="001A2306" w:rsidRPr="006278BE"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6278BE" w:rsidRDefault="001A2306" w:rsidP="00837CE3">
            <w:r w:rsidRPr="006278BE">
              <w:t>SIF Returned Project Revenues</w:t>
            </w:r>
          </w:p>
        </w:tc>
        <w:tc>
          <w:tcPr>
            <w:tcW w:w="6662" w:type="dxa"/>
            <w:hideMark/>
          </w:tcPr>
          <w:p w14:paraId="007A2BD4" w14:textId="31A6E5E6"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w:t>
            </w:r>
            <w:r w:rsidRPr="006278BE">
              <w:br/>
            </w:r>
            <w:r w:rsidR="0021765E" w:rsidRPr="006278BE">
              <w:t>(</w:t>
            </w:r>
            <w:r w:rsidRPr="006278BE">
              <w:t xml:space="preserve">a) revenues received by the licensee from the </w:t>
            </w:r>
            <w:r w:rsidR="00855C8F">
              <w:t>ISOP</w:t>
            </w:r>
            <w:r w:rsidRPr="006278BE">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6278BE">
              <w:br/>
            </w:r>
            <w:r w:rsidR="0021765E" w:rsidRPr="006278BE">
              <w:t>(</w:t>
            </w:r>
            <w:r w:rsidRPr="006278BE">
              <w:t>b) revenues earned from Eligible SIF Projects by the licensee other than SIF Returned Royalty Income, that the Authority determines are payable to Customers.</w:t>
            </w:r>
          </w:p>
        </w:tc>
      </w:tr>
      <w:tr w:rsidR="001A2306" w:rsidRPr="006278BE"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6278BE" w:rsidRDefault="001A2306" w:rsidP="00837CE3">
            <w:r w:rsidRPr="006278BE">
              <w:t>SIF Returned Royalty Income</w:t>
            </w:r>
          </w:p>
        </w:tc>
        <w:tc>
          <w:tcPr>
            <w:tcW w:w="6662" w:type="dxa"/>
            <w:hideMark/>
          </w:tcPr>
          <w:p w14:paraId="498ADAB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6278BE"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6278BE" w:rsidRDefault="001A2306" w:rsidP="00837CE3">
            <w:r w:rsidRPr="006278BE">
              <w:t xml:space="preserve">Single-Rate </w:t>
            </w:r>
          </w:p>
        </w:tc>
        <w:tc>
          <w:tcPr>
            <w:tcW w:w="6662" w:type="dxa"/>
            <w:hideMark/>
          </w:tcPr>
          <w:p w14:paraId="25B9D48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payment for the electricity consumed remains the same, regardless of time or day of the week.</w:t>
            </w:r>
          </w:p>
        </w:tc>
      </w:tr>
      <w:tr w:rsidR="001A2306" w:rsidRPr="006278BE"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6278BE" w:rsidRDefault="001A2306" w:rsidP="00837CE3">
            <w:r w:rsidRPr="006278BE">
              <w:t xml:space="preserve">Single-Phase Single-Rate Credit Electricity Meter </w:t>
            </w:r>
          </w:p>
        </w:tc>
        <w:tc>
          <w:tcPr>
            <w:tcW w:w="6662" w:type="dxa"/>
            <w:hideMark/>
          </w:tcPr>
          <w:p w14:paraId="68044DC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induction type (or electronic) alternating current single-phase two-wire single-rate credit Electricity Meter.</w:t>
            </w:r>
          </w:p>
        </w:tc>
      </w:tr>
      <w:tr w:rsidR="001A2306" w:rsidRPr="006278BE"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6278BE" w:rsidRDefault="001A2306" w:rsidP="00837CE3">
            <w:r w:rsidRPr="006278BE">
              <w:t>Smart Energy Code</w:t>
            </w:r>
          </w:p>
        </w:tc>
        <w:tc>
          <w:tcPr>
            <w:tcW w:w="6662" w:type="dxa"/>
            <w:hideMark/>
          </w:tcPr>
          <w:p w14:paraId="6A1B9CF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Condition 1 of the Smart Meter Communication Licence.</w:t>
            </w:r>
          </w:p>
        </w:tc>
      </w:tr>
      <w:tr w:rsidR="001A2306" w:rsidRPr="006278BE"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6278BE" w:rsidRDefault="001A2306" w:rsidP="00837CE3">
            <w:r w:rsidRPr="006278BE">
              <w:t>Smart Meter Communication Licence</w:t>
            </w:r>
          </w:p>
        </w:tc>
        <w:tc>
          <w:tcPr>
            <w:tcW w:w="6662" w:type="dxa"/>
            <w:hideMark/>
          </w:tcPr>
          <w:p w14:paraId="5B197DA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licence granted under section 6(1A) of the Act and or section 7AB(2) of the Gas Act 1986.</w:t>
            </w:r>
          </w:p>
        </w:tc>
      </w:tr>
      <w:tr w:rsidR="001A2306" w:rsidRPr="006278BE"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6278BE" w:rsidRDefault="001A2306" w:rsidP="00837CE3">
            <w:r w:rsidRPr="006278BE">
              <w:t>Smart Meter Communication Licensee</w:t>
            </w:r>
          </w:p>
        </w:tc>
        <w:tc>
          <w:tcPr>
            <w:tcW w:w="6662" w:type="dxa"/>
            <w:hideMark/>
          </w:tcPr>
          <w:p w14:paraId="56C9133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holder of a Smart Meter Communication Licence.</w:t>
            </w:r>
          </w:p>
        </w:tc>
      </w:tr>
      <w:tr w:rsidR="001A2306" w:rsidRPr="006278BE"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6278BE" w:rsidRDefault="001A2306" w:rsidP="00837CE3">
            <w:r w:rsidRPr="006278BE">
              <w:t>Smart Meter Communication Licensee Costs</w:t>
            </w:r>
          </w:p>
        </w:tc>
        <w:tc>
          <w:tcPr>
            <w:tcW w:w="6662" w:type="dxa"/>
            <w:hideMark/>
          </w:tcPr>
          <w:p w14:paraId="4CABECF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6278BE"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6278BE" w:rsidRDefault="001A2306" w:rsidP="00837CE3">
            <w:r w:rsidRPr="006278BE">
              <w:t>Smart Meter Information Technology Costs</w:t>
            </w:r>
          </w:p>
        </w:tc>
        <w:tc>
          <w:tcPr>
            <w:tcW w:w="6662" w:type="dxa"/>
            <w:hideMark/>
          </w:tcPr>
          <w:p w14:paraId="7022660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RIGs.</w:t>
            </w:r>
          </w:p>
        </w:tc>
      </w:tr>
      <w:tr w:rsidR="001A2306" w:rsidRPr="006278BE"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6278BE" w:rsidRDefault="001A2306" w:rsidP="00837CE3">
            <w:r w:rsidRPr="006278BE">
              <w:t>Smart Meters</w:t>
            </w:r>
          </w:p>
        </w:tc>
        <w:tc>
          <w:tcPr>
            <w:tcW w:w="6662" w:type="dxa"/>
            <w:hideMark/>
          </w:tcPr>
          <w:p w14:paraId="7CC35AA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Condition 1 of the Smart Meter Communication Licence.</w:t>
            </w:r>
          </w:p>
        </w:tc>
      </w:tr>
      <w:tr w:rsidR="001A2306" w:rsidRPr="006278BE"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6278BE" w:rsidRDefault="001A2306" w:rsidP="00837CE3">
            <w:r w:rsidRPr="006278BE">
              <w:lastRenderedPageBreak/>
              <w:t>Smart Optimisation Output</w:t>
            </w:r>
          </w:p>
        </w:tc>
        <w:tc>
          <w:tcPr>
            <w:tcW w:w="6662" w:type="dxa"/>
            <w:hideMark/>
          </w:tcPr>
          <w:p w14:paraId="7F6F934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Collaboration Plan and System Visualisation Interface.</w:t>
            </w:r>
          </w:p>
        </w:tc>
      </w:tr>
      <w:tr w:rsidR="001A2306" w:rsidRPr="006278BE"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6278BE" w:rsidRDefault="001A2306" w:rsidP="00837CE3">
            <w:r w:rsidRPr="006278BE">
              <w:t>Smart Optimisation Output Guidance</w:t>
            </w:r>
          </w:p>
        </w:tc>
        <w:tc>
          <w:tcPr>
            <w:tcW w:w="6662" w:type="dxa"/>
            <w:hideMark/>
          </w:tcPr>
          <w:p w14:paraId="09BA61E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B of Special Condition 9.13 (Smart Optimisation Output).</w:t>
            </w:r>
          </w:p>
        </w:tc>
      </w:tr>
      <w:tr w:rsidR="001A2306" w:rsidRPr="006278BE"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6278BE" w:rsidRDefault="001A2306" w:rsidP="00837CE3">
            <w:r w:rsidRPr="006278BE">
              <w:t>Smart Street</w:t>
            </w:r>
          </w:p>
        </w:tc>
        <w:tc>
          <w:tcPr>
            <w:tcW w:w="6662" w:type="dxa"/>
            <w:hideMark/>
          </w:tcPr>
          <w:p w14:paraId="4E60C28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voltage optimisation innovation project developed by Electricity North West Limited that aims to optimise and lower voltage within statutory limits with the goal of achieving energy and demand reductions for customers.</w:t>
            </w:r>
          </w:p>
        </w:tc>
      </w:tr>
      <w:tr w:rsidR="001A2306" w:rsidRPr="006278BE"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6278BE" w:rsidRDefault="001A2306" w:rsidP="00837CE3">
            <w:r w:rsidRPr="006278BE">
              <w:t xml:space="preserve">Smartcard Prepayment Electricity Meter  </w:t>
            </w:r>
          </w:p>
        </w:tc>
        <w:tc>
          <w:tcPr>
            <w:tcW w:w="6662" w:type="dxa"/>
            <w:hideMark/>
          </w:tcPr>
          <w:p w14:paraId="6340308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Electricity Meter that requires the use of a smartcard to enable information to be transferred to that meter from a point of sale for electricity credit, and vice versa.</w:t>
            </w:r>
          </w:p>
        </w:tc>
      </w:tr>
      <w:tr w:rsidR="001A2306" w:rsidRPr="006278BE"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6278BE" w:rsidRDefault="001A2306" w:rsidP="00837CE3">
            <w:r w:rsidRPr="006278BE">
              <w:t>Specific Customer Funded Reinforcement</w:t>
            </w:r>
          </w:p>
        </w:tc>
        <w:tc>
          <w:tcPr>
            <w:tcW w:w="6662" w:type="dxa"/>
            <w:hideMark/>
          </w:tcPr>
          <w:p w14:paraId="7422E96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element of a connection project that is subject to the apportionment rules under the Common Connection Charging Methodology and charged to the person requesting the connection within the Price Control Period.</w:t>
            </w:r>
          </w:p>
        </w:tc>
      </w:tr>
      <w:tr w:rsidR="001A2306" w:rsidRPr="006278BE"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6278BE" w:rsidRDefault="001A2306" w:rsidP="00837CE3">
            <w:r w:rsidRPr="006278BE">
              <w:t>Specific Customer Funded Reinforcement Percentage Band</w:t>
            </w:r>
          </w:p>
        </w:tc>
        <w:tc>
          <w:tcPr>
            <w:tcW w:w="6662" w:type="dxa"/>
            <w:hideMark/>
          </w:tcPr>
          <w:p w14:paraId="2D1CB49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6278BE"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6278BE" w:rsidRDefault="001A2306" w:rsidP="00837CE3">
            <w:r w:rsidRPr="006278BE">
              <w:t>Specified Amount</w:t>
            </w:r>
          </w:p>
        </w:tc>
        <w:tc>
          <w:tcPr>
            <w:tcW w:w="6662" w:type="dxa"/>
            <w:hideMark/>
          </w:tcPr>
          <w:p w14:paraId="608F3F8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6278BE" w:rsidRDefault="001A2306" w:rsidP="00837CE3">
            <w:r w:rsidRPr="006278BE">
              <w:t>Specified Area</w:t>
            </w:r>
          </w:p>
        </w:tc>
        <w:tc>
          <w:tcPr>
            <w:tcW w:w="6662" w:type="dxa"/>
            <w:hideMark/>
          </w:tcPr>
          <w:p w14:paraId="0B1FCD0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area described as such in the Assistance Order.</w:t>
            </w:r>
          </w:p>
        </w:tc>
      </w:tr>
      <w:tr w:rsidR="001A2306" w:rsidRPr="006278BE"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6278BE" w:rsidRDefault="001A2306" w:rsidP="00837CE3">
            <w:r w:rsidRPr="006278BE">
              <w:t>Specified Lines</w:t>
            </w:r>
          </w:p>
        </w:tc>
        <w:tc>
          <w:tcPr>
            <w:tcW w:w="6662" w:type="dxa"/>
            <w:hideMark/>
          </w:tcPr>
          <w:p w14:paraId="50314C6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telephone lines having any of the following numbers:</w:t>
            </w:r>
            <w:r w:rsidRPr="006278BE">
              <w:br/>
              <w:t>(a) the safety and security of supplies enquiry service telephone number operated by the licensee or by its appointed agents (or contractors);</w:t>
            </w:r>
            <w:r w:rsidRPr="006278BE">
              <w:br/>
              <w:t>(b) the power outage telephone number (and its equivalents) (if different to the above) operated by the licensee or by its appointed agents (or contractors); and</w:t>
            </w:r>
            <w:r w:rsidRPr="006278BE">
              <w:br/>
              <w:t>(c) telephone numbers operated by contractors or agents of the licensee who provide an overflow or crisis management facility during peak periods.</w:t>
            </w:r>
          </w:p>
        </w:tc>
      </w:tr>
      <w:tr w:rsidR="001A2306" w:rsidRPr="006278BE"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6278BE" w:rsidRDefault="001A2306" w:rsidP="00837CE3">
            <w:r w:rsidRPr="006278BE">
              <w:lastRenderedPageBreak/>
              <w:t xml:space="preserve">Specified Street Works Costs  </w:t>
            </w:r>
          </w:p>
        </w:tc>
        <w:tc>
          <w:tcPr>
            <w:tcW w:w="6662" w:type="dxa"/>
            <w:hideMark/>
          </w:tcPr>
          <w:p w14:paraId="47CBC9B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6278BE">
              <w:br/>
              <w:t xml:space="preserve">(a) one-off set-up costs;                  </w:t>
            </w:r>
            <w:r w:rsidRPr="006278BE">
              <w:br/>
              <w:t xml:space="preserve">(b) permit fee costs;             </w:t>
            </w:r>
            <w:r w:rsidRPr="006278BE">
              <w:br/>
              <w:t xml:space="preserve">(c) administrative costs arising from the introduction of permit or lane rental schemes;                                      </w:t>
            </w:r>
            <w:r w:rsidRPr="006278BE">
              <w:br/>
              <w:t xml:space="preserve">(d) costs arising from the introduction of permit conditions;                  </w:t>
            </w:r>
            <w:r w:rsidRPr="006278BE">
              <w:br/>
              <w:t xml:space="preserve">(e) costs arising from changes to working practices required by the introduction or alteration of any code of practice applicable to the licensee;                </w:t>
            </w:r>
            <w:r w:rsidRPr="006278BE">
              <w:br/>
              <w:t xml:space="preserve">(f) costs arising from lane rental charges levied on the licensee by highway or road authorities; </w:t>
            </w:r>
            <w:r w:rsidRPr="006278BE">
              <w:br/>
              <w:t xml:space="preserve">(g) costs arising from changes to inspection fees payable by the licensee; </w:t>
            </w:r>
            <w:r w:rsidRPr="006278BE">
              <w:br/>
              <w:t xml:space="preserve">(h) costs arising from changes to the requirements imposed on the licensee in respect of highway reinstatement; </w:t>
            </w:r>
            <w:r w:rsidRPr="006278BE">
              <w:br/>
              <w:t>(i) costs arising from the introduction of new congestion charging schemes or changes to existing ones; and</w:t>
            </w:r>
            <w:r w:rsidRPr="006278BE">
              <w:br/>
              <w:t>(j) costs arising from changes to the requirements imposed on the licensee in respect of the disposal of streetworks excavation waste material.</w:t>
            </w:r>
          </w:p>
        </w:tc>
      </w:tr>
      <w:tr w:rsidR="001A2306" w:rsidRPr="006278BE"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6278BE" w:rsidRDefault="001A2306" w:rsidP="00837CE3">
            <w:r w:rsidRPr="006278BE">
              <w:t>Specified Street Works Costs Re-opener</w:t>
            </w:r>
          </w:p>
        </w:tc>
        <w:tc>
          <w:tcPr>
            <w:tcW w:w="6662" w:type="dxa"/>
            <w:hideMark/>
          </w:tcPr>
          <w:p w14:paraId="1207DFD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F of Special Condition 3.2 (Uncertain Costs Re-openers).</w:t>
            </w:r>
          </w:p>
        </w:tc>
      </w:tr>
      <w:tr w:rsidR="001A2306" w:rsidRPr="006278BE"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6278BE" w:rsidRDefault="001A2306" w:rsidP="00837CE3">
            <w:r w:rsidRPr="006278BE">
              <w:t>Specified Supplier</w:t>
            </w:r>
          </w:p>
        </w:tc>
        <w:tc>
          <w:tcPr>
            <w:tcW w:w="6662" w:type="dxa"/>
            <w:hideMark/>
          </w:tcPr>
          <w:p w14:paraId="37D5A03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Electricity Supplier who takes electricity from the GB Transmission System and supplies it to Customers in the Specified Area.</w:t>
            </w:r>
          </w:p>
        </w:tc>
      </w:tr>
      <w:tr w:rsidR="001A2306" w:rsidRPr="006278BE"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6278BE" w:rsidRDefault="001A2306" w:rsidP="00837CE3">
            <w:r w:rsidRPr="006278BE">
              <w:t>Storm Arwen Recommendations</w:t>
            </w:r>
          </w:p>
        </w:tc>
        <w:tc>
          <w:tcPr>
            <w:tcW w:w="6662" w:type="dxa"/>
            <w:hideMark/>
          </w:tcPr>
          <w:p w14:paraId="26B899CE" w14:textId="4F34259D"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recommendations made: </w:t>
            </w:r>
            <w:r w:rsidRPr="006278BE">
              <w:br/>
            </w:r>
            <w:r w:rsidR="00B154A0" w:rsidRPr="006278BE">
              <w:t>(</w:t>
            </w:r>
            <w:r w:rsidRPr="006278BE">
              <w:t>a) by the Authority, published in the document titled “Final report on the review into the networks’ response to Storm Arwen” published on 9 June 2022; and</w:t>
            </w:r>
            <w:r w:rsidRPr="006278BE">
              <w:br/>
            </w:r>
            <w:r w:rsidR="00B154A0" w:rsidRPr="006278BE">
              <w:t>(</w:t>
            </w:r>
            <w:r w:rsidRPr="006278BE">
              <w:t>b) by the Energy Emergencies Executive in the document titled “Energy Emergencies Executive Committee Storm Arwen Review” published on 9 June 2022.</w:t>
            </w:r>
          </w:p>
        </w:tc>
      </w:tr>
      <w:tr w:rsidR="001A2306" w:rsidRPr="006278BE"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6278BE" w:rsidRDefault="001A2306" w:rsidP="00837CE3">
            <w:r w:rsidRPr="006278BE">
              <w:t>Storm Arwen Re-opener</w:t>
            </w:r>
          </w:p>
        </w:tc>
        <w:tc>
          <w:tcPr>
            <w:tcW w:w="6662" w:type="dxa"/>
            <w:hideMark/>
          </w:tcPr>
          <w:p w14:paraId="2714B14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J of special condition 3.2 (Uncertain Cost Re-openers).</w:t>
            </w:r>
          </w:p>
        </w:tc>
      </w:tr>
      <w:tr w:rsidR="001A2306" w:rsidRPr="006278BE" w14:paraId="010EDC75" w14:textId="77777777" w:rsidTr="000A6BA9">
        <w:trPr>
          <w:trHeight w:val="557"/>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6278BE" w:rsidRDefault="001A2306" w:rsidP="00837CE3">
            <w:r w:rsidRPr="006278BE">
              <w:t>Strategic Investment</w:t>
            </w:r>
          </w:p>
        </w:tc>
        <w:tc>
          <w:tcPr>
            <w:tcW w:w="6662" w:type="dxa"/>
            <w:hideMark/>
          </w:tcPr>
          <w:p w14:paraId="4E71DBE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investment which enables enhanced capacity on the Distribution System to be deployed in the short term in anticipation of expected longer term need. This may be needed to ensure no future net zero pathway is foreclosed or to ensure </w:t>
            </w:r>
            <w:r w:rsidRPr="006278BE">
              <w:lastRenderedPageBreak/>
              <w:t>deliverability in the future, helping to keep longer term costs as low as possible for Customers.</w:t>
            </w:r>
          </w:p>
        </w:tc>
      </w:tr>
      <w:tr w:rsidR="001A2306" w:rsidRPr="006278BE"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6278BE" w:rsidRDefault="001A2306" w:rsidP="00837CE3">
            <w:r w:rsidRPr="006278BE">
              <w:lastRenderedPageBreak/>
              <w:t xml:space="preserve">Subsidiary </w:t>
            </w:r>
          </w:p>
        </w:tc>
        <w:tc>
          <w:tcPr>
            <w:tcW w:w="6662" w:type="dxa"/>
            <w:hideMark/>
          </w:tcPr>
          <w:p w14:paraId="6206C55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subsidiary within the meaning of section 1159 of the Companies Act 2006.</w:t>
            </w:r>
          </w:p>
        </w:tc>
      </w:tr>
      <w:tr w:rsidR="001A2306" w:rsidRPr="006278BE"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6278BE" w:rsidRDefault="001A2306" w:rsidP="00837CE3">
            <w:r w:rsidRPr="006278BE">
              <w:t>Successful Delivery Reward</w:t>
            </w:r>
          </w:p>
        </w:tc>
        <w:tc>
          <w:tcPr>
            <w:tcW w:w="6662" w:type="dxa"/>
            <w:hideMark/>
          </w:tcPr>
          <w:p w14:paraId="30A31E0F" w14:textId="03B97C3D"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has the meaning given to that term in the </w:t>
            </w:r>
            <w:r w:rsidR="007A4967" w:rsidRPr="006278BE">
              <w:t>Electricity Network Innovation Competition Governance Document</w:t>
            </w:r>
            <w:r w:rsidRPr="006278BE">
              <w:t>.</w:t>
            </w:r>
          </w:p>
        </w:tc>
      </w:tr>
      <w:tr w:rsidR="001A2306" w:rsidRPr="006278BE"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6278BE" w:rsidRDefault="001A2306" w:rsidP="00837CE3">
            <w:r w:rsidRPr="006278BE">
              <w:t>Supplier of Last Resort</w:t>
            </w:r>
          </w:p>
        </w:tc>
        <w:tc>
          <w:tcPr>
            <w:tcW w:w="6662" w:type="dxa"/>
            <w:hideMark/>
          </w:tcPr>
          <w:p w14:paraId="15F37E5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6278BE"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6278BE" w:rsidRDefault="001A2306" w:rsidP="00837CE3">
            <w:r w:rsidRPr="006278BE">
              <w:t>Supply Interruptions Element</w:t>
            </w:r>
          </w:p>
        </w:tc>
        <w:tc>
          <w:tcPr>
            <w:tcW w:w="6662" w:type="dxa"/>
            <w:hideMark/>
          </w:tcPr>
          <w:p w14:paraId="1D5943F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element of the Customer Satisfaction Survey that measures Customer satisfaction in relation to unplanned supply interruptions work carried out by the licensee for which the questions are prescribed in the RIGs.</w:t>
            </w:r>
          </w:p>
        </w:tc>
      </w:tr>
      <w:tr w:rsidR="001A2306" w:rsidRPr="006278BE"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6278BE" w:rsidRDefault="001A2306" w:rsidP="00837CE3">
            <w:r w:rsidRPr="006278BE">
              <w:t>System Visualisation Interface</w:t>
            </w:r>
          </w:p>
        </w:tc>
        <w:tc>
          <w:tcPr>
            <w:tcW w:w="6662" w:type="dxa"/>
            <w:hideMark/>
          </w:tcPr>
          <w:p w14:paraId="2928047B" w14:textId="7DDFD266"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 section of the licensee's website or open data portal that provides access to a package of forward-looking, open and accessible, digital network tools, in accordance with Part A of Special Condition 9.13 (Smart Optimisation </w:t>
            </w:r>
            <w:r w:rsidR="007A4967" w:rsidRPr="006278BE">
              <w:t>Output</w:t>
            </w:r>
            <w:r w:rsidRPr="006278BE">
              <w:t>).</w:t>
            </w:r>
          </w:p>
        </w:tc>
      </w:tr>
    </w:tbl>
    <w:p w14:paraId="711D1764" w14:textId="77777777" w:rsidR="001A2306" w:rsidRPr="006278BE" w:rsidRDefault="001A2306" w:rsidP="00837CE3">
      <w:pPr>
        <w:pStyle w:val="Heading4"/>
      </w:pPr>
      <w:r w:rsidRPr="006278BE">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6278BE" w:rsidRDefault="001A2306" w:rsidP="00837CE3">
            <w:r w:rsidRPr="006278BE">
              <w:t>Tax Reconciliation</w:t>
            </w:r>
          </w:p>
        </w:tc>
        <w:tc>
          <w:tcPr>
            <w:tcW w:w="6662" w:type="dxa"/>
            <w:hideMark/>
          </w:tcPr>
          <w:p w14:paraId="0F8E4242"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reconciliation between the licensee's Calculated Tax Allowance and its Actual Corporation Tax Liability as reported to the Authority as part of the ED2 Price Control Financial Model.</w:t>
            </w:r>
          </w:p>
        </w:tc>
      </w:tr>
      <w:tr w:rsidR="001A2306" w:rsidRPr="006278BE"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6278BE" w:rsidRDefault="001A2306" w:rsidP="00837CE3">
            <w:r w:rsidRPr="006278BE">
              <w:t xml:space="preserve">Token Prepayment Electricity Meter </w:t>
            </w:r>
          </w:p>
        </w:tc>
        <w:tc>
          <w:tcPr>
            <w:tcW w:w="6662" w:type="dxa"/>
            <w:hideMark/>
          </w:tcPr>
          <w:p w14:paraId="35B432E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Electricity Meter that requires the use of a token to enable information to be transferred to that meter from a point of sale for electricity credit, and vice versa.</w:t>
            </w:r>
          </w:p>
        </w:tc>
      </w:tr>
      <w:tr w:rsidR="001A2306" w:rsidRPr="006278BE"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6278BE" w:rsidRDefault="001A2306" w:rsidP="00837CE3">
            <w:r w:rsidRPr="006278BE">
              <w:t>Total NIA Expenditure</w:t>
            </w:r>
          </w:p>
        </w:tc>
        <w:tc>
          <w:tcPr>
            <w:tcW w:w="6662" w:type="dxa"/>
            <w:hideMark/>
          </w:tcPr>
          <w:p w14:paraId="649438A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expenditure that satisfies the requirements of the RIIO-2 NIA Governance Document and is partly recovered by the licensee under Special Condition 5.2 (RIIO-2 network innovation allowance).</w:t>
            </w:r>
          </w:p>
        </w:tc>
      </w:tr>
      <w:tr w:rsidR="001A2306" w:rsidRPr="006278BE"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6278BE" w:rsidRDefault="001A2306" w:rsidP="00837CE3">
            <w:r w:rsidRPr="006278BE">
              <w:t>Total Shutdown</w:t>
            </w:r>
          </w:p>
        </w:tc>
        <w:tc>
          <w:tcPr>
            <w:tcW w:w="6662" w:type="dxa"/>
            <w:hideMark/>
          </w:tcPr>
          <w:p w14:paraId="1D5C12A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the Grid Code.</w:t>
            </w:r>
          </w:p>
        </w:tc>
      </w:tr>
      <w:tr w:rsidR="001A2306" w:rsidRPr="006278BE"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6278BE" w:rsidRDefault="001A2306" w:rsidP="00837CE3">
            <w:r w:rsidRPr="006278BE">
              <w:t>Totex Allowance</w:t>
            </w:r>
          </w:p>
        </w:tc>
        <w:tc>
          <w:tcPr>
            <w:tcW w:w="6662" w:type="dxa"/>
            <w:hideMark/>
          </w:tcPr>
          <w:p w14:paraId="2EF6A6C2" w14:textId="3E43AA6F"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sum of values under the heading “Totex allowance” in the </w:t>
            </w:r>
            <w:r w:rsidR="00E944A3" w:rsidRPr="006278BE">
              <w:t>DNO input</w:t>
            </w:r>
            <w:r w:rsidRPr="006278BE">
              <w:t xml:space="preserve"> sheet</w:t>
            </w:r>
            <w:r w:rsidR="00E944A3" w:rsidRPr="006278BE">
              <w:t>s</w:t>
            </w:r>
            <w:r w:rsidRPr="006278BE">
              <w:t xml:space="preserve"> of the ED2 Price Control Financial Model.</w:t>
            </w:r>
          </w:p>
        </w:tc>
      </w:tr>
      <w:tr w:rsidR="001A2306" w:rsidRPr="006278BE"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6278BE" w:rsidRDefault="001A2306" w:rsidP="00837CE3">
            <w:r w:rsidRPr="006278BE">
              <w:t>Totex Incentive Mechanism</w:t>
            </w:r>
          </w:p>
        </w:tc>
        <w:tc>
          <w:tcPr>
            <w:tcW w:w="6662" w:type="dxa"/>
            <w:hideMark/>
          </w:tcPr>
          <w:p w14:paraId="34DB455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mechanism within the ED2 Price Control Financial Model which provides for the licensee to bear a specified share of any overspend, or retain a specified share of any underspend, represented in either case by a difference between:</w:t>
            </w:r>
            <w:r w:rsidRPr="006278BE">
              <w:br/>
              <w:t>(a) the licensee’s Totex Allowance; and</w:t>
            </w:r>
            <w:r w:rsidRPr="006278BE">
              <w:br/>
              <w:t>(b) the licensee’s Actual Totex.</w:t>
            </w:r>
          </w:p>
        </w:tc>
      </w:tr>
      <w:tr w:rsidR="001A2306" w:rsidRPr="006278BE"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6278BE" w:rsidRDefault="001A2306" w:rsidP="00837CE3">
            <w:r w:rsidRPr="006278BE">
              <w:lastRenderedPageBreak/>
              <w:t>Totex Incentive Strength Rate</w:t>
            </w:r>
          </w:p>
        </w:tc>
        <w:tc>
          <w:tcPr>
            <w:tcW w:w="6662" w:type="dxa"/>
            <w:hideMark/>
          </w:tcPr>
          <w:p w14:paraId="5197C8F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specified for the licensee below:</w:t>
            </w:r>
            <w:r w:rsidRPr="006278BE">
              <w:br/>
              <w:t>ENWL: 49.4%</w:t>
            </w:r>
            <w:r w:rsidRPr="006278BE">
              <w:br/>
              <w:t xml:space="preserve">NPgN: 49.9% </w:t>
            </w:r>
          </w:p>
          <w:p w14:paraId="4705D45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NPgY: 49.9% </w:t>
            </w:r>
            <w:r w:rsidRPr="006278BE">
              <w:br/>
              <w:t xml:space="preserve">WMID: 50.0% </w:t>
            </w:r>
          </w:p>
          <w:p w14:paraId="45AF1BC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EMID: 50.0% </w:t>
            </w:r>
          </w:p>
          <w:p w14:paraId="69C9F19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SWALES: 50.0% </w:t>
            </w:r>
          </w:p>
          <w:p w14:paraId="03462C9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SWEST: 50.0%</w:t>
            </w:r>
            <w:r w:rsidRPr="006278BE">
              <w:br/>
              <w:t>LPN: 50.0%</w:t>
            </w:r>
          </w:p>
          <w:p w14:paraId="362849B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SPN: 50.0% </w:t>
            </w:r>
          </w:p>
          <w:p w14:paraId="42A083D7" w14:textId="100FD495"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EPN: 50.0% </w:t>
            </w:r>
            <w:r w:rsidRPr="006278BE">
              <w:br/>
              <w:t xml:space="preserve">SPD: </w:t>
            </w:r>
            <w:r w:rsidR="00C3591D" w:rsidRPr="006278BE">
              <w:t>50</w:t>
            </w:r>
            <w:r w:rsidRPr="006278BE">
              <w:t>.</w:t>
            </w:r>
            <w:r w:rsidR="00C3591D" w:rsidRPr="006278BE">
              <w:t>0</w:t>
            </w:r>
            <w:r w:rsidRPr="006278BE">
              <w:t xml:space="preserve">% </w:t>
            </w:r>
          </w:p>
          <w:p w14:paraId="22EEACD8" w14:textId="120B1B72"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SPMW: </w:t>
            </w:r>
            <w:r w:rsidR="00C3591D" w:rsidRPr="006278BE">
              <w:t>50</w:t>
            </w:r>
            <w:r w:rsidRPr="006278BE">
              <w:t>.</w:t>
            </w:r>
            <w:r w:rsidR="00C3591D" w:rsidRPr="006278BE">
              <w:t>0</w:t>
            </w:r>
            <w:r w:rsidRPr="006278BE">
              <w:t xml:space="preserve">% </w:t>
            </w:r>
            <w:r w:rsidRPr="006278BE">
              <w:br/>
              <w:t>SSEH: 49.3%</w:t>
            </w:r>
          </w:p>
          <w:p w14:paraId="396996D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SSES: 49.3%</w:t>
            </w:r>
          </w:p>
        </w:tc>
      </w:tr>
      <w:tr w:rsidR="001A2306" w:rsidRPr="006278BE"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6278BE" w:rsidRDefault="001A2306" w:rsidP="00837CE3">
            <w:r w:rsidRPr="006278BE">
              <w:t>Transformer</w:t>
            </w:r>
          </w:p>
        </w:tc>
        <w:tc>
          <w:tcPr>
            <w:tcW w:w="6662" w:type="dxa"/>
            <w:hideMark/>
          </w:tcPr>
          <w:p w14:paraId="4B11597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device that is used to transform voltage from one level to another, usually from a higher voltage to a lower voltage.</w:t>
            </w:r>
          </w:p>
        </w:tc>
      </w:tr>
      <w:tr w:rsidR="001A2306" w:rsidRPr="006278BE"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6278BE" w:rsidRDefault="001A2306" w:rsidP="00837CE3">
            <w:r w:rsidRPr="006278BE">
              <w:t>Transmission Connection Point Charges</w:t>
            </w:r>
          </w:p>
        </w:tc>
        <w:tc>
          <w:tcPr>
            <w:tcW w:w="6662" w:type="dxa"/>
            <w:hideMark/>
          </w:tcPr>
          <w:p w14:paraId="57D5D755" w14:textId="16B24F2A"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sum of:</w:t>
            </w:r>
            <w:r w:rsidRPr="006278BE">
              <w:br/>
              <w:t xml:space="preserve">(a) charges payable by the licensee that are levied by a Transmission Licensee </w:t>
            </w:r>
            <w:r w:rsidR="00F6204A">
              <w:t xml:space="preserve">or </w:t>
            </w:r>
            <w:r w:rsidR="002836E9">
              <w:t xml:space="preserve">the ISOP </w:t>
            </w:r>
            <w:r w:rsidRPr="006278BE">
              <w:t xml:space="preserve">as </w:t>
            </w:r>
            <w:r w:rsidR="007A4967" w:rsidRPr="006278BE">
              <w:t>c</w:t>
            </w:r>
            <w:r w:rsidRPr="006278BE">
              <w:t xml:space="preserve">onnection </w:t>
            </w:r>
            <w:r w:rsidR="007A4967" w:rsidRPr="006278BE">
              <w:t>c</w:t>
            </w:r>
            <w:r w:rsidRPr="006278BE">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6278BE">
              <w:br/>
              <w:t>(b) charges payable by the licensee to another</w:t>
            </w:r>
            <w:r w:rsidRPr="006278BE" w:rsidDel="00B919CD">
              <w:t xml:space="preserve"> </w:t>
            </w:r>
            <w:r w:rsidRPr="006278BE">
              <w:t xml:space="preserve">Electricity Distributor in respect of units transported from that Electricity Distributor’s Distribution System, </w:t>
            </w:r>
          </w:p>
          <w:p w14:paraId="41B2C1F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less any charges under (a) or (b) that meet the definition of New Transmission Capacity Charges.</w:t>
            </w:r>
          </w:p>
        </w:tc>
      </w:tr>
      <w:tr w:rsidR="001A2306" w:rsidRPr="006278BE"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6278BE" w:rsidRDefault="001A2306" w:rsidP="00837CE3">
            <w:r w:rsidRPr="006278BE">
              <w:t>Transmission Licence</w:t>
            </w:r>
          </w:p>
        </w:tc>
        <w:tc>
          <w:tcPr>
            <w:tcW w:w="6662" w:type="dxa"/>
            <w:hideMark/>
          </w:tcPr>
          <w:p w14:paraId="1FDA703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6278BE" w:rsidRDefault="001A2306" w:rsidP="00837CE3">
            <w:r w:rsidRPr="006278BE">
              <w:t>Transmission Licensee</w:t>
            </w:r>
          </w:p>
        </w:tc>
        <w:tc>
          <w:tcPr>
            <w:tcW w:w="6662" w:type="dxa"/>
            <w:hideMark/>
          </w:tcPr>
          <w:p w14:paraId="4766D09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6278BE" w:rsidRDefault="001A2306" w:rsidP="00837CE3">
            <w:r w:rsidRPr="006278BE">
              <w:t>Transmission Network Use of System Charges</w:t>
            </w:r>
          </w:p>
        </w:tc>
        <w:tc>
          <w:tcPr>
            <w:tcW w:w="6662" w:type="dxa"/>
            <w:hideMark/>
          </w:tcPr>
          <w:p w14:paraId="12FA5E6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Connection and Use of System Code (CUSC).</w:t>
            </w:r>
          </w:p>
        </w:tc>
      </w:tr>
      <w:tr w:rsidR="001A2306" w:rsidRPr="006278BE"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6278BE" w:rsidRDefault="001A2306" w:rsidP="00837CE3">
            <w:r w:rsidRPr="006278BE">
              <w:t>Transmission System</w:t>
            </w:r>
          </w:p>
        </w:tc>
        <w:tc>
          <w:tcPr>
            <w:tcW w:w="6662" w:type="dxa"/>
            <w:hideMark/>
          </w:tcPr>
          <w:p w14:paraId="1A0F85E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bl>
    <w:p w14:paraId="47E9C9B2" w14:textId="77777777" w:rsidR="001A2306" w:rsidRPr="006278BE" w:rsidRDefault="001A2306" w:rsidP="00837CE3">
      <w:pPr>
        <w:pStyle w:val="Heading4"/>
      </w:pPr>
      <w:r w:rsidRPr="006278BE">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6278BE" w:rsidRDefault="001A2306" w:rsidP="00837CE3">
            <w:r w:rsidRPr="006278BE">
              <w:t>Uncertain Costs</w:t>
            </w:r>
          </w:p>
        </w:tc>
        <w:tc>
          <w:tcPr>
            <w:tcW w:w="6662" w:type="dxa"/>
            <w:hideMark/>
          </w:tcPr>
          <w:p w14:paraId="5C9BADD0"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PCFM Variable Values whose values may be adjusted under Special Condition 3.2 (Uncertain Costs Re-openers).</w:t>
            </w:r>
          </w:p>
        </w:tc>
      </w:tr>
      <w:tr w:rsidR="001A2306" w:rsidRPr="006278BE"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6278BE" w:rsidRDefault="001A2306" w:rsidP="00837CE3">
            <w:r w:rsidRPr="006278BE">
              <w:lastRenderedPageBreak/>
              <w:t>Unmetered</w:t>
            </w:r>
          </w:p>
        </w:tc>
        <w:tc>
          <w:tcPr>
            <w:tcW w:w="6662" w:type="dxa"/>
            <w:hideMark/>
          </w:tcPr>
          <w:p w14:paraId="70B9162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in relation to any quantity of electricity distributed, the estimated quantity of electricity entering or leaving the licensee’s Distribution System in any case where that quantity is not measured by Metering Equipment.</w:t>
            </w:r>
          </w:p>
        </w:tc>
      </w:tr>
      <w:tr w:rsidR="001A2306" w:rsidRPr="006278BE"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6278BE" w:rsidRDefault="001A2306" w:rsidP="00837CE3">
            <w:r w:rsidRPr="006278BE">
              <w:t>Unregulated Margin</w:t>
            </w:r>
          </w:p>
        </w:tc>
        <w:tc>
          <w:tcPr>
            <w:tcW w:w="6662" w:type="dxa"/>
            <w:hideMark/>
          </w:tcPr>
          <w:p w14:paraId="59B0B8B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6278BE" w:rsidRDefault="001A2306" w:rsidP="00837CE3">
            <w:r w:rsidRPr="006278BE">
              <w:t>Unresolved Complaints</w:t>
            </w:r>
          </w:p>
        </w:tc>
        <w:tc>
          <w:tcPr>
            <w:tcW w:w="6662" w:type="dxa"/>
            <w:hideMark/>
          </w:tcPr>
          <w:p w14:paraId="3CB354E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any Complaints that are not Resolved Complaints.</w:t>
            </w:r>
          </w:p>
        </w:tc>
      </w:tr>
      <w:tr w:rsidR="001A2306" w:rsidRPr="006278BE"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6278BE" w:rsidRDefault="001A2306" w:rsidP="00837CE3">
            <w:r w:rsidRPr="006278BE">
              <w:t>Unsuccessful Calls</w:t>
            </w:r>
          </w:p>
        </w:tc>
        <w:tc>
          <w:tcPr>
            <w:tcW w:w="6662" w:type="dxa"/>
            <w:hideMark/>
          </w:tcPr>
          <w:p w14:paraId="0741B9E3" w14:textId="1EDC4F92"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calls that are terminated by the licensee or the Customer, once the Customer has called the Specified Lines, comprising of: </w:t>
            </w:r>
            <w:r w:rsidRPr="006278BE">
              <w:br/>
              <w:t>(</w:t>
            </w:r>
            <w:r w:rsidR="00B154A0" w:rsidRPr="006278BE">
              <w:t>a</w:t>
            </w:r>
            <w:r w:rsidRPr="006278BE">
              <w:t xml:space="preserve">) calls not reaching the Specified Lines where these are inside the licensees’ control; </w:t>
            </w:r>
            <w:r w:rsidRPr="006278BE">
              <w:br/>
              <w:t>(</w:t>
            </w:r>
            <w:r w:rsidR="00B154A0" w:rsidRPr="006278BE">
              <w:t>b</w:t>
            </w:r>
            <w:r w:rsidRPr="006278BE">
              <w:t xml:space="preserve">) calls terminated by the licensee whilst the Customer is engaging with an interactive voice recognition or similar system operated by the licensee; </w:t>
            </w:r>
            <w:r w:rsidRPr="006278BE">
              <w:br/>
              <w:t>(</w:t>
            </w:r>
            <w:r w:rsidR="00B154A0" w:rsidRPr="006278BE">
              <w:t>c</w:t>
            </w:r>
            <w:r w:rsidRPr="006278BE">
              <w:t>) calls that are not allowed into  or are removed from any call queuing system the licensee may operate; and</w:t>
            </w:r>
            <w:r w:rsidRPr="006278BE">
              <w:br/>
              <w:t>(</w:t>
            </w:r>
            <w:r w:rsidR="00B154A0" w:rsidRPr="006278BE">
              <w:t>d</w:t>
            </w:r>
            <w:r w:rsidRPr="006278BE">
              <w:t>) calls abandoned by the Customer in the queue.</w:t>
            </w:r>
          </w:p>
        </w:tc>
      </w:tr>
      <w:tr w:rsidR="001A2306" w:rsidRPr="006278BE"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6278BE" w:rsidRDefault="001A2306" w:rsidP="00837CE3">
            <w:r w:rsidRPr="006278BE">
              <w:t>Use It Or Lose It Allowance</w:t>
            </w:r>
          </w:p>
        </w:tc>
        <w:tc>
          <w:tcPr>
            <w:tcW w:w="6662" w:type="dxa"/>
            <w:hideMark/>
          </w:tcPr>
          <w:p w14:paraId="6FD3AD2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PCFM Variable Values established by Special Condition 3.4 (Use It Or Lose It Allowances).</w:t>
            </w:r>
          </w:p>
        </w:tc>
      </w:tr>
      <w:tr w:rsidR="001A2306" w:rsidRPr="006278BE"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6278BE" w:rsidRDefault="001A2306" w:rsidP="00837CE3">
            <w:r w:rsidRPr="006278BE">
              <w:t>Use of System</w:t>
            </w:r>
          </w:p>
        </w:tc>
        <w:tc>
          <w:tcPr>
            <w:tcW w:w="6662" w:type="dxa"/>
            <w:hideMark/>
          </w:tcPr>
          <w:p w14:paraId="6B55CF9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6278BE" w:rsidRDefault="001A2306" w:rsidP="00837CE3">
            <w:r w:rsidRPr="006278BE">
              <w:t>Use of System Charges</w:t>
            </w:r>
          </w:p>
        </w:tc>
        <w:tc>
          <w:tcPr>
            <w:tcW w:w="6662" w:type="dxa"/>
            <w:hideMark/>
          </w:tcPr>
          <w:p w14:paraId="42B2907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6278BE" w:rsidRDefault="001A2306" w:rsidP="00837CE3">
            <w:r w:rsidRPr="006278BE">
              <w:t>Use of System Charging Statement</w:t>
            </w:r>
          </w:p>
        </w:tc>
        <w:tc>
          <w:tcPr>
            <w:tcW w:w="6662" w:type="dxa"/>
            <w:hideMark/>
          </w:tcPr>
          <w:p w14:paraId="14D2063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bl>
    <w:p w14:paraId="09FE0457" w14:textId="77777777" w:rsidR="001A2306" w:rsidRPr="006278BE" w:rsidRDefault="001A2306" w:rsidP="00837CE3">
      <w:pPr>
        <w:pStyle w:val="Heading4"/>
      </w:pPr>
      <w:r w:rsidRPr="006278BE">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6278BE" w:rsidRDefault="001A2306" w:rsidP="00837CE3">
            <w:r w:rsidRPr="006278BE">
              <w:t>Valid Bad Debt Claim</w:t>
            </w:r>
          </w:p>
        </w:tc>
        <w:tc>
          <w:tcPr>
            <w:tcW w:w="6662" w:type="dxa"/>
            <w:hideMark/>
          </w:tcPr>
          <w:p w14:paraId="23A31B61"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meaning given to that term in Standard Condition 38C (Treatment of Valid Bad Debt Claims).</w:t>
            </w:r>
          </w:p>
        </w:tc>
      </w:tr>
      <w:tr w:rsidR="001A2306" w:rsidRPr="006278BE"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6278BE" w:rsidRDefault="001A2306" w:rsidP="00837CE3">
            <w:r w:rsidRPr="006278BE">
              <w:t>Valid Claim</w:t>
            </w:r>
          </w:p>
        </w:tc>
        <w:tc>
          <w:tcPr>
            <w:tcW w:w="6662" w:type="dxa"/>
            <w:hideMark/>
          </w:tcPr>
          <w:p w14:paraId="7B454A3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6278BE" w:rsidRDefault="001A2306" w:rsidP="00837CE3">
            <w:r w:rsidRPr="006278BE">
              <w:t>Visual Amenity Project</w:t>
            </w:r>
          </w:p>
        </w:tc>
        <w:tc>
          <w:tcPr>
            <w:tcW w:w="6662" w:type="dxa"/>
            <w:hideMark/>
          </w:tcPr>
          <w:p w14:paraId="6FA68DBA" w14:textId="120F41DC"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7A4967" w:rsidRPr="006278BE">
              <w:t>.</w:t>
            </w:r>
          </w:p>
        </w:tc>
      </w:tr>
      <w:tr w:rsidR="001A2306" w:rsidRPr="006278BE"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6278BE" w:rsidRDefault="001A2306" w:rsidP="00837CE3">
            <w:r w:rsidRPr="006278BE">
              <w:lastRenderedPageBreak/>
              <w:t>Vulnerable Situation</w:t>
            </w:r>
          </w:p>
        </w:tc>
        <w:tc>
          <w:tcPr>
            <w:tcW w:w="6662" w:type="dxa"/>
            <w:hideMark/>
          </w:tcPr>
          <w:p w14:paraId="0D1E1E8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10AA (Treating Domestic Customers fairly).</w:t>
            </w:r>
          </w:p>
        </w:tc>
      </w:tr>
    </w:tbl>
    <w:p w14:paraId="5FA807EA" w14:textId="77777777" w:rsidR="001A2306" w:rsidRPr="006278BE" w:rsidRDefault="001A2306" w:rsidP="00837CE3">
      <w:pPr>
        <w:pStyle w:val="Heading4"/>
      </w:pPr>
      <w:r w:rsidRPr="006278BE">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6278BE"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6278BE" w:rsidRDefault="001A2306" w:rsidP="00837CE3">
            <w:r w:rsidRPr="006278BE">
              <w:t>Wayleaves and Diversions Costs</w:t>
            </w:r>
          </w:p>
        </w:tc>
        <w:tc>
          <w:tcPr>
            <w:tcW w:w="6662" w:type="dxa"/>
            <w:hideMark/>
          </w:tcPr>
          <w:p w14:paraId="7BFEF9C1"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costs that could be reported in tables CV5 and C10 of the “Costs and Volumes Reporting Pack” in Annex B of the RIGs.</w:t>
            </w:r>
          </w:p>
        </w:tc>
      </w:tr>
      <w:tr w:rsidR="001A2306" w:rsidRPr="006278BE"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6278BE" w:rsidRDefault="001A2306" w:rsidP="00837CE3">
            <w:r w:rsidRPr="006278BE">
              <w:t>Wayleaves and Diversions Re-opener</w:t>
            </w:r>
          </w:p>
        </w:tc>
        <w:tc>
          <w:tcPr>
            <w:tcW w:w="6662" w:type="dxa"/>
            <w:hideMark/>
          </w:tcPr>
          <w:p w14:paraId="63C732A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M of Special Condition 3.2 (Uncertain Costs Re-openers).</w:t>
            </w:r>
          </w:p>
        </w:tc>
      </w:tr>
      <w:tr w:rsidR="001A2306" w:rsidRPr="006278BE"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6278BE" w:rsidRDefault="001A2306" w:rsidP="00837CE3">
            <w:r w:rsidRPr="006278BE">
              <w:t>Website</w:t>
            </w:r>
          </w:p>
        </w:tc>
        <w:tc>
          <w:tcPr>
            <w:tcW w:w="6662" w:type="dxa"/>
            <w:hideMark/>
          </w:tcPr>
          <w:p w14:paraId="636E532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6278BE" w:rsidRDefault="001A2306" w:rsidP="00837CE3">
            <w:r w:rsidRPr="006278BE">
              <w:t>West Coast of Cumbria Re-opener</w:t>
            </w:r>
          </w:p>
        </w:tc>
        <w:tc>
          <w:tcPr>
            <w:tcW w:w="6662" w:type="dxa"/>
            <w:hideMark/>
          </w:tcPr>
          <w:p w14:paraId="39FF508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Re-opener established by Part N of Special Condition 3.2 (Uncertain Costs Re-openers).</w:t>
            </w:r>
          </w:p>
        </w:tc>
      </w:tr>
      <w:tr w:rsidR="001A2306" w:rsidRPr="006278BE"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6278BE" w:rsidRDefault="001A2306" w:rsidP="00837CE3">
            <w:r w:rsidRPr="006278BE">
              <w:t>Working Day</w:t>
            </w:r>
          </w:p>
        </w:tc>
        <w:tc>
          <w:tcPr>
            <w:tcW w:w="6662" w:type="dxa"/>
            <w:hideMark/>
          </w:tcPr>
          <w:p w14:paraId="2A847A6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6278BE" w:rsidRDefault="001A2306" w:rsidP="00837CE3">
            <w:r w:rsidRPr="006278BE">
              <w:t>Worst Served Customer</w:t>
            </w:r>
          </w:p>
        </w:tc>
        <w:tc>
          <w:tcPr>
            <w:tcW w:w="6662" w:type="dxa"/>
            <w:hideMark/>
          </w:tcPr>
          <w:p w14:paraId="4ED67EB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6278BE"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6278BE" w:rsidRDefault="001A2306" w:rsidP="00837CE3">
            <w:r w:rsidRPr="006278BE">
              <w:t>Writing</w:t>
            </w:r>
          </w:p>
        </w:tc>
        <w:tc>
          <w:tcPr>
            <w:tcW w:w="6662" w:type="dxa"/>
            <w:hideMark/>
          </w:tcPr>
          <w:p w14:paraId="2E6D33A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to that term in Standard Condition 1 (Definitions for the standard conditions).</w:t>
            </w:r>
          </w:p>
        </w:tc>
      </w:tr>
      <w:tr w:rsidR="001A2306" w:rsidRPr="006278BE"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6278BE" w:rsidRDefault="001A2306" w:rsidP="00837CE3">
            <w:r w:rsidRPr="006278BE">
              <w:t>WSC Governance Document</w:t>
            </w:r>
          </w:p>
        </w:tc>
        <w:tc>
          <w:tcPr>
            <w:tcW w:w="6662" w:type="dxa"/>
            <w:hideMark/>
          </w:tcPr>
          <w:p w14:paraId="4A3FF96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document of that name issued by the Authority in accordance with Part B of Special Condition 3.4 (Use It Or Lose It Allowances).</w:t>
            </w:r>
          </w:p>
        </w:tc>
      </w:tr>
      <w:tr w:rsidR="001A2306" w:rsidRPr="006278BE"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6278BE" w:rsidRDefault="001A2306" w:rsidP="00837CE3">
            <w:r w:rsidRPr="006278BE">
              <w:t>WSC Project</w:t>
            </w:r>
          </w:p>
        </w:tc>
        <w:tc>
          <w:tcPr>
            <w:tcW w:w="6662" w:type="dxa"/>
            <w:hideMark/>
          </w:tcPr>
          <w:p w14:paraId="2F7EA6D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6278BE" w:rsidRDefault="001A2306" w:rsidP="00837CE3">
      <w:pPr>
        <w:pStyle w:val="Heading4"/>
      </w:pPr>
      <w:r w:rsidRPr="006278BE">
        <w:t>X</w:t>
      </w:r>
    </w:p>
    <w:p w14:paraId="51013DED" w14:textId="77777777" w:rsidR="001A2306" w:rsidRPr="006278BE" w:rsidRDefault="001A2306" w:rsidP="00837CE3">
      <w:pPr>
        <w:pStyle w:val="Heading4"/>
      </w:pPr>
      <w:r w:rsidRPr="006278BE">
        <w:t>Y</w:t>
      </w:r>
    </w:p>
    <w:p w14:paraId="37B193D3" w14:textId="77777777" w:rsidR="001A2306" w:rsidRPr="006278BE" w:rsidRDefault="001A2306" w:rsidP="00837CE3">
      <w:pPr>
        <w:pStyle w:val="Heading4"/>
      </w:pPr>
      <w:r w:rsidRPr="006278BE">
        <w:t>Z</w:t>
      </w:r>
    </w:p>
    <w:p w14:paraId="3280E09E" w14:textId="77777777" w:rsidR="001A2306" w:rsidRPr="006278BE" w:rsidRDefault="001A2306" w:rsidP="001A2306">
      <w:pPr>
        <w:pStyle w:val="Heading3"/>
      </w:pPr>
      <w:r w:rsidRPr="006278BE">
        <w:t xml:space="preserve">References to the Electricity Distributors </w:t>
      </w:r>
    </w:p>
    <w:p w14:paraId="1535D482" w14:textId="77777777" w:rsidR="001A2306" w:rsidRPr="006278BE" w:rsidRDefault="001A2306" w:rsidP="00837CE3">
      <w:pPr>
        <w:pStyle w:val="NumberedNormal"/>
      </w:pPr>
      <w:r w:rsidRPr="006278BE">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6278BE"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6278BE" w:rsidRDefault="001A2306" w:rsidP="00837CE3">
            <w:r w:rsidRPr="006278BE">
              <w:t>ENWL</w:t>
            </w:r>
          </w:p>
        </w:tc>
        <w:tc>
          <w:tcPr>
            <w:tcW w:w="7887" w:type="dxa"/>
          </w:tcPr>
          <w:p w14:paraId="4F9EBC1A"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refers to Electricity North West Ltd (registered number 2366949).</w:t>
            </w:r>
          </w:p>
        </w:tc>
      </w:tr>
      <w:tr w:rsidR="001A2306" w:rsidRPr="006278BE"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6278BE" w:rsidRDefault="001A2306" w:rsidP="00837CE3">
            <w:r w:rsidRPr="006278BE">
              <w:t>NPgN</w:t>
            </w:r>
          </w:p>
        </w:tc>
        <w:tc>
          <w:tcPr>
            <w:tcW w:w="7887" w:type="dxa"/>
          </w:tcPr>
          <w:p w14:paraId="0AAC7DD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Northern Powergrid (Northeast) plc (registered number 2906593).</w:t>
            </w:r>
          </w:p>
        </w:tc>
      </w:tr>
      <w:tr w:rsidR="001A2306" w:rsidRPr="006278BE"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6278BE" w:rsidRDefault="001A2306" w:rsidP="00837CE3">
            <w:r w:rsidRPr="006278BE">
              <w:t>NPgY</w:t>
            </w:r>
          </w:p>
        </w:tc>
        <w:tc>
          <w:tcPr>
            <w:tcW w:w="7887" w:type="dxa"/>
          </w:tcPr>
          <w:p w14:paraId="3C89405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Northern Powergrid (Yorkshire) plc (registered number 4112320).</w:t>
            </w:r>
          </w:p>
        </w:tc>
      </w:tr>
      <w:tr w:rsidR="001A2306" w:rsidRPr="006278BE"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6278BE" w:rsidRDefault="001A2306" w:rsidP="00837CE3">
            <w:r w:rsidRPr="006278BE">
              <w:lastRenderedPageBreak/>
              <w:t>WMID</w:t>
            </w:r>
          </w:p>
        </w:tc>
        <w:tc>
          <w:tcPr>
            <w:tcW w:w="7887" w:type="dxa"/>
          </w:tcPr>
          <w:p w14:paraId="18050CE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National Grid Electricity Distribution (West Midlands) plc (registered number 3600574).</w:t>
            </w:r>
          </w:p>
        </w:tc>
      </w:tr>
      <w:tr w:rsidR="001A2306" w:rsidRPr="006278BE"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6278BE" w:rsidRDefault="001A2306" w:rsidP="00837CE3">
            <w:r w:rsidRPr="006278BE">
              <w:t>EMID</w:t>
            </w:r>
          </w:p>
        </w:tc>
        <w:tc>
          <w:tcPr>
            <w:tcW w:w="7887" w:type="dxa"/>
          </w:tcPr>
          <w:p w14:paraId="4A9CFCA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National Grid Electricity Distribution (East Midlands) plc (registered number 2366923).</w:t>
            </w:r>
          </w:p>
        </w:tc>
      </w:tr>
      <w:tr w:rsidR="001A2306" w:rsidRPr="006278BE"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6278BE" w:rsidRDefault="001A2306" w:rsidP="00837CE3">
            <w:r w:rsidRPr="006278BE">
              <w:t>SWALES</w:t>
            </w:r>
          </w:p>
        </w:tc>
        <w:tc>
          <w:tcPr>
            <w:tcW w:w="7887" w:type="dxa"/>
          </w:tcPr>
          <w:p w14:paraId="1059CFC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National Grid Electricity Distribution (South Wales) plc (registered number 2366985).</w:t>
            </w:r>
          </w:p>
        </w:tc>
      </w:tr>
      <w:tr w:rsidR="001A2306" w:rsidRPr="006278BE"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6278BE" w:rsidRDefault="001A2306" w:rsidP="00837CE3">
            <w:r w:rsidRPr="006278BE">
              <w:t>SWEST</w:t>
            </w:r>
          </w:p>
        </w:tc>
        <w:tc>
          <w:tcPr>
            <w:tcW w:w="7887" w:type="dxa"/>
          </w:tcPr>
          <w:p w14:paraId="0BBDC53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National Grid Electricity Distribution (South West) plc (registered number 2366894).</w:t>
            </w:r>
          </w:p>
        </w:tc>
      </w:tr>
      <w:tr w:rsidR="001A2306" w:rsidRPr="006278BE"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6278BE" w:rsidRDefault="001A2306" w:rsidP="00837CE3">
            <w:r w:rsidRPr="006278BE">
              <w:t>LPN</w:t>
            </w:r>
          </w:p>
        </w:tc>
        <w:tc>
          <w:tcPr>
            <w:tcW w:w="7887" w:type="dxa"/>
          </w:tcPr>
          <w:p w14:paraId="55775E3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London Power Networks plc (registered number 3929195).</w:t>
            </w:r>
          </w:p>
        </w:tc>
      </w:tr>
      <w:tr w:rsidR="001A2306" w:rsidRPr="006278BE"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6278BE" w:rsidRDefault="001A2306" w:rsidP="00837CE3">
            <w:r w:rsidRPr="006278BE">
              <w:t>SPN</w:t>
            </w:r>
          </w:p>
        </w:tc>
        <w:tc>
          <w:tcPr>
            <w:tcW w:w="7887" w:type="dxa"/>
          </w:tcPr>
          <w:p w14:paraId="7B417FE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South Eastern Power Networks plc (registered number 3043097).</w:t>
            </w:r>
          </w:p>
        </w:tc>
      </w:tr>
      <w:tr w:rsidR="001A2306" w:rsidRPr="006278BE"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6278BE" w:rsidRDefault="001A2306" w:rsidP="00837CE3">
            <w:r w:rsidRPr="006278BE">
              <w:t>EPN</w:t>
            </w:r>
          </w:p>
        </w:tc>
        <w:tc>
          <w:tcPr>
            <w:tcW w:w="7887" w:type="dxa"/>
          </w:tcPr>
          <w:p w14:paraId="798B608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Eastern Power Networks plc (registered number 2366906).</w:t>
            </w:r>
          </w:p>
        </w:tc>
      </w:tr>
      <w:tr w:rsidR="001A2306" w:rsidRPr="006278BE"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6278BE" w:rsidRDefault="001A2306" w:rsidP="00837CE3">
            <w:r w:rsidRPr="006278BE">
              <w:t>SPD</w:t>
            </w:r>
          </w:p>
        </w:tc>
        <w:tc>
          <w:tcPr>
            <w:tcW w:w="7887" w:type="dxa"/>
          </w:tcPr>
          <w:p w14:paraId="5549E85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SP Distribution plc (registered number SC189125).</w:t>
            </w:r>
          </w:p>
        </w:tc>
      </w:tr>
      <w:tr w:rsidR="001A2306" w:rsidRPr="006278BE"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6278BE" w:rsidRDefault="001A2306" w:rsidP="00837CE3">
            <w:r w:rsidRPr="006278BE">
              <w:t xml:space="preserve">SPMW </w:t>
            </w:r>
          </w:p>
        </w:tc>
        <w:tc>
          <w:tcPr>
            <w:tcW w:w="7887" w:type="dxa"/>
          </w:tcPr>
          <w:p w14:paraId="17FCAE2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SP Manweb plc (registered number 2366937).</w:t>
            </w:r>
          </w:p>
        </w:tc>
      </w:tr>
      <w:tr w:rsidR="001A2306" w:rsidRPr="006278BE"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6278BE" w:rsidRDefault="001A2306" w:rsidP="00837CE3">
            <w:r w:rsidRPr="006278BE">
              <w:t>SSEH</w:t>
            </w:r>
          </w:p>
        </w:tc>
        <w:tc>
          <w:tcPr>
            <w:tcW w:w="7887" w:type="dxa"/>
          </w:tcPr>
          <w:p w14:paraId="5FA90E4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Scottish Hydro Electric Power Distribution plc (registered number SC213460).</w:t>
            </w:r>
          </w:p>
        </w:tc>
      </w:tr>
      <w:tr w:rsidR="001A2306" w:rsidRPr="006278BE"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6278BE" w:rsidRDefault="001A2306" w:rsidP="00837CE3">
            <w:r w:rsidRPr="006278BE">
              <w:t>SSES</w:t>
            </w:r>
          </w:p>
        </w:tc>
        <w:tc>
          <w:tcPr>
            <w:tcW w:w="7887" w:type="dxa"/>
          </w:tcPr>
          <w:p w14:paraId="46D1D4C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refers to Southern Electric Power Distribution plc (registered number 4094290).</w:t>
            </w:r>
          </w:p>
        </w:tc>
      </w:tr>
    </w:tbl>
    <w:p w14:paraId="7750D6BF" w14:textId="77777777" w:rsidR="001A2306" w:rsidRPr="006278BE" w:rsidRDefault="001A2306" w:rsidP="001A2306">
      <w:pPr>
        <w:pStyle w:val="Heading2"/>
      </w:pPr>
      <w:bookmarkStart w:id="20" w:name="_Toc115249369"/>
      <w:bookmarkStart w:id="21" w:name="_Toc121143980"/>
      <w:bookmarkStart w:id="22" w:name="_Toc121736105"/>
      <w:bookmarkStart w:id="23" w:name="_Toc126075034"/>
      <w:r w:rsidRPr="006278BE">
        <w:t>Common procedure</w:t>
      </w:r>
      <w:bookmarkEnd w:id="20"/>
      <w:bookmarkEnd w:id="21"/>
      <w:bookmarkEnd w:id="22"/>
      <w:bookmarkEnd w:id="23"/>
      <w:r w:rsidRPr="006278BE">
        <w:t xml:space="preserve"> </w:t>
      </w:r>
    </w:p>
    <w:p w14:paraId="734B5E09" w14:textId="77777777" w:rsidR="001A2306" w:rsidRPr="006278BE" w:rsidRDefault="001A2306" w:rsidP="001A2306">
      <w:pPr>
        <w:pStyle w:val="Heading3nonumbering"/>
      </w:pPr>
      <w:r w:rsidRPr="006278BE">
        <w:t xml:space="preserve">Introduction </w:t>
      </w:r>
    </w:p>
    <w:p w14:paraId="2D637AD4" w14:textId="77777777" w:rsidR="001A2306" w:rsidRPr="006278BE" w:rsidRDefault="001A2306" w:rsidP="00837CE3">
      <w:pPr>
        <w:pStyle w:val="NumberedNormal"/>
      </w:pPr>
      <w:r w:rsidRPr="006278BE">
        <w:t xml:space="preserve">The purpose of this condition is to provide a common procedure for the following matters: </w:t>
      </w:r>
    </w:p>
    <w:p w14:paraId="5C6BDEB8" w14:textId="77777777" w:rsidR="001A2306" w:rsidRPr="006278BE" w:rsidRDefault="001A2306" w:rsidP="00837CE3">
      <w:pPr>
        <w:pStyle w:val="ListNormal"/>
      </w:pPr>
      <w:r w:rsidRPr="006278BE">
        <w:t xml:space="preserve">issuing and amending of Associated Documents; </w:t>
      </w:r>
    </w:p>
    <w:p w14:paraId="314C3287" w14:textId="77777777" w:rsidR="001A2306" w:rsidRPr="006278BE" w:rsidRDefault="001A2306" w:rsidP="00837CE3">
      <w:pPr>
        <w:pStyle w:val="ListNormal"/>
      </w:pPr>
      <w:r w:rsidRPr="006278BE">
        <w:t>the direction of additional Re-opener application windows; and</w:t>
      </w:r>
    </w:p>
    <w:p w14:paraId="533B3E48" w14:textId="77777777" w:rsidR="001A2306" w:rsidRPr="006278BE" w:rsidRDefault="001A2306" w:rsidP="00837CE3">
      <w:pPr>
        <w:pStyle w:val="ListNormal"/>
      </w:pPr>
      <w:r w:rsidRPr="006278BE">
        <w:t>derogations from submission deadlines for certain documents.</w:t>
      </w:r>
    </w:p>
    <w:p w14:paraId="22D136CF" w14:textId="77777777" w:rsidR="001A2306" w:rsidRPr="006278BE" w:rsidRDefault="001A2306" w:rsidP="001A2306">
      <w:pPr>
        <w:pStyle w:val="Heading3"/>
      </w:pPr>
      <w:r w:rsidRPr="006278BE">
        <w:t xml:space="preserve">Associated Documents </w:t>
      </w:r>
    </w:p>
    <w:p w14:paraId="4F307731" w14:textId="77777777" w:rsidR="001A2306" w:rsidRPr="006278BE" w:rsidRDefault="001A2306" w:rsidP="00837CE3">
      <w:pPr>
        <w:pStyle w:val="NumberedNormal"/>
      </w:pPr>
      <w:r w:rsidRPr="006278BE">
        <w:t xml:space="preserve">The Authority may issue and amend Associated Documents by direction. </w:t>
      </w:r>
    </w:p>
    <w:p w14:paraId="11598465" w14:textId="77777777" w:rsidR="001A2306" w:rsidRPr="006278BE" w:rsidRDefault="001A2306" w:rsidP="00837CE3">
      <w:pPr>
        <w:pStyle w:val="NumberedNormal"/>
      </w:pPr>
      <w:r w:rsidRPr="006278BE">
        <w:t>Before issuing or amending Associated Documents, the Authority must publish on the Authority's Website:</w:t>
      </w:r>
    </w:p>
    <w:p w14:paraId="3238D841" w14:textId="77777777" w:rsidR="001A2306" w:rsidRPr="006278BE" w:rsidRDefault="001A2306" w:rsidP="00837CE3">
      <w:pPr>
        <w:pStyle w:val="ListNormal"/>
      </w:pPr>
      <w:r w:rsidRPr="006278BE">
        <w:t xml:space="preserve">the text of the proposed or amended Associated Document; </w:t>
      </w:r>
    </w:p>
    <w:p w14:paraId="49CD0CFB" w14:textId="77777777" w:rsidR="001A2306" w:rsidRPr="006278BE" w:rsidRDefault="001A2306" w:rsidP="00837CE3">
      <w:pPr>
        <w:pStyle w:val="ListNormal"/>
      </w:pPr>
      <w:r w:rsidRPr="006278BE">
        <w:t xml:space="preserve">the date on which the Authority intends the Associated Document or amended Associated Document to come into effect; and </w:t>
      </w:r>
    </w:p>
    <w:p w14:paraId="5A77CB14" w14:textId="77777777" w:rsidR="001A2306" w:rsidRPr="006278BE" w:rsidRDefault="001A2306" w:rsidP="00837CE3">
      <w:pPr>
        <w:pStyle w:val="ListNormal"/>
      </w:pPr>
      <w:r w:rsidRPr="006278BE">
        <w:t xml:space="preserve">a period during which representations may be made on the content of the Associated Document, which must not be less than 28 days. </w:t>
      </w:r>
    </w:p>
    <w:p w14:paraId="40B6AC8F" w14:textId="77777777" w:rsidR="001A2306" w:rsidRPr="006278BE" w:rsidRDefault="001A2306" w:rsidP="00837CE3">
      <w:pPr>
        <w:pStyle w:val="NumberedNormal"/>
      </w:pPr>
      <w:r w:rsidRPr="006278BE">
        <w:lastRenderedPageBreak/>
        <w:t xml:space="preserve">After issuing or amending an Associated Document, the Authority must: </w:t>
      </w:r>
    </w:p>
    <w:p w14:paraId="3B06D22D" w14:textId="77777777" w:rsidR="001A2306" w:rsidRPr="006278BE" w:rsidRDefault="001A2306" w:rsidP="00837CE3">
      <w:pPr>
        <w:pStyle w:val="ListNormal"/>
      </w:pPr>
      <w:r w:rsidRPr="006278BE">
        <w:t xml:space="preserve">publish the Associated Document on the Authority’s Website; and </w:t>
      </w:r>
    </w:p>
    <w:p w14:paraId="0FB9D53A" w14:textId="77777777" w:rsidR="001A2306" w:rsidRPr="006278BE" w:rsidRDefault="001A2306" w:rsidP="00837CE3">
      <w:pPr>
        <w:pStyle w:val="ListNormal"/>
      </w:pPr>
      <w:r w:rsidRPr="006278BE">
        <w:t xml:space="preserve">ensure that any amendments to Associated Documents are promptly incorporated into a consolidated version maintained on the Authority’s Website. </w:t>
      </w:r>
    </w:p>
    <w:p w14:paraId="6735D37B" w14:textId="77777777" w:rsidR="001A2306" w:rsidRPr="006278BE" w:rsidRDefault="001A2306" w:rsidP="00837CE3">
      <w:pPr>
        <w:pStyle w:val="NumberedNormal"/>
      </w:pPr>
      <w:r w:rsidRPr="006278BE">
        <w:t>The steps required to issue or amend an Associated Document may be satisfied by action taken before, as well as by action taken after, this condition or the condition establishing the relevant Associated Document comes into effect.</w:t>
      </w:r>
      <w:bookmarkStart w:id="24" w:name="_Toc51749188"/>
      <w:bookmarkEnd w:id="24"/>
    </w:p>
    <w:p w14:paraId="16FF057B" w14:textId="77777777" w:rsidR="001A2306" w:rsidRPr="006278BE" w:rsidRDefault="001A2306" w:rsidP="001A2306">
      <w:pPr>
        <w:pStyle w:val="Heading3"/>
      </w:pPr>
      <w:r w:rsidRPr="006278BE">
        <w:t>Direction of additional Re-opener application windows by the Authority</w:t>
      </w:r>
    </w:p>
    <w:p w14:paraId="5081F375" w14:textId="77777777" w:rsidR="001A2306" w:rsidRPr="006278BE" w:rsidRDefault="001A2306" w:rsidP="00837CE3">
      <w:pPr>
        <w:pStyle w:val="NumberedNormal"/>
      </w:pPr>
      <w:r w:rsidRPr="006278BE">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6278BE" w:rsidRDefault="001A2306" w:rsidP="001A2306">
      <w:pPr>
        <w:pStyle w:val="Heading3"/>
      </w:pPr>
      <w:r w:rsidRPr="006278BE">
        <w:t>Derogations from submission deadlines</w:t>
      </w:r>
    </w:p>
    <w:p w14:paraId="6E1264A0" w14:textId="77777777" w:rsidR="001A2306" w:rsidRPr="006278BE" w:rsidRDefault="001A2306" w:rsidP="00837CE3">
      <w:pPr>
        <w:pStyle w:val="NumberedNormal"/>
      </w:pPr>
      <w:r w:rsidRPr="006278BE">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6278BE" w:rsidRDefault="001A2306" w:rsidP="00837CE3">
      <w:pPr>
        <w:pStyle w:val="ListNormal"/>
      </w:pPr>
      <w:r w:rsidRPr="006278BE">
        <w:t xml:space="preserve">the Major Connections Annual Report under Part B of Special Condition 4.5 (Major </w:t>
      </w:r>
      <w:r w:rsidR="00601B4A" w:rsidRPr="006278BE">
        <w:t>c</w:t>
      </w:r>
      <w:r w:rsidRPr="006278BE">
        <w:t>onnections output delivery incentive);</w:t>
      </w:r>
    </w:p>
    <w:p w14:paraId="0F64AFA6" w14:textId="77777777" w:rsidR="001A2306" w:rsidRPr="006278BE" w:rsidRDefault="001A2306" w:rsidP="00837CE3">
      <w:pPr>
        <w:pStyle w:val="ListNormal"/>
      </w:pPr>
      <w:r w:rsidRPr="006278BE">
        <w:t>the Annual Vulnerability Report under Part G of Special Condition 4.6 (Consumer vulnerability output delivery incentive);</w:t>
      </w:r>
    </w:p>
    <w:p w14:paraId="24B33997" w14:textId="77777777" w:rsidR="001A2306" w:rsidRPr="006278BE" w:rsidRDefault="001A2306" w:rsidP="00837CE3">
      <w:pPr>
        <w:pStyle w:val="ListNormal"/>
      </w:pPr>
      <w:r w:rsidRPr="006278BE">
        <w:t>the Annual Environmental Report under Part A of Special Condition 9.1 (the Annual Environmental Report);</w:t>
      </w:r>
    </w:p>
    <w:p w14:paraId="0AB517DF" w14:textId="77777777" w:rsidR="001A2306" w:rsidRPr="006278BE" w:rsidRDefault="001A2306" w:rsidP="00837CE3">
      <w:pPr>
        <w:pStyle w:val="ListNormal"/>
      </w:pPr>
      <w:r w:rsidRPr="006278BE">
        <w:t>the Digitalisation Strategy under Part A of Special Condition 9.5 (Digitalisation); and</w:t>
      </w:r>
    </w:p>
    <w:p w14:paraId="60617A76" w14:textId="77777777" w:rsidR="001A2306" w:rsidRPr="006278BE" w:rsidRDefault="001A2306" w:rsidP="00837CE3">
      <w:pPr>
        <w:pStyle w:val="ListNormal"/>
      </w:pPr>
      <w:r w:rsidRPr="006278BE">
        <w:t>the Digitalisation Action Plan under Part B of Special Condition 9.5.</w:t>
      </w:r>
    </w:p>
    <w:p w14:paraId="16A3E067" w14:textId="77777777" w:rsidR="001A2306" w:rsidRPr="006278BE" w:rsidRDefault="001A2306" w:rsidP="001A2306">
      <w:pPr>
        <w:pStyle w:val="Heading1"/>
      </w:pPr>
      <w:bookmarkStart w:id="25" w:name="_Toc121143981"/>
      <w:bookmarkStart w:id="26" w:name="_Toc121736106"/>
      <w:bookmarkStart w:id="27" w:name="_Toc126075035"/>
      <w:r w:rsidRPr="006278BE">
        <w:lastRenderedPageBreak/>
        <w:t>Revenue restriction</w:t>
      </w:r>
      <w:bookmarkEnd w:id="25"/>
      <w:bookmarkEnd w:id="26"/>
      <w:bookmarkEnd w:id="27"/>
    </w:p>
    <w:p w14:paraId="27E49999" w14:textId="77777777" w:rsidR="001A2306" w:rsidRPr="006278BE" w:rsidRDefault="001A2306" w:rsidP="001A2306">
      <w:pPr>
        <w:pStyle w:val="Heading2"/>
      </w:pPr>
      <w:bookmarkStart w:id="28" w:name="_Toc33175305"/>
      <w:bookmarkStart w:id="29" w:name="_Toc33175842"/>
      <w:bookmarkStart w:id="30" w:name="_Toc48610141"/>
      <w:bookmarkStart w:id="31" w:name="_Toc51319594"/>
      <w:bookmarkStart w:id="32" w:name="_Toc51798251"/>
      <w:bookmarkStart w:id="33" w:name="_Toc57985349"/>
      <w:bookmarkStart w:id="34" w:name="_Toc63192558"/>
      <w:bookmarkStart w:id="35" w:name="_Toc73528116"/>
      <w:bookmarkStart w:id="36" w:name="_Toc121143982"/>
      <w:bookmarkStart w:id="37" w:name="_Toc121736107"/>
      <w:bookmarkStart w:id="38" w:name="_Toc126075036"/>
      <w:r w:rsidRPr="006278BE">
        <w:t>Revenue</w:t>
      </w:r>
      <w:bookmarkEnd w:id="28"/>
      <w:bookmarkEnd w:id="29"/>
      <w:r w:rsidRPr="006278BE">
        <w:t xml:space="preserve"> </w:t>
      </w:r>
      <w:bookmarkEnd w:id="30"/>
      <w:bookmarkEnd w:id="31"/>
      <w:bookmarkEnd w:id="32"/>
      <w:r w:rsidRPr="006278BE">
        <w:t>restriction</w:t>
      </w:r>
      <w:bookmarkEnd w:id="33"/>
      <w:bookmarkEnd w:id="34"/>
      <w:bookmarkEnd w:id="35"/>
      <w:bookmarkEnd w:id="36"/>
      <w:bookmarkEnd w:id="37"/>
      <w:bookmarkEnd w:id="38"/>
    </w:p>
    <w:p w14:paraId="07E555AE" w14:textId="77777777" w:rsidR="001A2306" w:rsidRPr="006278BE" w:rsidRDefault="001A2306" w:rsidP="001A2306">
      <w:pPr>
        <w:pStyle w:val="Heading3nonumbering"/>
      </w:pPr>
      <w:r w:rsidRPr="006278BE">
        <w:t>Introduction</w:t>
      </w:r>
    </w:p>
    <w:p w14:paraId="0414B88D" w14:textId="77777777" w:rsidR="001A2306" w:rsidRPr="006278BE" w:rsidRDefault="001A2306" w:rsidP="00837CE3">
      <w:pPr>
        <w:pStyle w:val="NumberedNormal"/>
      </w:pPr>
      <w:r w:rsidRPr="006278BE">
        <w:t>The purpose of this condition is to place obligations on the licensee in relation to the setting of Use of System Charges.</w:t>
      </w:r>
    </w:p>
    <w:p w14:paraId="29F89F83" w14:textId="77777777" w:rsidR="001A2306" w:rsidRPr="006278BE" w:rsidRDefault="001A2306" w:rsidP="00837CE3">
      <w:pPr>
        <w:pStyle w:val="NumberedNormal"/>
      </w:pPr>
      <w:r w:rsidRPr="006278BE">
        <w:t>This condition also establishes the definition of Recovered Revenue (RR</w:t>
      </w:r>
      <w:r w:rsidRPr="006278BE">
        <w:rPr>
          <w:rStyle w:val="Subscript"/>
        </w:rPr>
        <w:t>t</w:t>
      </w:r>
      <w:r w:rsidRPr="006278BE">
        <w:t>) and provides the calculation for Allowed Revenue (AR</w:t>
      </w:r>
      <w:r w:rsidRPr="006278BE">
        <w:rPr>
          <w:rStyle w:val="Subscript"/>
        </w:rPr>
        <w:t>t</w:t>
      </w:r>
      <w:r w:rsidRPr="006278BE">
        <w:t xml:space="preserve">). </w:t>
      </w:r>
    </w:p>
    <w:p w14:paraId="420C3776" w14:textId="77777777" w:rsidR="001A2306" w:rsidRPr="006278BE" w:rsidRDefault="001A2306" w:rsidP="001A2306">
      <w:pPr>
        <w:pStyle w:val="Heading3"/>
      </w:pPr>
      <w:r w:rsidRPr="006278BE">
        <w:t>Licensee’s obligation when setting Use of System Charges</w:t>
      </w:r>
    </w:p>
    <w:p w14:paraId="69B87FA8" w14:textId="77777777" w:rsidR="001A2306" w:rsidRPr="006278BE" w:rsidRDefault="001A2306" w:rsidP="00837CE3">
      <w:pPr>
        <w:pStyle w:val="NumberedNormal"/>
      </w:pPr>
      <w:r w:rsidRPr="006278BE">
        <w:t>The licensee must, when setting Use of System Charges, use its best endeavours to ensure that Recovered Revenue equals Allowed Revenue.</w:t>
      </w:r>
    </w:p>
    <w:p w14:paraId="66064F68" w14:textId="77777777" w:rsidR="001A2306" w:rsidRPr="006278BE" w:rsidRDefault="001A2306" w:rsidP="00837CE3">
      <w:pPr>
        <w:pStyle w:val="NumberedNormal"/>
      </w:pPr>
      <w:r w:rsidRPr="006278BE">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6278BE" w:rsidRDefault="001A2306" w:rsidP="00837CE3">
      <w:pPr>
        <w:pStyle w:val="NumberedNormal"/>
      </w:pPr>
      <w:r w:rsidRPr="006278BE">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6278BE" w:rsidRDefault="001A2306" w:rsidP="00837CE3">
      <w:pPr>
        <w:pStyle w:val="NumberedNormal"/>
      </w:pPr>
      <w:r w:rsidRPr="006278BE">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6278BE" w:rsidRDefault="001A2306" w:rsidP="001A2306">
      <w:pPr>
        <w:pStyle w:val="Heading3"/>
      </w:pPr>
      <w:r w:rsidRPr="006278BE">
        <w:t>Recovered Revenue term (RR</w:t>
      </w:r>
      <w:r w:rsidRPr="006278BE">
        <w:rPr>
          <w:rStyle w:val="Subscript"/>
        </w:rPr>
        <w:t>t</w:t>
      </w:r>
      <w:r w:rsidRPr="006278BE">
        <w:t>)</w:t>
      </w:r>
    </w:p>
    <w:p w14:paraId="725AB29F" w14:textId="77777777" w:rsidR="001A2306" w:rsidRPr="006278BE" w:rsidRDefault="001A2306" w:rsidP="00837CE3">
      <w:pPr>
        <w:pStyle w:val="NumberedNormal"/>
      </w:pPr>
      <w:r w:rsidRPr="006278BE">
        <w:t>Recovered Revenue (RR</w:t>
      </w:r>
      <w:r w:rsidRPr="006278BE">
        <w:rPr>
          <w:rStyle w:val="Subscript"/>
        </w:rPr>
        <w:t>t</w:t>
      </w:r>
      <w:r w:rsidRPr="006278BE">
        <w:t>) means the revenue received by the licensee from Use of System Charges, made for the provision of Distribution Services in respect of a Regulatory Year, net of Bad Debt as derived in accordance with Part H.</w:t>
      </w:r>
    </w:p>
    <w:p w14:paraId="1C836C95" w14:textId="77777777" w:rsidR="001A2306" w:rsidRPr="006278BE" w:rsidRDefault="001A2306" w:rsidP="001A2306">
      <w:pPr>
        <w:pStyle w:val="Heading3"/>
      </w:pPr>
      <w:r w:rsidRPr="006278BE">
        <w:t>Formula for calculating the Allowed Revenue term (AR</w:t>
      </w:r>
      <w:r w:rsidRPr="006278BE">
        <w:rPr>
          <w:rStyle w:val="Subscript"/>
        </w:rPr>
        <w:t>t</w:t>
      </w:r>
      <w:r w:rsidRPr="006278BE">
        <w:t>)</w:t>
      </w:r>
    </w:p>
    <w:p w14:paraId="78E95C7A" w14:textId="77777777" w:rsidR="001A2306" w:rsidRPr="006278BE" w:rsidRDefault="001A2306" w:rsidP="00837CE3">
      <w:pPr>
        <w:pStyle w:val="NumberedNormal"/>
      </w:pPr>
      <w:r w:rsidRPr="006278BE">
        <w:t>The value of AR</w:t>
      </w:r>
      <w:r w:rsidRPr="006278BE">
        <w:rPr>
          <w:rStyle w:val="Subscript"/>
        </w:rPr>
        <w:t>t</w:t>
      </w:r>
      <w:r w:rsidRPr="006278BE">
        <w:t xml:space="preserve"> is derived in accordance with the following formula:</w:t>
      </w:r>
    </w:p>
    <w:p w14:paraId="2B8DB80C" w14:textId="77777777" w:rsidR="001A2306" w:rsidRPr="006278BE" w:rsidRDefault="004A5D3F" w:rsidP="00837CE3">
      <m:oMathPara>
        <m:oMath>
          <m:sSub>
            <m:sSubPr>
              <m:ctrlPr>
                <w:rPr>
                  <w:rFonts w:ascii="Cambria Math" w:hAnsi="Cambria Math"/>
                </w:rPr>
              </m:ctrlPr>
            </m:sSubPr>
            <m:e>
              <m:r>
                <w:rPr>
                  <w:rFonts w:ascii="Cambria Math" w:hAnsi="Cambria Math"/>
                </w:rPr>
                <m:t>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2020/21</m:t>
                  </m:r>
                </m:sub>
              </m:sSub>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023"/>
        <w:gridCol w:w="7323"/>
      </w:tblGrid>
      <w:tr w:rsidR="001A2306" w:rsidRPr="006278BE"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6278BE" w:rsidRDefault="001A2306" w:rsidP="00837CE3">
            <w:r w:rsidRPr="006278BE">
              <w:t>R</w:t>
            </w:r>
            <w:r w:rsidRPr="006278BE">
              <w:rPr>
                <w:rStyle w:val="Subscript"/>
              </w:rPr>
              <w:t>t</w:t>
            </w:r>
          </w:p>
        </w:tc>
        <w:tc>
          <w:tcPr>
            <w:tcW w:w="0" w:type="auto"/>
            <w:hideMark/>
          </w:tcPr>
          <w:p w14:paraId="6EFBFFAD"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Calculated Revenue and is derived in accordance with Part D;</w:t>
            </w:r>
          </w:p>
        </w:tc>
      </w:tr>
      <w:tr w:rsidR="001A2306" w:rsidRPr="006278BE"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6278BE" w:rsidRDefault="001A2306" w:rsidP="00837CE3">
            <w:r w:rsidRPr="006278BE">
              <w:t>PI</w:t>
            </w:r>
            <w:r w:rsidRPr="006278BE">
              <w:rPr>
                <w:rStyle w:val="Subscript"/>
              </w:rPr>
              <w:t>t</w:t>
            </w:r>
          </w:p>
        </w:tc>
        <w:tc>
          <w:tcPr>
            <w:tcW w:w="0" w:type="auto"/>
            <w:hideMark/>
          </w:tcPr>
          <w:p w14:paraId="512EB68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price index term and is derived in accordance with Part E;</w:t>
            </w:r>
          </w:p>
        </w:tc>
      </w:tr>
      <w:tr w:rsidR="001A2306" w:rsidRPr="006278BE"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6278BE" w:rsidRDefault="001A2306" w:rsidP="00837CE3">
            <w:r w:rsidRPr="006278BE">
              <w:lastRenderedPageBreak/>
              <w:t>PI</w:t>
            </w:r>
            <w:r w:rsidRPr="006278BE">
              <w:rPr>
                <w:rStyle w:val="Subscript"/>
              </w:rPr>
              <w:t>2020/21</w:t>
            </w:r>
          </w:p>
        </w:tc>
        <w:tc>
          <w:tcPr>
            <w:tcW w:w="0" w:type="auto"/>
            <w:hideMark/>
          </w:tcPr>
          <w:p w14:paraId="5B408F1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price index term for the Regulatory Year commencing on 1 April 2020 and is derived in accordance with Part E;</w:t>
            </w:r>
          </w:p>
        </w:tc>
      </w:tr>
      <w:tr w:rsidR="001A2306" w:rsidRPr="006278BE"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0FDDF9E3" w:rsidR="001A2306" w:rsidRPr="006278BE" w:rsidRDefault="004A5D3F" w:rsidP="00837CE3">
            <m:oMathPara>
              <m:oMathParaPr>
                <m:jc m:val="left"/>
              </m:oMathParaPr>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t</m:t>
                    </m:r>
                  </m:sub>
                </m:sSub>
              </m:oMath>
            </m:oMathPara>
          </w:p>
        </w:tc>
        <w:tc>
          <w:tcPr>
            <w:tcW w:w="0" w:type="auto"/>
            <w:hideMark/>
          </w:tcPr>
          <w:p w14:paraId="621B576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K correction term and is derived in accordance with Part F;</w:t>
            </w:r>
          </w:p>
        </w:tc>
      </w:tr>
      <w:tr w:rsidR="001A2306" w:rsidRPr="006278BE"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6278BE" w:rsidRDefault="001A2306" w:rsidP="00837CE3">
            <w:r w:rsidRPr="006278BE">
              <w:t>FP</w:t>
            </w:r>
            <w:r w:rsidRPr="006278BE">
              <w:rPr>
                <w:rStyle w:val="Subscript"/>
              </w:rPr>
              <w:t>t</w:t>
            </w:r>
          </w:p>
        </w:tc>
        <w:tc>
          <w:tcPr>
            <w:tcW w:w="0" w:type="auto"/>
            <w:hideMark/>
          </w:tcPr>
          <w:p w14:paraId="0280A4B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forecasting penalty and is derived in accordance with Part G; and</w:t>
            </w:r>
          </w:p>
        </w:tc>
      </w:tr>
      <w:tr w:rsidR="001A2306" w:rsidRPr="006278BE"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782821D5" w:rsidR="001A2306" w:rsidRPr="006278BE" w:rsidRDefault="004A5D3F" w:rsidP="00837CE3">
            <m:oMathPara>
              <m:oMathParaPr>
                <m:jc m:val="left"/>
              </m:oMathParaPr>
              <m:oMath>
                <m:sSub>
                  <m:sSubPr>
                    <m:ctrlPr>
                      <w:rPr>
                        <w:rFonts w:ascii="Cambria Math" w:hAnsi="Cambria Math"/>
                      </w:rPr>
                    </m:ctrlPr>
                  </m:sSubPr>
                  <m:e>
                    <m:r>
                      <m:rPr>
                        <m:sty m:val="p"/>
                      </m:rPr>
                      <w:rPr>
                        <w:rFonts w:ascii="Cambria Math" w:hAnsi="Cambria Math"/>
                      </w:rPr>
                      <m:t>LAR</m:t>
                    </m:r>
                  </m:e>
                  <m:sub>
                    <m:r>
                      <m:rPr>
                        <m:sty m:val="p"/>
                      </m:rPr>
                      <w:rPr>
                        <w:rFonts w:ascii="Cambria Math" w:hAnsi="Cambria Math"/>
                      </w:rPr>
                      <m:t>t</m:t>
                    </m:r>
                  </m:sub>
                </m:sSub>
              </m:oMath>
            </m:oMathPara>
          </w:p>
        </w:tc>
        <w:tc>
          <w:tcPr>
            <w:tcW w:w="0" w:type="auto"/>
            <w:hideMark/>
          </w:tcPr>
          <w:p w14:paraId="260E51C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legacy adjustments term and is derived in accordance with Special Condition 7.1 (Legacy adjustments to revenue).</w:t>
            </w:r>
          </w:p>
        </w:tc>
      </w:tr>
    </w:tbl>
    <w:p w14:paraId="1B5F59CA" w14:textId="77777777" w:rsidR="001A2306" w:rsidRPr="006278BE" w:rsidRDefault="001A2306" w:rsidP="001A2306">
      <w:pPr>
        <w:pStyle w:val="Heading3"/>
      </w:pPr>
      <w:r w:rsidRPr="006278BE">
        <w:t>Formula for calculating the Calculated Revenue term (R</w:t>
      </w:r>
      <w:r w:rsidRPr="006278BE">
        <w:rPr>
          <w:rStyle w:val="Subscript"/>
        </w:rPr>
        <w:t>t</w:t>
      </w:r>
      <w:r w:rsidRPr="006278BE">
        <w:t>)</w:t>
      </w:r>
    </w:p>
    <w:p w14:paraId="34045893" w14:textId="77777777" w:rsidR="001A2306" w:rsidRPr="006278BE" w:rsidRDefault="001A2306" w:rsidP="00837CE3">
      <w:pPr>
        <w:pStyle w:val="NumberedNormal"/>
      </w:pPr>
      <w:r w:rsidRPr="006278BE">
        <w:t>The value of Rt is derived in accordance with the following formula:</w:t>
      </w:r>
    </w:p>
    <w:p w14:paraId="25C6D01A" w14:textId="77777777" w:rsidR="001A2306" w:rsidRPr="006278BE" w:rsidRDefault="004A5D3F" w:rsidP="000A6BA9">
      <w:pPr>
        <w:ind w:left="567"/>
      </w:pPr>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884"/>
        <w:gridCol w:w="7462"/>
      </w:tblGrid>
      <w:tr w:rsidR="001A2306" w:rsidRPr="006278BE"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7C97D123" w:rsidR="001A2306" w:rsidRPr="006278BE" w:rsidRDefault="004A5D3F" w:rsidP="00837CE3">
            <m:oMathPara>
              <m:oMathParaPr>
                <m:jc m:val="left"/>
              </m:oMathParaPr>
              <m:oMath>
                <m:sSub>
                  <m:sSubPr>
                    <m:ctrlPr>
                      <w:rPr>
                        <w:rFonts w:ascii="Cambria Math" w:hAnsi="Cambria Math"/>
                      </w:rPr>
                    </m:ctrlPr>
                  </m:sSubPr>
                  <m:e>
                    <m:r>
                      <m:rPr>
                        <m:sty m:val="p"/>
                      </m:rPr>
                      <w:rPr>
                        <w:rFonts w:ascii="Cambria Math" w:hAnsi="Cambria Math"/>
                      </w:rPr>
                      <m:t>FM</m:t>
                    </m:r>
                  </m:e>
                  <m:sub>
                    <m:r>
                      <m:rPr>
                        <m:sty m:val="p"/>
                      </m:rPr>
                      <w:rPr>
                        <w:rFonts w:ascii="Cambria Math" w:hAnsi="Cambria Math"/>
                      </w:rPr>
                      <m:t>t</m:t>
                    </m:r>
                  </m:sub>
                </m:sSub>
              </m:oMath>
            </m:oMathPara>
          </w:p>
        </w:tc>
        <w:tc>
          <w:tcPr>
            <w:tcW w:w="0" w:type="auto"/>
            <w:hideMark/>
          </w:tcPr>
          <w:p w14:paraId="5083B113"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fast money and has the value set out in the "Revenue" sheet of the ED2 Price Control Financial Model;</w:t>
            </w:r>
          </w:p>
        </w:tc>
      </w:tr>
      <w:tr w:rsidR="001A2306" w:rsidRPr="006278BE"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31071FA5" w:rsidR="001A2306" w:rsidRPr="006278BE" w:rsidRDefault="004A5D3F" w:rsidP="00837CE3">
            <m:oMathPara>
              <m:oMath>
                <m:sSub>
                  <m:sSubPr>
                    <m:ctrlPr>
                      <w:rPr>
                        <w:rFonts w:ascii="Cambria Math" w:hAnsi="Cambria Math"/>
                      </w:rPr>
                    </m:ctrlPr>
                  </m:sSubPr>
                  <m:e>
                    <m:r>
                      <m:rPr>
                        <m:sty m:val="p"/>
                      </m:rPr>
                      <w:rPr>
                        <w:rFonts w:ascii="Cambria Math" w:hAnsi="Cambria Math"/>
                      </w:rPr>
                      <m:t>DPN</m:t>
                    </m:r>
                  </m:e>
                  <m:sub>
                    <m:r>
                      <m:rPr>
                        <m:sty m:val="p"/>
                      </m:rPr>
                      <w:rPr>
                        <w:rFonts w:ascii="Cambria Math" w:hAnsi="Cambria Math"/>
                      </w:rPr>
                      <m:t>t</m:t>
                    </m:r>
                  </m:sub>
                </m:sSub>
              </m:oMath>
            </m:oMathPara>
          </w:p>
        </w:tc>
        <w:tc>
          <w:tcPr>
            <w:tcW w:w="0" w:type="auto"/>
            <w:hideMark/>
          </w:tcPr>
          <w:p w14:paraId="0A130C7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RAV depreciation and has the value set out in the "Revenue" sheet of the ED2 Price Control Financial Model;</w:t>
            </w:r>
          </w:p>
        </w:tc>
      </w:tr>
      <w:tr w:rsidR="001A2306" w:rsidRPr="006278BE"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2C21C55D" w:rsidR="001A2306" w:rsidRPr="006278BE" w:rsidRDefault="004A5D3F" w:rsidP="00837CE3">
            <m:oMathPara>
              <m:oMath>
                <m:sSub>
                  <m:sSubPr>
                    <m:ctrlPr>
                      <w:rPr>
                        <w:rFonts w:ascii="Cambria Math" w:hAnsi="Cambria Math"/>
                      </w:rPr>
                    </m:ctrlPr>
                  </m:sSubPr>
                  <m:e>
                    <m:r>
                      <m:rPr>
                        <m:sty m:val="p"/>
                      </m:rPr>
                      <w:rPr>
                        <w:rFonts w:ascii="Cambria Math" w:hAnsi="Cambria Math"/>
                      </w:rPr>
                      <m:t>RTN</m:t>
                    </m:r>
                  </m:e>
                  <m:sub>
                    <m:r>
                      <m:rPr>
                        <m:sty m:val="p"/>
                      </m:rPr>
                      <w:rPr>
                        <w:rFonts w:ascii="Cambria Math" w:hAnsi="Cambria Math"/>
                      </w:rPr>
                      <m:t>t</m:t>
                    </m:r>
                  </m:sub>
                </m:sSub>
              </m:oMath>
            </m:oMathPara>
          </w:p>
        </w:tc>
        <w:tc>
          <w:tcPr>
            <w:tcW w:w="0" w:type="auto"/>
            <w:hideMark/>
          </w:tcPr>
          <w:p w14:paraId="2C9DC5F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return and has the value set out in the "Revenue" sheet of the ED2 Price Control Financial Model;</w:t>
            </w:r>
          </w:p>
        </w:tc>
      </w:tr>
      <w:tr w:rsidR="001A2306" w:rsidRPr="006278BE"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78F9465D" w:rsidR="001A2306" w:rsidRPr="006278BE" w:rsidRDefault="004A5D3F" w:rsidP="00837CE3">
            <m:oMathPara>
              <m:oMath>
                <m:sSub>
                  <m:sSubPr>
                    <m:ctrlPr>
                      <w:rPr>
                        <w:rFonts w:ascii="Cambria Math" w:hAnsi="Cambria Math"/>
                      </w:rPr>
                    </m:ctrlPr>
                  </m:sSubPr>
                  <m:e>
                    <m:r>
                      <m:rPr>
                        <m:sty m:val="p"/>
                      </m:rPr>
                      <w:rPr>
                        <w:rFonts w:ascii="Cambria Math" w:hAnsi="Cambria Math"/>
                      </w:rPr>
                      <m:t>PT</m:t>
                    </m:r>
                  </m:e>
                  <m:sub>
                    <m:r>
                      <m:rPr>
                        <m:sty m:val="p"/>
                      </m:rPr>
                      <w:rPr>
                        <w:rFonts w:ascii="Cambria Math" w:hAnsi="Cambria Math"/>
                      </w:rPr>
                      <m:t>t</m:t>
                    </m:r>
                  </m:sub>
                </m:sSub>
              </m:oMath>
            </m:oMathPara>
          </w:p>
        </w:tc>
        <w:tc>
          <w:tcPr>
            <w:tcW w:w="0" w:type="auto"/>
          </w:tcPr>
          <w:p w14:paraId="04F8B84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pass-through items term and is derived in accordance with Special Condition 6.1 (Pass-through items).</w:t>
            </w:r>
          </w:p>
        </w:tc>
      </w:tr>
      <w:tr w:rsidR="001A2306" w:rsidRPr="006278BE"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36B44A4A" w:rsidR="001A2306" w:rsidRPr="006278BE" w:rsidRDefault="004A5D3F" w:rsidP="00837CE3">
            <m:oMathPara>
              <m:oMath>
                <m:sSub>
                  <m:sSubPr>
                    <m:ctrlPr>
                      <w:rPr>
                        <w:rFonts w:ascii="Cambria Math" w:hAnsi="Cambria Math"/>
                      </w:rPr>
                    </m:ctrlPr>
                  </m:sSubPr>
                  <m:e>
                    <m:r>
                      <m:rPr>
                        <m:sty m:val="p"/>
                      </m:rPr>
                      <w:rPr>
                        <w:rFonts w:ascii="Cambria Math" w:hAnsi="Cambria Math"/>
                      </w:rPr>
                      <m:t>RTNA</m:t>
                    </m:r>
                  </m:e>
                  <m:sub>
                    <m:r>
                      <m:rPr>
                        <m:sty m:val="p"/>
                      </m:rPr>
                      <w:rPr>
                        <w:rFonts w:ascii="Cambria Math" w:hAnsi="Cambria Math"/>
                      </w:rPr>
                      <m:t>t</m:t>
                    </m:r>
                  </m:sub>
                </m:sSub>
              </m:oMath>
            </m:oMathPara>
          </w:p>
        </w:tc>
        <w:tc>
          <w:tcPr>
            <w:tcW w:w="0" w:type="auto"/>
          </w:tcPr>
          <w:p w14:paraId="43A8328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return adjustment and is derived in accordance with Special Condition 2.3 (Return Adjustment);</w:t>
            </w:r>
          </w:p>
        </w:tc>
      </w:tr>
      <w:tr w:rsidR="001A2306" w:rsidRPr="006278BE"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4406F3D9" w:rsidR="001A2306" w:rsidRPr="006278BE" w:rsidRDefault="004A5D3F" w:rsidP="00837CE3">
            <m:oMathPara>
              <m:oMath>
                <m:sSub>
                  <m:sSubPr>
                    <m:ctrlPr>
                      <w:rPr>
                        <w:rFonts w:ascii="Cambria Math" w:hAnsi="Cambria Math"/>
                      </w:rPr>
                    </m:ctrlPr>
                  </m:sSubPr>
                  <m:e>
                    <m:r>
                      <m:rPr>
                        <m:sty m:val="p"/>
                      </m:rPr>
                      <w:rPr>
                        <w:rFonts w:ascii="Cambria Math" w:hAnsi="Cambria Math"/>
                      </w:rPr>
                      <m:t>EIC</m:t>
                    </m:r>
                  </m:e>
                  <m:sub>
                    <m:r>
                      <m:rPr>
                        <m:sty m:val="p"/>
                      </m:rPr>
                      <w:rPr>
                        <w:rFonts w:ascii="Cambria Math" w:hAnsi="Cambria Math"/>
                      </w:rPr>
                      <m:t>t</m:t>
                    </m:r>
                  </m:sub>
                </m:sSub>
              </m:oMath>
            </m:oMathPara>
          </w:p>
        </w:tc>
        <w:tc>
          <w:tcPr>
            <w:tcW w:w="0" w:type="auto"/>
            <w:hideMark/>
          </w:tcPr>
          <w:p w14:paraId="5407EDE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allowance for equity issuance costs and has the value set out in the "Revenue" sheet of the ED2 Price Control Financial Model;</w:t>
            </w:r>
          </w:p>
        </w:tc>
      </w:tr>
      <w:tr w:rsidR="001A2306" w:rsidRPr="006278BE"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41BF5204" w:rsidR="001A2306" w:rsidRPr="006278BE" w:rsidRDefault="004A5D3F" w:rsidP="00837CE3">
            <m:oMathPara>
              <m:oMath>
                <m:sSub>
                  <m:sSubPr>
                    <m:ctrlPr>
                      <w:rPr>
                        <w:rFonts w:ascii="Cambria Math" w:hAnsi="Cambria Math"/>
                      </w:rPr>
                    </m:ctrlPr>
                  </m:sSubPr>
                  <m:e>
                    <m:r>
                      <m:rPr>
                        <m:sty m:val="p"/>
                      </m:rPr>
                      <w:rPr>
                        <w:rFonts w:ascii="Cambria Math" w:hAnsi="Cambria Math"/>
                      </w:rPr>
                      <m:t>BPI</m:t>
                    </m:r>
                  </m:e>
                  <m:sub>
                    <m:r>
                      <m:rPr>
                        <m:sty m:val="p"/>
                      </m:rPr>
                      <w:rPr>
                        <w:rFonts w:ascii="Cambria Math" w:hAnsi="Cambria Math"/>
                      </w:rPr>
                      <m:t>t</m:t>
                    </m:r>
                  </m:sub>
                </m:sSub>
              </m:oMath>
            </m:oMathPara>
          </w:p>
        </w:tc>
        <w:tc>
          <w:tcPr>
            <w:tcW w:w="0" w:type="auto"/>
          </w:tcPr>
          <w:p w14:paraId="0BE9DA0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business plan incentive term and has the value set out in the "Revenue" sheet of the ED2 Price Control Financial Model, unless the Authority directs otherwise in accordance with Special Condition 4.7 (Consumer value proposition);</w:t>
            </w:r>
          </w:p>
        </w:tc>
      </w:tr>
      <w:tr w:rsidR="001A2306" w:rsidRPr="006278BE"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29F043B5" w:rsidR="001A2306" w:rsidRPr="006278BE" w:rsidRDefault="004A5D3F" w:rsidP="00837CE3">
            <m:oMathPara>
              <m:oMath>
                <m:sSub>
                  <m:sSubPr>
                    <m:ctrlPr>
                      <w:rPr>
                        <w:rFonts w:ascii="Cambria Math" w:hAnsi="Cambria Math"/>
                      </w:rPr>
                    </m:ctrlPr>
                  </m:sSubPr>
                  <m:e>
                    <m:r>
                      <m:rPr>
                        <m:sty m:val="p"/>
                      </m:rPr>
                      <w:rPr>
                        <w:rFonts w:ascii="Cambria Math" w:hAnsi="Cambria Math"/>
                      </w:rPr>
                      <m:t>ODI</m:t>
                    </m:r>
                  </m:e>
                  <m:sub>
                    <m:r>
                      <m:rPr>
                        <m:sty m:val="p"/>
                      </m:rPr>
                      <w:rPr>
                        <w:rFonts w:ascii="Cambria Math" w:hAnsi="Cambria Math"/>
                      </w:rPr>
                      <m:t>t</m:t>
                    </m:r>
                  </m:sub>
                </m:sSub>
              </m:oMath>
            </m:oMathPara>
          </w:p>
        </w:tc>
        <w:tc>
          <w:tcPr>
            <w:tcW w:w="0" w:type="auto"/>
          </w:tcPr>
          <w:p w14:paraId="46C91CE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total output delivery incentive term and is derived in accordance with Special Condition 4.1 (Total output delivery incentive performance);</w:t>
            </w:r>
          </w:p>
        </w:tc>
      </w:tr>
      <w:tr w:rsidR="001A2306" w:rsidRPr="006278BE"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2B86215A" w:rsidR="001A2306" w:rsidRPr="006278BE" w:rsidRDefault="004A5D3F" w:rsidP="00837CE3">
            <m:oMathPara>
              <m:oMath>
                <m:sSub>
                  <m:sSubPr>
                    <m:ctrlPr>
                      <w:rPr>
                        <w:rFonts w:ascii="Cambria Math" w:hAnsi="Cambria Math"/>
                      </w:rPr>
                    </m:ctrlPr>
                  </m:sSubPr>
                  <m:e>
                    <m:r>
                      <m:rPr>
                        <m:sty m:val="p"/>
                      </m:rPr>
                      <w:rPr>
                        <w:rFonts w:ascii="Cambria Math" w:hAnsi="Cambria Math"/>
                      </w:rPr>
                      <m:t>ORA</m:t>
                    </m:r>
                  </m:e>
                  <m:sub>
                    <m:r>
                      <m:rPr>
                        <m:sty m:val="p"/>
                      </m:rPr>
                      <w:rPr>
                        <w:rFonts w:ascii="Cambria Math" w:hAnsi="Cambria Math"/>
                      </w:rPr>
                      <m:t>t</m:t>
                    </m:r>
                  </m:sub>
                </m:sSub>
              </m:oMath>
            </m:oMathPara>
          </w:p>
        </w:tc>
        <w:tc>
          <w:tcPr>
            <w:tcW w:w="0" w:type="auto"/>
          </w:tcPr>
          <w:p w14:paraId="75264A2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total other revenue allowances and is derived in accordance with Special Condition 5.1 (Total other revenue allowances); </w:t>
            </w:r>
          </w:p>
        </w:tc>
      </w:tr>
      <w:tr w:rsidR="001A2306" w:rsidRPr="006278BE"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4FB03942" w:rsidR="001A2306" w:rsidRPr="006278BE" w:rsidRDefault="004A5D3F" w:rsidP="00837CE3">
            <m:oMathPara>
              <m:oMath>
                <m:sSub>
                  <m:sSubPr>
                    <m:ctrlPr>
                      <w:rPr>
                        <w:rFonts w:ascii="Cambria Math" w:hAnsi="Cambria Math"/>
                      </w:rPr>
                    </m:ctrlPr>
                  </m:sSubPr>
                  <m:e>
                    <m:r>
                      <m:rPr>
                        <m:sty m:val="p"/>
                      </m:rPr>
                      <w:rPr>
                        <w:rFonts w:ascii="Cambria Math" w:hAnsi="Cambria Math"/>
                      </w:rPr>
                      <m:t>DRS</m:t>
                    </m:r>
                  </m:e>
                  <m:sub>
                    <m:r>
                      <m:rPr>
                        <m:sty m:val="p"/>
                      </m:rPr>
                      <w:rPr>
                        <w:rFonts w:ascii="Cambria Math" w:hAnsi="Cambria Math"/>
                      </w:rPr>
                      <m:t>t</m:t>
                    </m:r>
                  </m:sub>
                </m:sSub>
              </m:oMath>
            </m:oMathPara>
          </w:p>
        </w:tc>
        <w:tc>
          <w:tcPr>
            <w:tcW w:w="0" w:type="auto"/>
            <w:hideMark/>
          </w:tcPr>
          <w:p w14:paraId="21CCF17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equals the DRS Net Revenue of DRS15 (Miscellaneous);</w:t>
            </w:r>
          </w:p>
        </w:tc>
      </w:tr>
      <w:tr w:rsidR="001A2306" w:rsidRPr="006278BE"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1A01C419" w:rsidR="001A2306" w:rsidRPr="006278BE" w:rsidRDefault="004A5D3F" w:rsidP="00837CE3">
            <m:oMathPara>
              <m:oMath>
                <m:sSub>
                  <m:sSubPr>
                    <m:ctrlPr>
                      <w:rPr>
                        <w:rFonts w:ascii="Cambria Math" w:hAnsi="Cambria Math"/>
                      </w:rPr>
                    </m:ctrlPr>
                  </m:sSubPr>
                  <m:e>
                    <m:r>
                      <m:rPr>
                        <m:sty m:val="p"/>
                      </m:rPr>
                      <w:rPr>
                        <w:rFonts w:ascii="Cambria Math" w:hAnsi="Cambria Math"/>
                      </w:rPr>
                      <m:t>TAX</m:t>
                    </m:r>
                  </m:e>
                  <m:sub>
                    <m:r>
                      <m:rPr>
                        <m:sty m:val="p"/>
                      </m:rPr>
                      <w:rPr>
                        <w:rFonts w:ascii="Cambria Math" w:hAnsi="Cambria Math"/>
                      </w:rPr>
                      <m:t>t</m:t>
                    </m:r>
                  </m:sub>
                </m:sSub>
              </m:oMath>
            </m:oMathPara>
          </w:p>
        </w:tc>
        <w:tc>
          <w:tcPr>
            <w:tcW w:w="0" w:type="auto"/>
            <w:hideMark/>
          </w:tcPr>
          <w:p w14:paraId="44BA9CF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tax allowance and has the value set out in the "Revenue" sheet of the ED2 Price Control Financial Model and is further described in Chapter 6 of the ED2 Price Control Financial Handbook; and</w:t>
            </w:r>
          </w:p>
        </w:tc>
      </w:tr>
      <w:tr w:rsidR="001A2306" w:rsidRPr="006278BE"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75FF25E7" w:rsidR="001A2306" w:rsidRPr="006278BE" w:rsidRDefault="004A5D3F" w:rsidP="00837CE3">
            <m:oMathPara>
              <m:oMath>
                <m:sSub>
                  <m:sSubPr>
                    <m:ctrlPr>
                      <w:rPr>
                        <w:rFonts w:ascii="Cambria Math" w:hAnsi="Cambria Math"/>
                      </w:rPr>
                    </m:ctrlPr>
                  </m:sSubPr>
                  <m:e>
                    <m:r>
                      <m:rPr>
                        <m:sty m:val="p"/>
                      </m:rPr>
                      <w:rPr>
                        <w:rFonts w:ascii="Cambria Math" w:hAnsi="Cambria Math"/>
                      </w:rPr>
                      <m:t>TAXA</m:t>
                    </m:r>
                  </m:e>
                  <m:sub>
                    <m:r>
                      <m:rPr>
                        <m:sty m:val="p"/>
                      </m:rPr>
                      <w:rPr>
                        <w:rFonts w:ascii="Cambria Math" w:hAnsi="Cambria Math"/>
                      </w:rPr>
                      <m:t>t</m:t>
                    </m:r>
                  </m:sub>
                </m:sSub>
              </m:oMath>
            </m:oMathPara>
          </w:p>
        </w:tc>
        <w:tc>
          <w:tcPr>
            <w:tcW w:w="0" w:type="auto"/>
            <w:hideMark/>
          </w:tcPr>
          <w:p w14:paraId="4D12A15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tax allowance adjustment term and has the value zero, unless the Authority directs otherwise in accordance with Special Condition 2.2 (Tax allowance adjustment).</w:t>
            </w:r>
          </w:p>
        </w:tc>
      </w:tr>
    </w:tbl>
    <w:p w14:paraId="1DC60A1D" w14:textId="77777777" w:rsidR="001A2306" w:rsidRPr="006278BE" w:rsidRDefault="001A2306" w:rsidP="001A2306">
      <w:pPr>
        <w:pStyle w:val="Heading3"/>
      </w:pPr>
      <w:r w:rsidRPr="006278BE">
        <w:t>Formula for calculating the price index term (PI</w:t>
      </w:r>
      <w:r w:rsidRPr="006278BE">
        <w:rPr>
          <w:rStyle w:val="Subscript"/>
        </w:rPr>
        <w:t>t</w:t>
      </w:r>
      <w:r w:rsidRPr="006278BE">
        <w:t>)</w:t>
      </w:r>
    </w:p>
    <w:p w14:paraId="517EAD43" w14:textId="77777777" w:rsidR="001A2306" w:rsidRPr="006278BE" w:rsidRDefault="001A2306" w:rsidP="00837CE3">
      <w:pPr>
        <w:pStyle w:val="NumberedNormal"/>
      </w:pPr>
      <w:r w:rsidRPr="006278BE">
        <w:t>The value of PI</w:t>
      </w:r>
      <w:r w:rsidRPr="006278BE">
        <w:rPr>
          <w:rStyle w:val="Subscript"/>
        </w:rPr>
        <w:t>t</w:t>
      </w:r>
      <w:r w:rsidRPr="006278BE">
        <w:t xml:space="preserve"> is the arithmetic average of each of the twelve monthly values of PIm from 1 April to 31 March within Regulatory Year t, derived in accordance with the following formula:</w:t>
      </w:r>
    </w:p>
    <w:p w14:paraId="03C9BC0F" w14:textId="77777777" w:rsidR="001A2306" w:rsidRPr="006278BE" w:rsidRDefault="004A5D3F" w:rsidP="00837CE3">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912"/>
        <w:gridCol w:w="7434"/>
      </w:tblGrid>
      <w:tr w:rsidR="001A2306" w:rsidRPr="006278BE"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6278BE" w:rsidRDefault="001A2306" w:rsidP="00837CE3">
            <w:r w:rsidRPr="006278BE">
              <w:t>m</w:t>
            </w:r>
          </w:p>
        </w:tc>
        <w:tc>
          <w:tcPr>
            <w:tcW w:w="0" w:type="auto"/>
            <w:hideMark/>
          </w:tcPr>
          <w:p w14:paraId="685B2A9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refers to a year and month;</w:t>
            </w:r>
          </w:p>
        </w:tc>
      </w:tr>
      <w:tr w:rsidR="001A2306" w:rsidRPr="006278BE"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6278BE" w:rsidRDefault="001A2306" w:rsidP="00837CE3">
            <w:r w:rsidRPr="006278BE">
              <w:t>RPIm</w:t>
            </w:r>
          </w:p>
        </w:tc>
        <w:tc>
          <w:tcPr>
            <w:tcW w:w="0" w:type="auto"/>
            <w:hideMark/>
          </w:tcPr>
          <w:p w14:paraId="35833FD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Retail Prices Index for the year and month m; and</w:t>
            </w:r>
          </w:p>
        </w:tc>
      </w:tr>
      <w:tr w:rsidR="001A2306" w:rsidRPr="006278BE"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6278BE" w:rsidRDefault="001A2306" w:rsidP="00837CE3">
            <w:r w:rsidRPr="006278BE">
              <w:t>CPIHm</w:t>
            </w:r>
          </w:p>
        </w:tc>
        <w:tc>
          <w:tcPr>
            <w:tcW w:w="0" w:type="auto"/>
            <w:hideMark/>
          </w:tcPr>
          <w:p w14:paraId="6DB5895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Consumer Prices Index Including Owner Occupiers' Housing Costs for the year and month m.</w:t>
            </w:r>
          </w:p>
        </w:tc>
      </w:tr>
    </w:tbl>
    <w:p w14:paraId="069513EB" w14:textId="77777777" w:rsidR="001A2306" w:rsidRPr="006278BE" w:rsidRDefault="001A2306" w:rsidP="001A2306">
      <w:pPr>
        <w:pStyle w:val="Heading3"/>
      </w:pPr>
      <w:bookmarkStart w:id="39" w:name="_Toc51363652"/>
      <w:bookmarkStart w:id="40" w:name="_Toc52197025"/>
      <w:bookmarkStart w:id="41" w:name="_Toc52266787"/>
      <w:bookmarkStart w:id="42" w:name="_Toc55826947"/>
      <w:bookmarkStart w:id="43" w:name="_Toc55827101"/>
      <w:bookmarkStart w:id="44" w:name="_Toc57768202"/>
      <w:r w:rsidRPr="006278BE">
        <w:t xml:space="preserve">Correction </w:t>
      </w:r>
      <w:bookmarkEnd w:id="39"/>
      <w:bookmarkEnd w:id="40"/>
      <w:bookmarkEnd w:id="41"/>
      <w:r w:rsidRPr="006278BE">
        <w:t>term (K</w:t>
      </w:r>
      <w:r w:rsidRPr="006278BE">
        <w:rPr>
          <w:rStyle w:val="Subscript"/>
        </w:rPr>
        <w:t>t</w:t>
      </w:r>
      <w:r w:rsidRPr="006278BE">
        <w:t>)</w:t>
      </w:r>
      <w:bookmarkEnd w:id="42"/>
      <w:bookmarkEnd w:id="43"/>
      <w:bookmarkEnd w:id="44"/>
    </w:p>
    <w:p w14:paraId="2029CDE1" w14:textId="77777777" w:rsidR="001A2306" w:rsidRPr="006278BE" w:rsidRDefault="001A2306" w:rsidP="00837CE3">
      <w:pPr>
        <w:pStyle w:val="NumberedNormal"/>
      </w:pPr>
      <w:bookmarkStart w:id="45" w:name="_Hlk48603993"/>
      <w:r w:rsidRPr="006278BE">
        <w:t xml:space="preserve">For Regulatory Years commencing prior to 1 April 2023, the value of Kt is zero.  </w:t>
      </w:r>
    </w:p>
    <w:p w14:paraId="7ECBEA5B" w14:textId="77777777" w:rsidR="001A2306" w:rsidRPr="006278BE" w:rsidRDefault="001A2306" w:rsidP="00837CE3">
      <w:pPr>
        <w:pStyle w:val="NumberedNormal"/>
      </w:pPr>
      <w:r w:rsidRPr="006278BE">
        <w:t>For Regulatory Years commencing on or after 1 April 2023, the value of Kt is derived in accordance with the following formula:</w:t>
      </w:r>
      <w:bookmarkEnd w:id="45"/>
    </w:p>
    <w:p w14:paraId="6FEA990C" w14:textId="77777777" w:rsidR="001A2306" w:rsidRPr="006278BE" w:rsidRDefault="004A5D3F" w:rsidP="00837CE3">
      <m:oMathPara>
        <m:oMath>
          <m:sSub>
            <m:sSubPr>
              <m:ctrlPr>
                <w:rPr>
                  <w:rFonts w:ascii="Cambria Math" w:hAnsi="Cambria Math"/>
                </w:rPr>
              </m:ctrlPr>
            </m:sSubPr>
            <m:e>
              <m:r>
                <w:rPr>
                  <w:rFonts w:ascii="Cambria Math" w:hAnsi="Cambria Math"/>
                </w:rPr>
                <m:t>K</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m:t>
                  </m:r>
                  <m:r>
                    <m:rPr>
                      <m:sty m:val="p"/>
                    </m:rPr>
                    <w:rPr>
                      <w:rFonts w:ascii="Cambria Math" w:hAnsi="Cambria Math"/>
                    </w:rPr>
                    <m:t>-1</m:t>
                  </m:r>
                </m:sub>
              </m:sSub>
            </m:e>
          </m:d>
        </m:oMath>
      </m:oMathPara>
    </w:p>
    <w:p w14:paraId="15FE4218" w14:textId="77777777" w:rsidR="001A2306" w:rsidRPr="006278BE" w:rsidRDefault="001A2306" w:rsidP="00837CE3">
      <w:pPr>
        <w:pStyle w:val="FormulaDefinitions"/>
      </w:pPr>
      <w:r w:rsidRPr="006278BE">
        <w:t>where:</w:t>
      </w:r>
    </w:p>
    <w:tbl>
      <w:tblPr>
        <w:tblStyle w:val="TableGridLight"/>
        <w:tblW w:w="8222" w:type="dxa"/>
        <w:tblLook w:val="04A0" w:firstRow="1" w:lastRow="0" w:firstColumn="1" w:lastColumn="0" w:noHBand="0" w:noVBand="1"/>
      </w:tblPr>
      <w:tblGrid>
        <w:gridCol w:w="743"/>
        <w:gridCol w:w="7479"/>
      </w:tblGrid>
      <w:tr w:rsidR="001A2306" w:rsidRPr="006278BE"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6278BE" w:rsidRDefault="001A2306" w:rsidP="00837CE3">
            <w:r w:rsidRPr="006278BE">
              <w:t>AR</w:t>
            </w:r>
            <w:r w:rsidRPr="006278BE">
              <w:rPr>
                <w:rStyle w:val="Subscript"/>
              </w:rPr>
              <w:t>t</w:t>
            </w:r>
          </w:p>
        </w:tc>
        <w:tc>
          <w:tcPr>
            <w:tcW w:w="7479" w:type="dxa"/>
            <w:hideMark/>
          </w:tcPr>
          <w:p w14:paraId="17839CB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Allowed Revenue. For Regulatory Years commencing on or after 1 April 2023 AR</w:t>
            </w:r>
            <w:r w:rsidRPr="006278BE">
              <w:rPr>
                <w:rStyle w:val="Subscript"/>
              </w:rPr>
              <w:t>t</w:t>
            </w:r>
            <w:r w:rsidRPr="006278BE">
              <w:t xml:space="preserve"> is derived in accordance with Part C. For the Regulatory Year commencing on 1 April 2022 AR</w:t>
            </w:r>
            <w:r w:rsidRPr="006278BE">
              <w:rPr>
                <w:rStyle w:val="Subscript"/>
              </w:rPr>
              <w:t>t</w:t>
            </w:r>
            <w:r w:rsidRPr="006278BE">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6278BE"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6278BE" w:rsidRDefault="001A2306" w:rsidP="00837CE3">
            <w:r w:rsidRPr="006278BE">
              <w:t>RR</w:t>
            </w:r>
            <w:r w:rsidRPr="006278BE">
              <w:rPr>
                <w:rStyle w:val="Subscript"/>
              </w:rPr>
              <w:t>t</w:t>
            </w:r>
          </w:p>
        </w:tc>
        <w:tc>
          <w:tcPr>
            <w:tcW w:w="7479" w:type="dxa"/>
            <w:hideMark/>
          </w:tcPr>
          <w:p w14:paraId="283D19F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Recovered Revenue. For Regulatory Years commencing on or after 1 April 2023, RR</w:t>
            </w:r>
            <w:r w:rsidRPr="006278BE">
              <w:rPr>
                <w:rStyle w:val="Subscript"/>
              </w:rPr>
              <w:t>t</w:t>
            </w:r>
            <w:r w:rsidRPr="006278BE">
              <w:t xml:space="preserve"> is derived in accordance with Part B. For the Regulatory Year commencing on 1 April 2022, RR</w:t>
            </w:r>
            <w:r w:rsidRPr="006278BE">
              <w:rPr>
                <w:rStyle w:val="Subscript"/>
              </w:rPr>
              <w:t>t</w:t>
            </w:r>
            <w:r w:rsidRPr="006278BE">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6278BE"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6278BE" w:rsidRDefault="001A2306" w:rsidP="00837CE3">
            <w:r w:rsidRPr="006278BE">
              <w:t>TVM</w:t>
            </w:r>
            <w:r w:rsidRPr="006278BE">
              <w:rPr>
                <w:rStyle w:val="Subscript"/>
              </w:rPr>
              <w:t>t</w:t>
            </w:r>
          </w:p>
        </w:tc>
        <w:tc>
          <w:tcPr>
            <w:tcW w:w="7479" w:type="dxa"/>
            <w:hideMark/>
          </w:tcPr>
          <w:p w14:paraId="130E49D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 time value of money adjustment and is derived in accordance with paragraph 2.1.13.</w:t>
            </w:r>
          </w:p>
        </w:tc>
      </w:tr>
    </w:tbl>
    <w:p w14:paraId="09B2C4CC" w14:textId="77777777" w:rsidR="001A2306" w:rsidRPr="006278BE" w:rsidRDefault="001A2306" w:rsidP="00837CE3">
      <w:pPr>
        <w:pStyle w:val="NumberedNormal"/>
      </w:pPr>
      <w:bookmarkStart w:id="46" w:name="_Toc51783605"/>
      <w:bookmarkStart w:id="47" w:name="_Toc51866562"/>
      <w:bookmarkStart w:id="48" w:name="_Toc57985352"/>
      <w:bookmarkStart w:id="49" w:name="_Toc63192559"/>
      <w:bookmarkStart w:id="50" w:name="_Toc73528117"/>
      <w:r w:rsidRPr="006278BE">
        <w:lastRenderedPageBreak/>
        <w:t>The value of TVM</w:t>
      </w:r>
      <w:r w:rsidRPr="006278BE">
        <w:rPr>
          <w:rStyle w:val="Subscript"/>
        </w:rPr>
        <w:t>t</w:t>
      </w:r>
      <w:r w:rsidRPr="006278BE">
        <w:t xml:space="preserve"> is derived in accordance with the following formula:</w:t>
      </w:r>
    </w:p>
    <w:p w14:paraId="2A348CEB" w14:textId="77777777" w:rsidR="001A2306" w:rsidRPr="006278BE" w:rsidRDefault="004A5D3F" w:rsidP="00837CE3">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r>
                    <m:rPr>
                      <m:sty m:val="p"/>
                    </m:rPr>
                    <w:rPr>
                      <w:rFonts w:ascii="Cambria Math" w:hAnsi="Cambria Math"/>
                    </w:rPr>
                    <m: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m:rPr>
              <m:sty m:val="p"/>
            </m:rPr>
            <w:rPr>
              <w:rFonts w:ascii="Cambria Math" w:hAnsi="Cambria Math"/>
            </w:rPr>
            <m:t>-1</m:t>
          </m:r>
        </m:oMath>
      </m:oMathPara>
    </w:p>
    <w:p w14:paraId="3D0EDFCC"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893"/>
        <w:gridCol w:w="7453"/>
      </w:tblGrid>
      <w:tr w:rsidR="001A2306" w:rsidRPr="006278BE"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6278BE" w:rsidRDefault="001A2306" w:rsidP="00837CE3">
            <w:r w:rsidRPr="006278BE">
              <w:t>WACC</w:t>
            </w:r>
            <w:r w:rsidRPr="006278BE">
              <w:rPr>
                <w:rStyle w:val="Subscript"/>
              </w:rPr>
              <w:t>t</w:t>
            </w:r>
          </w:p>
        </w:tc>
        <w:tc>
          <w:tcPr>
            <w:tcW w:w="7608" w:type="dxa"/>
            <w:hideMark/>
          </w:tcPr>
          <w:p w14:paraId="39BB9FD8"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6278BE"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6278BE" w:rsidRDefault="001A2306" w:rsidP="00837CE3">
            <w:r w:rsidRPr="006278BE">
              <w:t>PI</w:t>
            </w:r>
            <w:r w:rsidRPr="006278BE">
              <w:rPr>
                <w:rStyle w:val="Subscript"/>
              </w:rPr>
              <w:t>t</w:t>
            </w:r>
          </w:p>
        </w:tc>
        <w:tc>
          <w:tcPr>
            <w:tcW w:w="7608" w:type="dxa"/>
          </w:tcPr>
          <w:p w14:paraId="082143A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price index term derived in accordance with Part C.</w:t>
            </w:r>
          </w:p>
        </w:tc>
      </w:tr>
    </w:tbl>
    <w:bookmarkEnd w:id="46"/>
    <w:bookmarkEnd w:id="47"/>
    <w:bookmarkEnd w:id="48"/>
    <w:bookmarkEnd w:id="49"/>
    <w:bookmarkEnd w:id="50"/>
    <w:p w14:paraId="2635E61F" w14:textId="77777777" w:rsidR="001A2306" w:rsidRPr="006278BE" w:rsidRDefault="001A2306" w:rsidP="00837CE3">
      <w:pPr>
        <w:pStyle w:val="NumberedNormal"/>
      </w:pPr>
      <w:r w:rsidRPr="006278BE">
        <w:t>The value of K</w:t>
      </w:r>
      <w:r w:rsidRPr="006278BE">
        <w:rPr>
          <w:rStyle w:val="Subscript"/>
        </w:rPr>
        <w:t>t</w:t>
      </w:r>
      <w:r w:rsidRPr="006278BE">
        <w:t xml:space="preserve"> is in nominal prices.</w:t>
      </w:r>
    </w:p>
    <w:p w14:paraId="7CC9FBDD" w14:textId="77777777" w:rsidR="001A2306" w:rsidRPr="006278BE" w:rsidRDefault="001A2306" w:rsidP="001A2306">
      <w:pPr>
        <w:pStyle w:val="Heading3"/>
      </w:pPr>
      <w:r w:rsidRPr="006278BE">
        <w:t>Forecasting penalty (FP</w:t>
      </w:r>
      <w:r w:rsidRPr="006278BE">
        <w:rPr>
          <w:rStyle w:val="Subscript"/>
        </w:rPr>
        <w:t>t</w:t>
      </w:r>
      <w:r w:rsidRPr="006278BE">
        <w:t>)</w:t>
      </w:r>
    </w:p>
    <w:p w14:paraId="6BD04DDC" w14:textId="77777777" w:rsidR="001A2306" w:rsidRPr="006278BE" w:rsidRDefault="001A2306" w:rsidP="00837CE3">
      <w:pPr>
        <w:pStyle w:val="NumberedNormal"/>
      </w:pPr>
      <w:r w:rsidRPr="006278BE">
        <w:t>For Regulatory Years commencing prior to 1 April 2026, the value of FP</w:t>
      </w:r>
      <w:r w:rsidRPr="006278BE">
        <w:rPr>
          <w:rStyle w:val="Subscript"/>
        </w:rPr>
        <w:t>t</w:t>
      </w:r>
      <w:r w:rsidRPr="006278BE">
        <w:t xml:space="preserve"> is zero.</w:t>
      </w:r>
    </w:p>
    <w:p w14:paraId="3147E570" w14:textId="77777777" w:rsidR="001A2306" w:rsidRPr="006278BE" w:rsidRDefault="001A2306" w:rsidP="00837CE3">
      <w:pPr>
        <w:pStyle w:val="NumberedNormal"/>
      </w:pPr>
      <w:r w:rsidRPr="006278BE">
        <w:t>For Regulatory Years commencing on or after 1 April 2026, the value of FP</w:t>
      </w:r>
      <w:r w:rsidRPr="006278BE">
        <w:rPr>
          <w:rStyle w:val="Subscript"/>
        </w:rPr>
        <w:t>t</w:t>
      </w:r>
      <w:r w:rsidRPr="006278BE">
        <w:t xml:space="preserve"> is derived in accordance with the following formula:</w:t>
      </w:r>
    </w:p>
    <w:p w14:paraId="2E39BE8C" w14:textId="77777777" w:rsidR="001A2306" w:rsidRPr="006278BE" w:rsidRDefault="004A5D3F" w:rsidP="00837CE3">
      <m:oMathPara>
        <m:oMath>
          <m:sSub>
            <m:sSubPr>
              <m:ctrlPr>
                <w:rPr>
                  <w:rFonts w:ascii="Cambria Math" w:hAnsi="Cambria Math"/>
                </w:rPr>
              </m:ctrlPr>
            </m:sSubPr>
            <m:e>
              <m:r>
                <w:rPr>
                  <w:rFonts w:ascii="Cambria Math" w:hAnsi="Cambria Math"/>
                </w:rPr>
                <m:t>FP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6278BE" w:rsidRDefault="001A2306" w:rsidP="00837CE3">
      <w:pPr>
        <w:pStyle w:val="FormulaDefinitions"/>
      </w:pPr>
      <w:r w:rsidRPr="006278BE">
        <w:t>where:</w:t>
      </w:r>
    </w:p>
    <w:tbl>
      <w:tblPr>
        <w:tblStyle w:val="TableGridLight"/>
        <w:tblW w:w="8222" w:type="dxa"/>
        <w:tblLook w:val="04A0" w:firstRow="1" w:lastRow="0" w:firstColumn="1" w:lastColumn="0" w:noHBand="0" w:noVBand="1"/>
      </w:tblPr>
      <w:tblGrid>
        <w:gridCol w:w="816"/>
        <w:gridCol w:w="7406"/>
      </w:tblGrid>
      <w:tr w:rsidR="001A2306" w:rsidRPr="006278BE"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6278BE" w:rsidRDefault="001A2306" w:rsidP="00837CE3">
            <w:r w:rsidRPr="006278BE">
              <w:t>BRFP</w:t>
            </w:r>
            <w:r w:rsidRPr="006278BE">
              <w:rPr>
                <w:rStyle w:val="Subscript"/>
              </w:rPr>
              <w:t>t</w:t>
            </w:r>
          </w:p>
        </w:tc>
        <w:tc>
          <w:tcPr>
            <w:tcW w:w="7479" w:type="dxa"/>
            <w:hideMark/>
          </w:tcPr>
          <w:p w14:paraId="7B5D1C89"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base revenue forecasting penalty and is derived in accordance with paragraph 2.1.17; and</w:t>
            </w:r>
          </w:p>
        </w:tc>
      </w:tr>
      <w:tr w:rsidR="001A2306" w:rsidRPr="006278BE"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6278BE" w:rsidRDefault="001A2306" w:rsidP="00837CE3">
            <w:r w:rsidRPr="006278BE">
              <w:t>RRFP</w:t>
            </w:r>
            <w:r w:rsidRPr="006278BE">
              <w:rPr>
                <w:rStyle w:val="Subscript"/>
              </w:rPr>
              <w:t>t</w:t>
            </w:r>
          </w:p>
        </w:tc>
        <w:tc>
          <w:tcPr>
            <w:tcW w:w="7479" w:type="dxa"/>
            <w:hideMark/>
          </w:tcPr>
          <w:p w14:paraId="0913856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Recovered Revenue forecasting penalty and is derived in accordance with paragraph 2.1.19.</w:t>
            </w:r>
          </w:p>
        </w:tc>
      </w:tr>
    </w:tbl>
    <w:p w14:paraId="50A25F95" w14:textId="77777777" w:rsidR="001A2306" w:rsidRPr="006278BE" w:rsidRDefault="001A2306" w:rsidP="00837CE3">
      <w:pPr>
        <w:pStyle w:val="NumberedNormal"/>
      </w:pPr>
      <w:r w:rsidRPr="006278BE">
        <w:t>The value of BRFP</w:t>
      </w:r>
      <w:r w:rsidRPr="006278BE">
        <w:rPr>
          <w:rStyle w:val="Subscript"/>
        </w:rPr>
        <w:t>t</w:t>
      </w:r>
      <w:r w:rsidRPr="006278BE">
        <w:t xml:space="preserve"> is derived in accordance with the following formula:</w:t>
      </w:r>
    </w:p>
    <w:p w14:paraId="0039B46B" w14:textId="77777777" w:rsidR="001A2306" w:rsidRPr="006278BE" w:rsidRDefault="004A5D3F" w:rsidP="00837CE3">
      <m:oMathPara>
        <m:oMath>
          <m:sSub>
            <m:sSubPr>
              <m:ctrlPr>
                <w:rPr>
                  <w:rFonts w:ascii="Cambria Math" w:hAnsi="Cambria Math"/>
                </w:rPr>
              </m:ctrlPr>
            </m:sSubPr>
            <m:e>
              <m:r>
                <w:rPr>
                  <w:rFonts w:ascii="Cambria Math" w:hAnsi="Cambria Math"/>
                </w:rPr>
                <m:t>BRFP</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m:t>
                  </m:r>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r>
                    <m:rPr>
                      <m:sty m:val="p"/>
                    </m:rPr>
                    <w:rPr>
                      <w:rFonts w:ascii="Cambria Math" w:hAnsi="Cambria Math"/>
                    </w:rPr>
                    <m:t>-1</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2020/21</m:t>
                  </m:r>
                </m:sub>
              </m:sSub>
            </m:den>
          </m:f>
          <m:sSub>
            <m:sSubPr>
              <m:ctrlPr>
                <w:rPr>
                  <w:rFonts w:ascii="Cambria Math" w:hAnsi="Cambria Math"/>
                </w:rPr>
              </m:ctrlPr>
            </m:sSubPr>
            <m:e>
              <m:r>
                <m:rPr>
                  <m:sty m:val="p"/>
                </m:rPr>
                <w:rPr>
                  <w:rFonts w:ascii="Cambria Math" w:hAnsi="Cambria Math"/>
                </w:rPr>
                <m:t>∙</m:t>
              </m:r>
              <m:r>
                <w:rPr>
                  <w:rFonts w:ascii="Cambria Math" w:hAnsi="Cambria Math"/>
                </w:rPr>
                <m:t>BRFPA</m:t>
              </m:r>
            </m:e>
            <m:sub>
              <m:r>
                <w:rPr>
                  <w:rFonts w:ascii="Cambria Math" w:hAnsi="Cambria Math"/>
                </w:rPr>
                <m:t>t</m:t>
              </m:r>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m:t>
                          </m:r>
                          <m:r>
                            <m:rPr>
                              <m:sty m:val="p"/>
                            </m:rPr>
                            <w:rPr>
                              <w:rFonts w:ascii="Cambria Math" w:hAnsi="Cambria Math"/>
                            </w:rPr>
                            <m:t>-1</m:t>
                          </m:r>
                        </m:sub>
                      </m:sSub>
                    </m:den>
                  </m:f>
                  <m:r>
                    <m:rPr>
                      <m:sty m:val="p"/>
                    </m:rPr>
                    <w:rPr>
                      <w:rFonts w:ascii="Cambria Math" w:hAnsi="Cambria Math"/>
                    </w:rPr>
                    <m:t>≥1.06</m:t>
                  </m:r>
                </m:e>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m:t>
                          </m:r>
                          <m:r>
                            <m:rPr>
                              <m:sty m:val="p"/>
                            </m:rPr>
                            <w:rPr>
                              <w:rFonts w:ascii="Cambria Math" w:hAnsi="Cambria Math"/>
                            </w:rPr>
                            <m:t>-1</m:t>
                          </m:r>
                        </m:sub>
                      </m:sSub>
                    </m:den>
                  </m:f>
                  <m:r>
                    <m:rPr>
                      <m:sty m:val="p"/>
                    </m:rPr>
                    <w:rPr>
                      <w:rFonts w:ascii="Cambria Math" w:hAnsi="Cambria Math"/>
                    </w:rPr>
                    <m:t>≤0.94</m:t>
                  </m:r>
                </m:e>
                <m:e>
                  <m:r>
                    <m:rPr>
                      <m:sty m:val="p"/>
                    </m:rPr>
                    <w:rPr>
                      <w:rFonts w:ascii="Cambria Math" w:hAnsi="Cambria Math"/>
                    </w:rPr>
                    <m:t xml:space="preserve">0,  &amp;   </m:t>
                  </m:r>
                  <m:r>
                    <w:rPr>
                      <w:rFonts w:ascii="Cambria Math" w:hAnsi="Cambria Math"/>
                    </w:rPr>
                    <m:t>otherwise</m:t>
                  </m:r>
                </m:e>
              </m:eqArr>
            </m:e>
          </m:d>
        </m:oMath>
      </m:oMathPara>
    </w:p>
    <w:p w14:paraId="40CB25D1" w14:textId="77777777" w:rsidR="001A2306" w:rsidRPr="006278BE" w:rsidRDefault="001A2306" w:rsidP="00837CE3">
      <w:pPr>
        <w:pStyle w:val="FormulaDefinitions"/>
      </w:pPr>
      <w:r w:rsidRPr="006278BE">
        <w:t>where:</w:t>
      </w:r>
    </w:p>
    <w:tbl>
      <w:tblPr>
        <w:tblStyle w:val="TableGridLight"/>
        <w:tblW w:w="8222" w:type="dxa"/>
        <w:tblLook w:val="04A0" w:firstRow="1" w:lastRow="0" w:firstColumn="1" w:lastColumn="0" w:noHBand="0" w:noVBand="1"/>
      </w:tblPr>
      <w:tblGrid>
        <w:gridCol w:w="963"/>
        <w:gridCol w:w="7259"/>
      </w:tblGrid>
      <w:tr w:rsidR="001A2306" w:rsidRPr="006278BE"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6278BE" w:rsidRDefault="001A2306" w:rsidP="00837CE3">
            <w:r w:rsidRPr="006278BE">
              <w:t>BR</w:t>
            </w:r>
            <w:r w:rsidRPr="006278BE">
              <w:rPr>
                <w:rStyle w:val="Subscript"/>
              </w:rPr>
              <w:t>t</w:t>
            </w:r>
          </w:p>
        </w:tc>
        <w:tc>
          <w:tcPr>
            <w:tcW w:w="7479" w:type="dxa"/>
            <w:hideMark/>
          </w:tcPr>
          <w:p w14:paraId="7DADE827"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sum of the terms FM</w:t>
            </w:r>
            <w:r w:rsidRPr="006278BE">
              <w:rPr>
                <w:rStyle w:val="Subscript"/>
              </w:rPr>
              <w:t>t</w:t>
            </w:r>
            <w:r w:rsidRPr="006278BE">
              <w:t>, DPN</w:t>
            </w:r>
            <w:r w:rsidRPr="006278BE">
              <w:rPr>
                <w:rStyle w:val="Subscript"/>
              </w:rPr>
              <w:t>t</w:t>
            </w:r>
            <w:r w:rsidRPr="006278BE">
              <w:t>, RTN</w:t>
            </w:r>
            <w:r w:rsidRPr="006278BE">
              <w:rPr>
                <w:rStyle w:val="Subscript"/>
              </w:rPr>
              <w:t>t</w:t>
            </w:r>
            <w:r w:rsidRPr="006278BE">
              <w:t xml:space="preserve"> and PT</w:t>
            </w:r>
            <w:r w:rsidRPr="006278BE">
              <w:rPr>
                <w:rStyle w:val="Subscript"/>
              </w:rPr>
              <w:t>t</w:t>
            </w:r>
            <w:r w:rsidRPr="006278BE">
              <w:t xml:space="preserve"> set out in paragraph 2.1.9;</w:t>
            </w:r>
          </w:p>
        </w:tc>
      </w:tr>
      <w:tr w:rsidR="001A2306" w:rsidRPr="006278BE"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651D7EFB" w:rsidR="001A2306" w:rsidRPr="006278BE" w:rsidRDefault="004A5D3F" w:rsidP="00837CE3">
            <m:oMathPara>
              <m:oMathParaPr>
                <m:jc m:val="left"/>
              </m:oMathParaPr>
              <m:oMath>
                <m:sSubSup>
                  <m:sSubSupPr>
                    <m:ctrlPr>
                      <w:rPr>
                        <w:rFonts w:ascii="Cambria Math" w:hAnsi="Cambria Math"/>
                      </w:rPr>
                    </m:ctrlPr>
                  </m:sSubSupPr>
                  <m:e>
                    <m:r>
                      <m:rPr>
                        <m:sty m:val="p"/>
                      </m:rPr>
                      <w:rPr>
                        <w:rFonts w:ascii="Cambria Math" w:hAnsi="Cambria Math"/>
                      </w:rPr>
                      <m:t>BR</m:t>
                    </m:r>
                  </m:e>
                  <m:sub>
                    <m:r>
                      <m:rPr>
                        <m:sty m:val="p"/>
                      </m:rPr>
                      <w:rPr>
                        <w:rFonts w:ascii="Cambria Math" w:hAnsi="Cambria Math"/>
                      </w:rPr>
                      <m:t>t</m:t>
                    </m:r>
                  </m:sub>
                  <m:sup>
                    <m:r>
                      <m:rPr>
                        <m:sty m:val="p"/>
                      </m:rPr>
                      <w:rPr>
                        <w:rFonts w:ascii="Cambria Math" w:hAnsi="Cambria Math"/>
                      </w:rPr>
                      <m:t>*</m:t>
                    </m:r>
                  </m:sup>
                </m:sSubSup>
              </m:oMath>
            </m:oMathPara>
          </w:p>
        </w:tc>
        <w:tc>
          <w:tcPr>
            <w:tcW w:w="7479" w:type="dxa"/>
            <w:hideMark/>
          </w:tcPr>
          <w:p w14:paraId="39105E5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sum of the terms FM</w:t>
            </w:r>
            <w:r w:rsidRPr="006278BE">
              <w:rPr>
                <w:rStyle w:val="Subscript"/>
              </w:rPr>
              <w:t>t</w:t>
            </w:r>
            <w:r w:rsidRPr="006278BE">
              <w:t>, DPN</w:t>
            </w:r>
            <w:r w:rsidRPr="006278BE">
              <w:rPr>
                <w:rStyle w:val="Subscript"/>
              </w:rPr>
              <w:t>t</w:t>
            </w:r>
            <w:r w:rsidRPr="006278BE">
              <w:t>, RTN</w:t>
            </w:r>
            <w:r w:rsidRPr="006278BE">
              <w:rPr>
                <w:rStyle w:val="Subscript"/>
              </w:rPr>
              <w:t>t</w:t>
            </w:r>
            <w:r w:rsidRPr="006278BE">
              <w:t>, PT</w:t>
            </w:r>
            <w:r w:rsidRPr="006278BE">
              <w:rPr>
                <w:rStyle w:val="Subscript"/>
              </w:rPr>
              <w:t>t</w:t>
            </w:r>
            <w:r w:rsidRPr="006278BE">
              <w:t xml:space="preserve"> set out in paragraph 2.1.9, as at the time they were published for Regulatory Year t by the licensee in accordance with paragraph 2.1.5; and</w:t>
            </w:r>
          </w:p>
        </w:tc>
      </w:tr>
      <w:tr w:rsidR="001A2306" w:rsidRPr="006278BE"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6278BE" w:rsidRDefault="001A2306" w:rsidP="00837CE3">
            <w:r w:rsidRPr="006278BE">
              <w:t>BRFPA</w:t>
            </w:r>
            <w:r w:rsidRPr="006278BE">
              <w:rPr>
                <w:rStyle w:val="Subscript"/>
              </w:rPr>
              <w:t>t</w:t>
            </w:r>
          </w:p>
        </w:tc>
        <w:tc>
          <w:tcPr>
            <w:tcW w:w="7479" w:type="dxa"/>
            <w:hideMark/>
          </w:tcPr>
          <w:p w14:paraId="5FB4B0A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penalty adjustment and has the value of 1, unless the Authority directs otherwise in accordance with paragraph 2.1.18.</w:t>
            </w:r>
          </w:p>
        </w:tc>
      </w:tr>
    </w:tbl>
    <w:p w14:paraId="01E86500" w14:textId="77777777" w:rsidR="001A2306" w:rsidRPr="006278BE" w:rsidRDefault="001A2306" w:rsidP="00837CE3">
      <w:pPr>
        <w:pStyle w:val="NumberedNormal"/>
      </w:pPr>
      <w:r w:rsidRPr="006278BE">
        <w:t>The Authority may direct a value for BRFPA</w:t>
      </w:r>
      <w:r w:rsidRPr="006278BE">
        <w:rPr>
          <w:rStyle w:val="Subscript"/>
        </w:rPr>
        <w:t>t</w:t>
      </w:r>
      <w:r w:rsidRPr="006278BE">
        <w:t xml:space="preserve"> which is not less than zero and not more than 1, if it is satisfied that differences between the values of BR</w:t>
      </w:r>
      <w:r w:rsidRPr="006278BE">
        <w:rPr>
          <w:rStyle w:val="Subscript"/>
        </w:rPr>
        <w:t>t</w:t>
      </w:r>
      <w:r w:rsidRPr="006278BE">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6278BE">
        <w:t xml:space="preserve"> </w:t>
      </w:r>
      <w:r w:rsidRPr="006278BE">
        <w:lastRenderedPageBreak/>
        <w:t>were for reasons outside the reasonable control of the licensee, following discussion with the licensee.</w:t>
      </w:r>
    </w:p>
    <w:p w14:paraId="4B776D77" w14:textId="77777777" w:rsidR="001A2306" w:rsidRPr="006278BE" w:rsidRDefault="001A2306" w:rsidP="00837CE3">
      <w:pPr>
        <w:pStyle w:val="NumberedNormal"/>
      </w:pPr>
      <w:r w:rsidRPr="006278BE">
        <w:t>The value of RRFP</w:t>
      </w:r>
      <w:r w:rsidRPr="006278BE">
        <w:rPr>
          <w:rStyle w:val="Subscript"/>
        </w:rPr>
        <w:t>t</w:t>
      </w:r>
      <w:r w:rsidRPr="006278BE">
        <w:t xml:space="preserve"> is derived in accordance with the following formula:</w:t>
      </w:r>
    </w:p>
    <w:p w14:paraId="3FAF5E7A" w14:textId="77777777" w:rsidR="001A2306" w:rsidRPr="006278BE" w:rsidRDefault="004A5D3F" w:rsidP="00837CE3">
      <m:oMathPara>
        <m:oMath>
          <m:sSub>
            <m:sSubPr>
              <m:ctrlPr>
                <w:rPr>
                  <w:rFonts w:ascii="Cambria Math" w:hAnsi="Cambria Math"/>
                </w:rPr>
              </m:ctrlPr>
            </m:sSubPr>
            <m:e>
              <m:r>
                <w:rPr>
                  <w:rFonts w:ascii="Cambria Math" w:hAnsi="Cambria Math"/>
                </w:rPr>
                <m:t>RRFP</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e>
          </m:d>
          <m:r>
            <m:rPr>
              <m:sty m:val="p"/>
            </m:rP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m:t>
              </m:r>
              <m:r>
                <m:rPr>
                  <m:sty m:val="p"/>
                </m:rPr>
                <w:rPr>
                  <w:rFonts w:ascii="Cambria Math" w:hAnsi="Cambria Math"/>
                </w:rPr>
                <m:t>-1</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den>
                  </m:f>
                  <m:r>
                    <m:rPr>
                      <m:sty m:val="p"/>
                    </m:rPr>
                    <w:rPr>
                      <w:rFonts w:ascii="Cambria Math" w:hAnsi="Cambria Math"/>
                    </w:rPr>
                    <m:t>≥1.06</m:t>
                  </m:r>
                </m:e>
                <m:e>
                  <m:r>
                    <m:rPr>
                      <m:sty m:val="p"/>
                    </m:rPr>
                    <w:rPr>
                      <w:rFonts w:ascii="Cambria Math" w:hAnsi="Cambria Math"/>
                    </w:rPr>
                    <m:t xml:space="preserve">-1.15%  &amp; </m:t>
                  </m:r>
                  <m:r>
                    <w:rPr>
                      <w:rFonts w:ascii="Cambria Math" w:hAnsi="Cambria Math"/>
                    </w:rPr>
                    <m:t>if</m:t>
                  </m:r>
                  <m:r>
                    <m:rPr>
                      <m:sty m:val="p"/>
                    </m:rPr>
                    <w:rPr>
                      <w:rFonts w:ascii="Cambria Math" w:hAnsi="Cambria Math"/>
                    </w:rPr>
                    <m:t xml:space="preserve">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m:t>
                          </m:r>
                          <m:r>
                            <m:rPr>
                              <m:sty m:val="p"/>
                            </m:rPr>
                            <w:rPr>
                              <w:rFonts w:ascii="Cambria Math" w:hAnsi="Cambria Math"/>
                            </w:rPr>
                            <m:t>-1</m:t>
                          </m:r>
                        </m:sub>
                        <m:sup>
                          <m:r>
                            <m:rPr>
                              <m:sty m:val="p"/>
                            </m:rP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m:t>
                          </m:r>
                          <m:r>
                            <m:rPr>
                              <m:sty m:val="p"/>
                            </m:rPr>
                            <w:rPr>
                              <w:rFonts w:ascii="Cambria Math" w:hAnsi="Cambria Math"/>
                            </w:rPr>
                            <m:t>-1</m:t>
                          </m:r>
                        </m:sub>
                      </m:sSub>
                    </m:den>
                  </m:f>
                  <m:r>
                    <m:rPr>
                      <m:sty m:val="p"/>
                    </m:rPr>
                    <w:rPr>
                      <w:rFonts w:ascii="Cambria Math" w:hAnsi="Cambria Math"/>
                    </w:rPr>
                    <m:t>≤0.94</m:t>
                  </m:r>
                </m:e>
                <m:e>
                  <m:r>
                    <m:rPr>
                      <m:sty m:val="p"/>
                    </m:rPr>
                    <w:rPr>
                      <w:rFonts w:ascii="Cambria Math" w:hAnsi="Cambria Math"/>
                    </w:rPr>
                    <m:t xml:space="preserve">0,  &amp;   </m:t>
                  </m:r>
                  <m:r>
                    <w:rPr>
                      <w:rFonts w:ascii="Cambria Math" w:hAnsi="Cambria Math"/>
                    </w:rPr>
                    <m:t>otherwise</m:t>
                  </m:r>
                </m:e>
              </m:eqArr>
            </m:e>
          </m:d>
        </m:oMath>
      </m:oMathPara>
    </w:p>
    <w:p w14:paraId="45C83C8C" w14:textId="77777777" w:rsidR="001A2306" w:rsidRPr="006278BE" w:rsidRDefault="001A2306" w:rsidP="00837CE3">
      <w:pPr>
        <w:pStyle w:val="FormulaDefinitions"/>
      </w:pPr>
      <w:r w:rsidRPr="006278BE">
        <w:t>where:</w:t>
      </w:r>
    </w:p>
    <w:tbl>
      <w:tblPr>
        <w:tblStyle w:val="TableGridLight"/>
        <w:tblW w:w="8222" w:type="dxa"/>
        <w:tblLook w:val="04A0" w:firstRow="1" w:lastRow="0" w:firstColumn="1" w:lastColumn="0" w:noHBand="0" w:noVBand="1"/>
      </w:tblPr>
      <w:tblGrid>
        <w:gridCol w:w="965"/>
        <w:gridCol w:w="7257"/>
      </w:tblGrid>
      <w:tr w:rsidR="001A2306" w:rsidRPr="006278BE"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6278BE" w:rsidRDefault="001A2306" w:rsidP="00837CE3">
            <w:r w:rsidRPr="006278BE">
              <w:t>RR</w:t>
            </w:r>
            <w:r w:rsidRPr="006278BE">
              <w:rPr>
                <w:rStyle w:val="Subscript"/>
              </w:rPr>
              <w:t>t</w:t>
            </w:r>
          </w:p>
        </w:tc>
        <w:tc>
          <w:tcPr>
            <w:tcW w:w="7479" w:type="dxa"/>
            <w:hideMark/>
          </w:tcPr>
          <w:p w14:paraId="5C505D03"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Recovered Revenue as set out in Part B; </w:t>
            </w:r>
          </w:p>
        </w:tc>
      </w:tr>
      <w:tr w:rsidR="001A2306" w:rsidRPr="006278BE"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77777777" w:rsidR="001A2306" w:rsidRPr="006278BE" w:rsidRDefault="004A5D3F" w:rsidP="00837CE3">
            <m:oMathPara>
              <m:oMathParaPr>
                <m:jc m:val="left"/>
              </m:oMathParaPr>
              <m:oMath>
                <m:sSubSup>
                  <m:sSubSupPr>
                    <m:ctrlPr>
                      <w:rPr>
                        <w:rFonts w:ascii="Cambria Math" w:hAnsi="Cambria Math"/>
                      </w:rPr>
                    </m:ctrlPr>
                  </m:sSubSupPr>
                  <m:e>
                    <m:r>
                      <w:rPr>
                        <w:rFonts w:ascii="Cambria Math" w:hAnsi="Cambria Math"/>
                      </w:rPr>
                      <m:t>AR</m:t>
                    </m:r>
                  </m:e>
                  <m:sub>
                    <m:r>
                      <w:rPr>
                        <w:rFonts w:ascii="Cambria Math" w:hAnsi="Cambria Math"/>
                      </w:rPr>
                      <m:t>t</m:t>
                    </m:r>
                  </m:sub>
                  <m:sup>
                    <m:r>
                      <m:rPr>
                        <m:sty m:val="p"/>
                      </m:rPr>
                      <w:rPr>
                        <w:rFonts w:ascii="Cambria Math" w:hAnsi="Cambria Math"/>
                      </w:rPr>
                      <m:t>*</m:t>
                    </m:r>
                  </m:sup>
                </m:sSubSup>
              </m:oMath>
            </m:oMathPara>
          </w:p>
        </w:tc>
        <w:tc>
          <w:tcPr>
            <w:tcW w:w="7479" w:type="dxa"/>
            <w:hideMark/>
          </w:tcPr>
          <w:p w14:paraId="2BB85C7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Allowed Revenue published by the licensee in accordance with paragraph 2.1.5; and</w:t>
            </w:r>
          </w:p>
        </w:tc>
      </w:tr>
      <w:tr w:rsidR="001A2306" w:rsidRPr="006278BE"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6278BE" w:rsidRDefault="001A2306" w:rsidP="00837CE3">
            <w:r w:rsidRPr="006278BE">
              <w:t>RRFPA</w:t>
            </w:r>
            <w:r w:rsidRPr="006278BE">
              <w:rPr>
                <w:rStyle w:val="Subscript"/>
              </w:rPr>
              <w:t>t</w:t>
            </w:r>
          </w:p>
        </w:tc>
        <w:tc>
          <w:tcPr>
            <w:tcW w:w="7479" w:type="dxa"/>
            <w:hideMark/>
          </w:tcPr>
          <w:p w14:paraId="1AE49B8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penalty adjustment and has the value of 1, unless the Authority directs otherwise in accordance with paragraph 2.1.20.</w:t>
            </w:r>
          </w:p>
        </w:tc>
      </w:tr>
    </w:tbl>
    <w:p w14:paraId="0388EAB4" w14:textId="77777777" w:rsidR="001A2306" w:rsidRPr="006278BE" w:rsidRDefault="001A2306" w:rsidP="00837CE3">
      <w:pPr>
        <w:pStyle w:val="NumberedNormal"/>
      </w:pPr>
      <w:r w:rsidRPr="006278BE">
        <w:t>The Authority may direct a value for RRFPA</w:t>
      </w:r>
      <w:r w:rsidRPr="006278BE">
        <w:rPr>
          <w:rStyle w:val="Subscript"/>
        </w:rPr>
        <w:t>t</w:t>
      </w:r>
      <w:r w:rsidRPr="006278BE">
        <w:t xml:space="preserve"> which is not less than zero and not more than 1, if it is satisfied that differences between the values of RR</w:t>
      </w:r>
      <w:r w:rsidRPr="006278BE">
        <w:rPr>
          <w:rStyle w:val="Subscript"/>
        </w:rPr>
        <w:t>t</w:t>
      </w:r>
      <w:r w:rsidRPr="006278BE">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6278BE">
        <w:t xml:space="preserve"> were for reasons outside the reasonable control of the licensee, following discussion with the licensee.</w:t>
      </w:r>
    </w:p>
    <w:p w14:paraId="36A0C01A" w14:textId="77777777" w:rsidR="001A2306" w:rsidRPr="006278BE" w:rsidRDefault="001A2306" w:rsidP="00837CE3">
      <w:pPr>
        <w:pStyle w:val="NumberedNormal"/>
      </w:pPr>
      <w:r w:rsidRPr="006278BE">
        <w:t>The value of FP</w:t>
      </w:r>
      <w:r w:rsidRPr="006278BE">
        <w:rPr>
          <w:rStyle w:val="Subscript"/>
        </w:rPr>
        <w:t>t</w:t>
      </w:r>
      <w:r w:rsidRPr="006278BE">
        <w:t xml:space="preserve"> is in nominal prices.</w:t>
      </w:r>
    </w:p>
    <w:p w14:paraId="4FF66E93" w14:textId="77777777" w:rsidR="001A2306" w:rsidRPr="006278BE" w:rsidRDefault="001A2306" w:rsidP="001A2306">
      <w:pPr>
        <w:pStyle w:val="Heading3"/>
      </w:pPr>
      <w:r w:rsidRPr="006278BE">
        <w:t>Formula for calculating the Bad Debt term (BD</w:t>
      </w:r>
      <w:r w:rsidRPr="006278BE">
        <w:rPr>
          <w:rStyle w:val="Subscript"/>
        </w:rPr>
        <w:t>t</w:t>
      </w:r>
      <w:r w:rsidRPr="006278BE">
        <w:t>)</w:t>
      </w:r>
    </w:p>
    <w:p w14:paraId="3BFCE208" w14:textId="77777777" w:rsidR="001A2306" w:rsidRPr="006278BE" w:rsidRDefault="001A2306" w:rsidP="00837CE3">
      <w:pPr>
        <w:pStyle w:val="NumberedNormal"/>
      </w:pPr>
      <w:r w:rsidRPr="006278BE">
        <w:t>The value of BD</w:t>
      </w:r>
      <w:r w:rsidRPr="006278BE">
        <w:rPr>
          <w:rStyle w:val="Subscript"/>
        </w:rPr>
        <w:t>t</w:t>
      </w:r>
      <w:r w:rsidRPr="006278BE">
        <w:t xml:space="preserve"> is derived in accordance with the following formula:  </w:t>
      </w:r>
    </w:p>
    <w:p w14:paraId="6F782492" w14:textId="77777777" w:rsidR="001A2306" w:rsidRPr="006278BE" w:rsidRDefault="004A5D3F" w:rsidP="00837CE3">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985"/>
        <w:gridCol w:w="6361"/>
      </w:tblGrid>
      <w:tr w:rsidR="001A2306" w:rsidRPr="006278BE"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77777777" w:rsidR="001A2306" w:rsidRPr="006278BE" w:rsidRDefault="004A5D3F" w:rsidP="000A6BA9">
            <w:pPr>
              <w:tabs>
                <w:tab w:val="clear" w:pos="879"/>
              </w:tabs>
              <w:ind w:right="960"/>
            </w:pPr>
            <m:oMathPara>
              <m:oMathParaPr>
                <m:jc m:val="center"/>
              </m:oMathParaPr>
              <m:oMath>
                <m:sSub>
                  <m:sSubPr>
                    <m:ctrlPr>
                      <w:rPr>
                        <w:rFonts w:ascii="Cambria Math" w:hAnsi="Cambria Math"/>
                      </w:rPr>
                    </m:ctrlPr>
                  </m:sSubPr>
                  <m:e>
                    <m:r>
                      <w:rPr>
                        <w:rFonts w:ascii="Cambria Math" w:hAnsi="Cambria Math"/>
                      </w:rPr>
                      <m:t>BDA</m:t>
                    </m:r>
                  </m:e>
                  <m:sub>
                    <m:r>
                      <w:rPr>
                        <w:rFonts w:ascii="Cambria Math" w:hAnsi="Cambria Math"/>
                      </w:rPr>
                      <m:t>t</m:t>
                    </m:r>
                  </m:sub>
                </m:sSub>
              </m:oMath>
            </m:oMathPara>
          </w:p>
        </w:tc>
        <w:tc>
          <w:tcPr>
            <w:tcW w:w="6361" w:type="dxa"/>
          </w:tcPr>
          <w:p w14:paraId="6595FF65"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p>
        </w:tc>
      </w:tr>
      <w:tr w:rsidR="001A2306" w:rsidRPr="006278BE"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77777777" w:rsidR="001A2306" w:rsidRPr="006278BE" w:rsidRDefault="004A5D3F" w:rsidP="000A6BA9">
            <w:pPr>
              <w:tabs>
                <w:tab w:val="clear" w:pos="879"/>
                <w:tab w:val="left" w:pos="0"/>
              </w:tabs>
              <w:ind w:right="960"/>
            </w:pPr>
            <m:oMathPara>
              <m:oMath>
                <m:sSub>
                  <m:sSubPr>
                    <m:ctrlPr>
                      <w:rPr>
                        <w:rFonts w:ascii="Cambria Math" w:hAnsi="Cambria Math"/>
                      </w:rPr>
                    </m:ctrlPr>
                  </m:sSubPr>
                  <m:e>
                    <m:r>
                      <w:rPr>
                        <w:rFonts w:ascii="Cambria Math" w:hAnsi="Cambria Math"/>
                      </w:rPr>
                      <m:t>RBD</m:t>
                    </m:r>
                  </m:e>
                  <m:sub>
                    <m:r>
                      <w:rPr>
                        <w:rFonts w:ascii="Cambria Math" w:hAnsi="Cambria Math"/>
                      </w:rPr>
                      <m:t>t</m:t>
                    </m:r>
                  </m:sub>
                </m:sSub>
              </m:oMath>
            </m:oMathPara>
          </w:p>
        </w:tc>
        <w:tc>
          <w:tcPr>
            <w:tcW w:w="6361" w:type="dxa"/>
            <w:hideMark/>
          </w:tcPr>
          <w:p w14:paraId="5780CF9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aggregate value of Bad Debt previously recovered by the licensee via the BDA</w:t>
            </w:r>
            <w:r w:rsidRPr="006278BE">
              <w:rPr>
                <w:rStyle w:val="Subscript"/>
              </w:rPr>
              <w:t>t</w:t>
            </w:r>
            <w:r w:rsidRPr="006278BE">
              <w:t xml:space="preserve"> term, where the licensee has been paid by the Defaulting Electricity Supplier or been credited by the administrator or liquidator of a Defaulting Electricity Supplier.</w:t>
            </w:r>
          </w:p>
        </w:tc>
      </w:tr>
    </w:tbl>
    <w:p w14:paraId="697DEB3A" w14:textId="77777777" w:rsidR="001A2306" w:rsidRPr="006278BE" w:rsidRDefault="001A2306" w:rsidP="001A2306">
      <w:pPr>
        <w:pStyle w:val="Heading2"/>
      </w:pPr>
      <w:bookmarkStart w:id="51" w:name="_Toc121143983"/>
      <w:bookmarkStart w:id="52" w:name="_Toc121736108"/>
      <w:bookmarkStart w:id="53" w:name="_Toc126075037"/>
      <w:r w:rsidRPr="006278BE">
        <w:lastRenderedPageBreak/>
        <w:t>Tax allowance adjustment (TAXA</w:t>
      </w:r>
      <w:r w:rsidRPr="006278BE">
        <w:rPr>
          <w:rStyle w:val="Subscript"/>
        </w:rPr>
        <w:t>t</w:t>
      </w:r>
      <w:r w:rsidRPr="006278BE">
        <w:t>)</w:t>
      </w:r>
      <w:bookmarkEnd w:id="51"/>
      <w:bookmarkEnd w:id="52"/>
      <w:bookmarkEnd w:id="53"/>
    </w:p>
    <w:p w14:paraId="1EB5F9B9" w14:textId="77777777" w:rsidR="001A2306" w:rsidRPr="006278BE" w:rsidRDefault="001A2306" w:rsidP="001A2306">
      <w:pPr>
        <w:pStyle w:val="Heading3nonumbering"/>
      </w:pPr>
      <w:r w:rsidRPr="006278BE">
        <w:t>Introduction</w:t>
      </w:r>
    </w:p>
    <w:p w14:paraId="4639E607" w14:textId="77777777" w:rsidR="001A2306" w:rsidRPr="006278BE" w:rsidRDefault="001A2306" w:rsidP="00837CE3">
      <w:pPr>
        <w:pStyle w:val="NumberedNormal"/>
      </w:pPr>
      <w:r w:rsidRPr="006278BE">
        <w:t xml:space="preserve">The purpose of this condition is to </w:t>
      </w:r>
      <w:bookmarkStart w:id="54" w:name="_Hlk62403137"/>
      <w:r w:rsidRPr="006278BE">
        <w:t xml:space="preserve">establish a process for setting the value </w:t>
      </w:r>
      <w:bookmarkEnd w:id="54"/>
      <w:r w:rsidRPr="006278BE">
        <w:t>of the term TAXA</w:t>
      </w:r>
      <w:r w:rsidRPr="006278BE">
        <w:rPr>
          <w:rStyle w:val="Subscript"/>
        </w:rPr>
        <w:t>t</w:t>
      </w:r>
      <w:r w:rsidRPr="006278BE">
        <w:t xml:space="preserve"> (the tax allowance adjustment term), which contributes to Calculated Revenue in Special Condition 2.1 (Revenue restriction). </w:t>
      </w:r>
    </w:p>
    <w:p w14:paraId="363A80BF" w14:textId="77777777" w:rsidR="001A2306" w:rsidRPr="006278BE" w:rsidRDefault="001A2306" w:rsidP="00837CE3">
      <w:pPr>
        <w:pStyle w:val="NumberedNormal"/>
      </w:pPr>
      <w:r w:rsidRPr="006278BE">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6278BE" w:rsidRDefault="001A2306" w:rsidP="00837CE3">
      <w:pPr>
        <w:pStyle w:val="NumberedNormal"/>
      </w:pPr>
      <w:r w:rsidRPr="006278BE">
        <w:t>This condition also explains the process the Authority must follow when directing any change as a result of the tax review.</w:t>
      </w:r>
    </w:p>
    <w:p w14:paraId="642687C7" w14:textId="77777777" w:rsidR="001A2306" w:rsidRPr="006278BE" w:rsidRDefault="001A2306" w:rsidP="001A2306">
      <w:pPr>
        <w:pStyle w:val="Heading3"/>
      </w:pPr>
      <w:r w:rsidRPr="006278BE">
        <w:t>Undertaking a tax review</w:t>
      </w:r>
    </w:p>
    <w:p w14:paraId="3533C31F" w14:textId="77777777" w:rsidR="001A2306" w:rsidRPr="006278BE" w:rsidRDefault="001A2306" w:rsidP="00837CE3">
      <w:pPr>
        <w:pStyle w:val="NumberedNormal"/>
      </w:pPr>
      <w:r w:rsidRPr="006278BE">
        <w:t>The Authority may undertake a tax review in accordance with Chapter 6 of the ED2 Price Control Financial Handbook.</w:t>
      </w:r>
    </w:p>
    <w:p w14:paraId="1DD15055" w14:textId="77777777" w:rsidR="001A2306" w:rsidRPr="006278BE" w:rsidRDefault="001A2306" w:rsidP="00837CE3">
      <w:pPr>
        <w:pStyle w:val="NumberedNormal"/>
      </w:pPr>
      <w:r w:rsidRPr="006278BE">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6278BE" w:rsidRDefault="001A2306" w:rsidP="00837CE3">
      <w:pPr>
        <w:pStyle w:val="ListNormal"/>
      </w:pPr>
      <w:r w:rsidRPr="006278BE">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6278BE" w:rsidRDefault="001A2306" w:rsidP="00837CE3">
      <w:pPr>
        <w:pStyle w:val="ListNormal"/>
      </w:pPr>
      <w:r w:rsidRPr="006278BE">
        <w:t>carry out any reasonable steps specified by the Authority or the Appropriately Qualified Independent Examiner for the purposes of the tax review.</w:t>
      </w:r>
    </w:p>
    <w:p w14:paraId="28021A80" w14:textId="77777777" w:rsidR="001A2306" w:rsidRPr="006278BE" w:rsidRDefault="001A2306" w:rsidP="00837CE3">
      <w:pPr>
        <w:pStyle w:val="NumberedNormal"/>
      </w:pPr>
      <w:r w:rsidRPr="006278BE">
        <w:t xml:space="preserve">Following the review, the Appropriately Qualified Independent Examiner must send its findings to the Authority and the Authority may: </w:t>
      </w:r>
    </w:p>
    <w:p w14:paraId="73BF5F83" w14:textId="77777777" w:rsidR="001A2306" w:rsidRPr="006278BE" w:rsidRDefault="001A2306" w:rsidP="00837CE3">
      <w:pPr>
        <w:pStyle w:val="ListNormal"/>
      </w:pPr>
      <w:r w:rsidRPr="006278BE">
        <w:t>direct an adjustment to the value of the TAXA</w:t>
      </w:r>
      <w:r w:rsidRPr="006278BE">
        <w:rPr>
          <w:rStyle w:val="Subscript"/>
        </w:rPr>
        <w:t>t</w:t>
      </w:r>
      <w:r w:rsidRPr="006278BE">
        <w:t xml:space="preserve"> term if required, in accordance with Chapter 6 of the ED2 Price Control Financial Handbook; and </w:t>
      </w:r>
    </w:p>
    <w:p w14:paraId="0FC01B94" w14:textId="77777777" w:rsidR="001A2306" w:rsidRPr="006278BE" w:rsidRDefault="001A2306" w:rsidP="00837CE3">
      <w:pPr>
        <w:pStyle w:val="ListNormal"/>
      </w:pPr>
      <w:r w:rsidRPr="006278BE">
        <w:t>specify the Regulatory Years to which that adjustment relates.</w:t>
      </w:r>
    </w:p>
    <w:p w14:paraId="57EEC153" w14:textId="77777777" w:rsidR="001A2306" w:rsidRPr="006278BE" w:rsidRDefault="001A2306" w:rsidP="001A2306">
      <w:pPr>
        <w:pStyle w:val="Heading3"/>
      </w:pPr>
      <w:r w:rsidRPr="006278BE">
        <w:t>What process will the Authority follow in making a direction?</w:t>
      </w:r>
    </w:p>
    <w:p w14:paraId="7D7B6EB5" w14:textId="77777777" w:rsidR="001A2306" w:rsidRPr="006278BE" w:rsidRDefault="001A2306" w:rsidP="00837CE3">
      <w:pPr>
        <w:pStyle w:val="NumberedNormal"/>
      </w:pPr>
      <w:r w:rsidRPr="006278BE">
        <w:t>Before making a direction under paragraph 2.2.6, the Authority must send to the licensee and publish on the Authority's Website:</w:t>
      </w:r>
    </w:p>
    <w:p w14:paraId="035302A1" w14:textId="77777777" w:rsidR="001A2306" w:rsidRPr="006278BE" w:rsidRDefault="001A2306" w:rsidP="00837CE3">
      <w:pPr>
        <w:pStyle w:val="ListNormal"/>
      </w:pPr>
      <w:r w:rsidRPr="006278BE">
        <w:t>the text of the proposed direction;</w:t>
      </w:r>
    </w:p>
    <w:p w14:paraId="22988B1E" w14:textId="77777777" w:rsidR="001A2306" w:rsidRPr="006278BE" w:rsidRDefault="001A2306" w:rsidP="00837CE3">
      <w:pPr>
        <w:pStyle w:val="ListNormal"/>
      </w:pPr>
      <w:r w:rsidRPr="006278BE">
        <w:t>the reasons for the proposed direction; and</w:t>
      </w:r>
    </w:p>
    <w:p w14:paraId="511DD351" w14:textId="77777777" w:rsidR="001A2306" w:rsidRPr="006278BE" w:rsidRDefault="001A2306" w:rsidP="00837CE3">
      <w:pPr>
        <w:pStyle w:val="ListNormal"/>
      </w:pPr>
      <w:bookmarkStart w:id="55" w:name="_Toc33187531"/>
      <w:bookmarkEnd w:id="55"/>
      <w:r w:rsidRPr="006278BE">
        <w:lastRenderedPageBreak/>
        <w:t>a statement setting out the period during which representations on the proposed direction may be made, which must not be less than 28 days.</w:t>
      </w:r>
    </w:p>
    <w:p w14:paraId="0040BDF8" w14:textId="77777777" w:rsidR="001A2306" w:rsidRPr="006278BE" w:rsidRDefault="001A2306" w:rsidP="001A2306">
      <w:pPr>
        <w:pStyle w:val="Heading2"/>
      </w:pPr>
      <w:bookmarkStart w:id="56" w:name="_Toc121143984"/>
      <w:bookmarkStart w:id="57" w:name="_Toc121736109"/>
      <w:bookmarkStart w:id="58" w:name="_Toc126075038"/>
      <w:r w:rsidRPr="006278BE">
        <w:t>Return adjustment (RTNA</w:t>
      </w:r>
      <w:r w:rsidRPr="006278BE">
        <w:rPr>
          <w:rStyle w:val="Subscript"/>
        </w:rPr>
        <w:t>t</w:t>
      </w:r>
      <w:r w:rsidRPr="006278BE">
        <w:t>)</w:t>
      </w:r>
      <w:bookmarkEnd w:id="56"/>
      <w:bookmarkEnd w:id="57"/>
      <w:bookmarkEnd w:id="58"/>
    </w:p>
    <w:p w14:paraId="4EC48A04" w14:textId="77777777" w:rsidR="001A2306" w:rsidRPr="006278BE" w:rsidRDefault="001A2306" w:rsidP="000A6BA9">
      <w:pPr>
        <w:pStyle w:val="Heading3nonumbering"/>
      </w:pPr>
      <w:r w:rsidRPr="006278BE">
        <w:t>Introduction</w:t>
      </w:r>
    </w:p>
    <w:p w14:paraId="64EF9AC3" w14:textId="77777777" w:rsidR="001A2306" w:rsidRPr="006278BE" w:rsidRDefault="001A2306" w:rsidP="00837CE3">
      <w:pPr>
        <w:pStyle w:val="NumberedNormal"/>
      </w:pPr>
      <w:r w:rsidRPr="006278BE">
        <w:t>The purpose of this condition is to calculate the term RTNA</w:t>
      </w:r>
      <w:r w:rsidRPr="006278BE">
        <w:rPr>
          <w:rStyle w:val="Subscript"/>
        </w:rPr>
        <w:t>t</w:t>
      </w:r>
      <w:r w:rsidRPr="006278BE">
        <w:t xml:space="preserve"> (the return adjustment term), which contributes to Calculated Revenue in Special Condition 2.1 (Revenue restriction). </w:t>
      </w:r>
    </w:p>
    <w:p w14:paraId="571114DD" w14:textId="77777777" w:rsidR="001A2306" w:rsidRPr="006278BE" w:rsidRDefault="001A2306" w:rsidP="00837CE3">
      <w:pPr>
        <w:pStyle w:val="NumberedNormal"/>
      </w:pPr>
      <w:r w:rsidRPr="006278BE">
        <w:t>The effect of this condition is to adjust Calculated Revenue following a review of Operational Performance after the Price Control Period.</w:t>
      </w:r>
    </w:p>
    <w:p w14:paraId="455A3CF3" w14:textId="77777777" w:rsidR="001A2306" w:rsidRPr="006278BE" w:rsidRDefault="001A2306" w:rsidP="00837CE3">
      <w:pPr>
        <w:pStyle w:val="NumberedNormal"/>
      </w:pPr>
      <w:r w:rsidRPr="006278BE">
        <w:t>It also explains the process the Authority will follow when directing any change as a result of the review.</w:t>
      </w:r>
    </w:p>
    <w:p w14:paraId="31E107E0" w14:textId="77777777" w:rsidR="001A2306" w:rsidRPr="006278BE" w:rsidRDefault="001A2306" w:rsidP="001A2306">
      <w:pPr>
        <w:pStyle w:val="Heading3"/>
      </w:pPr>
      <w:r w:rsidRPr="006278BE">
        <w:t>Formulae for calculating the return adjustment term (RTNA</w:t>
      </w:r>
      <w:r w:rsidRPr="006278BE">
        <w:rPr>
          <w:rStyle w:val="Subscript"/>
        </w:rPr>
        <w:t>t</w:t>
      </w:r>
      <w:r w:rsidRPr="006278BE">
        <w:t>)</w:t>
      </w:r>
    </w:p>
    <w:p w14:paraId="20F7EECC" w14:textId="77777777" w:rsidR="001A2306" w:rsidRPr="006278BE" w:rsidRDefault="001A2306" w:rsidP="00837CE3">
      <w:pPr>
        <w:pStyle w:val="NumberedNormal"/>
      </w:pPr>
      <w:r w:rsidRPr="006278BE">
        <w:t>The value of RTNA</w:t>
      </w:r>
      <w:r w:rsidRPr="006278BE">
        <w:rPr>
          <w:rStyle w:val="Subscript"/>
        </w:rPr>
        <w:t>t</w:t>
      </w:r>
      <w:r w:rsidRPr="006278BE">
        <w:t xml:space="preserve"> is derived in accordance with the following formula:</w:t>
      </w:r>
    </w:p>
    <w:p w14:paraId="6290DA74" w14:textId="77777777" w:rsidR="001A2306" w:rsidRPr="006278BE" w:rsidRDefault="004A5D3F" w:rsidP="00837CE3">
      <m:oMathPara>
        <m:oMath>
          <m:sSub>
            <m:sSubPr>
              <m:ctrlPr>
                <w:rPr>
                  <w:rFonts w:ascii="Cambria Math" w:hAnsi="Cambria Math"/>
                </w:rPr>
              </m:ctrlPr>
            </m:sSubPr>
            <m:e>
              <m:r>
                <w:rPr>
                  <w:rFonts w:ascii="Cambria Math" w:hAnsi="Cambria Math"/>
                </w:rPr>
                <m:t>RTNA</m:t>
              </m:r>
            </m:e>
            <m:sub>
              <m:r>
                <w:rPr>
                  <w:rFonts w:ascii="Cambria Math" w:hAnsi="Cambria Math"/>
                </w:rPr>
                <m:t>t</m:t>
              </m:r>
            </m:sub>
          </m:sSub>
          <m:r>
            <m:rPr>
              <m:sty m:val="p"/>
            </m:rPr>
            <w:rPr>
              <w:rFonts w:ascii="Cambria Math" w:hAnsi="Cambria Math"/>
            </w:rPr>
            <m:t>=</m:t>
          </m:r>
          <m:r>
            <w:rPr>
              <w:rFonts w:ascii="Cambria Math" w:hAnsi="Cambria Math"/>
            </w:rPr>
            <m:t>RTNR</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 xml:space="preserve">  </m:t>
                  </m:r>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num>
            <m:den>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e>
              </m:nary>
            </m:den>
          </m:f>
        </m:oMath>
      </m:oMathPara>
    </w:p>
    <w:p w14:paraId="6A1985E1"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847"/>
        <w:gridCol w:w="7499"/>
      </w:tblGrid>
      <w:tr w:rsidR="001A2306" w:rsidRPr="006278BE"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6278BE" w:rsidRDefault="001A2306" w:rsidP="00837CE3">
            <w:r w:rsidRPr="006278BE">
              <w:t>RTNR</w:t>
            </w:r>
          </w:p>
        </w:tc>
        <w:tc>
          <w:tcPr>
            <w:tcW w:w="7544" w:type="dxa"/>
          </w:tcPr>
          <w:p w14:paraId="49012912" w14:textId="672F2ED5"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return adjustment for the licensee over the Price Control Period, derived in accordance with paragraphs </w:t>
            </w:r>
            <w:r w:rsidRPr="006278BE">
              <w:fldChar w:fldCharType="begin"/>
            </w:r>
            <w:r w:rsidRPr="006278BE">
              <w:instrText xml:space="preserve"> REF _Ref58857432 \r \h  \* MERGEFORMAT </w:instrText>
            </w:r>
            <w:r w:rsidRPr="006278BE">
              <w:fldChar w:fldCharType="separate"/>
            </w:r>
            <w:r w:rsidR="00573AA9">
              <w:t>2.3.5</w:t>
            </w:r>
            <w:r w:rsidRPr="006278BE">
              <w:fldChar w:fldCharType="end"/>
            </w:r>
            <w:r w:rsidRPr="006278BE">
              <w:t xml:space="preserve"> and </w:t>
            </w:r>
            <w:r w:rsidRPr="006278BE">
              <w:fldChar w:fldCharType="begin"/>
            </w:r>
            <w:r w:rsidRPr="006278BE">
              <w:instrText xml:space="preserve"> REF _Ref59003379 \r \h </w:instrText>
            </w:r>
            <w:r w:rsidR="006F6008" w:rsidRPr="006278BE">
              <w:instrText xml:space="preserve"> \* MERGEFORMAT </w:instrText>
            </w:r>
            <w:r w:rsidRPr="006278BE">
              <w:fldChar w:fldCharType="separate"/>
            </w:r>
            <w:r w:rsidR="00573AA9">
              <w:t>2.3.6</w:t>
            </w:r>
            <w:r w:rsidRPr="006278BE">
              <w:fldChar w:fldCharType="end"/>
            </w:r>
            <w:r w:rsidRPr="006278BE">
              <w:t>;</w:t>
            </w:r>
          </w:p>
        </w:tc>
      </w:tr>
      <w:tr w:rsidR="001A2306" w:rsidRPr="006278BE"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557BCB01" w:rsidR="001A2306" w:rsidRPr="006278BE" w:rsidRDefault="004A5D3F" w:rsidP="00837CE3">
            <m:oMathPara>
              <m:oMath>
                <m:sSub>
                  <m:sSubPr>
                    <m:ctrlPr>
                      <w:rPr>
                        <w:rFonts w:ascii="Cambria Math" w:hAnsi="Cambria Math"/>
                      </w:rPr>
                    </m:ctrlPr>
                  </m:sSubPr>
                  <m:e>
                    <m:r>
                      <m:rPr>
                        <m:sty m:val="p"/>
                      </m:rPr>
                      <w:rPr>
                        <w:rFonts w:ascii="Cambria Math" w:hAnsi="Cambria Math"/>
                      </w:rPr>
                      <m:t>RAVL</m:t>
                    </m:r>
                  </m:e>
                  <m:sub>
                    <m:r>
                      <m:rPr>
                        <m:sty m:val="p"/>
                      </m:rPr>
                      <w:rPr>
                        <w:rFonts w:ascii="Cambria Math" w:hAnsi="Cambria Math"/>
                      </w:rPr>
                      <m:t>t</m:t>
                    </m:r>
                  </m:sub>
                </m:sSub>
              </m:oMath>
            </m:oMathPara>
          </w:p>
        </w:tc>
        <w:tc>
          <w:tcPr>
            <w:tcW w:w="7544" w:type="dxa"/>
          </w:tcPr>
          <w:p w14:paraId="76B2798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RAV value for the licensee and has the value derived in accordance with the ED2 Price Control Financial Model; and</w:t>
            </w:r>
          </w:p>
        </w:tc>
      </w:tr>
      <w:tr w:rsidR="001A2306" w:rsidRPr="006278BE"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6278BE" w:rsidRDefault="001A2306" w:rsidP="00837CE3">
            <w:r w:rsidRPr="006278BE">
              <w:t>G</w:t>
            </w:r>
          </w:p>
        </w:tc>
        <w:tc>
          <w:tcPr>
            <w:tcW w:w="7544" w:type="dxa"/>
          </w:tcPr>
          <w:p w14:paraId="1B94BCE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notional gearing and has the value of 60%. </w:t>
            </w:r>
          </w:p>
        </w:tc>
      </w:tr>
    </w:tbl>
    <w:p w14:paraId="1362CFF9" w14:textId="77777777" w:rsidR="001A2306" w:rsidRPr="006278BE" w:rsidRDefault="001A2306" w:rsidP="00837CE3">
      <w:pPr>
        <w:pStyle w:val="NumberedNormal"/>
      </w:pPr>
      <w:bookmarkStart w:id="59" w:name="_Ref58857432"/>
      <w:r w:rsidRPr="006278BE">
        <w:t>Where Operational Performance is equal to or greater than zero, the value of RTNR is derived in accordance with the following formula:</w:t>
      </w:r>
      <w:bookmarkEnd w:id="59"/>
    </w:p>
    <w:p w14:paraId="50D14CA9" w14:textId="77777777" w:rsidR="001A2306" w:rsidRPr="006278BE" w:rsidRDefault="001A2306" w:rsidP="00837CE3">
      <w:pPr>
        <w:rPr>
          <w:rFonts w:ascii="Cambria Math" w:hAnsi="Cambria Math"/>
          <w:oMath/>
        </w:rPr>
      </w:pPr>
      <m:oMathPara>
        <m:oMath>
          <m:r>
            <w:rPr>
              <w:rFonts w:ascii="Cambria Math" w:hAnsi="Cambria Math"/>
            </w:rPr>
            <m:t>RTNR</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e>
          </m:nary>
          <m:r>
            <m:rPr>
              <m:sty m:val="p"/>
            </m:rPr>
            <w:rPr>
              <w:rFonts w:ascii="Cambria Math" w:hAnsi="Cambria Math"/>
            </w:rPr>
            <m:t xml:space="preserve"> ×</m:t>
          </m:r>
        </m:oMath>
      </m:oMathPara>
    </w:p>
    <w:p w14:paraId="0876DAFF" w14:textId="77777777" w:rsidR="001A2306" w:rsidRPr="006278BE" w:rsidRDefault="004A5D3F" w:rsidP="00837CE3">
      <m:oMathPara>
        <m:oMath>
          <m:d>
            <m:dPr>
              <m:begChr m:val="["/>
              <m:endChr m:val="]"/>
              <m:ctrlPr>
                <w:rPr>
                  <w:rFonts w:ascii="Cambria Math" w:hAnsi="Cambria Math"/>
                </w:rPr>
              </m:ctrlPr>
            </m:dPr>
            <m:e>
              <m:r>
                <m:rPr>
                  <m:sty m:val="p"/>
                </m:rPr>
                <w:rPr>
                  <w:rFonts w:ascii="Cambria Math" w:hAnsi="Cambria Math"/>
                </w:rPr>
                <m:t>-</m:t>
              </m:r>
              <m:r>
                <w:rPr>
                  <w:rFonts w:ascii="Cambria Math" w:hAnsi="Cambria Math"/>
                </w:rPr>
                <m:t>MAX</m:t>
              </m:r>
              <m:d>
                <m:dPr>
                  <m:ctrlPr>
                    <w:rPr>
                      <w:rFonts w:ascii="Cambria Math" w:hAnsi="Cambria Math"/>
                    </w:rPr>
                  </m:ctrlPr>
                </m:dPr>
                <m:e>
                  <m:r>
                    <m:rPr>
                      <m:sty m:val="p"/>
                    </m:rPr>
                    <w:rPr>
                      <w:rFonts w:ascii="Cambria Math" w:hAnsi="Cambria Math"/>
                    </w:rPr>
                    <m:t xml:space="preserve"> </m:t>
                  </m:r>
                  <m:r>
                    <w:rPr>
                      <w:rFonts w:ascii="Cambria Math" w:hAnsi="Cambria Math"/>
                    </w:rPr>
                    <m:t>MIN</m:t>
                  </m:r>
                  <m:d>
                    <m:dPr>
                      <m:ctrlPr>
                        <w:rPr>
                          <w:rFonts w:ascii="Cambria Math" w:hAnsi="Cambria Math"/>
                        </w:rPr>
                      </m:ctrlPr>
                    </m:dPr>
                    <m:e>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2</m:t>
                      </m:r>
                    </m:e>
                  </m:d>
                  <m:r>
                    <m:rPr>
                      <m:sty m:val="p"/>
                    </m:rPr>
                    <w:rPr>
                      <w:rFonts w:ascii="Cambria Math" w:hAnsi="Cambria Math"/>
                    </w:rPr>
                    <m:t>-</m:t>
                  </m:r>
                  <m:r>
                    <w:rPr>
                      <w:rFonts w:ascii="Cambria Math" w:hAnsi="Cambria Math"/>
                    </w:rPr>
                    <m:t>T</m:t>
                  </m:r>
                  <m:r>
                    <m:rPr>
                      <m:sty m:val="p"/>
                    </m:rPr>
                    <w:rPr>
                      <w:rFonts w:ascii="Cambria Math" w:hAnsi="Cambria Math"/>
                    </w:rPr>
                    <m:t>1, 0</m:t>
                  </m:r>
                </m:e>
              </m:d>
              <m:r>
                <m:rPr>
                  <m:sty m:val="p"/>
                </m:rPr>
                <w:rPr>
                  <w:rFonts w:ascii="Cambria Math" w:hAnsi="Cambria Math"/>
                </w:rPr>
                <m:t>×</m:t>
              </m:r>
              <m:r>
                <w:rPr>
                  <w:rFonts w:ascii="Cambria Math" w:hAnsi="Cambria Math"/>
                </w:rPr>
                <m:t>AR</m:t>
              </m:r>
              <m:r>
                <m:rPr>
                  <m:sty m:val="p"/>
                </m:rPr>
                <w:rPr>
                  <w:rFonts w:ascii="Cambria Math" w:hAnsi="Cambria Math"/>
                </w:rPr>
                <m:t>1-</m:t>
              </m:r>
              <m:r>
                <w:rPr>
                  <w:rFonts w:ascii="Cambria Math" w:hAnsi="Cambria Math"/>
                </w:rPr>
                <m:t>MAX</m:t>
              </m:r>
              <m:d>
                <m:dPr>
                  <m:ctrlPr>
                    <w:rPr>
                      <w:rFonts w:ascii="Cambria Math" w:hAnsi="Cambria Math"/>
                    </w:rPr>
                  </m:ctrlPr>
                </m:dPr>
                <m:e>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2,0</m:t>
                  </m:r>
                </m:e>
              </m:d>
              <m:r>
                <m:rPr>
                  <m:sty m:val="p"/>
                </m:rPr>
                <w:rPr>
                  <w:rFonts w:ascii="Cambria Math" w:hAnsi="Cambria Math"/>
                </w:rPr>
                <m:t>×</m:t>
              </m:r>
              <m:r>
                <w:rPr>
                  <w:rFonts w:ascii="Cambria Math" w:hAnsi="Cambria Math"/>
                </w:rPr>
                <m:t>AR</m:t>
              </m:r>
              <m:r>
                <m:rPr>
                  <m:sty m:val="p"/>
                </m:rPr>
                <w:rPr>
                  <w:rFonts w:ascii="Cambria Math" w:hAnsi="Cambria Math"/>
                </w:rPr>
                <m:t>2</m:t>
              </m:r>
            </m:e>
          </m:d>
          <m:r>
            <m:rPr>
              <m:sty m:val="p"/>
            </m:rPr>
            <w:rPr>
              <w:rFonts w:ascii="Cambria Math" w:hAnsi="Cambria Math"/>
            </w:rPr>
            <m:t xml:space="preserve"> </m:t>
          </m:r>
        </m:oMath>
      </m:oMathPara>
    </w:p>
    <w:p w14:paraId="52BC15D1" w14:textId="77777777" w:rsidR="001A2306" w:rsidRPr="006278BE" w:rsidRDefault="001A2306" w:rsidP="00837CE3">
      <w:pPr>
        <w:pStyle w:val="FormulaDefinitions"/>
      </w:pPr>
      <w:bookmarkStart w:id="60" w:name="_Ref58857435"/>
      <w:r w:rsidRPr="006278BE">
        <w:t>where:</w:t>
      </w:r>
      <w:r w:rsidRPr="006278BE">
        <w:tab/>
      </w:r>
    </w:p>
    <w:tbl>
      <w:tblPr>
        <w:tblStyle w:val="TableGridLight"/>
        <w:tblW w:w="8130" w:type="dxa"/>
        <w:tblLook w:val="04A0" w:firstRow="1" w:lastRow="0" w:firstColumn="1" w:lastColumn="0" w:noHBand="0" w:noVBand="1"/>
      </w:tblPr>
      <w:tblGrid>
        <w:gridCol w:w="871"/>
        <w:gridCol w:w="7259"/>
      </w:tblGrid>
      <w:tr w:rsidR="001A2306" w:rsidRPr="006278BE"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40242224" w:rsidR="001A2306" w:rsidRPr="006278BE" w:rsidRDefault="004A5D3F" w:rsidP="00837CE3">
            <m:oMathPara>
              <m:oMath>
                <m:sSub>
                  <m:sSubPr>
                    <m:ctrlPr>
                      <w:rPr>
                        <w:rFonts w:ascii="Cambria Math" w:hAnsi="Cambria Math"/>
                      </w:rPr>
                    </m:ctrlPr>
                  </m:sSubPr>
                  <m:e>
                    <m:r>
                      <m:rPr>
                        <m:sty m:val="p"/>
                      </m:rPr>
                      <w:rPr>
                        <w:rFonts w:ascii="Cambria Math" w:hAnsi="Cambria Math"/>
                      </w:rPr>
                      <m:t>RAVL</m:t>
                    </m:r>
                  </m:e>
                  <m:sub>
                    <m:r>
                      <m:rPr>
                        <m:sty m:val="p"/>
                      </m:rPr>
                      <w:rPr>
                        <w:rFonts w:ascii="Cambria Math" w:hAnsi="Cambria Math"/>
                      </w:rPr>
                      <m:t>t</m:t>
                    </m:r>
                  </m:sub>
                </m:sSub>
              </m:oMath>
            </m:oMathPara>
          </w:p>
        </w:tc>
        <w:tc>
          <w:tcPr>
            <w:tcW w:w="7259" w:type="dxa"/>
          </w:tcPr>
          <w:p w14:paraId="07D049D5"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RAV value for the licensee and has the value derived in accordance with the ED2 Price Control Financial Model;</w:t>
            </w:r>
          </w:p>
        </w:tc>
      </w:tr>
      <w:tr w:rsidR="001A2306" w:rsidRPr="006278BE"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6278BE" w:rsidRDefault="001A2306" w:rsidP="00837CE3">
            <w:r w:rsidRPr="006278BE">
              <w:t>G</w:t>
            </w:r>
          </w:p>
        </w:tc>
        <w:tc>
          <w:tcPr>
            <w:tcW w:w="7259" w:type="dxa"/>
          </w:tcPr>
          <w:p w14:paraId="514F53B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notional gearing and has the value of 60%;</w:t>
            </w:r>
          </w:p>
        </w:tc>
      </w:tr>
      <w:tr w:rsidR="001A2306" w:rsidRPr="006278BE"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6278BE" w:rsidRDefault="001A2306" w:rsidP="00837CE3">
            <w:r w:rsidRPr="006278BE">
              <w:lastRenderedPageBreak/>
              <w:t>OPP</w:t>
            </w:r>
          </w:p>
        </w:tc>
        <w:tc>
          <w:tcPr>
            <w:tcW w:w="7259" w:type="dxa"/>
          </w:tcPr>
          <w:p w14:paraId="5537579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Operational Performance value for the licensee, in percentage terms, over the Price Control Period and has the value derived in accordance with the ED2 Price Control Financial Model;</w:t>
            </w:r>
          </w:p>
        </w:tc>
      </w:tr>
      <w:tr w:rsidR="001A2306" w:rsidRPr="006278BE"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6278BE" w:rsidRDefault="001A2306" w:rsidP="00837CE3">
            <w:r w:rsidRPr="006278BE">
              <w:t>T1</w:t>
            </w:r>
          </w:p>
        </w:tc>
        <w:tc>
          <w:tcPr>
            <w:tcW w:w="7259" w:type="dxa"/>
          </w:tcPr>
          <w:p w14:paraId="61DAB21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threshold 1 and has the value of 3%;</w:t>
            </w:r>
          </w:p>
        </w:tc>
      </w:tr>
      <w:tr w:rsidR="001A2306" w:rsidRPr="006278BE"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6278BE" w:rsidRDefault="001A2306" w:rsidP="00837CE3">
            <w:r w:rsidRPr="006278BE">
              <w:t>T2</w:t>
            </w:r>
          </w:p>
        </w:tc>
        <w:tc>
          <w:tcPr>
            <w:tcW w:w="7259" w:type="dxa"/>
          </w:tcPr>
          <w:p w14:paraId="688F1BE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threshold 2 and has the value of 4%;</w:t>
            </w:r>
          </w:p>
        </w:tc>
      </w:tr>
      <w:tr w:rsidR="001A2306" w:rsidRPr="006278BE"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6278BE" w:rsidRDefault="001A2306" w:rsidP="00837CE3">
            <w:r w:rsidRPr="006278BE">
              <w:t>AR1</w:t>
            </w:r>
          </w:p>
        </w:tc>
        <w:tc>
          <w:tcPr>
            <w:tcW w:w="7259" w:type="dxa"/>
          </w:tcPr>
          <w:p w14:paraId="155786A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adjustment rate 1 and has the value of 50%; and</w:t>
            </w:r>
          </w:p>
        </w:tc>
      </w:tr>
      <w:tr w:rsidR="001A2306" w:rsidRPr="006278BE"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6278BE" w:rsidRDefault="001A2306" w:rsidP="00837CE3">
            <w:r w:rsidRPr="006278BE">
              <w:t>AR2</w:t>
            </w:r>
          </w:p>
        </w:tc>
        <w:tc>
          <w:tcPr>
            <w:tcW w:w="7259" w:type="dxa"/>
          </w:tcPr>
          <w:p w14:paraId="62FDFCF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adjustment rate 2 and has the value of 90%.</w:t>
            </w:r>
          </w:p>
        </w:tc>
      </w:tr>
    </w:tbl>
    <w:p w14:paraId="07C0378A" w14:textId="77777777" w:rsidR="001A2306" w:rsidRPr="006278BE" w:rsidRDefault="001A2306" w:rsidP="00837CE3">
      <w:pPr>
        <w:pStyle w:val="NumberedNormal"/>
      </w:pPr>
      <w:bookmarkStart w:id="61" w:name="_Ref59003379"/>
      <w:r w:rsidRPr="006278BE">
        <w:t>When Operational Performance is less than zero, the value of RTNR is derived in accordance with the following formula:</w:t>
      </w:r>
      <w:bookmarkEnd w:id="60"/>
      <w:bookmarkEnd w:id="61"/>
    </w:p>
    <w:p w14:paraId="741F4EE5" w14:textId="77777777" w:rsidR="001A2306" w:rsidRPr="006278BE" w:rsidRDefault="001A2306" w:rsidP="00837CE3">
      <w:pPr>
        <w:rPr>
          <w:rFonts w:ascii="Cambria Math" w:hAnsi="Cambria Math"/>
          <w:oMath/>
        </w:rPr>
      </w:pPr>
      <m:oMathPara>
        <m:oMath>
          <m:r>
            <w:rPr>
              <w:rFonts w:ascii="Cambria Math" w:hAnsi="Cambria Math"/>
            </w:rPr>
            <m:t>RTNR</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G</m:t>
                  </m:r>
                </m:e>
              </m:d>
            </m:e>
          </m:nary>
          <m:r>
            <m:rPr>
              <m:sty m:val="p"/>
            </m:rPr>
            <w:rPr>
              <w:rFonts w:ascii="Cambria Math" w:hAnsi="Cambria Math"/>
            </w:rPr>
            <m:t>×</m:t>
          </m:r>
        </m:oMath>
      </m:oMathPara>
    </w:p>
    <w:p w14:paraId="70229602" w14:textId="77777777" w:rsidR="001A2306" w:rsidRPr="006278BE" w:rsidRDefault="004A5D3F" w:rsidP="00837CE3">
      <m:oMathPara>
        <m:oMath>
          <m:d>
            <m:dPr>
              <m:begChr m:val="["/>
              <m:endChr m:val="]"/>
              <m:ctrlPr>
                <w:rPr>
                  <w:rFonts w:ascii="Cambria Math" w:hAnsi="Cambria Math"/>
                </w:rPr>
              </m:ctrlPr>
            </m:dPr>
            <m:e>
              <m:r>
                <w:rPr>
                  <w:rFonts w:ascii="Cambria Math" w:hAnsi="Cambria Math"/>
                </w:rPr>
                <m:t>MAX</m:t>
              </m:r>
              <m:r>
                <m:rPr>
                  <m:sty m:val="p"/>
                </m:rPr>
                <w:rPr>
                  <w:rFonts w:ascii="Cambria Math" w:hAnsi="Cambria Math"/>
                </w:rPr>
                <m:t xml:space="preserve"> </m:t>
              </m:r>
              <m:d>
                <m:dPr>
                  <m:ctrlPr>
                    <w:rPr>
                      <w:rFonts w:ascii="Cambria Math" w:hAnsi="Cambria Math"/>
                    </w:rPr>
                  </m:ctrlPr>
                </m:dPr>
                <m:e>
                  <m:r>
                    <w:rPr>
                      <w:rFonts w:ascii="Cambria Math" w:hAnsi="Cambria Math"/>
                    </w:rPr>
                    <m:t>MIN</m:t>
                  </m:r>
                  <m:d>
                    <m:dPr>
                      <m:ctrlPr>
                        <w:rPr>
                          <w:rFonts w:ascii="Cambria Math" w:hAnsi="Cambria Math"/>
                        </w:rPr>
                      </m:ctrlPr>
                    </m:dPr>
                    <m:e>
                      <m:r>
                        <m:rPr>
                          <m:sty m:val="p"/>
                        </m:rPr>
                        <w:rPr>
                          <w:rFonts w:ascii="Cambria Math" w:hAnsi="Cambria Math"/>
                        </w:rPr>
                        <m:t>-</m:t>
                      </m:r>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2</m:t>
                      </m:r>
                    </m:e>
                  </m:d>
                  <m:r>
                    <m:rPr>
                      <m:sty m:val="p"/>
                    </m:rPr>
                    <w:rPr>
                      <w:rFonts w:ascii="Cambria Math" w:hAnsi="Cambria Math"/>
                    </w:rPr>
                    <m:t xml:space="preserve"> -</m:t>
                  </m:r>
                  <m:r>
                    <w:rPr>
                      <w:rFonts w:ascii="Cambria Math" w:hAnsi="Cambria Math"/>
                    </w:rPr>
                    <m:t>T</m:t>
                  </m:r>
                  <m:r>
                    <m:rPr>
                      <m:sty m:val="p"/>
                    </m:rPr>
                    <w:rPr>
                      <w:rFonts w:ascii="Cambria Math" w:hAnsi="Cambria Math"/>
                    </w:rPr>
                    <m:t>1,0</m:t>
                  </m:r>
                </m:e>
              </m:d>
              <m:r>
                <m:rPr>
                  <m:sty m:val="p"/>
                </m:rPr>
                <w:rPr>
                  <w:rFonts w:ascii="Cambria Math" w:hAnsi="Cambria Math"/>
                </w:rPr>
                <m:t>×</m:t>
              </m:r>
              <m:r>
                <w:rPr>
                  <w:rFonts w:ascii="Cambria Math" w:hAnsi="Cambria Math"/>
                </w:rPr>
                <m:t>AR</m:t>
              </m:r>
              <m:r>
                <m:rPr>
                  <m:sty m:val="p"/>
                </m:rPr>
                <w:rPr>
                  <w:rFonts w:ascii="Cambria Math" w:hAnsi="Cambria Math"/>
                </w:rPr>
                <m:t>1 +</m:t>
              </m:r>
              <m:r>
                <w:rPr>
                  <w:rFonts w:ascii="Cambria Math" w:hAnsi="Cambria Math"/>
                </w:rPr>
                <m:t>MAX</m:t>
              </m:r>
              <m:d>
                <m:dPr>
                  <m:ctrlPr>
                    <w:rPr>
                      <w:rFonts w:ascii="Cambria Math" w:hAnsi="Cambria Math"/>
                    </w:rPr>
                  </m:ctrlPr>
                </m:dPr>
                <m:e>
                  <m:r>
                    <m:rPr>
                      <m:sty m:val="p"/>
                    </m:rPr>
                    <w:rPr>
                      <w:rFonts w:ascii="Cambria Math" w:hAnsi="Cambria Math"/>
                    </w:rPr>
                    <m:t>-</m:t>
                  </m:r>
                  <m:r>
                    <w:rPr>
                      <w:rFonts w:ascii="Cambria Math" w:hAnsi="Cambria Math"/>
                    </w:rPr>
                    <m:t>OPP</m:t>
                  </m:r>
                  <m:r>
                    <m:rPr>
                      <m:sty m:val="p"/>
                    </m:rPr>
                    <w:rPr>
                      <w:rFonts w:ascii="Cambria Math" w:hAnsi="Cambria Math"/>
                    </w:rPr>
                    <m:t>-</m:t>
                  </m:r>
                  <m:r>
                    <w:rPr>
                      <w:rFonts w:ascii="Cambria Math" w:hAnsi="Cambria Math"/>
                    </w:rPr>
                    <m:t>T</m:t>
                  </m:r>
                  <m:r>
                    <m:rPr>
                      <m:sty m:val="p"/>
                    </m:rPr>
                    <w:rPr>
                      <w:rFonts w:ascii="Cambria Math" w:hAnsi="Cambria Math"/>
                    </w:rPr>
                    <m:t xml:space="preserve">2, 0 </m:t>
                  </m:r>
                </m:e>
              </m:d>
              <m:r>
                <m:rPr>
                  <m:sty m:val="p"/>
                </m:rPr>
                <w:rPr>
                  <w:rFonts w:ascii="Cambria Math" w:hAnsi="Cambria Math"/>
                </w:rPr>
                <m:t>×</m:t>
              </m:r>
              <m:r>
                <w:rPr>
                  <w:rFonts w:ascii="Cambria Math" w:hAnsi="Cambria Math"/>
                </w:rPr>
                <m:t>AR</m:t>
              </m:r>
              <m:r>
                <m:rPr>
                  <m:sty m:val="p"/>
                </m:rPr>
                <w:rPr>
                  <w:rFonts w:ascii="Cambria Math" w:hAnsi="Cambria Math"/>
                </w:rPr>
                <m:t>2</m:t>
              </m:r>
            </m:e>
          </m:d>
        </m:oMath>
      </m:oMathPara>
    </w:p>
    <w:p w14:paraId="79E1BD70" w14:textId="77777777" w:rsidR="001A2306" w:rsidRPr="006278BE" w:rsidRDefault="001A2306" w:rsidP="00837CE3">
      <m:oMathPara>
        <m:oMath>
          <m:r>
            <m:rPr>
              <m:sty m:val="p"/>
            </m:rPr>
            <w:rPr>
              <w:rFonts w:ascii="Cambria Math" w:hAnsi="Cambria Math"/>
            </w:rPr>
            <m:t xml:space="preserve">  </m:t>
          </m:r>
        </m:oMath>
      </m:oMathPara>
    </w:p>
    <w:p w14:paraId="642D757C" w14:textId="77777777" w:rsidR="001A2306" w:rsidRPr="006278BE" w:rsidRDefault="001A2306" w:rsidP="00837CE3">
      <w:pPr>
        <w:pStyle w:val="FormulaDefinitions"/>
      </w:pPr>
      <w:r w:rsidRPr="006278BE">
        <w:t xml:space="preserve">where each term has the meaning given in paragraph 2.3.5. </w:t>
      </w:r>
    </w:p>
    <w:p w14:paraId="3F01035E" w14:textId="77777777" w:rsidR="001A2306" w:rsidRPr="006278BE" w:rsidRDefault="001A2306" w:rsidP="001A2306">
      <w:pPr>
        <w:pStyle w:val="Heading3"/>
      </w:pPr>
      <w:r w:rsidRPr="006278BE">
        <w:t>Undertaking a review of Operational Performance</w:t>
      </w:r>
    </w:p>
    <w:p w14:paraId="24EB0784" w14:textId="77777777" w:rsidR="001A2306" w:rsidRPr="006278BE" w:rsidRDefault="001A2306" w:rsidP="00837CE3">
      <w:pPr>
        <w:pStyle w:val="NumberedNormal"/>
      </w:pPr>
      <w:r w:rsidRPr="006278BE">
        <w:t>After the Price Control Period, the Authority may undertake a review of Operational Performance.</w:t>
      </w:r>
    </w:p>
    <w:p w14:paraId="678C08AD" w14:textId="446A42C3" w:rsidR="001A2306" w:rsidRPr="006278BE" w:rsidRDefault="001A2306" w:rsidP="00837CE3">
      <w:pPr>
        <w:pStyle w:val="NumberedNormal"/>
      </w:pPr>
      <w:r w:rsidRPr="006278BE">
        <w:t>Following its review, the Authority may direct any adjustment to the value of the term RTNA</w:t>
      </w:r>
      <w:r w:rsidRPr="006278BE">
        <w:rPr>
          <w:rStyle w:val="Subscript"/>
        </w:rPr>
        <w:t>t</w:t>
      </w:r>
      <w:r w:rsidRPr="006278BE">
        <w:t xml:space="preserve"> in accordance with the method set out in Part</w:t>
      </w:r>
      <w:r w:rsidR="000633CC" w:rsidRPr="006278BE">
        <w:t xml:space="preserve"> A</w:t>
      </w:r>
      <w:r w:rsidRPr="006278BE">
        <w:t xml:space="preserve"> and any further applicable explanation or elaboration within the ED2 Price Control Financial Handbook.</w:t>
      </w:r>
    </w:p>
    <w:p w14:paraId="0235B7C2" w14:textId="77777777" w:rsidR="001A2306" w:rsidRPr="006278BE" w:rsidRDefault="001A2306" w:rsidP="001A2306">
      <w:pPr>
        <w:pStyle w:val="Heading3"/>
      </w:pPr>
      <w:r w:rsidRPr="006278BE">
        <w:t xml:space="preserve"> What process will the Authority follow in making a direction?</w:t>
      </w:r>
    </w:p>
    <w:p w14:paraId="61D737F6" w14:textId="3B8FFCF2" w:rsidR="001A2306" w:rsidRPr="006278BE" w:rsidRDefault="001A2306" w:rsidP="00837CE3">
      <w:pPr>
        <w:pStyle w:val="NumberedNormal"/>
      </w:pPr>
      <w:r w:rsidRPr="006278BE">
        <w:t>Before making a direction under paragraph 2.3.</w:t>
      </w:r>
      <w:r w:rsidR="000633CC" w:rsidRPr="006278BE">
        <w:t>8</w:t>
      </w:r>
      <w:r w:rsidRPr="006278BE">
        <w:t>, the Authority must send to the licensee and publish on the Authority's Website:</w:t>
      </w:r>
    </w:p>
    <w:p w14:paraId="188AB1D6" w14:textId="77777777" w:rsidR="001A2306" w:rsidRPr="006278BE" w:rsidRDefault="001A2306" w:rsidP="00837CE3">
      <w:pPr>
        <w:pStyle w:val="ListNormal"/>
      </w:pPr>
      <w:r w:rsidRPr="006278BE">
        <w:t>the text of the proposed direction;</w:t>
      </w:r>
    </w:p>
    <w:p w14:paraId="1BD52494" w14:textId="77777777" w:rsidR="001A2306" w:rsidRPr="006278BE" w:rsidRDefault="001A2306" w:rsidP="00837CE3">
      <w:pPr>
        <w:pStyle w:val="ListNormal"/>
      </w:pPr>
      <w:r w:rsidRPr="006278BE">
        <w:t>the reasons for the proposed direction; and</w:t>
      </w:r>
    </w:p>
    <w:p w14:paraId="5AE90054" w14:textId="77777777" w:rsidR="001A2306" w:rsidRPr="006278BE" w:rsidRDefault="001A2306" w:rsidP="00837CE3">
      <w:pPr>
        <w:pStyle w:val="ListNormal"/>
      </w:pPr>
      <w:r w:rsidRPr="006278BE">
        <w:t>a period during which representations on the proposed direction may be made, which must not be less than 28 days.</w:t>
      </w:r>
    </w:p>
    <w:p w14:paraId="37BE8A0E" w14:textId="77777777" w:rsidR="001A2306" w:rsidRPr="006278BE" w:rsidRDefault="001A2306" w:rsidP="00837CE3">
      <w:pPr>
        <w:pStyle w:val="NumberedNormal"/>
      </w:pPr>
      <w:r w:rsidRPr="006278BE">
        <w:t>A direction under paragraph 2.3.5 must set out the value of the RTNA</w:t>
      </w:r>
      <w:r w:rsidRPr="006278BE">
        <w:rPr>
          <w:rStyle w:val="Subscript"/>
        </w:rPr>
        <w:t>t</w:t>
      </w:r>
      <w:r w:rsidRPr="006278BE">
        <w:t xml:space="preserve"> term and the Regulatory Years to which that adjustment relates.</w:t>
      </w:r>
    </w:p>
    <w:p w14:paraId="23C31860" w14:textId="77777777" w:rsidR="001A2306" w:rsidRPr="006278BE" w:rsidRDefault="001A2306" w:rsidP="001A2306">
      <w:pPr>
        <w:pStyle w:val="Heading1"/>
      </w:pPr>
      <w:bookmarkStart w:id="62" w:name="_Toc121736110"/>
      <w:bookmarkStart w:id="63" w:name="_Toc126075039"/>
      <w:r w:rsidRPr="006278BE">
        <w:lastRenderedPageBreak/>
        <w:t>Allowance adjustments</w:t>
      </w:r>
      <w:bookmarkEnd w:id="62"/>
      <w:bookmarkEnd w:id="63"/>
    </w:p>
    <w:p w14:paraId="0E8AD3D3" w14:textId="77777777" w:rsidR="001A2306" w:rsidRPr="006278BE" w:rsidRDefault="001A2306" w:rsidP="001A2306">
      <w:pPr>
        <w:pStyle w:val="Heading2"/>
      </w:pPr>
      <w:bookmarkStart w:id="64" w:name="_Toc111035969"/>
      <w:bookmarkStart w:id="65" w:name="_Toc121736111"/>
      <w:bookmarkStart w:id="66" w:name="_Toc126075040"/>
      <w:r w:rsidRPr="006278BE">
        <w:t>Allowed Network Asset Risk Metric expenditure (NARM</w:t>
      </w:r>
      <w:r w:rsidRPr="006278BE">
        <w:rPr>
          <w:rStyle w:val="Subscript"/>
        </w:rPr>
        <w:t>t</w:t>
      </w:r>
      <w:r w:rsidRPr="006278BE">
        <w:t>)</w:t>
      </w:r>
      <w:bookmarkEnd w:id="64"/>
      <w:bookmarkEnd w:id="65"/>
      <w:bookmarkEnd w:id="66"/>
    </w:p>
    <w:p w14:paraId="7EECFAEC" w14:textId="77777777" w:rsidR="001A2306" w:rsidRPr="006278BE" w:rsidRDefault="001A2306" w:rsidP="001A2306">
      <w:pPr>
        <w:pStyle w:val="Heading3nonumbering"/>
      </w:pPr>
      <w:r w:rsidRPr="006278BE">
        <w:t>Introduction</w:t>
      </w:r>
    </w:p>
    <w:p w14:paraId="6463358E" w14:textId="77777777" w:rsidR="001A2306" w:rsidRPr="006278BE" w:rsidRDefault="001A2306" w:rsidP="00837CE3">
      <w:pPr>
        <w:pStyle w:val="NumberedNormal"/>
      </w:pPr>
      <w:r w:rsidRPr="006278BE">
        <w:t>This condition provides for the calculation of the term NARM</w:t>
      </w:r>
      <w:r w:rsidRPr="006278BE">
        <w:rPr>
          <w:rStyle w:val="Subscript"/>
        </w:rPr>
        <w:t>t</w:t>
      </w:r>
      <w:r w:rsidRPr="006278BE">
        <w:t xml:space="preserve"> (the allowed NARM expenditure term), which contributes to the calculation of the Totex Allowance (in relation to which see the ED2 Price Control Financial Model).</w:t>
      </w:r>
    </w:p>
    <w:p w14:paraId="4D0A724F" w14:textId="77777777" w:rsidR="001A2306" w:rsidRPr="006278BE" w:rsidRDefault="001A2306" w:rsidP="00837CE3">
      <w:pPr>
        <w:pStyle w:val="NumberedNormal"/>
      </w:pPr>
      <w:r w:rsidRPr="006278BE">
        <w:t>The purpose of this condition is also to:</w:t>
      </w:r>
    </w:p>
    <w:p w14:paraId="24D025DB" w14:textId="77777777" w:rsidR="001A2306" w:rsidRPr="006278BE" w:rsidRDefault="001A2306" w:rsidP="00837CE3">
      <w:pPr>
        <w:pStyle w:val="ListNormal"/>
      </w:pPr>
      <w:r w:rsidRPr="006278BE">
        <w:t>set out the Baseline Network Risk Output that the licensee is funded to deliver;</w:t>
      </w:r>
    </w:p>
    <w:p w14:paraId="6048FE46" w14:textId="77777777" w:rsidR="001A2306" w:rsidRPr="006278BE" w:rsidRDefault="001A2306" w:rsidP="00837CE3">
      <w:pPr>
        <w:pStyle w:val="ListNormal"/>
      </w:pPr>
      <w:r w:rsidRPr="006278BE">
        <w:t xml:space="preserve">provide for the Rebasing of the Baseline Network Risk Output; </w:t>
      </w:r>
    </w:p>
    <w:p w14:paraId="6B4FBAB7" w14:textId="77777777" w:rsidR="001A2306" w:rsidRPr="006278BE" w:rsidRDefault="001A2306" w:rsidP="00837CE3">
      <w:pPr>
        <w:pStyle w:val="ListNormal"/>
      </w:pPr>
      <w:r w:rsidRPr="006278BE">
        <w:t>establish the Network Asset Risk Workbook as a licence instrument;</w:t>
      </w:r>
    </w:p>
    <w:p w14:paraId="6CBADEE9" w14:textId="77777777" w:rsidR="001A2306" w:rsidRPr="006278BE" w:rsidRDefault="001A2306" w:rsidP="00837CE3">
      <w:pPr>
        <w:pStyle w:val="ListNormal"/>
      </w:pPr>
      <w:r w:rsidRPr="006278BE">
        <w:t>set out the requirements on the licensee in respect of a NARM Performance Report;</w:t>
      </w:r>
    </w:p>
    <w:p w14:paraId="58068827" w14:textId="77777777" w:rsidR="001A2306" w:rsidRPr="006278BE" w:rsidRDefault="001A2306" w:rsidP="00837CE3">
      <w:pPr>
        <w:pStyle w:val="ListNormal"/>
      </w:pPr>
      <w:r w:rsidRPr="006278BE">
        <w:t>provide for an assessment of the licensee’s delivery against the Baseline Network Risk Output; and</w:t>
      </w:r>
    </w:p>
    <w:p w14:paraId="0DA23596" w14:textId="77777777" w:rsidR="001A2306" w:rsidRPr="006278BE" w:rsidRDefault="001A2306" w:rsidP="00837CE3">
      <w:pPr>
        <w:pStyle w:val="ListNormal"/>
      </w:pPr>
      <w:r w:rsidRPr="006278BE">
        <w:t>specify any funding adjustments or penalties that may be applicable based on the licensee’s delivery against the Baseline Network Risk Output.</w:t>
      </w:r>
    </w:p>
    <w:p w14:paraId="22EE60CF" w14:textId="77777777" w:rsidR="001A2306" w:rsidRPr="006278BE" w:rsidRDefault="001A2306" w:rsidP="001A2306">
      <w:pPr>
        <w:pStyle w:val="Heading3"/>
      </w:pPr>
      <w:r w:rsidRPr="006278BE">
        <w:t>Formula for calculating the allowed NARM expenditure term (NARM</w:t>
      </w:r>
      <w:r w:rsidRPr="006278BE">
        <w:rPr>
          <w:rStyle w:val="Subscript"/>
        </w:rPr>
        <w:t>t</w:t>
      </w:r>
      <w:r w:rsidRPr="006278BE">
        <w:t>)</w:t>
      </w:r>
    </w:p>
    <w:p w14:paraId="2E04AA36" w14:textId="77777777" w:rsidR="001A2306" w:rsidRPr="006278BE" w:rsidRDefault="001A2306" w:rsidP="00837CE3">
      <w:pPr>
        <w:pStyle w:val="NumberedNormal"/>
      </w:pPr>
      <w:r w:rsidRPr="006278BE">
        <w:t>The value of NARM</w:t>
      </w:r>
      <w:r w:rsidRPr="006278BE">
        <w:rPr>
          <w:rStyle w:val="Subscript"/>
        </w:rPr>
        <w:t>t</w:t>
      </w:r>
      <w:r w:rsidRPr="006278BE">
        <w:t xml:space="preserve"> is derived in accordance with the following formula:</w:t>
      </w:r>
    </w:p>
    <w:p w14:paraId="04029843" w14:textId="77777777" w:rsidR="001A2306" w:rsidRPr="006278BE" w:rsidRDefault="004A5D3F" w:rsidP="00837CE3">
      <m:oMathPara>
        <m:oMath>
          <m:sSub>
            <m:sSubPr>
              <m:ctrlPr>
                <w:rPr>
                  <w:rFonts w:ascii="Cambria Math" w:hAnsi="Cambria Math"/>
                </w:rPr>
              </m:ctrlPr>
            </m:sSubPr>
            <m:e>
              <m:r>
                <w:rPr>
                  <w:rFonts w:ascii="Cambria Math" w:hAnsi="Cambria Math"/>
                </w:rPr>
                <m:t>NARM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m:rPr>
              <m:sty m:val="p"/>
            </m:rP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6278BE" w:rsidRDefault="001A2306" w:rsidP="00837CE3">
      <w:pPr>
        <w:pStyle w:val="FormulaDefinitions"/>
      </w:pPr>
      <w:r w:rsidRPr="006278BE">
        <w:t>where:</w:t>
      </w:r>
    </w:p>
    <w:p w14:paraId="49E3AE6D" w14:textId="77777777" w:rsidR="001A2306" w:rsidRPr="006278BE" w:rsidRDefault="004A5D3F" w:rsidP="000A6BA9">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At</m:t>
            </m:r>
          </m:sub>
        </m:sSub>
      </m:oMath>
      <w:r w:rsidR="001A2306" w:rsidRPr="006278BE">
        <w:tab/>
      </w:r>
      <w:r w:rsidR="001A2306" w:rsidRPr="006278BE">
        <w:tab/>
        <w:t>is the baseline allowed NARM expenditure set out in Appendix 1; and</w:t>
      </w:r>
    </w:p>
    <w:p w14:paraId="3EA76B6E" w14:textId="77777777" w:rsidR="001A2306" w:rsidRPr="006278BE" w:rsidRDefault="004A5D3F" w:rsidP="000A6BA9">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Rt</m:t>
            </m:r>
          </m:sub>
        </m:sSub>
      </m:oMath>
      <w:r w:rsidR="001A2306" w:rsidRPr="006278BE">
        <w:tab/>
      </w:r>
      <w:r w:rsidR="001A2306" w:rsidRPr="006278BE">
        <w:tab/>
        <w:t>has the value directed by the Authority in accordance with Parts F and G.</w:t>
      </w:r>
    </w:p>
    <w:p w14:paraId="37D14104" w14:textId="77777777" w:rsidR="001A2306" w:rsidRPr="006278BE" w:rsidRDefault="001A2306" w:rsidP="001A2306">
      <w:pPr>
        <w:pStyle w:val="Heading3"/>
      </w:pPr>
      <w:r w:rsidRPr="006278BE">
        <w:t>Baseline Network Risk Output</w:t>
      </w:r>
    </w:p>
    <w:p w14:paraId="71B7F910" w14:textId="77777777" w:rsidR="001A2306" w:rsidRPr="006278BE" w:rsidRDefault="001A2306" w:rsidP="00837CE3">
      <w:pPr>
        <w:pStyle w:val="NumberedNormal"/>
      </w:pPr>
      <w:r w:rsidRPr="006278BE">
        <w:t>The licensee is funded to deliver, by the end of the Price Control Period, its Baseline Network Risk Output as set out in Appendix 2.</w:t>
      </w:r>
    </w:p>
    <w:p w14:paraId="39DAC702" w14:textId="77777777" w:rsidR="001A2306" w:rsidRPr="006278BE" w:rsidRDefault="001A2306" w:rsidP="001A2306">
      <w:pPr>
        <w:pStyle w:val="Heading3"/>
      </w:pPr>
      <w:r w:rsidRPr="006278BE">
        <w:t>Network Asset Risk Workbook</w:t>
      </w:r>
    </w:p>
    <w:p w14:paraId="19117CA8" w14:textId="77777777" w:rsidR="001A2306" w:rsidRPr="006278BE" w:rsidRDefault="001A2306" w:rsidP="00837CE3">
      <w:pPr>
        <w:pStyle w:val="NumberedNormal"/>
      </w:pPr>
      <w:r w:rsidRPr="006278BE">
        <w:t xml:space="preserve">The Network Asset Risk Workbook forms part of this condition. </w:t>
      </w:r>
    </w:p>
    <w:p w14:paraId="4EE80635" w14:textId="77777777" w:rsidR="001A2306" w:rsidRPr="006278BE" w:rsidRDefault="001A2306" w:rsidP="00837CE3">
      <w:pPr>
        <w:pStyle w:val="NumberedNormal"/>
      </w:pPr>
      <w:r w:rsidRPr="006278BE">
        <w:t>The Authority must:</w:t>
      </w:r>
    </w:p>
    <w:p w14:paraId="3642FC8A" w14:textId="77777777" w:rsidR="001A2306" w:rsidRPr="006278BE" w:rsidRDefault="001A2306" w:rsidP="00837CE3">
      <w:pPr>
        <w:pStyle w:val="ListNormal"/>
      </w:pPr>
      <w:r w:rsidRPr="006278BE">
        <w:t>send to the licensee the Network Asset Risk Workbook; and</w:t>
      </w:r>
    </w:p>
    <w:p w14:paraId="42DF1971" w14:textId="77777777" w:rsidR="001A2306" w:rsidRPr="006278BE" w:rsidRDefault="001A2306" w:rsidP="00837CE3">
      <w:pPr>
        <w:pStyle w:val="ListNormal"/>
      </w:pPr>
      <w:r w:rsidRPr="006278BE">
        <w:lastRenderedPageBreak/>
        <w:t>publish the Network Asset Risk Workbook on the Authority’s Website.</w:t>
      </w:r>
    </w:p>
    <w:p w14:paraId="03DFDFB1" w14:textId="4C2A52E9" w:rsidR="001A2306" w:rsidRPr="006278BE" w:rsidRDefault="001A2306" w:rsidP="00837CE3">
      <w:pPr>
        <w:pStyle w:val="NumberedNormal"/>
      </w:pPr>
      <w:r w:rsidRPr="006278BE">
        <w:t xml:space="preserve">The Authority may make modifications under this Part at any time during the Price Control Period, but only when it becomes aware of modifications of the type set out in paragraph </w:t>
      </w:r>
      <w:r w:rsidRPr="006278BE">
        <w:fldChar w:fldCharType="begin"/>
      </w:r>
      <w:r w:rsidRPr="006278BE">
        <w:instrText xml:space="preserve"> REF _Ref100751791 \r \h  \* MERGEFORMAT </w:instrText>
      </w:r>
      <w:r w:rsidRPr="006278BE">
        <w:fldChar w:fldCharType="separate"/>
      </w:r>
      <w:r w:rsidR="00573AA9">
        <w:t>3.1.8</w:t>
      </w:r>
      <w:r w:rsidRPr="006278BE">
        <w:fldChar w:fldCharType="end"/>
      </w:r>
      <w:r w:rsidRPr="006278BE">
        <w:t xml:space="preserve"> that would improve the clarity or usefulness to users of the Network Asset Risk Workbook.</w:t>
      </w:r>
    </w:p>
    <w:p w14:paraId="3E954266" w14:textId="77777777" w:rsidR="001A2306" w:rsidRPr="006278BE" w:rsidRDefault="001A2306" w:rsidP="00837CE3">
      <w:pPr>
        <w:pStyle w:val="NumberedNormal"/>
      </w:pPr>
      <w:bookmarkStart w:id="67" w:name="_Ref100751791"/>
      <w:r w:rsidRPr="006278BE">
        <w:t>The following categories of modifications may be made under this Part:</w:t>
      </w:r>
      <w:bookmarkEnd w:id="67"/>
    </w:p>
    <w:p w14:paraId="7F210643" w14:textId="77777777" w:rsidR="001A2306" w:rsidRPr="006278BE" w:rsidRDefault="001A2306" w:rsidP="00837CE3">
      <w:pPr>
        <w:pStyle w:val="ListNormal"/>
      </w:pPr>
      <w:r w:rsidRPr="006278BE">
        <w:t>formatting changes (such as re-numbering of paragraphs, capitalising defined terms, cell labelling, renaming or re-ordering of sections or worksheets);</w:t>
      </w:r>
    </w:p>
    <w:p w14:paraId="30FA35EC" w14:textId="77777777" w:rsidR="001A2306" w:rsidRPr="006278BE" w:rsidRDefault="001A2306" w:rsidP="00837CE3">
      <w:pPr>
        <w:pStyle w:val="ListNormal"/>
      </w:pPr>
      <w:r w:rsidRPr="006278BE">
        <w:t>consequential changes required to reflect modifications made to the special conditions (such as amendments made to the Appendices to this condition); and</w:t>
      </w:r>
    </w:p>
    <w:p w14:paraId="09F362B3" w14:textId="77777777" w:rsidR="001A2306" w:rsidRPr="006278BE" w:rsidRDefault="001A2306" w:rsidP="00837CE3">
      <w:pPr>
        <w:pStyle w:val="ListNormal"/>
      </w:pPr>
      <w:r w:rsidRPr="006278BE">
        <w:t>correction of manifest errors.</w:t>
      </w:r>
    </w:p>
    <w:p w14:paraId="591E16D6" w14:textId="77777777" w:rsidR="001A2306" w:rsidRPr="006278BE" w:rsidRDefault="001A2306" w:rsidP="00837CE3">
      <w:pPr>
        <w:pStyle w:val="NumberedNormal"/>
      </w:pPr>
      <w:r w:rsidRPr="006278BE">
        <w:t>Before amending the Network Asset Risk Workbook by direction, the Authority must send to the licensee and publish on the Authority’s Website:</w:t>
      </w:r>
    </w:p>
    <w:p w14:paraId="725EF737" w14:textId="77777777" w:rsidR="001A2306" w:rsidRPr="006278BE" w:rsidRDefault="001A2306" w:rsidP="00837CE3">
      <w:pPr>
        <w:pStyle w:val="ListNormal"/>
      </w:pPr>
      <w:r w:rsidRPr="006278BE">
        <w:t>the amended Network Asset Risk Workbook;</w:t>
      </w:r>
    </w:p>
    <w:p w14:paraId="403EF344" w14:textId="77777777" w:rsidR="001A2306" w:rsidRPr="006278BE" w:rsidRDefault="001A2306" w:rsidP="00837CE3">
      <w:pPr>
        <w:pStyle w:val="ListNormal"/>
      </w:pPr>
      <w:r w:rsidRPr="006278BE">
        <w:t>the date on which the Authority intends the amended Network Asset Risk Workbook to come into effect;</w:t>
      </w:r>
    </w:p>
    <w:p w14:paraId="4A073BF6" w14:textId="77777777" w:rsidR="001A2306" w:rsidRPr="006278BE" w:rsidRDefault="001A2306" w:rsidP="00837CE3">
      <w:pPr>
        <w:pStyle w:val="ListNormal"/>
      </w:pPr>
      <w:r w:rsidRPr="006278BE">
        <w:t>the reasons for the amendments to the Network Asset Risk Workbook; and</w:t>
      </w:r>
    </w:p>
    <w:p w14:paraId="1294386B" w14:textId="77777777" w:rsidR="001A2306" w:rsidRPr="006278BE" w:rsidRDefault="001A2306" w:rsidP="00837CE3">
      <w:pPr>
        <w:pStyle w:val="ListNormal"/>
      </w:pPr>
      <w:r w:rsidRPr="006278BE">
        <w:t>a period during which representations may be made on the amendments to the Network Asset Risk Workbook, which must not be less than 28 days.</w:t>
      </w:r>
    </w:p>
    <w:p w14:paraId="5B451180" w14:textId="77777777" w:rsidR="001A2306" w:rsidRPr="006278BE" w:rsidRDefault="001A2306" w:rsidP="00837CE3">
      <w:pPr>
        <w:pStyle w:val="NumberedNormal"/>
      </w:pPr>
      <w:r w:rsidRPr="006278BE">
        <w:t>The Authority must:</w:t>
      </w:r>
    </w:p>
    <w:p w14:paraId="03BD30EC" w14:textId="77777777" w:rsidR="001A2306" w:rsidRPr="006278BE" w:rsidRDefault="001A2306" w:rsidP="00837CE3">
      <w:pPr>
        <w:pStyle w:val="ListNormal"/>
      </w:pPr>
      <w:r w:rsidRPr="006278BE">
        <w:t>ensure that any modifications of the Network Asset Risk Workbook, whether under this Part or otherwise, are promptly incorporated into a consolidated version of the Network Asset Risk Workbook;</w:t>
      </w:r>
    </w:p>
    <w:p w14:paraId="0C0A83E9" w14:textId="77777777" w:rsidR="001A2306" w:rsidRPr="006278BE" w:rsidRDefault="001A2306" w:rsidP="00837CE3">
      <w:pPr>
        <w:pStyle w:val="ListNormal"/>
      </w:pPr>
      <w:r w:rsidRPr="006278BE">
        <w:t>send the consolidated version of the Network Asset Risk Workbook to the licensee; and</w:t>
      </w:r>
    </w:p>
    <w:p w14:paraId="0A7341A3" w14:textId="77777777" w:rsidR="001A2306" w:rsidRPr="006278BE" w:rsidRDefault="001A2306" w:rsidP="00837CE3">
      <w:pPr>
        <w:pStyle w:val="ListNormal"/>
      </w:pPr>
      <w:r w:rsidRPr="006278BE">
        <w:t>maintain a consolidated version of the Network Asset Risk Workbook on the Authority’s Website.</w:t>
      </w:r>
    </w:p>
    <w:p w14:paraId="02A9C257" w14:textId="77777777" w:rsidR="001A2306" w:rsidRPr="006278BE" w:rsidRDefault="001A2306" w:rsidP="001A2306">
      <w:pPr>
        <w:pStyle w:val="Heading3"/>
      </w:pPr>
      <w:r w:rsidRPr="006278BE">
        <w:t>Rebasing of the Baseline Network Risk Output</w:t>
      </w:r>
    </w:p>
    <w:p w14:paraId="459138F4" w14:textId="77777777" w:rsidR="001A2306" w:rsidRPr="006278BE" w:rsidRDefault="001A2306" w:rsidP="00837CE3">
      <w:pPr>
        <w:pStyle w:val="NumberedNormal"/>
      </w:pPr>
      <w:bookmarkStart w:id="68" w:name="_Ref101269348"/>
      <w:r w:rsidRPr="006278BE">
        <w:t>The licensee must, when submitting a Rebased Baseline Network Risk Output in accordance with Special Condition 9.2 (Network Asset Risk Metric methodology), ensure that the Rebased Baseline Network Risk Output is:</w:t>
      </w:r>
      <w:bookmarkEnd w:id="68"/>
      <w:r w:rsidRPr="006278BE">
        <w:t xml:space="preserve"> </w:t>
      </w:r>
    </w:p>
    <w:p w14:paraId="6F42CF11" w14:textId="77777777" w:rsidR="001A2306" w:rsidRPr="006278BE" w:rsidRDefault="001A2306" w:rsidP="00837CE3">
      <w:pPr>
        <w:pStyle w:val="ListNormal"/>
      </w:pPr>
      <w:r w:rsidRPr="006278BE">
        <w:t xml:space="preserve">calculated using the current version of the Common Network Asset Indices Methodology;  </w:t>
      </w:r>
    </w:p>
    <w:p w14:paraId="710EBBA1" w14:textId="77777777" w:rsidR="001A2306" w:rsidRPr="006278BE" w:rsidRDefault="001A2306" w:rsidP="00837CE3">
      <w:pPr>
        <w:pStyle w:val="ListNormal"/>
      </w:pPr>
      <w:r w:rsidRPr="006278BE">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6278BE" w:rsidRDefault="001A2306" w:rsidP="00837CE3">
      <w:pPr>
        <w:pStyle w:val="ListNormal"/>
      </w:pPr>
      <w:r w:rsidRPr="006278BE">
        <w:t>as Equally Challenging as the Baseline Network Risk Output; and</w:t>
      </w:r>
    </w:p>
    <w:p w14:paraId="22549E73" w14:textId="77777777" w:rsidR="001A2306" w:rsidRPr="006278BE" w:rsidRDefault="001A2306" w:rsidP="00837CE3">
      <w:pPr>
        <w:pStyle w:val="ListNormal"/>
      </w:pPr>
      <w:r w:rsidRPr="006278BE">
        <w:t>in the same format as the Network Asset Risk Workbook.</w:t>
      </w:r>
    </w:p>
    <w:p w14:paraId="234F601F" w14:textId="77777777" w:rsidR="001A2306" w:rsidRPr="006278BE" w:rsidRDefault="001A2306" w:rsidP="00837CE3">
      <w:pPr>
        <w:pStyle w:val="NumberedNormal"/>
      </w:pPr>
      <w:r w:rsidRPr="006278BE">
        <w:t>When submitting any Rebased Baseline Network Risk Output, the licensee must also submit a report providing supporting commentary, which includes:</w:t>
      </w:r>
    </w:p>
    <w:p w14:paraId="37273D89" w14:textId="77777777" w:rsidR="001A2306" w:rsidRPr="006278BE" w:rsidRDefault="001A2306" w:rsidP="00837CE3">
      <w:pPr>
        <w:pStyle w:val="ListNormal"/>
      </w:pPr>
      <w:r w:rsidRPr="006278BE">
        <w:t>an explanation of the processes undertaken in determining the proposed Rebased Baseline Network Risk Output;</w:t>
      </w:r>
    </w:p>
    <w:p w14:paraId="7770740D" w14:textId="77777777" w:rsidR="001A2306" w:rsidRPr="006278BE" w:rsidRDefault="001A2306" w:rsidP="00837CE3">
      <w:pPr>
        <w:pStyle w:val="ListNormal"/>
      </w:pPr>
      <w:r w:rsidRPr="006278BE">
        <w:t>an explanation of any relevant new data, or changes in data, used in determining the proposed Rebased Baseline Network Risk Output; and</w:t>
      </w:r>
    </w:p>
    <w:p w14:paraId="30211B46" w14:textId="77777777" w:rsidR="001A2306" w:rsidRPr="006278BE" w:rsidRDefault="001A2306" w:rsidP="00837CE3">
      <w:pPr>
        <w:pStyle w:val="ListNormal"/>
      </w:pPr>
      <w:r w:rsidRPr="006278BE">
        <w:t>detailed supporting evidence to support the licensee’s view that the submitted Rebased Baseline Network Risk Output is as Equally Challenging as the Baseline Network Risk Output.</w:t>
      </w:r>
    </w:p>
    <w:p w14:paraId="01200C59" w14:textId="77777777" w:rsidR="001A2306" w:rsidRPr="006278BE" w:rsidRDefault="001A2306" w:rsidP="00837CE3">
      <w:pPr>
        <w:pStyle w:val="NumberedNormal"/>
      </w:pPr>
      <w:bookmarkStart w:id="69" w:name="_Ref100751944"/>
      <w:r w:rsidRPr="006278BE">
        <w:t>Where the licensee proposes a Rebased Baseline Network Risk Output in accordance with Special Condition 9.2, the Authority must consider the proposal and by direction:</w:t>
      </w:r>
      <w:bookmarkEnd w:id="69"/>
    </w:p>
    <w:p w14:paraId="4586637C" w14:textId="4C0B4015" w:rsidR="001A2306" w:rsidRPr="006278BE" w:rsidRDefault="001A2306" w:rsidP="00837CE3">
      <w:pPr>
        <w:pStyle w:val="ListNormal"/>
      </w:pPr>
      <w:r w:rsidRPr="006278BE">
        <w:t xml:space="preserve">approve it, in cases where the Rebased Baseline Network Risk Output meets the criteria in paragraph </w:t>
      </w:r>
      <w:r w:rsidRPr="006278BE">
        <w:fldChar w:fldCharType="begin"/>
      </w:r>
      <w:r w:rsidRPr="006278BE">
        <w:instrText xml:space="preserve"> REF _Ref101269348 \r \h  \* MERGEFORMAT </w:instrText>
      </w:r>
      <w:r w:rsidRPr="006278BE">
        <w:fldChar w:fldCharType="separate"/>
      </w:r>
      <w:r w:rsidR="00573AA9">
        <w:t>3.1.11</w:t>
      </w:r>
      <w:r w:rsidRPr="006278BE">
        <w:fldChar w:fldCharType="end"/>
      </w:r>
      <w:r w:rsidRPr="006278BE">
        <w:t>;</w:t>
      </w:r>
    </w:p>
    <w:p w14:paraId="4FA36BE1" w14:textId="119BBEC1" w:rsidR="001A2306" w:rsidRPr="006278BE" w:rsidRDefault="001A2306" w:rsidP="00837CE3">
      <w:pPr>
        <w:pStyle w:val="ListNormal"/>
      </w:pPr>
      <w:r w:rsidRPr="006278BE">
        <w:t xml:space="preserve">approve it with adjustments, in cases where the adjustments are necessary to enable the Rebased Baseline Network Risk Output to meet the criteria in paragraph </w:t>
      </w:r>
      <w:r w:rsidRPr="006278BE">
        <w:fldChar w:fldCharType="begin"/>
      </w:r>
      <w:r w:rsidRPr="006278BE">
        <w:instrText xml:space="preserve"> REF _Ref101269348 \r \h  \* MERGEFORMAT </w:instrText>
      </w:r>
      <w:r w:rsidRPr="006278BE">
        <w:fldChar w:fldCharType="separate"/>
      </w:r>
      <w:r w:rsidR="00573AA9">
        <w:t>3.1.11</w:t>
      </w:r>
      <w:r w:rsidRPr="006278BE">
        <w:fldChar w:fldCharType="end"/>
      </w:r>
      <w:r w:rsidRPr="006278BE">
        <w:t xml:space="preserve">; or </w:t>
      </w:r>
    </w:p>
    <w:p w14:paraId="4B6E8841" w14:textId="3787223C" w:rsidR="001A2306" w:rsidRPr="006278BE" w:rsidRDefault="001A2306" w:rsidP="00837CE3">
      <w:pPr>
        <w:pStyle w:val="ListNormal"/>
      </w:pPr>
      <w:r w:rsidRPr="006278BE">
        <w:t xml:space="preserve">reject it, in cases where the Rebased Baseline Network Risk Output does not meet the criteria set out in paragraph </w:t>
      </w:r>
      <w:r w:rsidRPr="006278BE">
        <w:fldChar w:fldCharType="begin"/>
      </w:r>
      <w:r w:rsidRPr="006278BE">
        <w:instrText xml:space="preserve"> REF _Ref101269348 \r \h  \* MERGEFORMAT </w:instrText>
      </w:r>
      <w:r w:rsidRPr="006278BE">
        <w:fldChar w:fldCharType="separate"/>
      </w:r>
      <w:r w:rsidR="00573AA9">
        <w:t>3.1.11</w:t>
      </w:r>
      <w:r w:rsidRPr="006278BE">
        <w:fldChar w:fldCharType="end"/>
      </w:r>
      <w:r w:rsidRPr="006278BE">
        <w:t xml:space="preserve"> and the Authority is unable to adjust the Rebased Baseline Network Risk Output to make the Rebased Baseline Network Risk Output satisfy those criteria.</w:t>
      </w:r>
    </w:p>
    <w:p w14:paraId="6A6E0691" w14:textId="6AB39193" w:rsidR="001A2306" w:rsidRPr="006278BE" w:rsidRDefault="001A2306" w:rsidP="00837CE3">
      <w:pPr>
        <w:pStyle w:val="NumberedNormal"/>
      </w:pPr>
      <w:r w:rsidRPr="006278BE">
        <w:t xml:space="preserve">Before issuing a direction under paragraph </w:t>
      </w:r>
      <w:r w:rsidRPr="006278BE">
        <w:fldChar w:fldCharType="begin"/>
      </w:r>
      <w:r w:rsidRPr="006278BE">
        <w:instrText xml:space="preserve"> REF _Ref100751944 \r \h  \* MERGEFORMAT </w:instrText>
      </w:r>
      <w:r w:rsidRPr="006278BE">
        <w:fldChar w:fldCharType="separate"/>
      </w:r>
      <w:r w:rsidR="00573AA9">
        <w:t>3.1.13</w:t>
      </w:r>
      <w:r w:rsidRPr="006278BE">
        <w:fldChar w:fldCharType="end"/>
      </w:r>
      <w:r w:rsidRPr="006278BE">
        <w:t>, the Authority must send to the licensee and publish on the Authority’s Website:</w:t>
      </w:r>
    </w:p>
    <w:p w14:paraId="19FEEA87" w14:textId="77777777" w:rsidR="001A2306" w:rsidRPr="006278BE" w:rsidRDefault="001A2306" w:rsidP="00837CE3">
      <w:pPr>
        <w:pStyle w:val="ListNormal"/>
      </w:pPr>
      <w:r w:rsidRPr="006278BE">
        <w:t>the text of the proposed direction;</w:t>
      </w:r>
    </w:p>
    <w:p w14:paraId="63780E90" w14:textId="77777777" w:rsidR="001A2306" w:rsidRPr="006278BE" w:rsidRDefault="001A2306" w:rsidP="00837CE3">
      <w:pPr>
        <w:pStyle w:val="ListNormal"/>
      </w:pPr>
      <w:r w:rsidRPr="006278BE">
        <w:t>the date on which the Authority intends the proposed direction to come into effect;</w:t>
      </w:r>
    </w:p>
    <w:p w14:paraId="0FD39C22" w14:textId="77777777" w:rsidR="001A2306" w:rsidRPr="006278BE" w:rsidRDefault="001A2306" w:rsidP="00837CE3">
      <w:pPr>
        <w:pStyle w:val="ListNormal"/>
      </w:pPr>
      <w:r w:rsidRPr="006278BE">
        <w:t>the reasons for the proposed direction; and</w:t>
      </w:r>
    </w:p>
    <w:p w14:paraId="44197475" w14:textId="77777777" w:rsidR="001A2306" w:rsidRPr="006278BE" w:rsidRDefault="001A2306" w:rsidP="00837CE3">
      <w:pPr>
        <w:pStyle w:val="ListNormal"/>
      </w:pPr>
      <w:r w:rsidRPr="006278BE">
        <w:t>a period during which representations may be made on the proposed direction, which must not be less than 28 days.</w:t>
      </w:r>
    </w:p>
    <w:p w14:paraId="1F957782" w14:textId="304DC2DD" w:rsidR="001A2306" w:rsidRPr="006278BE" w:rsidRDefault="001A2306" w:rsidP="00837CE3">
      <w:pPr>
        <w:pStyle w:val="NumberedNormal"/>
      </w:pPr>
      <w:r w:rsidRPr="006278BE">
        <w:t xml:space="preserve">Where the Authority approves the Rebased Baseline Network Risk Output under paragraph </w:t>
      </w:r>
      <w:r w:rsidRPr="006278BE">
        <w:fldChar w:fldCharType="begin"/>
      </w:r>
      <w:r w:rsidRPr="006278BE">
        <w:instrText xml:space="preserve"> REF _Ref100751944 \r \h  \* MERGEFORMAT </w:instrText>
      </w:r>
      <w:r w:rsidRPr="006278BE">
        <w:fldChar w:fldCharType="separate"/>
      </w:r>
      <w:r w:rsidR="00573AA9">
        <w:t>3.1.13</w:t>
      </w:r>
      <w:r w:rsidRPr="006278BE">
        <w:fldChar w:fldCharType="end"/>
      </w:r>
      <w:r w:rsidRPr="006278BE">
        <w:t>(a) or (b):</w:t>
      </w:r>
    </w:p>
    <w:p w14:paraId="4416893F" w14:textId="77777777" w:rsidR="001A2306" w:rsidRPr="006278BE" w:rsidRDefault="001A2306" w:rsidP="00837CE3">
      <w:pPr>
        <w:pStyle w:val="ListNormal"/>
      </w:pPr>
      <w:r w:rsidRPr="006278BE">
        <w:t>the Rebased Baseline Network Risk Output will supersede the Baseline Network Risk Output for the purposes of this condition; and</w:t>
      </w:r>
    </w:p>
    <w:p w14:paraId="2F9C199E" w14:textId="5EF91D06" w:rsidR="001A2306" w:rsidRPr="006278BE" w:rsidRDefault="001A2306" w:rsidP="00837CE3">
      <w:pPr>
        <w:pStyle w:val="ListNormal"/>
      </w:pPr>
      <w:r w:rsidRPr="006278BE">
        <w:lastRenderedPageBreak/>
        <w:t xml:space="preserve">the direction under paragraph </w:t>
      </w:r>
      <w:r w:rsidRPr="006278BE">
        <w:fldChar w:fldCharType="begin"/>
      </w:r>
      <w:r w:rsidRPr="006278BE">
        <w:instrText xml:space="preserve"> REF _Ref100751944 \r \h  \* MERGEFORMAT </w:instrText>
      </w:r>
      <w:r w:rsidRPr="006278BE">
        <w:fldChar w:fldCharType="separate"/>
      </w:r>
      <w:r w:rsidR="00573AA9">
        <w:t>3.1.13</w:t>
      </w:r>
      <w:r w:rsidRPr="006278BE">
        <w:fldChar w:fldCharType="end"/>
      </w:r>
      <w:r w:rsidRPr="006278BE">
        <w:t>(a) or (b) will modify Appendix 2 and the Network Risk Asset Workbook to reflect this.</w:t>
      </w:r>
    </w:p>
    <w:p w14:paraId="128F932D" w14:textId="77777777" w:rsidR="001A2306" w:rsidRPr="006278BE" w:rsidRDefault="001A2306" w:rsidP="001A2306">
      <w:pPr>
        <w:pStyle w:val="Heading3"/>
      </w:pPr>
      <w:r w:rsidRPr="006278BE">
        <w:t xml:space="preserve">Requirement to provide a NARM Performance Report </w:t>
      </w:r>
    </w:p>
    <w:p w14:paraId="290DD17B" w14:textId="77777777" w:rsidR="001A2306" w:rsidRPr="006278BE" w:rsidRDefault="001A2306" w:rsidP="00837CE3">
      <w:pPr>
        <w:pStyle w:val="NumberedNormal"/>
      </w:pPr>
      <w:r w:rsidRPr="006278BE">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6278BE" w:rsidRDefault="001A2306" w:rsidP="00837CE3">
      <w:pPr>
        <w:pStyle w:val="ListNormal"/>
      </w:pPr>
      <w:r w:rsidRPr="006278BE">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6278BE" w:rsidRDefault="001A2306" w:rsidP="00837CE3">
      <w:pPr>
        <w:pStyle w:val="ListNormal"/>
      </w:pPr>
      <w:r w:rsidRPr="006278BE">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6278BE" w:rsidRDefault="001A2306" w:rsidP="00837CE3">
      <w:pPr>
        <w:pStyle w:val="ListNormal"/>
      </w:pPr>
      <w:r w:rsidRPr="006278BE">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6278BE" w:rsidRDefault="001A2306" w:rsidP="00837CE3">
      <w:pPr>
        <w:pStyle w:val="ListNormal"/>
      </w:pPr>
      <w:r w:rsidRPr="006278BE">
        <w:t xml:space="preserve">the licensee's initial justification for any portions of over-delivery or under-delivery against the Baseline Network Risk Output. </w:t>
      </w:r>
    </w:p>
    <w:p w14:paraId="45B2C741" w14:textId="77777777" w:rsidR="001A2306" w:rsidRPr="006278BE" w:rsidRDefault="001A2306" w:rsidP="001A2306">
      <w:pPr>
        <w:pStyle w:val="Heading3"/>
      </w:pPr>
      <w:r w:rsidRPr="006278BE">
        <w:t xml:space="preserve">Authority’s assessment of delivery against the Baseline Network Risk Output </w:t>
      </w:r>
    </w:p>
    <w:p w14:paraId="7692E9A4" w14:textId="77777777" w:rsidR="001A2306" w:rsidRPr="006278BE" w:rsidRDefault="001A2306" w:rsidP="00837CE3">
      <w:pPr>
        <w:pStyle w:val="NumberedNormal"/>
      </w:pPr>
      <w:bookmarkStart w:id="70" w:name="_Ref101270939"/>
      <w:bookmarkStart w:id="71" w:name="_Ref100752454"/>
      <w:r w:rsidRPr="006278BE">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70"/>
    </w:p>
    <w:p w14:paraId="7D1A4165" w14:textId="77777777" w:rsidR="001A2306" w:rsidRPr="006278BE" w:rsidRDefault="001A2306" w:rsidP="00837CE3">
      <w:pPr>
        <w:pStyle w:val="ListNormal"/>
      </w:pPr>
      <w:r w:rsidRPr="006278BE">
        <w:t>delivered its Baseline Network Risk Output;</w:t>
      </w:r>
    </w:p>
    <w:p w14:paraId="734BB39A" w14:textId="77777777" w:rsidR="001A2306" w:rsidRPr="006278BE" w:rsidRDefault="001A2306" w:rsidP="00837CE3">
      <w:pPr>
        <w:pStyle w:val="ListNormal"/>
      </w:pPr>
      <w:r w:rsidRPr="006278BE">
        <w:t>over-delivered against its Baseline Network Risk Output; or</w:t>
      </w:r>
    </w:p>
    <w:p w14:paraId="3A361B26" w14:textId="77777777" w:rsidR="001A2306" w:rsidRPr="006278BE" w:rsidRDefault="001A2306" w:rsidP="00837CE3">
      <w:pPr>
        <w:pStyle w:val="ListNormal"/>
      </w:pPr>
      <w:r w:rsidRPr="006278BE">
        <w:t xml:space="preserve">under-delivered against its Baseline Network Risk Output </w:t>
      </w:r>
    </w:p>
    <w:p w14:paraId="48BC528D" w14:textId="0C9FBC84" w:rsidR="001A2306" w:rsidRPr="006278BE" w:rsidRDefault="001A2306" w:rsidP="00837CE3">
      <w:pPr>
        <w:pStyle w:val="NumberedIndentOnly"/>
      </w:pPr>
      <w:r w:rsidRPr="006278BE">
        <w:t xml:space="preserve">by consideration of the Adjusted Outturn Network Risk Output in accordance with paragraph </w:t>
      </w:r>
      <w:r w:rsidRPr="006278BE">
        <w:fldChar w:fldCharType="begin"/>
      </w:r>
      <w:r w:rsidRPr="006278BE">
        <w:instrText xml:space="preserve"> REF _Ref101271099 \r \h </w:instrText>
      </w:r>
      <w:r w:rsidR="006278BE">
        <w:instrText xml:space="preserve"> \* MERGEFORMAT </w:instrText>
      </w:r>
      <w:r w:rsidRPr="006278BE">
        <w:fldChar w:fldCharType="separate"/>
      </w:r>
      <w:r w:rsidR="00573AA9">
        <w:t>3.1.28</w:t>
      </w:r>
      <w:r w:rsidRPr="006278BE">
        <w:fldChar w:fldCharType="end"/>
      </w:r>
      <w:r w:rsidRPr="006278BE">
        <w:t>.</w:t>
      </w:r>
    </w:p>
    <w:p w14:paraId="7BB7CB94" w14:textId="77777777" w:rsidR="001A2306" w:rsidRPr="006278BE" w:rsidRDefault="001A2306" w:rsidP="00837CE3">
      <w:pPr>
        <w:pStyle w:val="NumberedNormal"/>
      </w:pPr>
      <w:bookmarkStart w:id="72" w:name="_Ref101273225"/>
      <w:r w:rsidRPr="006278BE">
        <w:t>The Authority must publish its view on the Authority’s Website together with:</w:t>
      </w:r>
    </w:p>
    <w:p w14:paraId="5509DD3B" w14:textId="77777777" w:rsidR="001A2306" w:rsidRPr="006278BE" w:rsidRDefault="001A2306" w:rsidP="00837CE3">
      <w:pPr>
        <w:pStyle w:val="ListNormal"/>
      </w:pPr>
      <w:r w:rsidRPr="006278BE">
        <w:t>the reasons for its view; and</w:t>
      </w:r>
    </w:p>
    <w:p w14:paraId="767912FF" w14:textId="77777777" w:rsidR="001A2306" w:rsidRPr="006278BE" w:rsidRDefault="001A2306" w:rsidP="00837CE3">
      <w:pPr>
        <w:pStyle w:val="ListNormal"/>
      </w:pPr>
      <w:r w:rsidRPr="006278BE">
        <w:t xml:space="preserve">a period during which representations may be made, which must not be less than 28 days. </w:t>
      </w:r>
    </w:p>
    <w:p w14:paraId="1DDAB66D" w14:textId="77777777" w:rsidR="001A2306" w:rsidRPr="006278BE" w:rsidRDefault="001A2306" w:rsidP="00837CE3">
      <w:pPr>
        <w:pStyle w:val="NumberedNormal"/>
      </w:pPr>
      <w:bookmarkStart w:id="73" w:name="_Ref113447177"/>
      <w:bookmarkEnd w:id="72"/>
      <w:r w:rsidRPr="006278BE">
        <w:t>The Authority must then publish on the Authority’s Website its decision on whether the licensee has:</w:t>
      </w:r>
      <w:bookmarkEnd w:id="73"/>
      <w:r w:rsidRPr="006278BE">
        <w:t xml:space="preserve"> </w:t>
      </w:r>
    </w:p>
    <w:p w14:paraId="6A953BC0" w14:textId="77777777" w:rsidR="001A2306" w:rsidRPr="006278BE" w:rsidRDefault="001A2306" w:rsidP="00837CE3">
      <w:pPr>
        <w:pStyle w:val="ListNormal"/>
      </w:pPr>
      <w:r w:rsidRPr="006278BE">
        <w:t>delivered its Baseline Network Risk Output;</w:t>
      </w:r>
    </w:p>
    <w:p w14:paraId="7A2231E1" w14:textId="77777777" w:rsidR="001A2306" w:rsidRPr="006278BE" w:rsidRDefault="001A2306" w:rsidP="00837CE3">
      <w:pPr>
        <w:pStyle w:val="ListNormal"/>
      </w:pPr>
      <w:r w:rsidRPr="006278BE">
        <w:lastRenderedPageBreak/>
        <w:t>over-delivered against its Baseline Network Risk Output; or</w:t>
      </w:r>
    </w:p>
    <w:p w14:paraId="0CE06B9E" w14:textId="77777777" w:rsidR="001A2306" w:rsidRPr="006278BE" w:rsidRDefault="001A2306" w:rsidP="00837CE3">
      <w:pPr>
        <w:pStyle w:val="ListNormal"/>
      </w:pPr>
      <w:r w:rsidRPr="006278BE">
        <w:t xml:space="preserve">under-delivered against its Baseline Network Risk Output </w:t>
      </w:r>
    </w:p>
    <w:p w14:paraId="188D4F03" w14:textId="66D510ED" w:rsidR="001A2306" w:rsidRPr="006278BE" w:rsidRDefault="001A2306" w:rsidP="00837CE3">
      <w:pPr>
        <w:pStyle w:val="NumberedIndentOnly"/>
      </w:pPr>
      <w:r w:rsidRPr="006278BE">
        <w:t xml:space="preserve">in accordance with paragraph </w:t>
      </w:r>
      <w:r w:rsidRPr="006278BE">
        <w:fldChar w:fldCharType="begin"/>
      </w:r>
      <w:r w:rsidRPr="006278BE">
        <w:instrText xml:space="preserve"> REF _Ref101271099 \r \h </w:instrText>
      </w:r>
      <w:r w:rsidR="006278BE">
        <w:instrText xml:space="preserve"> \* MERGEFORMAT </w:instrText>
      </w:r>
      <w:r w:rsidRPr="006278BE">
        <w:fldChar w:fldCharType="separate"/>
      </w:r>
      <w:r w:rsidR="00573AA9">
        <w:t>3.1.28</w:t>
      </w:r>
      <w:r w:rsidRPr="006278BE">
        <w:fldChar w:fldCharType="end"/>
      </w:r>
      <w:r w:rsidRPr="006278BE">
        <w:t>.</w:t>
      </w:r>
    </w:p>
    <w:p w14:paraId="001CEBED" w14:textId="29783F00" w:rsidR="001A2306" w:rsidRPr="006278BE" w:rsidRDefault="001A2306" w:rsidP="00837CE3">
      <w:pPr>
        <w:pStyle w:val="NumberedNormal"/>
      </w:pPr>
      <w:r w:rsidRPr="006278BE">
        <w:t xml:space="preserve">Where the Authority’s decision is that the licensee has over-delivered or under-delivered against its Baseline Network Risk Output, the licensee must </w:t>
      </w:r>
      <w:bookmarkStart w:id="74" w:name="_Ref101269582"/>
      <w:bookmarkEnd w:id="71"/>
      <w:r w:rsidRPr="006278BE">
        <w:t xml:space="preserve">within 56 days of the publication under paragraph </w:t>
      </w:r>
      <w:r w:rsidRPr="006278BE">
        <w:fldChar w:fldCharType="begin"/>
      </w:r>
      <w:r w:rsidRPr="006278BE">
        <w:instrText xml:space="preserve"> REF _Ref113447177 \r \h </w:instrText>
      </w:r>
      <w:r w:rsidR="006278BE">
        <w:instrText xml:space="preserve"> \* MERGEFORMAT </w:instrText>
      </w:r>
      <w:r w:rsidRPr="006278BE">
        <w:fldChar w:fldCharType="separate"/>
      </w:r>
      <w:r w:rsidR="00573AA9">
        <w:t>3.1.19</w:t>
      </w:r>
      <w:r w:rsidRPr="006278BE">
        <w:fldChar w:fldCharType="end"/>
      </w:r>
      <w:r w:rsidRPr="006278BE">
        <w:t xml:space="preserve"> provide to the Authority a NARM Justification Report that:</w:t>
      </w:r>
    </w:p>
    <w:p w14:paraId="7093A1A9" w14:textId="77777777" w:rsidR="001A2306" w:rsidRPr="006278BE" w:rsidRDefault="001A2306" w:rsidP="00837CE3">
      <w:pPr>
        <w:pStyle w:val="ListNormal"/>
      </w:pPr>
      <w:r w:rsidRPr="006278BE">
        <w:t xml:space="preserve">sets out the licensee’s view of the justification for any variance between its Adjusted Outturn Network Risk Output and the Baseline Network Risk Output; </w:t>
      </w:r>
    </w:p>
    <w:p w14:paraId="6AADC3EF" w14:textId="77777777" w:rsidR="001A2306" w:rsidRPr="006278BE" w:rsidRDefault="001A2306" w:rsidP="00837CE3">
      <w:pPr>
        <w:pStyle w:val="ListNormal"/>
      </w:pPr>
      <w:r w:rsidRPr="006278BE">
        <w:t>includes:</w:t>
      </w:r>
    </w:p>
    <w:p w14:paraId="2742937F" w14:textId="77777777" w:rsidR="001A2306" w:rsidRPr="006278BE" w:rsidRDefault="001A2306" w:rsidP="00837CE3">
      <w:pPr>
        <w:pStyle w:val="SublistNormal"/>
      </w:pPr>
      <w:r w:rsidRPr="006278BE">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6278BE" w:rsidRDefault="001A2306" w:rsidP="00837CE3">
      <w:pPr>
        <w:pStyle w:val="SublistNormal"/>
      </w:pPr>
      <w:r w:rsidRPr="006278BE">
        <w:t>where relevant, references to the relevant sections of the NARM Performance Report, or submissions made by the licensee as part of the annual reporting in accordance with the RIGs;</w:t>
      </w:r>
    </w:p>
    <w:p w14:paraId="58134F54" w14:textId="77777777" w:rsidR="001A2306" w:rsidRPr="006278BE" w:rsidRDefault="001A2306" w:rsidP="00837CE3">
      <w:pPr>
        <w:pStyle w:val="SublistNormal"/>
      </w:pPr>
      <w:r w:rsidRPr="006278BE">
        <w:t>a proposed revision to the Adjusted Outturn Network Risk Output, together with an explanation and supporting information for the revision; and</w:t>
      </w:r>
    </w:p>
    <w:p w14:paraId="77D7242D" w14:textId="77777777" w:rsidR="001A2306" w:rsidRPr="006278BE" w:rsidRDefault="001A2306" w:rsidP="00837CE3">
      <w:pPr>
        <w:pStyle w:val="SublistNormal"/>
      </w:pPr>
      <w:r w:rsidRPr="006278BE">
        <w:t>such further information as the licensee considers relevant; and</w:t>
      </w:r>
    </w:p>
    <w:p w14:paraId="1393CA50" w14:textId="77777777" w:rsidR="001A2306" w:rsidRPr="006278BE" w:rsidRDefault="001A2306" w:rsidP="00837CE3">
      <w:pPr>
        <w:pStyle w:val="ListNormal"/>
      </w:pPr>
      <w:r w:rsidRPr="006278BE">
        <w:t>is set out in the form approved by the Authority.</w:t>
      </w:r>
    </w:p>
    <w:p w14:paraId="27C50B32" w14:textId="77777777" w:rsidR="001A2306" w:rsidRPr="006278BE" w:rsidRDefault="001A2306" w:rsidP="00837CE3">
      <w:pPr>
        <w:pStyle w:val="NumberedNormal"/>
      </w:pPr>
      <w:bookmarkStart w:id="75" w:name="_Ref101276488"/>
      <w:bookmarkStart w:id="76" w:name="_Ref101273142"/>
      <w:bookmarkStart w:id="77" w:name="_Ref101270054"/>
      <w:r w:rsidRPr="006278BE">
        <w:t>Following receipt of the NARM Justification Report, the Authority must form a view on the proportion of under-delivery against the Baseline Network Risk Output that is Justified Under-Delivery or the proportion of over-delivery that is Justified Over-Delivery.</w:t>
      </w:r>
      <w:bookmarkEnd w:id="75"/>
    </w:p>
    <w:p w14:paraId="4D4B567A" w14:textId="2AD29A1F" w:rsidR="001A2306" w:rsidRPr="006278BE" w:rsidRDefault="001A2306" w:rsidP="00837CE3">
      <w:pPr>
        <w:pStyle w:val="NumberedNormal"/>
      </w:pPr>
      <w:bookmarkStart w:id="78" w:name="_Ref101276290"/>
      <w:r w:rsidRPr="006278BE">
        <w:t xml:space="preserve">The Authority must publish its view under paragraph </w:t>
      </w:r>
      <w:r w:rsidRPr="006278BE">
        <w:fldChar w:fldCharType="begin"/>
      </w:r>
      <w:r w:rsidRPr="006278BE">
        <w:instrText xml:space="preserve"> REF _Ref101276488 \r \h  \* MERGEFORMAT </w:instrText>
      </w:r>
      <w:r w:rsidRPr="006278BE">
        <w:fldChar w:fldCharType="separate"/>
      </w:r>
      <w:r w:rsidR="00573AA9">
        <w:t>3.1.21</w:t>
      </w:r>
      <w:r w:rsidRPr="006278BE">
        <w:fldChar w:fldCharType="end"/>
      </w:r>
      <w:r w:rsidRPr="006278BE">
        <w:t xml:space="preserve"> on the Authority’s Website together with:</w:t>
      </w:r>
      <w:bookmarkEnd w:id="78"/>
    </w:p>
    <w:p w14:paraId="5E4173F0" w14:textId="77777777" w:rsidR="001A2306" w:rsidRPr="006278BE" w:rsidRDefault="001A2306" w:rsidP="00837CE3">
      <w:pPr>
        <w:pStyle w:val="ListNormal"/>
      </w:pPr>
      <w:r w:rsidRPr="006278BE">
        <w:t>the reasons for its view; and</w:t>
      </w:r>
    </w:p>
    <w:p w14:paraId="1009B46D" w14:textId="77777777" w:rsidR="001A2306" w:rsidRPr="006278BE" w:rsidRDefault="001A2306" w:rsidP="00837CE3">
      <w:pPr>
        <w:pStyle w:val="ListNormal"/>
      </w:pPr>
      <w:r w:rsidRPr="006278BE">
        <w:t>a period during which representations may be made on its view, which must not be less than 28 days.</w:t>
      </w:r>
      <w:bookmarkEnd w:id="76"/>
      <w:r w:rsidRPr="006278BE">
        <w:t xml:space="preserve"> </w:t>
      </w:r>
    </w:p>
    <w:p w14:paraId="5F5B8533" w14:textId="77777777" w:rsidR="001A2306" w:rsidRPr="006278BE" w:rsidRDefault="001A2306" w:rsidP="00837CE3">
      <w:pPr>
        <w:pStyle w:val="NumberedNormal"/>
      </w:pPr>
      <w:bookmarkStart w:id="79" w:name="_Ref101372667"/>
      <w:bookmarkEnd w:id="74"/>
      <w:bookmarkEnd w:id="77"/>
      <w:r w:rsidRPr="006278BE">
        <w:t>Where the licensee’s delivery against the Baseline Network Risk Output is:</w:t>
      </w:r>
      <w:bookmarkEnd w:id="79"/>
    </w:p>
    <w:p w14:paraId="5511D9EE" w14:textId="77777777" w:rsidR="001A2306" w:rsidRPr="006278BE" w:rsidRDefault="001A2306" w:rsidP="00837CE3">
      <w:pPr>
        <w:pStyle w:val="ListNormal"/>
      </w:pPr>
      <w:r w:rsidRPr="006278BE">
        <w:t>on target;</w:t>
      </w:r>
    </w:p>
    <w:p w14:paraId="28E26896" w14:textId="77777777" w:rsidR="001A2306" w:rsidRPr="006278BE" w:rsidRDefault="001A2306" w:rsidP="00837CE3">
      <w:pPr>
        <w:pStyle w:val="ListNormal"/>
      </w:pPr>
      <w:r w:rsidRPr="006278BE">
        <w:t>the subject of an under-delivery, where all of the under-delivery is Justified Under-Delivery; or</w:t>
      </w:r>
    </w:p>
    <w:p w14:paraId="10D31644" w14:textId="77777777" w:rsidR="001A2306" w:rsidRPr="006278BE" w:rsidRDefault="001A2306" w:rsidP="00837CE3">
      <w:pPr>
        <w:pStyle w:val="ListNormal"/>
      </w:pPr>
      <w:r w:rsidRPr="006278BE">
        <w:t>the subject of an over-delivery, where none of the over-delivery is Justified Over-Delivery,</w:t>
      </w:r>
    </w:p>
    <w:p w14:paraId="0D09E508" w14:textId="77777777" w:rsidR="001A2306" w:rsidRPr="006278BE" w:rsidRDefault="001A2306" w:rsidP="00837CE3">
      <w:pPr>
        <w:pStyle w:val="NumberedIndentOnly"/>
      </w:pPr>
      <w:r w:rsidRPr="006278BE">
        <w:lastRenderedPageBreak/>
        <w:t>the value of NARM</w:t>
      </w:r>
      <w:r w:rsidRPr="006278BE">
        <w:rPr>
          <w:rStyle w:val="Subscript"/>
        </w:rPr>
        <w:t>Rt</w:t>
      </w:r>
      <w:r w:rsidRPr="006278BE">
        <w:t xml:space="preserve"> will be zero. In all other cases, the Authority must direct a value for NARM</w:t>
      </w:r>
      <w:r w:rsidRPr="006278BE">
        <w:rPr>
          <w:rStyle w:val="Subscript"/>
        </w:rPr>
        <w:t>Rt</w:t>
      </w:r>
      <w:r w:rsidRPr="006278BE">
        <w:t xml:space="preserve"> in accordance with Part G.</w:t>
      </w:r>
    </w:p>
    <w:p w14:paraId="4FA40B78" w14:textId="0592DAD3" w:rsidR="001A2306" w:rsidRPr="006278BE" w:rsidRDefault="001A2306" w:rsidP="00837CE3">
      <w:pPr>
        <w:pStyle w:val="NumberedNormal"/>
      </w:pPr>
      <w:bookmarkStart w:id="80" w:name="_Ref101276276"/>
      <w:r w:rsidRPr="006278BE">
        <w:t xml:space="preserve">Before publishing a direction under paragraph </w:t>
      </w:r>
      <w:r w:rsidRPr="006278BE">
        <w:fldChar w:fldCharType="begin"/>
      </w:r>
      <w:r w:rsidRPr="006278BE">
        <w:instrText xml:space="preserve"> REF _Ref101372667 \r \h </w:instrText>
      </w:r>
      <w:r w:rsidR="006278BE">
        <w:instrText xml:space="preserve"> \* MERGEFORMAT </w:instrText>
      </w:r>
      <w:r w:rsidRPr="006278BE">
        <w:fldChar w:fldCharType="separate"/>
      </w:r>
      <w:r w:rsidR="00573AA9">
        <w:t>3.1.23</w:t>
      </w:r>
      <w:r w:rsidRPr="006278BE">
        <w:fldChar w:fldCharType="end"/>
      </w:r>
      <w:r w:rsidRPr="006278BE">
        <w:t>, the Authority must publish on the Authority’s Website:</w:t>
      </w:r>
      <w:bookmarkEnd w:id="80"/>
    </w:p>
    <w:p w14:paraId="6358D0D6" w14:textId="77777777" w:rsidR="001A2306" w:rsidRPr="006278BE" w:rsidRDefault="001A2306" w:rsidP="00837CE3">
      <w:pPr>
        <w:pStyle w:val="ListNormal"/>
      </w:pPr>
      <w:r w:rsidRPr="006278BE">
        <w:t>the text of the proposed direction;</w:t>
      </w:r>
    </w:p>
    <w:p w14:paraId="61507E34" w14:textId="77777777" w:rsidR="001A2306" w:rsidRPr="006278BE" w:rsidRDefault="001A2306" w:rsidP="00837CE3">
      <w:pPr>
        <w:pStyle w:val="ListNormal"/>
      </w:pPr>
      <w:r w:rsidRPr="006278BE">
        <w:t>the reasons for the proposed direction; and</w:t>
      </w:r>
    </w:p>
    <w:p w14:paraId="68067046" w14:textId="77777777" w:rsidR="001A2306" w:rsidRPr="006278BE" w:rsidRDefault="001A2306" w:rsidP="00837CE3">
      <w:pPr>
        <w:pStyle w:val="ListNormal"/>
      </w:pPr>
      <w:r w:rsidRPr="006278BE">
        <w:t xml:space="preserve">a period during which representations may be made on the proposed direction, which must not be less than 28 days. </w:t>
      </w:r>
    </w:p>
    <w:p w14:paraId="5A0E1009" w14:textId="020F1B36" w:rsidR="001A2306" w:rsidRPr="006278BE" w:rsidRDefault="001A2306" w:rsidP="00837CE3">
      <w:pPr>
        <w:pStyle w:val="NumberedNormal"/>
      </w:pPr>
      <w:r w:rsidRPr="006278BE">
        <w:t xml:space="preserve">The publication under paragraph </w:t>
      </w:r>
      <w:r w:rsidRPr="006278BE">
        <w:fldChar w:fldCharType="begin"/>
      </w:r>
      <w:r w:rsidRPr="006278BE">
        <w:instrText xml:space="preserve"> REF _Ref101276276 \r \h  \* MERGEFORMAT </w:instrText>
      </w:r>
      <w:r w:rsidRPr="006278BE">
        <w:fldChar w:fldCharType="separate"/>
      </w:r>
      <w:r w:rsidR="00573AA9">
        <w:t>3.1.24</w:t>
      </w:r>
      <w:r w:rsidRPr="006278BE">
        <w:fldChar w:fldCharType="end"/>
      </w:r>
      <w:r w:rsidRPr="006278BE">
        <w:t xml:space="preserve"> may be published alongside the publication required by paragraph 3.1.22.</w:t>
      </w:r>
    </w:p>
    <w:p w14:paraId="688A049B" w14:textId="739C4498" w:rsidR="001A2306" w:rsidRPr="006278BE" w:rsidRDefault="001A2306" w:rsidP="00837CE3">
      <w:pPr>
        <w:pStyle w:val="NumberedNormal"/>
      </w:pPr>
      <w:r w:rsidRPr="006278BE">
        <w:t xml:space="preserve">A direction under paragraph </w:t>
      </w:r>
      <w:r w:rsidRPr="006278BE">
        <w:fldChar w:fldCharType="begin"/>
      </w:r>
      <w:r w:rsidRPr="006278BE">
        <w:instrText xml:space="preserve"> REF _Ref101276276 \r \h  \* MERGEFORMAT </w:instrText>
      </w:r>
      <w:r w:rsidRPr="006278BE">
        <w:fldChar w:fldCharType="separate"/>
      </w:r>
      <w:r w:rsidR="00573AA9">
        <w:t>3.1.24</w:t>
      </w:r>
      <w:r w:rsidRPr="006278BE">
        <w:fldChar w:fldCharType="end"/>
      </w:r>
      <w:r w:rsidRPr="006278BE">
        <w:t xml:space="preserve"> must set out the value of the NARMR</w:t>
      </w:r>
      <w:r w:rsidRPr="006278BE">
        <w:rPr>
          <w:rStyle w:val="Subscript"/>
        </w:rPr>
        <w:t>t</w:t>
      </w:r>
      <w:r w:rsidRPr="006278BE">
        <w:t xml:space="preserve"> term and the Regulatory Years to which the adjustment relates.</w:t>
      </w:r>
    </w:p>
    <w:p w14:paraId="11DF9843" w14:textId="77777777" w:rsidR="001A2306" w:rsidRPr="006278BE" w:rsidRDefault="001A2306" w:rsidP="001A2306">
      <w:pPr>
        <w:pStyle w:val="Heading3"/>
      </w:pPr>
      <w:r w:rsidRPr="006278BE">
        <w:t>Formulae for calculating the NARM</w:t>
      </w:r>
      <w:r w:rsidRPr="006278BE">
        <w:rPr>
          <w:rStyle w:val="Subscript"/>
        </w:rPr>
        <w:t>Rt</w:t>
      </w:r>
      <w:r w:rsidRPr="006278BE">
        <w:t xml:space="preserve"> term</w:t>
      </w:r>
    </w:p>
    <w:p w14:paraId="49E0EFAC" w14:textId="77777777" w:rsidR="001A2306" w:rsidRPr="006278BE" w:rsidRDefault="001A2306" w:rsidP="00837CE3">
      <w:pPr>
        <w:pStyle w:val="NumberedNormal"/>
      </w:pPr>
      <w:r w:rsidRPr="006278BE">
        <w:t>The value of NARM</w:t>
      </w:r>
      <w:r w:rsidRPr="006278BE">
        <w:rPr>
          <w:rStyle w:val="Subscript"/>
        </w:rPr>
        <w:t>Rt</w:t>
      </w:r>
      <w:r w:rsidRPr="006278BE">
        <w:t xml:space="preserve"> is derived in accordance with the following formula:</w:t>
      </w:r>
    </w:p>
    <w:p w14:paraId="55576F34" w14:textId="77777777" w:rsidR="001A2306" w:rsidRPr="006278BE" w:rsidRDefault="004A5D3F" w:rsidP="00837CE3">
      <m:oMathPara>
        <m:oMath>
          <m:sSub>
            <m:sSubPr>
              <m:ctrlPr>
                <w:rPr>
                  <w:rFonts w:ascii="Cambria Math" w:hAnsi="Cambria Math"/>
                </w:rPr>
              </m:ctrlPr>
            </m:sSubPr>
            <m:e>
              <m:r>
                <w:rPr>
                  <w:rFonts w:ascii="Cambria Math" w:hAnsi="Cambria Math"/>
                </w:rPr>
                <m:t>NARM</m:t>
              </m:r>
            </m:e>
            <m:sub>
              <m:r>
                <w:rPr>
                  <w:rFonts w:ascii="Cambria Math" w:hAnsi="Cambria Math"/>
                </w:rPr>
                <m:t>Rt</m:t>
              </m:r>
            </m:sub>
          </m:sSub>
          <m:r>
            <m:rPr>
              <m:sty m:val="p"/>
            </m:rP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6278BE" w:rsidRDefault="001A2306" w:rsidP="00837CE3">
      <w:pPr>
        <w:pStyle w:val="FormulaDefinitions"/>
      </w:pPr>
      <w:r w:rsidRPr="006278BE">
        <w:t>where:</w:t>
      </w:r>
    </w:p>
    <w:p w14:paraId="606EA00E" w14:textId="557F8242" w:rsidR="001A2306" w:rsidRPr="006278BE" w:rsidRDefault="001A2306" w:rsidP="009109A5">
      <w:pPr>
        <w:pStyle w:val="FormulaDefinitions"/>
        <w:ind w:left="2159" w:hanging="1280"/>
      </w:pPr>
      <w:r w:rsidRPr="006278BE">
        <w:t>NARM</w:t>
      </w:r>
      <w:r w:rsidRPr="006278BE">
        <w:rPr>
          <w:rStyle w:val="Subscript"/>
        </w:rPr>
        <w:t>AD</w:t>
      </w:r>
      <w:r w:rsidRPr="006278BE">
        <w:tab/>
      </w:r>
      <w:r w:rsidR="0069561C" w:rsidRPr="006278BE">
        <w:tab/>
      </w:r>
      <w:r w:rsidRPr="006278BE">
        <w:t xml:space="preserve">is derived in accordance with paragraph </w:t>
      </w:r>
      <w:r w:rsidRPr="006278BE">
        <w:fldChar w:fldCharType="begin"/>
      </w:r>
      <w:r w:rsidRPr="006278BE">
        <w:instrText xml:space="preserve"> REF _Ref100753236 \r \h  \* MERGEFORMAT </w:instrText>
      </w:r>
      <w:r w:rsidRPr="006278BE">
        <w:fldChar w:fldCharType="separate"/>
      </w:r>
      <w:r w:rsidR="00573AA9">
        <w:t>3.1.34</w:t>
      </w:r>
      <w:r w:rsidRPr="006278BE">
        <w:fldChar w:fldCharType="end"/>
      </w:r>
      <w:r w:rsidRPr="006278BE">
        <w:t xml:space="preserve"> or paragraph </w:t>
      </w:r>
      <w:r w:rsidRPr="006278BE">
        <w:fldChar w:fldCharType="begin"/>
      </w:r>
      <w:r w:rsidRPr="006278BE">
        <w:instrText xml:space="preserve"> REF _Ref100753300 \r \h  \* MERGEFORMAT </w:instrText>
      </w:r>
      <w:r w:rsidRPr="006278BE">
        <w:fldChar w:fldCharType="separate"/>
      </w:r>
      <w:r w:rsidR="00573AA9">
        <w:t>3.1.36</w:t>
      </w:r>
      <w:r w:rsidRPr="006278BE">
        <w:fldChar w:fldCharType="end"/>
      </w:r>
      <w:r w:rsidRPr="006278BE">
        <w:t>;</w:t>
      </w:r>
    </w:p>
    <w:p w14:paraId="0EFF1913" w14:textId="0D4B2EE3" w:rsidR="001A2306" w:rsidRPr="006278BE" w:rsidRDefault="001A2306" w:rsidP="000A6BA9">
      <w:pPr>
        <w:pStyle w:val="FormulaDefinitions"/>
        <w:ind w:left="2159" w:hanging="1280"/>
      </w:pPr>
      <w:r w:rsidRPr="006278BE">
        <w:t>NARM</w:t>
      </w:r>
      <w:r w:rsidRPr="006278BE">
        <w:rPr>
          <w:rStyle w:val="Subscript"/>
        </w:rPr>
        <w:t>At</w:t>
      </w:r>
      <w:r w:rsidRPr="006278BE">
        <w:tab/>
      </w:r>
      <w:r w:rsidR="0069561C" w:rsidRPr="006278BE">
        <w:tab/>
      </w:r>
      <w:r w:rsidRPr="006278BE">
        <w:t>means the baseline allowed NARM expenditure for Regulatory Year t set out in Appendix 1; and</w:t>
      </w:r>
    </w:p>
    <w:p w14:paraId="6B71952A" w14:textId="77777777" w:rsidR="001A2306" w:rsidRPr="006278BE" w:rsidRDefault="004A5D3F" w:rsidP="000A6BA9">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6278BE">
        <w:t xml:space="preserve"> </w:t>
      </w:r>
      <w:r w:rsidR="001A2306" w:rsidRPr="006278BE">
        <w:tab/>
        <w:t>means the total baseline allowed NARM expenditure for the Price Control Period set out in Appendix 1.</w:t>
      </w:r>
    </w:p>
    <w:p w14:paraId="7F744CFD" w14:textId="452B136C" w:rsidR="001A2306" w:rsidRPr="006278BE" w:rsidRDefault="001A2306" w:rsidP="00837CE3">
      <w:pPr>
        <w:pStyle w:val="NumberedNormal"/>
      </w:pPr>
      <w:bookmarkStart w:id="81" w:name="_Ref101271099"/>
      <w:r w:rsidRPr="006278BE">
        <w:t xml:space="preserve">The Authority must compare the Adjusted Outturn Network Risk Output, as derived in accordance with paragraph </w:t>
      </w:r>
      <w:r w:rsidRPr="006278BE">
        <w:fldChar w:fldCharType="begin"/>
      </w:r>
      <w:r w:rsidRPr="006278BE">
        <w:instrText xml:space="preserve"> REF _Ref101270999 \r \h  \* MERGEFORMAT </w:instrText>
      </w:r>
      <w:r w:rsidRPr="006278BE">
        <w:fldChar w:fldCharType="separate"/>
      </w:r>
      <w:r w:rsidR="00573AA9">
        <w:t>3.1.29</w:t>
      </w:r>
      <w:r w:rsidRPr="006278BE">
        <w:fldChar w:fldCharType="end"/>
      </w:r>
      <w:r w:rsidRPr="006278BE">
        <w:t>, against the Baseline Network Risk Output to determine whether the licensee:</w:t>
      </w:r>
      <w:bookmarkEnd w:id="81"/>
    </w:p>
    <w:p w14:paraId="2BBA72EF" w14:textId="1701D3BF" w:rsidR="001A2306" w:rsidRPr="006278BE" w:rsidRDefault="001A2306" w:rsidP="00837CE3">
      <w:pPr>
        <w:pStyle w:val="ListNormal"/>
      </w:pPr>
      <w:r w:rsidRPr="006278BE">
        <w:t xml:space="preserve">delivered on target, as set out in paragraph </w:t>
      </w:r>
      <w:r w:rsidRPr="006278BE">
        <w:fldChar w:fldCharType="begin"/>
      </w:r>
      <w:r w:rsidRPr="006278BE">
        <w:instrText xml:space="preserve"> REF _Ref101271016 \r \h  \* MERGEFORMAT </w:instrText>
      </w:r>
      <w:r w:rsidRPr="006278BE">
        <w:fldChar w:fldCharType="separate"/>
      </w:r>
      <w:r w:rsidR="00573AA9">
        <w:t>3.1.30</w:t>
      </w:r>
      <w:r w:rsidRPr="006278BE">
        <w:fldChar w:fldCharType="end"/>
      </w:r>
      <w:r w:rsidRPr="006278BE">
        <w:t xml:space="preserve">; </w:t>
      </w:r>
    </w:p>
    <w:p w14:paraId="2AD7F964" w14:textId="73DCCA92" w:rsidR="001A2306" w:rsidRPr="006278BE" w:rsidRDefault="001A2306" w:rsidP="00837CE3">
      <w:pPr>
        <w:pStyle w:val="ListNormal"/>
      </w:pPr>
      <w:r w:rsidRPr="006278BE">
        <w:t xml:space="preserve">under-delivered against its Baseline Network Risk Output, as set out in paragraph </w:t>
      </w:r>
      <w:r w:rsidRPr="006278BE">
        <w:fldChar w:fldCharType="begin"/>
      </w:r>
      <w:r w:rsidRPr="006278BE">
        <w:instrText xml:space="preserve"> REF _Ref101271036 \r \h  \* MERGEFORMAT </w:instrText>
      </w:r>
      <w:r w:rsidRPr="006278BE">
        <w:fldChar w:fldCharType="separate"/>
      </w:r>
      <w:r w:rsidR="00573AA9">
        <w:t>3.1.31</w:t>
      </w:r>
      <w:r w:rsidRPr="006278BE">
        <w:fldChar w:fldCharType="end"/>
      </w:r>
      <w:r w:rsidRPr="006278BE">
        <w:t>; or</w:t>
      </w:r>
    </w:p>
    <w:p w14:paraId="3A873E81" w14:textId="5411AE5B" w:rsidR="001A2306" w:rsidRPr="006278BE" w:rsidRDefault="001A2306" w:rsidP="00837CE3">
      <w:pPr>
        <w:pStyle w:val="ListNormal"/>
      </w:pPr>
      <w:r w:rsidRPr="006278BE">
        <w:t xml:space="preserve">over-delivered against its Baseline Network Risk Output, as set out in paragraph </w:t>
      </w:r>
      <w:r w:rsidRPr="006278BE">
        <w:fldChar w:fldCharType="begin"/>
      </w:r>
      <w:r w:rsidRPr="006278BE">
        <w:instrText xml:space="preserve"> REF _Ref101271048 \r \h  \* MERGEFORMAT </w:instrText>
      </w:r>
      <w:r w:rsidRPr="006278BE">
        <w:fldChar w:fldCharType="separate"/>
      </w:r>
      <w:r w:rsidR="00573AA9">
        <w:t>3.1.32</w:t>
      </w:r>
      <w:r w:rsidRPr="006278BE">
        <w:fldChar w:fldCharType="end"/>
      </w:r>
      <w:r w:rsidRPr="006278BE">
        <w:t>.</w:t>
      </w:r>
    </w:p>
    <w:p w14:paraId="7175B825" w14:textId="77777777" w:rsidR="001A2306" w:rsidRPr="006278BE" w:rsidRDefault="001A2306" w:rsidP="00837CE3">
      <w:pPr>
        <w:pStyle w:val="NumberedNormal"/>
      </w:pPr>
      <w:bookmarkStart w:id="82" w:name="_Ref101270999"/>
      <w:r w:rsidRPr="006278BE">
        <w:t>The Adjusted Outturn Network Risk Output (NROOA) is derived in accordance with the following formula:</w:t>
      </w:r>
      <w:bookmarkEnd w:id="82"/>
    </w:p>
    <w:p w14:paraId="4C26691D" w14:textId="77777777" w:rsidR="001A2306" w:rsidRPr="006278BE" w:rsidRDefault="004A5D3F" w:rsidP="00837CE3">
      <m:oMathPara>
        <m:oMath>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m:rPr>
              <m:sty m:val="p"/>
            </m:rP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6278BE" w:rsidRDefault="001A2306" w:rsidP="00837CE3">
      <w:pPr>
        <w:pStyle w:val="FormulaDefinitions"/>
      </w:pPr>
      <w:r w:rsidRPr="006278BE">
        <w:t>where:</w:t>
      </w:r>
    </w:p>
    <w:p w14:paraId="7AB8CC71" w14:textId="77777777" w:rsidR="001A2306" w:rsidRPr="006278BE" w:rsidRDefault="001A2306" w:rsidP="00837CE3">
      <w:pPr>
        <w:pStyle w:val="FormulaDefinitions"/>
      </w:pPr>
      <w:r w:rsidRPr="006278BE">
        <w:lastRenderedPageBreak/>
        <w:t>NRO</w:t>
      </w:r>
      <w:r w:rsidRPr="006278BE">
        <w:rPr>
          <w:rStyle w:val="Subscript"/>
        </w:rPr>
        <w:t>OR</w:t>
      </w:r>
      <w:r w:rsidRPr="006278BE">
        <w:t xml:space="preserve"> </w:t>
      </w:r>
      <w:r w:rsidRPr="006278BE">
        <w:tab/>
        <w:t>is the Outturn Network Risk Output (£risk); and</w:t>
      </w:r>
    </w:p>
    <w:p w14:paraId="1E87F4C7" w14:textId="77777777" w:rsidR="001A2306" w:rsidRPr="006278BE" w:rsidRDefault="001A2306" w:rsidP="00837CE3">
      <w:pPr>
        <w:pStyle w:val="FormulaDefinitions"/>
      </w:pPr>
      <w:r w:rsidRPr="006278BE">
        <w:t>NIR</w:t>
      </w:r>
      <w:r w:rsidRPr="006278BE">
        <w:rPr>
          <w:rStyle w:val="Subscript"/>
        </w:rPr>
        <w:t>OD</w:t>
      </w:r>
      <w:r w:rsidRPr="006278BE">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6278BE" w:rsidRDefault="001A2306" w:rsidP="00837CE3">
      <w:pPr>
        <w:pStyle w:val="NumberedNormal"/>
      </w:pPr>
      <w:bookmarkStart w:id="83" w:name="_Ref101271016"/>
      <w:r w:rsidRPr="006278BE">
        <w:t>On-target delivery exists where:</w:t>
      </w:r>
      <w:bookmarkEnd w:id="83"/>
    </w:p>
    <w:p w14:paraId="2EF22895" w14:textId="77777777" w:rsidR="001A2306" w:rsidRPr="006278BE" w:rsidRDefault="004A5D3F" w:rsidP="00837CE3">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6278BE" w:rsidRDefault="001A2306" w:rsidP="00837CE3">
      <w:pPr>
        <w:pStyle w:val="FormulaDefinitions"/>
      </w:pPr>
      <w:r w:rsidRPr="006278BE">
        <w:t>where:</w:t>
      </w:r>
      <w:r w:rsidRPr="006278BE">
        <w:tab/>
      </w:r>
    </w:p>
    <w:p w14:paraId="295C9345" w14:textId="44122D47" w:rsidR="001A2306" w:rsidRPr="006278BE" w:rsidRDefault="001A2306" w:rsidP="00837CE3">
      <w:pPr>
        <w:pStyle w:val="FormulaDefinitions"/>
      </w:pPr>
      <w:r w:rsidRPr="006278BE">
        <w:t>DB</w:t>
      </w:r>
      <w:r w:rsidRPr="006278BE">
        <w:rPr>
          <w:rStyle w:val="Subscript"/>
        </w:rPr>
        <w:t>L</w:t>
      </w:r>
      <w:r w:rsidRPr="006278BE">
        <w:t xml:space="preserve"> </w:t>
      </w:r>
      <w:r w:rsidRPr="006278BE">
        <w:tab/>
        <w:t xml:space="preserve">is the lower deadband limit specified in paragraph </w:t>
      </w:r>
      <w:r w:rsidRPr="006278BE">
        <w:fldChar w:fldCharType="begin"/>
      </w:r>
      <w:r w:rsidRPr="006278BE">
        <w:instrText xml:space="preserve"> REF _Ref101271211 \r \h  \* MERGEFORMAT </w:instrText>
      </w:r>
      <w:r w:rsidRPr="006278BE">
        <w:fldChar w:fldCharType="separate"/>
      </w:r>
      <w:r w:rsidR="00573AA9">
        <w:t>3.1.33</w:t>
      </w:r>
      <w:r w:rsidRPr="006278BE">
        <w:fldChar w:fldCharType="end"/>
      </w:r>
      <w:r w:rsidRPr="006278BE">
        <w:fldChar w:fldCharType="begin"/>
      </w:r>
      <w:r w:rsidRPr="006278BE">
        <w:fldChar w:fldCharType="separate"/>
      </w:r>
      <w:r w:rsidRPr="006278BE">
        <w:t>Error! No bookmark name given.</w:t>
      </w:r>
      <w:r w:rsidRPr="006278BE">
        <w:fldChar w:fldCharType="end"/>
      </w:r>
      <w:r w:rsidRPr="006278BE">
        <w:t>(a);</w:t>
      </w:r>
    </w:p>
    <w:p w14:paraId="5F8A8B9E" w14:textId="5FFED36B" w:rsidR="001A2306" w:rsidRPr="006278BE" w:rsidRDefault="001A2306" w:rsidP="00837CE3">
      <w:pPr>
        <w:pStyle w:val="FormulaDefinitions"/>
      </w:pPr>
      <w:r w:rsidRPr="006278BE">
        <w:t>DB</w:t>
      </w:r>
      <w:r w:rsidRPr="006278BE">
        <w:rPr>
          <w:rStyle w:val="Subscript"/>
        </w:rPr>
        <w:t>U</w:t>
      </w:r>
      <w:r w:rsidRPr="006278BE">
        <w:t xml:space="preserve"> </w:t>
      </w:r>
      <w:r w:rsidRPr="006278BE">
        <w:tab/>
        <w:t xml:space="preserve">is the upper deadband limit specified in paragraph </w:t>
      </w:r>
      <w:r w:rsidRPr="006278BE">
        <w:fldChar w:fldCharType="begin"/>
      </w:r>
      <w:r w:rsidRPr="006278BE">
        <w:instrText xml:space="preserve"> REF _Ref101271211 \r \h  \* MERGEFORMAT </w:instrText>
      </w:r>
      <w:r w:rsidRPr="006278BE">
        <w:fldChar w:fldCharType="separate"/>
      </w:r>
      <w:r w:rsidR="00573AA9">
        <w:t>3.1.33</w:t>
      </w:r>
      <w:r w:rsidRPr="006278BE">
        <w:fldChar w:fldCharType="end"/>
      </w:r>
      <w:r w:rsidRPr="006278BE">
        <w:t>(b);</w:t>
      </w:r>
    </w:p>
    <w:p w14:paraId="611B0629" w14:textId="77777777" w:rsidR="001A2306" w:rsidRPr="006278BE" w:rsidRDefault="001A2306" w:rsidP="00837CE3">
      <w:pPr>
        <w:pStyle w:val="FormulaDefinitions"/>
      </w:pPr>
      <w:r w:rsidRPr="006278BE">
        <w:t>NRO</w:t>
      </w:r>
      <w:r w:rsidRPr="006278BE">
        <w:rPr>
          <w:rStyle w:val="Subscript"/>
        </w:rPr>
        <w:t>BL</w:t>
      </w:r>
      <w:r w:rsidRPr="006278BE">
        <w:t xml:space="preserve"> </w:t>
      </w:r>
      <w:r w:rsidRPr="006278BE">
        <w:tab/>
        <w:t>is the Baseline Network Risk Output (£risk); and</w:t>
      </w:r>
    </w:p>
    <w:p w14:paraId="64C843F6" w14:textId="77777777" w:rsidR="001A2306" w:rsidRPr="006278BE" w:rsidRDefault="001A2306" w:rsidP="00837CE3">
      <w:pPr>
        <w:pStyle w:val="FormulaDefinitions"/>
      </w:pPr>
      <w:r w:rsidRPr="006278BE">
        <w:t>NRO</w:t>
      </w:r>
      <w:r w:rsidRPr="006278BE">
        <w:rPr>
          <w:rStyle w:val="Subscript"/>
        </w:rPr>
        <w:t>OA</w:t>
      </w:r>
      <w:r w:rsidRPr="006278BE">
        <w:t xml:space="preserve"> </w:t>
      </w:r>
      <w:r w:rsidRPr="006278BE">
        <w:tab/>
        <w:t>is the Adjusted Outturn Network Risk Output (£risk).</w:t>
      </w:r>
    </w:p>
    <w:p w14:paraId="71E411E0" w14:textId="77777777" w:rsidR="001A2306" w:rsidRPr="006278BE" w:rsidRDefault="001A2306" w:rsidP="00837CE3">
      <w:pPr>
        <w:pStyle w:val="NumberedNormal"/>
      </w:pPr>
      <w:bookmarkStart w:id="84" w:name="_Ref101271036"/>
      <w:r w:rsidRPr="006278BE">
        <w:t>Under-delivery exists where:</w:t>
      </w:r>
      <w:bookmarkEnd w:id="84"/>
    </w:p>
    <w:p w14:paraId="558EB296" w14:textId="77777777" w:rsidR="001A2306" w:rsidRPr="006278BE" w:rsidRDefault="004A5D3F" w:rsidP="00837CE3">
      <m:oMathPara>
        <m:oMath>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6278BE" w:rsidRDefault="001A2306" w:rsidP="00837CE3">
      <w:pPr>
        <w:pStyle w:val="FormulaDefinitions"/>
      </w:pPr>
      <w:r w:rsidRPr="006278BE">
        <w:t>where:</w:t>
      </w:r>
      <w:r w:rsidRPr="006278BE">
        <w:tab/>
      </w:r>
    </w:p>
    <w:p w14:paraId="0E082472" w14:textId="2E6881A2" w:rsidR="001A2306" w:rsidRPr="006278BE" w:rsidRDefault="001A2306" w:rsidP="00837CE3">
      <w:pPr>
        <w:pStyle w:val="FormulaDefinitions"/>
      </w:pPr>
      <w:r w:rsidRPr="006278BE">
        <w:t>DB</w:t>
      </w:r>
      <w:r w:rsidRPr="006278BE">
        <w:rPr>
          <w:rStyle w:val="Subscript"/>
        </w:rPr>
        <w:t>L</w:t>
      </w:r>
      <w:r w:rsidRPr="006278BE">
        <w:t xml:space="preserve"> </w:t>
      </w:r>
      <w:r w:rsidRPr="006278BE">
        <w:tab/>
        <w:t xml:space="preserve">is the lower deadband limit specified in paragraph </w:t>
      </w:r>
      <w:r w:rsidRPr="006278BE">
        <w:fldChar w:fldCharType="begin"/>
      </w:r>
      <w:r w:rsidRPr="006278BE">
        <w:instrText xml:space="preserve"> REF _Ref101271211 \r \h  \* MERGEFORMAT </w:instrText>
      </w:r>
      <w:r w:rsidRPr="006278BE">
        <w:fldChar w:fldCharType="separate"/>
      </w:r>
      <w:r w:rsidR="00573AA9">
        <w:t>3.1.33</w:t>
      </w:r>
      <w:r w:rsidRPr="006278BE">
        <w:fldChar w:fldCharType="end"/>
      </w:r>
      <w:r w:rsidRPr="006278BE">
        <w:t>(a);</w:t>
      </w:r>
    </w:p>
    <w:p w14:paraId="696ADDF0" w14:textId="77777777" w:rsidR="001A2306" w:rsidRPr="006278BE" w:rsidRDefault="001A2306" w:rsidP="00837CE3">
      <w:pPr>
        <w:pStyle w:val="FormulaDefinitions"/>
      </w:pPr>
      <w:r w:rsidRPr="006278BE">
        <w:t>NRO</w:t>
      </w:r>
      <w:r w:rsidRPr="006278BE">
        <w:rPr>
          <w:rStyle w:val="Subscript"/>
        </w:rPr>
        <w:t>BL</w:t>
      </w:r>
      <w:r w:rsidRPr="006278BE">
        <w:t xml:space="preserve"> </w:t>
      </w:r>
      <w:r w:rsidRPr="006278BE">
        <w:tab/>
        <w:t>is the Baseline Network Risk Output (£risk); and</w:t>
      </w:r>
    </w:p>
    <w:p w14:paraId="43D126B1" w14:textId="77777777" w:rsidR="001A2306" w:rsidRPr="006278BE" w:rsidRDefault="001A2306" w:rsidP="00837CE3">
      <w:pPr>
        <w:pStyle w:val="FormulaDefinitions"/>
      </w:pPr>
      <w:r w:rsidRPr="006278BE">
        <w:t>NRO</w:t>
      </w:r>
      <w:r w:rsidRPr="006278BE">
        <w:rPr>
          <w:rStyle w:val="Subscript"/>
        </w:rPr>
        <w:t>OA</w:t>
      </w:r>
      <w:r w:rsidRPr="006278BE">
        <w:t xml:space="preserve"> </w:t>
      </w:r>
      <w:r w:rsidRPr="006278BE">
        <w:tab/>
        <w:t>is the Adjusted Outturn Network Risk Output (£risk).</w:t>
      </w:r>
    </w:p>
    <w:p w14:paraId="49C61A5C" w14:textId="77777777" w:rsidR="001A2306" w:rsidRPr="006278BE" w:rsidRDefault="001A2306" w:rsidP="00837CE3">
      <w:pPr>
        <w:pStyle w:val="NumberedNormal"/>
      </w:pPr>
      <w:bookmarkStart w:id="85" w:name="_Ref101271048"/>
      <w:r w:rsidRPr="006278BE">
        <w:t>Over-delivery exists where:</w:t>
      </w:r>
      <w:bookmarkEnd w:id="85"/>
    </w:p>
    <w:p w14:paraId="4FEE0EE4" w14:textId="77777777" w:rsidR="001A2306" w:rsidRPr="006278BE" w:rsidRDefault="004A5D3F" w:rsidP="00837CE3">
      <m:oMathPara>
        <m:oMath>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6278BE" w:rsidRDefault="001A2306" w:rsidP="00837CE3">
      <w:pPr>
        <w:pStyle w:val="FormulaDefinitions"/>
      </w:pPr>
      <w:r w:rsidRPr="006278BE">
        <w:t>where:</w:t>
      </w:r>
    </w:p>
    <w:p w14:paraId="6C118CC5" w14:textId="4D66E6BC" w:rsidR="001A2306" w:rsidRPr="006278BE" w:rsidRDefault="001A2306" w:rsidP="00837CE3">
      <w:pPr>
        <w:pStyle w:val="FormulaDefinitions"/>
      </w:pPr>
      <w:r w:rsidRPr="006278BE">
        <w:t>DB</w:t>
      </w:r>
      <w:r w:rsidRPr="006278BE">
        <w:rPr>
          <w:rStyle w:val="Subscript"/>
        </w:rPr>
        <w:t>U</w:t>
      </w:r>
      <w:r w:rsidRPr="006278BE">
        <w:t xml:space="preserve"> </w:t>
      </w:r>
      <w:r w:rsidRPr="006278BE">
        <w:tab/>
        <w:t xml:space="preserve">is the upper deadband limit specified in paragraph </w:t>
      </w:r>
      <w:r w:rsidRPr="006278BE">
        <w:fldChar w:fldCharType="begin"/>
      </w:r>
      <w:r w:rsidRPr="006278BE">
        <w:instrText xml:space="preserve"> REF _Ref101271211 \r \h  \* MERGEFORMAT </w:instrText>
      </w:r>
      <w:r w:rsidRPr="006278BE">
        <w:fldChar w:fldCharType="separate"/>
      </w:r>
      <w:r w:rsidR="00573AA9">
        <w:t>3.1.33</w:t>
      </w:r>
      <w:r w:rsidRPr="006278BE">
        <w:fldChar w:fldCharType="end"/>
      </w:r>
      <w:r w:rsidRPr="006278BE">
        <w:t>(b);</w:t>
      </w:r>
    </w:p>
    <w:p w14:paraId="78525CAC" w14:textId="77777777" w:rsidR="001A2306" w:rsidRPr="006278BE" w:rsidRDefault="001A2306" w:rsidP="00837CE3">
      <w:pPr>
        <w:pStyle w:val="FormulaDefinitions"/>
      </w:pPr>
      <w:r w:rsidRPr="006278BE">
        <w:t>NRO</w:t>
      </w:r>
      <w:r w:rsidRPr="006278BE">
        <w:rPr>
          <w:rStyle w:val="Subscript"/>
        </w:rPr>
        <w:t>BL</w:t>
      </w:r>
      <w:r w:rsidRPr="006278BE">
        <w:t xml:space="preserve"> </w:t>
      </w:r>
      <w:r w:rsidRPr="006278BE">
        <w:tab/>
        <w:t>is the Baseline Network Risk Output (£risk); and</w:t>
      </w:r>
    </w:p>
    <w:p w14:paraId="0ABA1D1C" w14:textId="77777777" w:rsidR="001A2306" w:rsidRPr="006278BE" w:rsidRDefault="001A2306" w:rsidP="00837CE3">
      <w:pPr>
        <w:pStyle w:val="FormulaDefinitions"/>
      </w:pPr>
      <w:r w:rsidRPr="006278BE">
        <w:t>NRO</w:t>
      </w:r>
      <w:r w:rsidRPr="006278BE">
        <w:rPr>
          <w:rStyle w:val="Subscript"/>
        </w:rPr>
        <w:t>OA</w:t>
      </w:r>
      <w:r w:rsidRPr="006278BE">
        <w:t xml:space="preserve"> </w:t>
      </w:r>
      <w:r w:rsidRPr="006278BE">
        <w:tab/>
        <w:t>is the Adjusted Outturn Network Risk Output (£risk).</w:t>
      </w:r>
    </w:p>
    <w:p w14:paraId="20FB80EF" w14:textId="77777777" w:rsidR="001A2306" w:rsidRPr="006278BE" w:rsidRDefault="001A2306" w:rsidP="00837CE3">
      <w:pPr>
        <w:pStyle w:val="NumberedNormal"/>
      </w:pPr>
      <w:bookmarkStart w:id="86" w:name="_Ref101271211"/>
      <w:r w:rsidRPr="006278BE">
        <w:t>The following deadbands around the Baseline Network Risk Output apply:</w:t>
      </w:r>
      <w:bookmarkEnd w:id="86"/>
    </w:p>
    <w:p w14:paraId="6B8E086B" w14:textId="77777777" w:rsidR="001A2306" w:rsidRPr="006278BE" w:rsidRDefault="001A2306" w:rsidP="00837CE3">
      <w:pPr>
        <w:pStyle w:val="ListNormal"/>
      </w:pPr>
      <w:r w:rsidRPr="006278BE">
        <w:t>a lower limit of -5%; and</w:t>
      </w:r>
    </w:p>
    <w:p w14:paraId="42E5E888" w14:textId="77777777" w:rsidR="001A2306" w:rsidRPr="006278BE" w:rsidRDefault="001A2306" w:rsidP="00837CE3">
      <w:pPr>
        <w:pStyle w:val="ListNormal"/>
      </w:pPr>
      <w:r w:rsidRPr="006278BE">
        <w:t>an upper limit of +5%.</w:t>
      </w:r>
    </w:p>
    <w:p w14:paraId="09168665" w14:textId="77777777" w:rsidR="001A2306" w:rsidRPr="006278BE" w:rsidRDefault="001A2306" w:rsidP="00837CE3">
      <w:pPr>
        <w:pStyle w:val="NumberedNormal"/>
      </w:pPr>
      <w:bookmarkStart w:id="87" w:name="_Ref100753236"/>
      <w:r w:rsidRPr="006278BE">
        <w:t>For under-delivery that is not a Justified Under-Delivery, the negative adjustment (NARMAD) made under Part F is derived in accordance with the following formula:</w:t>
      </w:r>
      <w:bookmarkEnd w:id="87"/>
    </w:p>
    <w:p w14:paraId="402E9421" w14:textId="77777777" w:rsidR="001A2306" w:rsidRPr="006278BE" w:rsidRDefault="004A5D3F" w:rsidP="00837CE3">
      <m:oMathPara>
        <m:oMath>
          <m:sSub>
            <m:sSubPr>
              <m:ctrlPr>
                <w:rPr>
                  <w:rFonts w:ascii="Cambria Math" w:hAnsi="Cambria Math"/>
                </w:rPr>
              </m:ctrlPr>
            </m:sSubPr>
            <m:e>
              <m:r>
                <w:rPr>
                  <w:rFonts w:ascii="Cambria Math" w:hAnsi="Cambria Math"/>
                </w:rPr>
                <m:t>NARM</m:t>
              </m:r>
            </m:e>
            <m:sub>
              <m:r>
                <w:rPr>
                  <w:rFonts w:ascii="Cambria Math" w:hAnsi="Cambria Math"/>
                </w:rPr>
                <m:t>AD</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d>
                <m:dPr>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m:rPr>
              <m:sty m:val="p"/>
            </m:rP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6278BE" w:rsidRDefault="001A2306" w:rsidP="00837CE3">
      <w:pPr>
        <w:pStyle w:val="FormulaDefinitions"/>
      </w:pPr>
      <w:r w:rsidRPr="006278BE">
        <w:lastRenderedPageBreak/>
        <w:t>where:</w:t>
      </w:r>
    </w:p>
    <w:p w14:paraId="45992C59" w14:textId="6986BC97" w:rsidR="001A2306" w:rsidRPr="006278BE" w:rsidRDefault="001A2306" w:rsidP="00837CE3">
      <w:pPr>
        <w:pStyle w:val="FormulaDefinitions"/>
      </w:pPr>
      <w:bookmarkStart w:id="88" w:name="OLE_LINK1"/>
      <w:r w:rsidRPr="006278BE">
        <w:t>DB</w:t>
      </w:r>
      <w:r w:rsidRPr="006278BE">
        <w:rPr>
          <w:rStyle w:val="Subscript"/>
        </w:rPr>
        <w:t>L</w:t>
      </w:r>
      <w:r w:rsidRPr="006278BE">
        <w:tab/>
        <w:t xml:space="preserve">is the lower deadband limit specified in paragraph </w:t>
      </w:r>
      <w:r w:rsidRPr="006278BE">
        <w:fldChar w:fldCharType="begin"/>
      </w:r>
      <w:r w:rsidRPr="006278BE">
        <w:instrText xml:space="preserve"> REF _Ref101271211 \r \h  \* MERGEFORMAT </w:instrText>
      </w:r>
      <w:r w:rsidRPr="006278BE">
        <w:fldChar w:fldCharType="separate"/>
      </w:r>
      <w:r w:rsidR="00573AA9">
        <w:t>3.1.33</w:t>
      </w:r>
      <w:r w:rsidRPr="006278BE">
        <w:fldChar w:fldCharType="end"/>
      </w:r>
      <w:r w:rsidRPr="006278BE">
        <w:t>(a);</w:t>
      </w:r>
    </w:p>
    <w:bookmarkEnd w:id="88"/>
    <w:p w14:paraId="204723A2" w14:textId="77777777" w:rsidR="001A2306" w:rsidRPr="006278BE" w:rsidRDefault="001A2306" w:rsidP="00837CE3">
      <w:pPr>
        <w:pStyle w:val="FormulaDefinitions"/>
      </w:pPr>
      <w:r w:rsidRPr="006278BE">
        <w:t>NRO</w:t>
      </w:r>
      <w:r w:rsidRPr="006278BE">
        <w:rPr>
          <w:rStyle w:val="Subscript"/>
        </w:rPr>
        <w:t>BL</w:t>
      </w:r>
      <w:r w:rsidRPr="006278BE">
        <w:tab/>
        <w:t>is the Baseline Network Risk Output (£risk);</w:t>
      </w:r>
    </w:p>
    <w:p w14:paraId="642EB466" w14:textId="37238E9B" w:rsidR="001A2306" w:rsidRPr="006278BE" w:rsidRDefault="001A2306" w:rsidP="00837CE3">
      <w:pPr>
        <w:pStyle w:val="FormulaDefinitions"/>
      </w:pPr>
      <w:bookmarkStart w:id="89" w:name="OLE_LINK4"/>
      <w:r w:rsidRPr="006278BE">
        <w:t>NRO</w:t>
      </w:r>
      <w:r w:rsidRPr="006278BE">
        <w:rPr>
          <w:rStyle w:val="Subscript"/>
        </w:rPr>
        <w:t>OAD</w:t>
      </w:r>
      <w:r w:rsidRPr="006278BE">
        <w:tab/>
        <w:t xml:space="preserve">is the Determined Outturn Network Risk Output (£risk), </w:t>
      </w:r>
      <w:bookmarkEnd w:id="89"/>
      <w:r w:rsidRPr="006278BE">
        <w:t xml:space="preserve">derived in accordance with paragraph </w:t>
      </w:r>
      <w:r w:rsidRPr="006278BE">
        <w:fldChar w:fldCharType="begin"/>
      </w:r>
      <w:r w:rsidRPr="006278BE">
        <w:instrText xml:space="preserve"> REF _Ref100753205 \r \h  \* MERGEFORMAT </w:instrText>
      </w:r>
      <w:r w:rsidRPr="006278BE">
        <w:fldChar w:fldCharType="separate"/>
      </w:r>
      <w:r w:rsidR="00573AA9">
        <w:t>3.1.35</w:t>
      </w:r>
      <w:r w:rsidRPr="006278BE">
        <w:fldChar w:fldCharType="end"/>
      </w:r>
      <w:r w:rsidRPr="006278BE">
        <w:t>;</w:t>
      </w:r>
    </w:p>
    <w:p w14:paraId="6ECB8FE2" w14:textId="77777777" w:rsidR="001A2306" w:rsidRPr="006278BE" w:rsidRDefault="001A2306" w:rsidP="00837CE3">
      <w:pPr>
        <w:pStyle w:val="FormulaDefinitions"/>
      </w:pPr>
      <w:bookmarkStart w:id="90" w:name="OLE_LINK3"/>
      <w:r w:rsidRPr="006278BE">
        <w:t>PEN</w:t>
      </w:r>
      <w:r w:rsidRPr="006278BE">
        <w:rPr>
          <w:rStyle w:val="Subscript"/>
        </w:rPr>
        <w:t>AR</w:t>
      </w:r>
      <w:r w:rsidRPr="006278BE">
        <w:t xml:space="preserve"> </w:t>
      </w:r>
      <w:r w:rsidRPr="006278BE">
        <w:tab/>
        <w:t>is the penalty adjustment rate of 2.5% per cent of the avoided costs associated with the under-delivery</w:t>
      </w:r>
      <w:bookmarkEnd w:id="90"/>
      <w:r w:rsidRPr="006278BE">
        <w:t>; and</w:t>
      </w:r>
    </w:p>
    <w:p w14:paraId="125BC159" w14:textId="4B2ED048" w:rsidR="001A2306" w:rsidRPr="006278BE" w:rsidRDefault="001A2306" w:rsidP="00837CE3">
      <w:pPr>
        <w:pStyle w:val="FormulaDefinitions"/>
      </w:pPr>
      <w:bookmarkStart w:id="91" w:name="OLE_LINK2"/>
      <w:r w:rsidRPr="006278BE">
        <w:t>UCR</w:t>
      </w:r>
      <w:r w:rsidRPr="006278BE">
        <w:rPr>
          <w:rStyle w:val="Subscript"/>
        </w:rPr>
        <w:t>BL</w:t>
      </w:r>
      <w:r w:rsidRPr="006278BE">
        <w:t xml:space="preserve"> </w:t>
      </w:r>
      <w:r w:rsidRPr="006278BE">
        <w:tab/>
        <w:t>is the Baseline Unit Cost of Risk (£/£risk),</w:t>
      </w:r>
      <w:bookmarkEnd w:id="91"/>
      <w:r w:rsidRPr="006278BE">
        <w:t xml:space="preserve"> derived in accordance with paragraph </w:t>
      </w:r>
      <w:r w:rsidRPr="006278BE">
        <w:fldChar w:fldCharType="begin"/>
      </w:r>
      <w:r w:rsidRPr="006278BE">
        <w:instrText xml:space="preserve"> REF _Ref113447477 \r \h  \* MERGEFORMAT </w:instrText>
      </w:r>
      <w:r w:rsidRPr="006278BE">
        <w:fldChar w:fldCharType="separate"/>
      </w:r>
      <w:r w:rsidR="00573AA9">
        <w:t>3.1.38</w:t>
      </w:r>
      <w:r w:rsidRPr="006278BE">
        <w:fldChar w:fldCharType="end"/>
      </w:r>
      <w:r w:rsidRPr="006278BE">
        <w:t>.</w:t>
      </w:r>
    </w:p>
    <w:p w14:paraId="65152AB4" w14:textId="77777777" w:rsidR="001A2306" w:rsidRPr="006278BE" w:rsidRDefault="001A2306" w:rsidP="00837CE3">
      <w:pPr>
        <w:pStyle w:val="NumberedNormal"/>
      </w:pPr>
      <w:bookmarkStart w:id="92" w:name="_Ref100753205"/>
      <w:r w:rsidRPr="006278BE">
        <w:t>For under-delivery that is not a Justified Under-Delivery, the Determined Outturn Network Risk Output (NROOAD) is derived in accordance with the following formula:</w:t>
      </w:r>
      <w:bookmarkEnd w:id="92"/>
    </w:p>
    <w:p w14:paraId="78141E25" w14:textId="77777777" w:rsidR="001A2306" w:rsidRPr="006278BE" w:rsidRDefault="004A5D3F" w:rsidP="00837CE3">
      <m:oMathPara>
        <m:oMath>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6278BE" w:rsidRDefault="001A2306" w:rsidP="00837CE3">
      <w:pPr>
        <w:pStyle w:val="FormulaDefinitions"/>
      </w:pPr>
      <w:r w:rsidRPr="006278BE">
        <w:t>where:</w:t>
      </w:r>
    </w:p>
    <w:p w14:paraId="32060043" w14:textId="77777777" w:rsidR="001A2306" w:rsidRPr="006278BE" w:rsidRDefault="001A2306" w:rsidP="00837CE3">
      <w:pPr>
        <w:pStyle w:val="FormulaDefinitions"/>
      </w:pPr>
      <w:r w:rsidRPr="006278BE">
        <w:t>NRO</w:t>
      </w:r>
      <w:r w:rsidRPr="006278BE">
        <w:rPr>
          <w:rStyle w:val="Subscript"/>
        </w:rPr>
        <w:t>OA</w:t>
      </w:r>
      <w:r w:rsidRPr="006278BE">
        <w:tab/>
        <w:t>is the Adjusted Outturn Network Risk Output (£risk); and</w:t>
      </w:r>
    </w:p>
    <w:p w14:paraId="2B44E5C1" w14:textId="77777777" w:rsidR="001A2306" w:rsidRPr="006278BE" w:rsidRDefault="001A2306" w:rsidP="00837CE3">
      <w:pPr>
        <w:pStyle w:val="FormulaDefinitions"/>
      </w:pPr>
      <w:r w:rsidRPr="006278BE">
        <w:t>NRO</w:t>
      </w:r>
      <w:r w:rsidRPr="006278BE">
        <w:rPr>
          <w:rStyle w:val="Subscript"/>
        </w:rPr>
        <w:t>JUD</w:t>
      </w:r>
      <w:r w:rsidRPr="006278BE">
        <w:tab/>
        <w:t xml:space="preserve">is the Long-term Monetised Risk Benefit (£risk) of any portion of the under-delivery that the Authority considers was Justified Under-Delivery. </w:t>
      </w:r>
    </w:p>
    <w:p w14:paraId="0D2EE7AC" w14:textId="77777777" w:rsidR="001A2306" w:rsidRPr="006278BE" w:rsidRDefault="001A2306" w:rsidP="00837CE3">
      <w:pPr>
        <w:pStyle w:val="NumberedNormal"/>
      </w:pPr>
      <w:bookmarkStart w:id="93" w:name="_Ref100753300"/>
      <w:r w:rsidRPr="006278BE">
        <w:t>Where the licensee has demonstrated Justified Over-Delivery, the positive adjustment (NARM</w:t>
      </w:r>
      <w:r w:rsidRPr="006278BE">
        <w:rPr>
          <w:rStyle w:val="Subscript"/>
        </w:rPr>
        <w:t>AD</w:t>
      </w:r>
      <w:r w:rsidRPr="006278BE">
        <w:t>) made under Part F is derived in accordance with the following formula:</w:t>
      </w:r>
      <w:bookmarkEnd w:id="93"/>
    </w:p>
    <w:p w14:paraId="5B7A5AB2" w14:textId="77777777" w:rsidR="001A2306" w:rsidRPr="006278BE" w:rsidRDefault="004A5D3F" w:rsidP="00837CE3">
      <m:oMathPara>
        <m:oMath>
          <m:sSub>
            <m:sSubPr>
              <m:ctrlPr>
                <w:rPr>
                  <w:rFonts w:ascii="Cambria Math" w:hAnsi="Cambria Math"/>
                </w:rPr>
              </m:ctrlPr>
            </m:sSubPr>
            <m:e>
              <m:r>
                <w:rPr>
                  <w:rFonts w:ascii="Cambria Math" w:hAnsi="Cambria Math"/>
                </w:rPr>
                <m:t>NARM</m:t>
              </m:r>
            </m:e>
            <m:sub>
              <m:r>
                <w:rPr>
                  <w:rFonts w:ascii="Cambria Math" w:hAnsi="Cambria Math"/>
                </w:rPr>
                <m:t>AD</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d>
                <m:dPr>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m:rPr>
              <m:sty m:val="p"/>
            </m:rP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6278BE" w:rsidRDefault="001A2306" w:rsidP="00837CE3">
      <w:pPr>
        <w:pStyle w:val="FormulaDefinitions"/>
      </w:pPr>
      <w:r w:rsidRPr="006278BE">
        <w:t>where:</w:t>
      </w:r>
    </w:p>
    <w:p w14:paraId="2352C501" w14:textId="3F6E8B3A" w:rsidR="001A2306" w:rsidRPr="006278BE" w:rsidRDefault="001A2306" w:rsidP="00837CE3">
      <w:pPr>
        <w:pStyle w:val="FormulaDefinitions"/>
      </w:pPr>
      <w:r w:rsidRPr="006278BE">
        <w:t>DB</w:t>
      </w:r>
      <w:r w:rsidRPr="006278BE">
        <w:rPr>
          <w:rStyle w:val="Subscript"/>
        </w:rPr>
        <w:t>U</w:t>
      </w:r>
      <w:r w:rsidRPr="006278BE">
        <w:tab/>
        <w:t xml:space="preserve">is the upper deadband limit specified in paragraph </w:t>
      </w:r>
      <w:r w:rsidRPr="006278BE">
        <w:fldChar w:fldCharType="begin"/>
      </w:r>
      <w:r w:rsidRPr="006278BE">
        <w:instrText xml:space="preserve"> REF _Ref101271211 \r \h  \* MERGEFORMAT </w:instrText>
      </w:r>
      <w:r w:rsidRPr="006278BE">
        <w:fldChar w:fldCharType="separate"/>
      </w:r>
      <w:r w:rsidR="00573AA9">
        <w:t>3.1.33</w:t>
      </w:r>
      <w:r w:rsidRPr="006278BE">
        <w:fldChar w:fldCharType="end"/>
      </w:r>
      <w:r w:rsidRPr="006278BE">
        <w:t>(b);</w:t>
      </w:r>
    </w:p>
    <w:p w14:paraId="395C78A0" w14:textId="77777777" w:rsidR="001A2306" w:rsidRPr="006278BE" w:rsidRDefault="001A2306" w:rsidP="00837CE3">
      <w:pPr>
        <w:pStyle w:val="FormulaDefinitions"/>
      </w:pPr>
      <w:r w:rsidRPr="006278BE">
        <w:t>NRO</w:t>
      </w:r>
      <w:r w:rsidRPr="006278BE">
        <w:rPr>
          <w:rStyle w:val="Subscript"/>
        </w:rPr>
        <w:t>BL</w:t>
      </w:r>
      <w:r w:rsidRPr="006278BE">
        <w:t xml:space="preserve"> </w:t>
      </w:r>
      <w:r w:rsidRPr="006278BE">
        <w:tab/>
        <w:t>is the Baseline Network Risk Output (£risk);</w:t>
      </w:r>
    </w:p>
    <w:p w14:paraId="2B8C73FC" w14:textId="4402E027" w:rsidR="001A2306" w:rsidRPr="006278BE" w:rsidRDefault="001A2306" w:rsidP="00837CE3">
      <w:pPr>
        <w:pStyle w:val="FormulaDefinitions"/>
      </w:pPr>
      <w:r w:rsidRPr="006278BE">
        <w:t>NRO</w:t>
      </w:r>
      <w:r w:rsidRPr="006278BE">
        <w:rPr>
          <w:rStyle w:val="Subscript"/>
        </w:rPr>
        <w:t>OAD</w:t>
      </w:r>
      <w:r w:rsidRPr="006278BE">
        <w:tab/>
        <w:t xml:space="preserve">is the Determined Outturn Network Risk Output (£risk), as derived in accordance with paragraph </w:t>
      </w:r>
      <w:r w:rsidRPr="006278BE">
        <w:fldChar w:fldCharType="begin"/>
      </w:r>
      <w:r w:rsidRPr="006278BE">
        <w:instrText xml:space="preserve"> REF _Ref100753267 \r \h  \* MERGEFORMAT </w:instrText>
      </w:r>
      <w:r w:rsidRPr="006278BE">
        <w:fldChar w:fldCharType="separate"/>
      </w:r>
      <w:r w:rsidR="00573AA9">
        <w:t>3.1.37</w:t>
      </w:r>
      <w:r w:rsidRPr="006278BE">
        <w:fldChar w:fldCharType="end"/>
      </w:r>
      <w:r w:rsidRPr="006278BE">
        <w:t>; and</w:t>
      </w:r>
    </w:p>
    <w:p w14:paraId="464A4690" w14:textId="1B0297DF" w:rsidR="001A2306" w:rsidRPr="006278BE" w:rsidRDefault="001A2306" w:rsidP="00837CE3">
      <w:pPr>
        <w:pStyle w:val="FormulaDefinitions"/>
      </w:pPr>
      <w:r w:rsidRPr="006278BE">
        <w:t>UCR</w:t>
      </w:r>
      <w:r w:rsidRPr="006278BE">
        <w:rPr>
          <w:rStyle w:val="Subscript"/>
        </w:rPr>
        <w:t>AD</w:t>
      </w:r>
      <w:r w:rsidRPr="006278BE">
        <w:tab/>
        <w:t>is the adjusted unit cost of risk (£/£risk), which is either the Baseline Unit Cost of Risk (UCR</w:t>
      </w:r>
      <w:r w:rsidRPr="006278BE">
        <w:rPr>
          <w:rStyle w:val="Subscript"/>
        </w:rPr>
        <w:t>BL</w:t>
      </w:r>
      <w:r w:rsidRPr="006278BE">
        <w:t xml:space="preserve">), derived in accordance with </w:t>
      </w:r>
      <w:r w:rsidRPr="006278BE">
        <w:fldChar w:fldCharType="begin"/>
      </w:r>
      <w:r w:rsidRPr="006278BE">
        <w:instrText xml:space="preserve"> REF _Ref113447477 \r \h  \* MERGEFORMAT </w:instrText>
      </w:r>
      <w:r w:rsidRPr="006278BE">
        <w:fldChar w:fldCharType="separate"/>
      </w:r>
      <w:r w:rsidR="00573AA9">
        <w:t>3.1.38</w:t>
      </w:r>
      <w:r w:rsidRPr="006278BE">
        <w:fldChar w:fldCharType="end"/>
      </w:r>
      <w:r w:rsidRPr="006278BE">
        <w:t>, or the Outturn Unit Cost of Risk (UCR</w:t>
      </w:r>
      <w:r w:rsidRPr="006278BE">
        <w:rPr>
          <w:rStyle w:val="Subscript"/>
        </w:rPr>
        <w:t>OR</w:t>
      </w:r>
      <w:r w:rsidRPr="006278BE">
        <w:t xml:space="preserve">), derived in accordance with paragraph </w:t>
      </w:r>
      <w:r w:rsidRPr="006278BE">
        <w:fldChar w:fldCharType="begin"/>
      </w:r>
      <w:r w:rsidRPr="006278BE">
        <w:instrText xml:space="preserve"> REF _Ref113547837 \r \h  \* MERGEFORMAT </w:instrText>
      </w:r>
      <w:r w:rsidRPr="006278BE">
        <w:fldChar w:fldCharType="separate"/>
      </w:r>
      <w:r w:rsidR="00573AA9">
        <w:t>3.1.39</w:t>
      </w:r>
      <w:r w:rsidRPr="006278BE">
        <w:fldChar w:fldCharType="end"/>
      </w:r>
      <w:r w:rsidRPr="006278BE">
        <w:t>, whichever is closer to zero.</w:t>
      </w:r>
    </w:p>
    <w:p w14:paraId="2A81EF1C" w14:textId="336897D0" w:rsidR="001A2306" w:rsidRPr="006278BE" w:rsidRDefault="001A2306" w:rsidP="00837CE3">
      <w:pPr>
        <w:pStyle w:val="NumberedNormal"/>
      </w:pPr>
      <w:bookmarkStart w:id="94" w:name="_Ref100753267"/>
      <w:r w:rsidRPr="006278BE">
        <w:t xml:space="preserve">For over-delivery that is </w:t>
      </w:r>
      <w:r w:rsidR="00D52DA7" w:rsidRPr="006278BE">
        <w:t>Justified</w:t>
      </w:r>
      <w:r w:rsidRPr="006278BE">
        <w:t xml:space="preserve"> Over-Delivery, the Determined Outturn Network Risk Output (NRO</w:t>
      </w:r>
      <w:r w:rsidRPr="006278BE">
        <w:rPr>
          <w:rStyle w:val="Subscript"/>
        </w:rPr>
        <w:t>OAD</w:t>
      </w:r>
      <w:r w:rsidRPr="006278BE">
        <w:t>) is derived in accordance with the following formula:</w:t>
      </w:r>
      <w:bookmarkEnd w:id="94"/>
    </w:p>
    <w:p w14:paraId="55BED51F" w14:textId="77777777" w:rsidR="001A2306" w:rsidRPr="006278BE" w:rsidRDefault="004A5D3F" w:rsidP="00837CE3">
      <m:oMathPara>
        <m:oMath>
          <m:sSub>
            <m:sSubPr>
              <m:ctrlPr>
                <w:rPr>
                  <w:rFonts w:ascii="Cambria Math" w:hAnsi="Cambria Math"/>
                </w:rPr>
              </m:ctrlPr>
            </m:sSubPr>
            <m:e>
              <m:r>
                <w:rPr>
                  <w:rFonts w:ascii="Cambria Math" w:hAnsi="Cambria Math"/>
                </w:rPr>
                <m:t>NRO</m:t>
              </m:r>
            </m:e>
            <m:sub>
              <m:r>
                <w:rPr>
                  <w:rFonts w:ascii="Cambria Math" w:hAnsi="Cambria Math"/>
                </w:rPr>
                <m:t>OAD</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6278BE" w:rsidRDefault="001A2306" w:rsidP="00837CE3">
      <w:pPr>
        <w:pStyle w:val="FormulaDefinitions"/>
      </w:pPr>
      <w:r w:rsidRPr="006278BE">
        <w:t>where:</w:t>
      </w:r>
    </w:p>
    <w:p w14:paraId="294543AA" w14:textId="38053DFC" w:rsidR="001A2306" w:rsidRPr="006278BE" w:rsidRDefault="001A2306" w:rsidP="00837CE3">
      <w:pPr>
        <w:pStyle w:val="FormulaDefinitions"/>
      </w:pPr>
      <w:r w:rsidRPr="006278BE">
        <w:t>NRO</w:t>
      </w:r>
      <w:r w:rsidRPr="006278BE">
        <w:rPr>
          <w:rStyle w:val="Subscript"/>
        </w:rPr>
        <w:t>OA</w:t>
      </w:r>
      <w:r w:rsidRPr="006278BE">
        <w:tab/>
      </w:r>
      <w:r w:rsidR="00A50C31" w:rsidRPr="006278BE">
        <w:tab/>
      </w:r>
      <w:r w:rsidRPr="006278BE">
        <w:t>is the Adjusted Outturn Network Risk Output (£risk); and</w:t>
      </w:r>
    </w:p>
    <w:p w14:paraId="614193E4" w14:textId="77777777" w:rsidR="001A2306" w:rsidRPr="006278BE" w:rsidRDefault="001A2306" w:rsidP="000A6BA9">
      <w:pPr>
        <w:pStyle w:val="FormulaDefinitions"/>
        <w:ind w:left="2159" w:hanging="1280"/>
      </w:pPr>
      <w:r w:rsidRPr="006278BE">
        <w:t>NRO</w:t>
      </w:r>
      <w:r w:rsidRPr="006278BE">
        <w:rPr>
          <w:rStyle w:val="Subscript"/>
        </w:rPr>
        <w:t>NJOD</w:t>
      </w:r>
      <w:r w:rsidRPr="006278BE">
        <w:t xml:space="preserve"> </w:t>
      </w:r>
      <w:r w:rsidRPr="006278BE">
        <w:tab/>
        <w:t xml:space="preserve">is the Long-term Monetised Risk Benefit (£risk) of any portion of the over-delivery that is not Justified Over-Delivery. </w:t>
      </w:r>
    </w:p>
    <w:p w14:paraId="2BD38871" w14:textId="77777777" w:rsidR="001A2306" w:rsidRPr="006278BE" w:rsidRDefault="001A2306" w:rsidP="00837CE3">
      <w:pPr>
        <w:pStyle w:val="NumberedNormal"/>
      </w:pPr>
      <w:bookmarkStart w:id="95" w:name="_Ref113447477"/>
      <w:r w:rsidRPr="006278BE">
        <w:t>The Baseline Unit Cost of Risk (UCR</w:t>
      </w:r>
      <w:r w:rsidRPr="006278BE">
        <w:rPr>
          <w:rStyle w:val="Subscript"/>
        </w:rPr>
        <w:t>BL</w:t>
      </w:r>
      <w:r w:rsidRPr="006278BE">
        <w:t>) is derived in accordance with the following formula:</w:t>
      </w:r>
      <w:bookmarkEnd w:id="95"/>
    </w:p>
    <w:p w14:paraId="6D261F21" w14:textId="77777777" w:rsidR="001A2306" w:rsidRPr="006278BE" w:rsidRDefault="004A5D3F" w:rsidP="00837CE3">
      <m:oMathPara>
        <m:oMath>
          <m:sSub>
            <m:sSubPr>
              <m:ctrlPr>
                <w:rPr>
                  <w:rFonts w:ascii="Cambria Math" w:hAnsi="Cambria Math"/>
                </w:rPr>
              </m:ctrlPr>
            </m:sSubPr>
            <m:e>
              <m:r>
                <w:rPr>
                  <w:rFonts w:ascii="Cambria Math" w:hAnsi="Cambria Math"/>
                </w:rPr>
                <m:t>UCR</m:t>
              </m:r>
            </m:e>
            <m:sub>
              <m:r>
                <w:rPr>
                  <w:rFonts w:ascii="Cambria Math" w:hAnsi="Cambria Math"/>
                </w:rPr>
                <m:t>BL</m:t>
              </m:r>
            </m:sub>
          </m:sSub>
          <m:r>
            <m:rPr>
              <m:sty m:val="p"/>
            </m:rP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6278BE" w:rsidRDefault="001A2306" w:rsidP="00837CE3">
      <w:pPr>
        <w:pStyle w:val="FormulaDefinitions"/>
      </w:pPr>
      <w:r w:rsidRPr="006278BE">
        <w:t>where:</w:t>
      </w:r>
    </w:p>
    <w:p w14:paraId="11D53BE1" w14:textId="4431FF60" w:rsidR="001A2306" w:rsidRPr="006278BE" w:rsidRDefault="001A2306" w:rsidP="00837CE3">
      <w:pPr>
        <w:pStyle w:val="FormulaDefinitions"/>
      </w:pPr>
      <w:r w:rsidRPr="006278BE">
        <w:t>NRO</w:t>
      </w:r>
      <w:r w:rsidR="00C97732" w:rsidRPr="006278BE">
        <w:rPr>
          <w:rStyle w:val="Subscript"/>
        </w:rPr>
        <w:t>BL</w:t>
      </w:r>
      <w:r w:rsidRPr="006278BE">
        <w:t xml:space="preserve"> </w:t>
      </w:r>
      <w:r w:rsidRPr="006278BE">
        <w:tab/>
        <w:t>is the Baseline Network Risk Output (£risk); and</w:t>
      </w:r>
    </w:p>
    <w:p w14:paraId="3C66EFDE" w14:textId="77777777" w:rsidR="001A2306" w:rsidRPr="006278BE" w:rsidRDefault="004A5D3F" w:rsidP="00837CE3">
      <w:pPr>
        <w:pStyle w:val="FormulaDefinitions"/>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6278BE">
        <w:tab/>
        <w:t>is the total baseline allowed NARM expenditure (£) for the Price Control Period as set out in Appendix 1.</w:t>
      </w:r>
    </w:p>
    <w:p w14:paraId="540CFC47" w14:textId="77777777" w:rsidR="001A2306" w:rsidRPr="006278BE" w:rsidRDefault="001A2306" w:rsidP="00837CE3">
      <w:pPr>
        <w:pStyle w:val="NumberedNormal"/>
      </w:pPr>
      <w:bookmarkStart w:id="96" w:name="_Ref113547837"/>
      <w:r w:rsidRPr="006278BE">
        <w:t>The Outturn Unit Cost of Risk (UCR</w:t>
      </w:r>
      <w:r w:rsidRPr="006278BE">
        <w:rPr>
          <w:rStyle w:val="Subscript"/>
        </w:rPr>
        <w:t>OR</w:t>
      </w:r>
      <w:r w:rsidRPr="006278BE">
        <w:t>) is derived in accordance with the following formula:</w:t>
      </w:r>
      <w:bookmarkEnd w:id="96"/>
    </w:p>
    <w:p w14:paraId="11370776" w14:textId="77777777" w:rsidR="001A2306" w:rsidRPr="006278BE" w:rsidRDefault="004A5D3F" w:rsidP="00837CE3">
      <m:oMathPara>
        <m:oMath>
          <m:sSub>
            <m:sSubPr>
              <m:ctrlPr>
                <w:rPr>
                  <w:rFonts w:ascii="Cambria Math" w:hAnsi="Cambria Math"/>
                </w:rPr>
              </m:ctrlPr>
            </m:sSubPr>
            <m:e>
              <m:r>
                <w:rPr>
                  <w:rFonts w:ascii="Cambria Math" w:hAnsi="Cambria Math"/>
                </w:rPr>
                <m:t>UCR</m:t>
              </m:r>
            </m:e>
            <m:sub>
              <m:r>
                <w:rPr>
                  <w:rFonts w:ascii="Cambria Math" w:hAnsi="Cambria Math"/>
                </w:rPr>
                <m:t>OR</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6278BE" w:rsidRDefault="001A2306" w:rsidP="00837CE3">
      <w:pPr>
        <w:pStyle w:val="FormulaDefinitions"/>
      </w:pPr>
      <w:r w:rsidRPr="006278BE">
        <w:t>where:</w:t>
      </w:r>
    </w:p>
    <w:p w14:paraId="580BB83D" w14:textId="77777777" w:rsidR="001A2306" w:rsidRPr="006278BE" w:rsidRDefault="001A2306" w:rsidP="00837CE3">
      <w:pPr>
        <w:pStyle w:val="FormulaDefinitions"/>
      </w:pPr>
      <w:r w:rsidRPr="006278BE">
        <w:t>NRO</w:t>
      </w:r>
      <w:r w:rsidRPr="006278BE">
        <w:rPr>
          <w:rStyle w:val="Subscript"/>
        </w:rPr>
        <w:t>OA</w:t>
      </w:r>
      <w:r w:rsidRPr="006278BE">
        <w:t xml:space="preserve"> </w:t>
      </w:r>
      <w:r w:rsidRPr="006278BE">
        <w:tab/>
        <w:t>is the Adjusted Outturn Network Risk Output (£risk); and</w:t>
      </w:r>
    </w:p>
    <w:p w14:paraId="54A7E5E2" w14:textId="77777777" w:rsidR="001A2306" w:rsidRPr="006278BE" w:rsidRDefault="001A2306" w:rsidP="00837CE3">
      <w:pPr>
        <w:pStyle w:val="FormulaDefinitions"/>
      </w:pPr>
      <w:r w:rsidRPr="006278BE">
        <w:t>NXP</w:t>
      </w:r>
      <w:r w:rsidRPr="006278BE">
        <w:rPr>
          <w:rStyle w:val="Subscript"/>
        </w:rPr>
        <w:t>OR</w:t>
      </w:r>
      <w:r w:rsidRPr="006278BE">
        <w:t xml:space="preserve"> </w:t>
      </w:r>
      <w:r w:rsidRPr="006278BE">
        <w:tab/>
        <w:t>is the Incurred NARM Expenditure (£) for the Price Control Period.</w:t>
      </w:r>
    </w:p>
    <w:p w14:paraId="482AF441" w14:textId="77777777" w:rsidR="001A2306" w:rsidRPr="006278BE" w:rsidRDefault="001A2306" w:rsidP="001A2306">
      <w:pPr>
        <w:pStyle w:val="AppendixHeading"/>
      </w:pPr>
    </w:p>
    <w:p w14:paraId="32E943B2" w14:textId="77777777" w:rsidR="001A2306" w:rsidRPr="006278BE" w:rsidRDefault="001A2306" w:rsidP="00837CE3">
      <w:pPr>
        <w:pStyle w:val="Caption"/>
      </w:pPr>
      <w:r w:rsidRPr="006278BE">
        <w:t>Baseline allowed NARM expenditure excluding RPEs (NARM</w:t>
      </w:r>
      <w:r w:rsidRPr="006278BE">
        <w:rPr>
          <w:rStyle w:val="Subscript"/>
        </w:rPr>
        <w:t>At</w:t>
      </w:r>
      <w:r w:rsidRPr="006278BE">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6278BE"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6278BE" w:rsidRDefault="001A2306" w:rsidP="00837CE3">
            <w:r w:rsidRPr="006278BE">
              <w:t>Licensee</w:t>
            </w:r>
          </w:p>
        </w:tc>
        <w:tc>
          <w:tcPr>
            <w:tcW w:w="1275" w:type="dxa"/>
            <w:noWrap/>
          </w:tcPr>
          <w:p w14:paraId="01A65EEE" w14:textId="77777777" w:rsidR="001A2306" w:rsidRPr="006278BE" w:rsidRDefault="001A2306" w:rsidP="00837CE3">
            <w:r w:rsidRPr="006278BE">
              <w:t>2023/24</w:t>
            </w:r>
          </w:p>
        </w:tc>
        <w:tc>
          <w:tcPr>
            <w:tcW w:w="1276" w:type="dxa"/>
            <w:noWrap/>
          </w:tcPr>
          <w:p w14:paraId="66947B2B" w14:textId="77777777" w:rsidR="001A2306" w:rsidRPr="006278BE" w:rsidRDefault="001A2306" w:rsidP="00837CE3">
            <w:r w:rsidRPr="006278BE">
              <w:t>2024/25</w:t>
            </w:r>
          </w:p>
        </w:tc>
        <w:tc>
          <w:tcPr>
            <w:tcW w:w="1276" w:type="dxa"/>
            <w:noWrap/>
          </w:tcPr>
          <w:p w14:paraId="69460EFD" w14:textId="77777777" w:rsidR="001A2306" w:rsidRPr="006278BE" w:rsidRDefault="001A2306" w:rsidP="00837CE3">
            <w:r w:rsidRPr="006278BE">
              <w:t>2025/26</w:t>
            </w:r>
          </w:p>
        </w:tc>
        <w:tc>
          <w:tcPr>
            <w:tcW w:w="1276" w:type="dxa"/>
            <w:noWrap/>
          </w:tcPr>
          <w:p w14:paraId="3FB9FA91" w14:textId="77777777" w:rsidR="001A2306" w:rsidRPr="006278BE" w:rsidRDefault="001A2306" w:rsidP="00837CE3">
            <w:r w:rsidRPr="006278BE">
              <w:t>2026/27</w:t>
            </w:r>
          </w:p>
        </w:tc>
        <w:tc>
          <w:tcPr>
            <w:tcW w:w="1276" w:type="dxa"/>
            <w:noWrap/>
          </w:tcPr>
          <w:p w14:paraId="5CCE73C7" w14:textId="77777777" w:rsidR="001A2306" w:rsidRPr="006278BE" w:rsidRDefault="001A2306" w:rsidP="00837CE3">
            <w:r w:rsidRPr="006278BE">
              <w:t>2027/28</w:t>
            </w:r>
          </w:p>
        </w:tc>
        <w:tc>
          <w:tcPr>
            <w:tcW w:w="1417" w:type="dxa"/>
            <w:noWrap/>
          </w:tcPr>
          <w:p w14:paraId="773C70BB" w14:textId="77777777" w:rsidR="001A2306" w:rsidRPr="006278BE" w:rsidRDefault="001A2306" w:rsidP="00837CE3">
            <w:r w:rsidRPr="006278BE">
              <w:t>Price Control Period Total</w:t>
            </w:r>
          </w:p>
        </w:tc>
      </w:tr>
      <w:tr w:rsidR="001A2306" w:rsidRPr="006278BE" w14:paraId="50F9ED4F" w14:textId="77777777" w:rsidTr="00A75C46">
        <w:trPr>
          <w:trHeight w:val="300"/>
        </w:trPr>
        <w:tc>
          <w:tcPr>
            <w:tcW w:w="1129" w:type="dxa"/>
            <w:noWrap/>
            <w:hideMark/>
          </w:tcPr>
          <w:p w14:paraId="5CDBD037" w14:textId="77777777" w:rsidR="001A2306" w:rsidRPr="006278BE" w:rsidRDefault="001A2306" w:rsidP="00837CE3">
            <w:r w:rsidRPr="006278BE">
              <w:t>ENWL</w:t>
            </w:r>
          </w:p>
        </w:tc>
        <w:tc>
          <w:tcPr>
            <w:tcW w:w="1275" w:type="dxa"/>
            <w:noWrap/>
            <w:hideMark/>
          </w:tcPr>
          <w:p w14:paraId="77CFC484" w14:textId="3F7106CF" w:rsidR="001A2306" w:rsidRPr="006278BE" w:rsidRDefault="001A2306" w:rsidP="00837CE3">
            <w:r w:rsidRPr="006278BE">
              <w:t>34.</w:t>
            </w:r>
            <w:r w:rsidR="00794BAE" w:rsidRPr="006278BE">
              <w:t>97</w:t>
            </w:r>
          </w:p>
        </w:tc>
        <w:tc>
          <w:tcPr>
            <w:tcW w:w="1276" w:type="dxa"/>
            <w:noWrap/>
            <w:hideMark/>
          </w:tcPr>
          <w:p w14:paraId="78B2E36D" w14:textId="3A914FCB" w:rsidR="001A2306" w:rsidRPr="006278BE" w:rsidRDefault="001A2306" w:rsidP="00837CE3">
            <w:r w:rsidRPr="006278BE">
              <w:t>36.</w:t>
            </w:r>
            <w:r w:rsidR="00794BAE" w:rsidRPr="006278BE">
              <w:t>12</w:t>
            </w:r>
          </w:p>
        </w:tc>
        <w:tc>
          <w:tcPr>
            <w:tcW w:w="1276" w:type="dxa"/>
            <w:noWrap/>
            <w:hideMark/>
          </w:tcPr>
          <w:p w14:paraId="01CBC6F6" w14:textId="1A55663C" w:rsidR="001A2306" w:rsidRPr="006278BE" w:rsidRDefault="001A2306" w:rsidP="00837CE3">
            <w:r w:rsidRPr="006278BE">
              <w:t>37.</w:t>
            </w:r>
            <w:r w:rsidR="00794BAE" w:rsidRPr="006278BE">
              <w:t>39</w:t>
            </w:r>
          </w:p>
        </w:tc>
        <w:tc>
          <w:tcPr>
            <w:tcW w:w="1276" w:type="dxa"/>
            <w:noWrap/>
            <w:hideMark/>
          </w:tcPr>
          <w:p w14:paraId="019C7050" w14:textId="01B00308" w:rsidR="001A2306" w:rsidRPr="006278BE" w:rsidRDefault="001A2306" w:rsidP="00837CE3">
            <w:r w:rsidRPr="006278BE">
              <w:t>35.</w:t>
            </w:r>
            <w:r w:rsidR="00794BAE" w:rsidRPr="006278BE">
              <w:t>88</w:t>
            </w:r>
          </w:p>
        </w:tc>
        <w:tc>
          <w:tcPr>
            <w:tcW w:w="1276" w:type="dxa"/>
            <w:noWrap/>
            <w:hideMark/>
          </w:tcPr>
          <w:p w14:paraId="698D4F3B" w14:textId="010EB1C8" w:rsidR="001A2306" w:rsidRPr="006278BE" w:rsidRDefault="001A2306" w:rsidP="00837CE3">
            <w:r w:rsidRPr="006278BE">
              <w:t>33.</w:t>
            </w:r>
            <w:r w:rsidR="00794BAE" w:rsidRPr="006278BE">
              <w:t>50</w:t>
            </w:r>
          </w:p>
        </w:tc>
        <w:tc>
          <w:tcPr>
            <w:tcW w:w="1417" w:type="dxa"/>
            <w:noWrap/>
            <w:hideMark/>
          </w:tcPr>
          <w:p w14:paraId="6D2574AC" w14:textId="0A450B0E" w:rsidR="001A2306" w:rsidRPr="006278BE" w:rsidRDefault="001A2306" w:rsidP="00837CE3">
            <w:r w:rsidRPr="006278BE">
              <w:t>177.</w:t>
            </w:r>
            <w:r w:rsidR="00794BAE" w:rsidRPr="006278BE">
              <w:t>86</w:t>
            </w:r>
          </w:p>
        </w:tc>
      </w:tr>
      <w:tr w:rsidR="00452548" w:rsidRPr="006278BE" w14:paraId="0B3EA1E3" w14:textId="77777777" w:rsidTr="00A75C46">
        <w:trPr>
          <w:trHeight w:val="300"/>
        </w:trPr>
        <w:tc>
          <w:tcPr>
            <w:tcW w:w="1129" w:type="dxa"/>
            <w:noWrap/>
            <w:hideMark/>
          </w:tcPr>
          <w:p w14:paraId="1F11CF3C" w14:textId="77777777" w:rsidR="00452548" w:rsidRPr="006278BE" w:rsidRDefault="00452548" w:rsidP="00452548">
            <w:r w:rsidRPr="006278BE">
              <w:t>NPgN</w:t>
            </w:r>
          </w:p>
        </w:tc>
        <w:tc>
          <w:tcPr>
            <w:tcW w:w="1275" w:type="dxa"/>
            <w:noWrap/>
            <w:hideMark/>
          </w:tcPr>
          <w:p w14:paraId="0947FAFB" w14:textId="2E8CB8C8" w:rsidR="00452548" w:rsidRPr="006278BE" w:rsidRDefault="00452548" w:rsidP="00452548">
            <w:r w:rsidRPr="006278BE">
              <w:t>27.89</w:t>
            </w:r>
          </w:p>
        </w:tc>
        <w:tc>
          <w:tcPr>
            <w:tcW w:w="1276" w:type="dxa"/>
            <w:noWrap/>
            <w:hideMark/>
          </w:tcPr>
          <w:p w14:paraId="29741BEB" w14:textId="0CB3015F" w:rsidR="00452548" w:rsidRPr="006278BE" w:rsidRDefault="00452548" w:rsidP="00452548">
            <w:r w:rsidRPr="006278BE">
              <w:t>28.57</w:t>
            </w:r>
          </w:p>
        </w:tc>
        <w:tc>
          <w:tcPr>
            <w:tcW w:w="1276" w:type="dxa"/>
            <w:noWrap/>
            <w:hideMark/>
          </w:tcPr>
          <w:p w14:paraId="665FCAB4" w14:textId="563C4F5C" w:rsidR="00452548" w:rsidRPr="006278BE" w:rsidRDefault="00452548" w:rsidP="00452548">
            <w:r w:rsidRPr="006278BE">
              <w:t>27.40</w:t>
            </w:r>
          </w:p>
        </w:tc>
        <w:tc>
          <w:tcPr>
            <w:tcW w:w="1276" w:type="dxa"/>
            <w:noWrap/>
            <w:hideMark/>
          </w:tcPr>
          <w:p w14:paraId="03F04E69" w14:textId="17F8D39B" w:rsidR="00452548" w:rsidRPr="006278BE" w:rsidRDefault="00452548" w:rsidP="00452548">
            <w:r w:rsidRPr="006278BE">
              <w:t>28.81</w:t>
            </w:r>
          </w:p>
        </w:tc>
        <w:tc>
          <w:tcPr>
            <w:tcW w:w="1276" w:type="dxa"/>
            <w:noWrap/>
            <w:hideMark/>
          </w:tcPr>
          <w:p w14:paraId="34FCBEA7" w14:textId="40064F21" w:rsidR="00452548" w:rsidRPr="006278BE" w:rsidRDefault="00452548" w:rsidP="00452548">
            <w:r w:rsidRPr="006278BE">
              <w:t>30.92</w:t>
            </w:r>
          </w:p>
        </w:tc>
        <w:tc>
          <w:tcPr>
            <w:tcW w:w="1417" w:type="dxa"/>
            <w:noWrap/>
            <w:hideMark/>
          </w:tcPr>
          <w:p w14:paraId="5F2AE276" w14:textId="752BA43E" w:rsidR="00452548" w:rsidRPr="006278BE" w:rsidRDefault="00452548" w:rsidP="00452548">
            <w:r w:rsidRPr="006278BE">
              <w:t>143.59</w:t>
            </w:r>
          </w:p>
        </w:tc>
      </w:tr>
      <w:tr w:rsidR="00452548" w:rsidRPr="006278BE" w14:paraId="610C16B2" w14:textId="77777777" w:rsidTr="00A75C46">
        <w:trPr>
          <w:trHeight w:val="300"/>
        </w:trPr>
        <w:tc>
          <w:tcPr>
            <w:tcW w:w="1129" w:type="dxa"/>
            <w:noWrap/>
            <w:hideMark/>
          </w:tcPr>
          <w:p w14:paraId="7CD52CD8" w14:textId="77777777" w:rsidR="00452548" w:rsidRPr="006278BE" w:rsidRDefault="00452548" w:rsidP="00452548">
            <w:r w:rsidRPr="006278BE">
              <w:t>NPgY</w:t>
            </w:r>
          </w:p>
        </w:tc>
        <w:tc>
          <w:tcPr>
            <w:tcW w:w="1275" w:type="dxa"/>
            <w:noWrap/>
            <w:hideMark/>
          </w:tcPr>
          <w:p w14:paraId="19266131" w14:textId="52C68C36" w:rsidR="00452548" w:rsidRPr="006278BE" w:rsidRDefault="00452548" w:rsidP="00452548">
            <w:r w:rsidRPr="006278BE">
              <w:t>33.91</w:t>
            </w:r>
          </w:p>
        </w:tc>
        <w:tc>
          <w:tcPr>
            <w:tcW w:w="1276" w:type="dxa"/>
            <w:noWrap/>
            <w:hideMark/>
          </w:tcPr>
          <w:p w14:paraId="706B5F0D" w14:textId="1877485F" w:rsidR="00452548" w:rsidRPr="006278BE" w:rsidRDefault="00452548" w:rsidP="00452548">
            <w:r w:rsidRPr="006278BE">
              <w:t>32.28</w:t>
            </w:r>
          </w:p>
        </w:tc>
        <w:tc>
          <w:tcPr>
            <w:tcW w:w="1276" w:type="dxa"/>
            <w:noWrap/>
            <w:hideMark/>
          </w:tcPr>
          <w:p w14:paraId="622A7626" w14:textId="73C05A00" w:rsidR="00452548" w:rsidRPr="006278BE" w:rsidRDefault="00452548" w:rsidP="00452548">
            <w:r w:rsidRPr="006278BE">
              <w:t>28.62</w:t>
            </w:r>
          </w:p>
        </w:tc>
        <w:tc>
          <w:tcPr>
            <w:tcW w:w="1276" w:type="dxa"/>
            <w:noWrap/>
            <w:hideMark/>
          </w:tcPr>
          <w:p w14:paraId="12037689" w14:textId="62F39880" w:rsidR="00452548" w:rsidRPr="006278BE" w:rsidRDefault="00452548" w:rsidP="00452548">
            <w:r w:rsidRPr="006278BE">
              <w:t>36.60</w:t>
            </w:r>
          </w:p>
        </w:tc>
        <w:tc>
          <w:tcPr>
            <w:tcW w:w="1276" w:type="dxa"/>
            <w:noWrap/>
            <w:hideMark/>
          </w:tcPr>
          <w:p w14:paraId="29E71A5F" w14:textId="2B7A8C55" w:rsidR="00452548" w:rsidRPr="006278BE" w:rsidRDefault="00452548" w:rsidP="00452548">
            <w:r w:rsidRPr="006278BE">
              <w:t>32.07</w:t>
            </w:r>
          </w:p>
        </w:tc>
        <w:tc>
          <w:tcPr>
            <w:tcW w:w="1417" w:type="dxa"/>
            <w:noWrap/>
            <w:hideMark/>
          </w:tcPr>
          <w:p w14:paraId="21EB759F" w14:textId="50432EE7" w:rsidR="00452548" w:rsidRPr="006278BE" w:rsidRDefault="00452548" w:rsidP="00452548">
            <w:r w:rsidRPr="006278BE">
              <w:t>163.48</w:t>
            </w:r>
          </w:p>
        </w:tc>
      </w:tr>
      <w:tr w:rsidR="001A2306" w:rsidRPr="006278BE" w14:paraId="3BCDA9C5" w14:textId="77777777" w:rsidTr="00A75C46">
        <w:trPr>
          <w:trHeight w:val="300"/>
        </w:trPr>
        <w:tc>
          <w:tcPr>
            <w:tcW w:w="1129" w:type="dxa"/>
            <w:noWrap/>
            <w:hideMark/>
          </w:tcPr>
          <w:p w14:paraId="27CFA4E0" w14:textId="77777777" w:rsidR="001A2306" w:rsidRPr="006278BE" w:rsidRDefault="001A2306" w:rsidP="00837CE3">
            <w:r w:rsidRPr="006278BE">
              <w:t>WMID</w:t>
            </w:r>
          </w:p>
        </w:tc>
        <w:tc>
          <w:tcPr>
            <w:tcW w:w="1275" w:type="dxa"/>
            <w:noWrap/>
            <w:hideMark/>
          </w:tcPr>
          <w:p w14:paraId="63F4E2AA" w14:textId="75C32752" w:rsidR="001A2306" w:rsidRPr="006278BE" w:rsidRDefault="001A2306" w:rsidP="00837CE3">
            <w:r w:rsidRPr="006278BE">
              <w:t>29.</w:t>
            </w:r>
            <w:r w:rsidR="00794BAE" w:rsidRPr="006278BE">
              <w:t>82</w:t>
            </w:r>
          </w:p>
        </w:tc>
        <w:tc>
          <w:tcPr>
            <w:tcW w:w="1276" w:type="dxa"/>
            <w:noWrap/>
            <w:hideMark/>
          </w:tcPr>
          <w:p w14:paraId="44A883ED" w14:textId="569C0D43" w:rsidR="001A2306" w:rsidRPr="006278BE" w:rsidRDefault="001A2306" w:rsidP="00837CE3">
            <w:r w:rsidRPr="006278BE">
              <w:t>41.</w:t>
            </w:r>
            <w:r w:rsidR="00794BAE" w:rsidRPr="006278BE">
              <w:t>97</w:t>
            </w:r>
          </w:p>
        </w:tc>
        <w:tc>
          <w:tcPr>
            <w:tcW w:w="1276" w:type="dxa"/>
            <w:noWrap/>
            <w:hideMark/>
          </w:tcPr>
          <w:p w14:paraId="0FD9F1B8" w14:textId="426CD319" w:rsidR="001A2306" w:rsidRPr="006278BE" w:rsidRDefault="001A2306" w:rsidP="00837CE3">
            <w:r w:rsidRPr="006278BE">
              <w:t>45.</w:t>
            </w:r>
            <w:r w:rsidR="00794BAE" w:rsidRPr="006278BE">
              <w:t>83</w:t>
            </w:r>
          </w:p>
        </w:tc>
        <w:tc>
          <w:tcPr>
            <w:tcW w:w="1276" w:type="dxa"/>
            <w:noWrap/>
            <w:hideMark/>
          </w:tcPr>
          <w:p w14:paraId="371AD26C" w14:textId="51C100C3" w:rsidR="001A2306" w:rsidRPr="006278BE" w:rsidRDefault="00794BAE" w:rsidP="00837CE3">
            <w:r w:rsidRPr="006278BE">
              <w:t>31.06</w:t>
            </w:r>
          </w:p>
        </w:tc>
        <w:tc>
          <w:tcPr>
            <w:tcW w:w="1276" w:type="dxa"/>
            <w:noWrap/>
            <w:hideMark/>
          </w:tcPr>
          <w:p w14:paraId="1B074404" w14:textId="652314B3" w:rsidR="001A2306" w:rsidRPr="006278BE" w:rsidRDefault="001A2306" w:rsidP="00837CE3">
            <w:r w:rsidRPr="006278BE">
              <w:t>53.</w:t>
            </w:r>
            <w:r w:rsidR="00794BAE" w:rsidRPr="006278BE">
              <w:t>55</w:t>
            </w:r>
          </w:p>
        </w:tc>
        <w:tc>
          <w:tcPr>
            <w:tcW w:w="1417" w:type="dxa"/>
            <w:noWrap/>
            <w:hideMark/>
          </w:tcPr>
          <w:p w14:paraId="00C90B93" w14:textId="1B2B4FBF" w:rsidR="001A2306" w:rsidRPr="006278BE" w:rsidRDefault="00794BAE" w:rsidP="00837CE3">
            <w:r w:rsidRPr="006278BE">
              <w:t>202.23</w:t>
            </w:r>
          </w:p>
        </w:tc>
      </w:tr>
      <w:tr w:rsidR="001A2306" w:rsidRPr="006278BE" w14:paraId="16E03BE7" w14:textId="77777777" w:rsidTr="00A75C46">
        <w:trPr>
          <w:trHeight w:val="300"/>
        </w:trPr>
        <w:tc>
          <w:tcPr>
            <w:tcW w:w="1129" w:type="dxa"/>
            <w:noWrap/>
            <w:hideMark/>
          </w:tcPr>
          <w:p w14:paraId="5BF6BA37" w14:textId="77777777" w:rsidR="001A2306" w:rsidRPr="006278BE" w:rsidRDefault="001A2306" w:rsidP="00837CE3">
            <w:r w:rsidRPr="006278BE">
              <w:t>EMID</w:t>
            </w:r>
          </w:p>
        </w:tc>
        <w:tc>
          <w:tcPr>
            <w:tcW w:w="1275" w:type="dxa"/>
            <w:noWrap/>
            <w:hideMark/>
          </w:tcPr>
          <w:p w14:paraId="2352B882" w14:textId="5E769581" w:rsidR="001A2306" w:rsidRPr="006278BE" w:rsidRDefault="001A2306" w:rsidP="00837CE3">
            <w:r w:rsidRPr="006278BE">
              <w:t>42.</w:t>
            </w:r>
            <w:r w:rsidR="00794BAE" w:rsidRPr="006278BE">
              <w:t>90</w:t>
            </w:r>
          </w:p>
        </w:tc>
        <w:tc>
          <w:tcPr>
            <w:tcW w:w="1276" w:type="dxa"/>
            <w:noWrap/>
            <w:hideMark/>
          </w:tcPr>
          <w:p w14:paraId="377D159D" w14:textId="1E2D450C" w:rsidR="001A2306" w:rsidRPr="006278BE" w:rsidRDefault="001A2306" w:rsidP="00837CE3">
            <w:r w:rsidRPr="006278BE">
              <w:t>41.</w:t>
            </w:r>
            <w:r w:rsidR="00794BAE" w:rsidRPr="006278BE">
              <w:t>76</w:t>
            </w:r>
          </w:p>
        </w:tc>
        <w:tc>
          <w:tcPr>
            <w:tcW w:w="1276" w:type="dxa"/>
            <w:noWrap/>
            <w:hideMark/>
          </w:tcPr>
          <w:p w14:paraId="54B2FF53" w14:textId="33507F2B" w:rsidR="001A2306" w:rsidRPr="006278BE" w:rsidRDefault="001A2306" w:rsidP="00837CE3">
            <w:r w:rsidRPr="006278BE">
              <w:t>42.</w:t>
            </w:r>
            <w:r w:rsidR="00794BAE" w:rsidRPr="006278BE">
              <w:t>94</w:t>
            </w:r>
          </w:p>
        </w:tc>
        <w:tc>
          <w:tcPr>
            <w:tcW w:w="1276" w:type="dxa"/>
            <w:noWrap/>
            <w:hideMark/>
          </w:tcPr>
          <w:p w14:paraId="71FA0471" w14:textId="44DDD1B3" w:rsidR="001A2306" w:rsidRPr="006278BE" w:rsidRDefault="001A2306" w:rsidP="00837CE3">
            <w:r w:rsidRPr="006278BE">
              <w:t>44.</w:t>
            </w:r>
            <w:r w:rsidR="00794BAE" w:rsidRPr="006278BE">
              <w:t>44</w:t>
            </w:r>
          </w:p>
        </w:tc>
        <w:tc>
          <w:tcPr>
            <w:tcW w:w="1276" w:type="dxa"/>
            <w:noWrap/>
            <w:hideMark/>
          </w:tcPr>
          <w:p w14:paraId="1F895578" w14:textId="1DFAC954" w:rsidR="001A2306" w:rsidRPr="006278BE" w:rsidRDefault="001A2306" w:rsidP="00837CE3">
            <w:r w:rsidRPr="006278BE">
              <w:t>38.</w:t>
            </w:r>
            <w:r w:rsidR="00794BAE" w:rsidRPr="006278BE">
              <w:t>17</w:t>
            </w:r>
          </w:p>
        </w:tc>
        <w:tc>
          <w:tcPr>
            <w:tcW w:w="1417" w:type="dxa"/>
            <w:noWrap/>
            <w:hideMark/>
          </w:tcPr>
          <w:p w14:paraId="72A09E27" w14:textId="5B00FDE5" w:rsidR="001A2306" w:rsidRPr="006278BE" w:rsidRDefault="00794BAE" w:rsidP="00837CE3">
            <w:r w:rsidRPr="006278BE">
              <w:t>210.21</w:t>
            </w:r>
          </w:p>
        </w:tc>
      </w:tr>
      <w:tr w:rsidR="001A2306" w:rsidRPr="006278BE" w14:paraId="27E4A06E" w14:textId="77777777" w:rsidTr="00A75C46">
        <w:trPr>
          <w:trHeight w:val="300"/>
        </w:trPr>
        <w:tc>
          <w:tcPr>
            <w:tcW w:w="1129" w:type="dxa"/>
            <w:noWrap/>
            <w:hideMark/>
          </w:tcPr>
          <w:p w14:paraId="3366B89A" w14:textId="77777777" w:rsidR="001A2306" w:rsidRPr="006278BE" w:rsidRDefault="001A2306" w:rsidP="00837CE3">
            <w:r w:rsidRPr="006278BE">
              <w:t>SWALES</w:t>
            </w:r>
          </w:p>
        </w:tc>
        <w:tc>
          <w:tcPr>
            <w:tcW w:w="1275" w:type="dxa"/>
            <w:noWrap/>
            <w:hideMark/>
          </w:tcPr>
          <w:p w14:paraId="06C4C1D1" w14:textId="6CBACD3B" w:rsidR="001A2306" w:rsidRPr="006278BE" w:rsidRDefault="001A2306" w:rsidP="00837CE3">
            <w:r w:rsidRPr="006278BE">
              <w:t>27.</w:t>
            </w:r>
            <w:r w:rsidR="00794BAE" w:rsidRPr="006278BE">
              <w:t>74</w:t>
            </w:r>
          </w:p>
        </w:tc>
        <w:tc>
          <w:tcPr>
            <w:tcW w:w="1276" w:type="dxa"/>
            <w:noWrap/>
            <w:hideMark/>
          </w:tcPr>
          <w:p w14:paraId="454C288C" w14:textId="6A2D9888" w:rsidR="001A2306" w:rsidRPr="006278BE" w:rsidRDefault="001A2306" w:rsidP="00837CE3">
            <w:r w:rsidRPr="006278BE">
              <w:t>26.</w:t>
            </w:r>
            <w:r w:rsidR="00794BAE" w:rsidRPr="006278BE">
              <w:t>05</w:t>
            </w:r>
          </w:p>
        </w:tc>
        <w:tc>
          <w:tcPr>
            <w:tcW w:w="1276" w:type="dxa"/>
            <w:noWrap/>
            <w:hideMark/>
          </w:tcPr>
          <w:p w14:paraId="15BC507D" w14:textId="549E61AB" w:rsidR="001A2306" w:rsidRPr="006278BE" w:rsidRDefault="001A2306" w:rsidP="00837CE3">
            <w:r w:rsidRPr="006278BE">
              <w:t>31.</w:t>
            </w:r>
            <w:r w:rsidR="00794BAE" w:rsidRPr="006278BE">
              <w:t>48</w:t>
            </w:r>
          </w:p>
        </w:tc>
        <w:tc>
          <w:tcPr>
            <w:tcW w:w="1276" w:type="dxa"/>
            <w:noWrap/>
            <w:hideMark/>
          </w:tcPr>
          <w:p w14:paraId="746885C7" w14:textId="6D9CB011" w:rsidR="001A2306" w:rsidRPr="006278BE" w:rsidRDefault="001A2306" w:rsidP="00837CE3">
            <w:r w:rsidRPr="006278BE">
              <w:t>22.</w:t>
            </w:r>
            <w:r w:rsidR="00794BAE" w:rsidRPr="006278BE">
              <w:t>81</w:t>
            </w:r>
          </w:p>
        </w:tc>
        <w:tc>
          <w:tcPr>
            <w:tcW w:w="1276" w:type="dxa"/>
            <w:noWrap/>
            <w:hideMark/>
          </w:tcPr>
          <w:p w14:paraId="68E1103D" w14:textId="4C122BE6" w:rsidR="001A2306" w:rsidRPr="006278BE" w:rsidRDefault="001A2306" w:rsidP="00837CE3">
            <w:r w:rsidRPr="006278BE">
              <w:t>22.</w:t>
            </w:r>
            <w:r w:rsidR="00794BAE" w:rsidRPr="006278BE">
              <w:t>75</w:t>
            </w:r>
          </w:p>
        </w:tc>
        <w:tc>
          <w:tcPr>
            <w:tcW w:w="1417" w:type="dxa"/>
            <w:noWrap/>
            <w:hideMark/>
          </w:tcPr>
          <w:p w14:paraId="1D38D233" w14:textId="3BC7F3AE" w:rsidR="001A2306" w:rsidRPr="006278BE" w:rsidRDefault="00794BAE" w:rsidP="00837CE3">
            <w:r w:rsidRPr="006278BE">
              <w:t>130.83</w:t>
            </w:r>
          </w:p>
        </w:tc>
      </w:tr>
      <w:tr w:rsidR="001A2306" w:rsidRPr="006278BE" w14:paraId="4D860F30" w14:textId="77777777" w:rsidTr="00A75C46">
        <w:trPr>
          <w:trHeight w:val="300"/>
        </w:trPr>
        <w:tc>
          <w:tcPr>
            <w:tcW w:w="1129" w:type="dxa"/>
            <w:noWrap/>
            <w:hideMark/>
          </w:tcPr>
          <w:p w14:paraId="08EB74C1" w14:textId="77777777" w:rsidR="001A2306" w:rsidRPr="006278BE" w:rsidRDefault="001A2306" w:rsidP="00837CE3">
            <w:r w:rsidRPr="006278BE">
              <w:t>SWEST</w:t>
            </w:r>
          </w:p>
        </w:tc>
        <w:tc>
          <w:tcPr>
            <w:tcW w:w="1275" w:type="dxa"/>
            <w:noWrap/>
            <w:hideMark/>
          </w:tcPr>
          <w:p w14:paraId="4BEACCF4" w14:textId="1B891F9A" w:rsidR="001A2306" w:rsidRPr="006278BE" w:rsidRDefault="001A2306" w:rsidP="00837CE3">
            <w:r w:rsidRPr="006278BE">
              <w:t>39.</w:t>
            </w:r>
            <w:r w:rsidR="00794BAE" w:rsidRPr="006278BE">
              <w:t>70</w:t>
            </w:r>
          </w:p>
        </w:tc>
        <w:tc>
          <w:tcPr>
            <w:tcW w:w="1276" w:type="dxa"/>
            <w:noWrap/>
            <w:hideMark/>
          </w:tcPr>
          <w:p w14:paraId="09C5995D" w14:textId="4620C125" w:rsidR="001A2306" w:rsidRPr="006278BE" w:rsidRDefault="001A2306" w:rsidP="00837CE3">
            <w:r w:rsidRPr="006278BE">
              <w:t>39.</w:t>
            </w:r>
            <w:r w:rsidR="00794BAE" w:rsidRPr="006278BE">
              <w:t>59</w:t>
            </w:r>
          </w:p>
        </w:tc>
        <w:tc>
          <w:tcPr>
            <w:tcW w:w="1276" w:type="dxa"/>
            <w:noWrap/>
            <w:hideMark/>
          </w:tcPr>
          <w:p w14:paraId="7C994DC3" w14:textId="67AB64D4" w:rsidR="001A2306" w:rsidRPr="006278BE" w:rsidRDefault="001A2306" w:rsidP="00837CE3">
            <w:r w:rsidRPr="006278BE">
              <w:t>41.</w:t>
            </w:r>
            <w:r w:rsidR="00794BAE" w:rsidRPr="006278BE">
              <w:t>06</w:t>
            </w:r>
          </w:p>
        </w:tc>
        <w:tc>
          <w:tcPr>
            <w:tcW w:w="1276" w:type="dxa"/>
            <w:noWrap/>
            <w:hideMark/>
          </w:tcPr>
          <w:p w14:paraId="20492EE6" w14:textId="26D76F3B" w:rsidR="001A2306" w:rsidRPr="006278BE" w:rsidRDefault="001A2306" w:rsidP="00837CE3">
            <w:r w:rsidRPr="006278BE">
              <w:t>44.</w:t>
            </w:r>
            <w:r w:rsidR="00794BAE" w:rsidRPr="006278BE">
              <w:t>93</w:t>
            </w:r>
          </w:p>
        </w:tc>
        <w:tc>
          <w:tcPr>
            <w:tcW w:w="1276" w:type="dxa"/>
            <w:noWrap/>
            <w:hideMark/>
          </w:tcPr>
          <w:p w14:paraId="3298E72D" w14:textId="01F9C0EC" w:rsidR="001A2306" w:rsidRPr="006278BE" w:rsidRDefault="001A2306" w:rsidP="00837CE3">
            <w:r w:rsidRPr="006278BE">
              <w:t>42.</w:t>
            </w:r>
            <w:r w:rsidR="00794BAE" w:rsidRPr="006278BE">
              <w:t>58</w:t>
            </w:r>
          </w:p>
        </w:tc>
        <w:tc>
          <w:tcPr>
            <w:tcW w:w="1417" w:type="dxa"/>
            <w:noWrap/>
            <w:hideMark/>
          </w:tcPr>
          <w:p w14:paraId="2EE976FA" w14:textId="4FD7400C" w:rsidR="001A2306" w:rsidRPr="006278BE" w:rsidRDefault="001A2306" w:rsidP="00837CE3">
            <w:r w:rsidRPr="006278BE">
              <w:t>207.</w:t>
            </w:r>
            <w:r w:rsidR="00794BAE" w:rsidRPr="006278BE">
              <w:t>86</w:t>
            </w:r>
          </w:p>
        </w:tc>
      </w:tr>
      <w:tr w:rsidR="001A2306" w:rsidRPr="006278BE" w14:paraId="1E24B1A0" w14:textId="77777777" w:rsidTr="00A75C46">
        <w:trPr>
          <w:trHeight w:val="300"/>
        </w:trPr>
        <w:tc>
          <w:tcPr>
            <w:tcW w:w="1129" w:type="dxa"/>
            <w:noWrap/>
            <w:hideMark/>
          </w:tcPr>
          <w:p w14:paraId="2B019163" w14:textId="77777777" w:rsidR="001A2306" w:rsidRPr="006278BE" w:rsidRDefault="001A2306" w:rsidP="00837CE3">
            <w:r w:rsidRPr="006278BE">
              <w:lastRenderedPageBreak/>
              <w:t>LPN</w:t>
            </w:r>
          </w:p>
        </w:tc>
        <w:tc>
          <w:tcPr>
            <w:tcW w:w="1275" w:type="dxa"/>
            <w:noWrap/>
            <w:hideMark/>
          </w:tcPr>
          <w:p w14:paraId="76333A7C" w14:textId="76EFDCD3" w:rsidR="001A2306" w:rsidRPr="006278BE" w:rsidRDefault="00794BAE" w:rsidP="00837CE3">
            <w:r w:rsidRPr="006278BE">
              <w:t>28.95</w:t>
            </w:r>
          </w:p>
        </w:tc>
        <w:tc>
          <w:tcPr>
            <w:tcW w:w="1276" w:type="dxa"/>
            <w:noWrap/>
            <w:hideMark/>
          </w:tcPr>
          <w:p w14:paraId="265797BE" w14:textId="34D06E4E" w:rsidR="001A2306" w:rsidRPr="006278BE" w:rsidRDefault="001A2306" w:rsidP="00837CE3">
            <w:r w:rsidRPr="006278BE">
              <w:t>30.</w:t>
            </w:r>
            <w:r w:rsidR="00794BAE" w:rsidRPr="006278BE">
              <w:t>46</w:t>
            </w:r>
          </w:p>
        </w:tc>
        <w:tc>
          <w:tcPr>
            <w:tcW w:w="1276" w:type="dxa"/>
            <w:noWrap/>
            <w:hideMark/>
          </w:tcPr>
          <w:p w14:paraId="09650EB2" w14:textId="00FD1F8B" w:rsidR="001A2306" w:rsidRPr="006278BE" w:rsidRDefault="001A2306" w:rsidP="00837CE3">
            <w:r w:rsidRPr="006278BE">
              <w:t>44.</w:t>
            </w:r>
            <w:r w:rsidR="00794BAE" w:rsidRPr="006278BE">
              <w:t>35</w:t>
            </w:r>
          </w:p>
        </w:tc>
        <w:tc>
          <w:tcPr>
            <w:tcW w:w="1276" w:type="dxa"/>
            <w:noWrap/>
            <w:hideMark/>
          </w:tcPr>
          <w:p w14:paraId="04F17EC3" w14:textId="37584C26" w:rsidR="001A2306" w:rsidRPr="006278BE" w:rsidRDefault="001A2306" w:rsidP="00837CE3">
            <w:r w:rsidRPr="006278BE">
              <w:t>37.</w:t>
            </w:r>
            <w:r w:rsidR="00794BAE" w:rsidRPr="006278BE">
              <w:t>60</w:t>
            </w:r>
          </w:p>
        </w:tc>
        <w:tc>
          <w:tcPr>
            <w:tcW w:w="1276" w:type="dxa"/>
            <w:noWrap/>
            <w:hideMark/>
          </w:tcPr>
          <w:p w14:paraId="3F98A5E1" w14:textId="09A78A15" w:rsidR="001A2306" w:rsidRPr="006278BE" w:rsidRDefault="001A2306" w:rsidP="00837CE3">
            <w:r w:rsidRPr="006278BE">
              <w:t>29.</w:t>
            </w:r>
            <w:r w:rsidR="00794BAE" w:rsidRPr="006278BE">
              <w:t>53</w:t>
            </w:r>
          </w:p>
        </w:tc>
        <w:tc>
          <w:tcPr>
            <w:tcW w:w="1417" w:type="dxa"/>
            <w:noWrap/>
            <w:hideMark/>
          </w:tcPr>
          <w:p w14:paraId="5E207490" w14:textId="0508D166" w:rsidR="001A2306" w:rsidRPr="006278BE" w:rsidRDefault="00794BAE" w:rsidP="00837CE3">
            <w:r w:rsidRPr="006278BE">
              <w:t>170.89</w:t>
            </w:r>
          </w:p>
        </w:tc>
      </w:tr>
      <w:tr w:rsidR="001A2306" w:rsidRPr="006278BE" w14:paraId="3574517F" w14:textId="77777777" w:rsidTr="00A75C46">
        <w:trPr>
          <w:trHeight w:val="300"/>
        </w:trPr>
        <w:tc>
          <w:tcPr>
            <w:tcW w:w="1129" w:type="dxa"/>
            <w:noWrap/>
            <w:hideMark/>
          </w:tcPr>
          <w:p w14:paraId="00BEFD87" w14:textId="77777777" w:rsidR="001A2306" w:rsidRPr="006278BE" w:rsidRDefault="001A2306" w:rsidP="00837CE3">
            <w:r w:rsidRPr="006278BE">
              <w:t>SPN</w:t>
            </w:r>
          </w:p>
        </w:tc>
        <w:tc>
          <w:tcPr>
            <w:tcW w:w="1275" w:type="dxa"/>
            <w:noWrap/>
            <w:hideMark/>
          </w:tcPr>
          <w:p w14:paraId="3A10D293" w14:textId="0154536D" w:rsidR="001A2306" w:rsidRPr="006278BE" w:rsidRDefault="001A2306" w:rsidP="00837CE3">
            <w:r w:rsidRPr="006278BE">
              <w:t>34.</w:t>
            </w:r>
            <w:r w:rsidR="00794BAE" w:rsidRPr="006278BE">
              <w:t>40</w:t>
            </w:r>
          </w:p>
        </w:tc>
        <w:tc>
          <w:tcPr>
            <w:tcW w:w="1276" w:type="dxa"/>
            <w:noWrap/>
            <w:hideMark/>
          </w:tcPr>
          <w:p w14:paraId="326B2387" w14:textId="7E20528E" w:rsidR="001A2306" w:rsidRPr="006278BE" w:rsidRDefault="001A2306" w:rsidP="00837CE3">
            <w:r w:rsidRPr="006278BE">
              <w:t>37.</w:t>
            </w:r>
            <w:r w:rsidR="00794BAE" w:rsidRPr="006278BE">
              <w:t>31</w:t>
            </w:r>
          </w:p>
        </w:tc>
        <w:tc>
          <w:tcPr>
            <w:tcW w:w="1276" w:type="dxa"/>
            <w:noWrap/>
            <w:hideMark/>
          </w:tcPr>
          <w:p w14:paraId="533EB3FB" w14:textId="1CEFACCE" w:rsidR="001A2306" w:rsidRPr="006278BE" w:rsidRDefault="001A2306" w:rsidP="00837CE3">
            <w:r w:rsidRPr="006278BE">
              <w:t>38.</w:t>
            </w:r>
            <w:r w:rsidR="00794BAE" w:rsidRPr="006278BE">
              <w:t>37</w:t>
            </w:r>
          </w:p>
        </w:tc>
        <w:tc>
          <w:tcPr>
            <w:tcW w:w="1276" w:type="dxa"/>
            <w:noWrap/>
            <w:hideMark/>
          </w:tcPr>
          <w:p w14:paraId="278B7808" w14:textId="73ED54C0" w:rsidR="001A2306" w:rsidRPr="006278BE" w:rsidRDefault="001A2306" w:rsidP="00837CE3">
            <w:r w:rsidRPr="006278BE">
              <w:t>36.</w:t>
            </w:r>
            <w:r w:rsidR="00794BAE" w:rsidRPr="006278BE">
              <w:t>01</w:t>
            </w:r>
          </w:p>
        </w:tc>
        <w:tc>
          <w:tcPr>
            <w:tcW w:w="1276" w:type="dxa"/>
            <w:noWrap/>
            <w:hideMark/>
          </w:tcPr>
          <w:p w14:paraId="2C888833" w14:textId="15BD3E64" w:rsidR="001A2306" w:rsidRPr="006278BE" w:rsidRDefault="00794BAE" w:rsidP="00837CE3">
            <w:r w:rsidRPr="006278BE">
              <w:t>36.99</w:t>
            </w:r>
          </w:p>
        </w:tc>
        <w:tc>
          <w:tcPr>
            <w:tcW w:w="1417" w:type="dxa"/>
            <w:noWrap/>
            <w:hideMark/>
          </w:tcPr>
          <w:p w14:paraId="0CDDD656" w14:textId="1DE2CB3B" w:rsidR="001A2306" w:rsidRPr="006278BE" w:rsidRDefault="00794BAE" w:rsidP="00837CE3">
            <w:r w:rsidRPr="006278BE">
              <w:t>183.08</w:t>
            </w:r>
          </w:p>
        </w:tc>
      </w:tr>
      <w:tr w:rsidR="001A2306" w:rsidRPr="006278BE" w14:paraId="5EB06A13" w14:textId="77777777" w:rsidTr="00A75C46">
        <w:trPr>
          <w:trHeight w:val="300"/>
        </w:trPr>
        <w:tc>
          <w:tcPr>
            <w:tcW w:w="1129" w:type="dxa"/>
            <w:noWrap/>
            <w:hideMark/>
          </w:tcPr>
          <w:p w14:paraId="4A674E14" w14:textId="77777777" w:rsidR="001A2306" w:rsidRPr="006278BE" w:rsidRDefault="001A2306" w:rsidP="00837CE3">
            <w:r w:rsidRPr="006278BE">
              <w:t>EPN</w:t>
            </w:r>
          </w:p>
        </w:tc>
        <w:tc>
          <w:tcPr>
            <w:tcW w:w="1275" w:type="dxa"/>
            <w:noWrap/>
            <w:hideMark/>
          </w:tcPr>
          <w:p w14:paraId="782B200A" w14:textId="0188F4A6" w:rsidR="001A2306" w:rsidRPr="006278BE" w:rsidRDefault="001A2306" w:rsidP="00837CE3">
            <w:r w:rsidRPr="006278BE">
              <w:t>45.</w:t>
            </w:r>
            <w:r w:rsidR="00794BAE" w:rsidRPr="006278BE">
              <w:t>64</w:t>
            </w:r>
          </w:p>
        </w:tc>
        <w:tc>
          <w:tcPr>
            <w:tcW w:w="1276" w:type="dxa"/>
            <w:noWrap/>
            <w:hideMark/>
          </w:tcPr>
          <w:p w14:paraId="29792A7A" w14:textId="65356905" w:rsidR="001A2306" w:rsidRPr="006278BE" w:rsidRDefault="001A2306" w:rsidP="00837CE3">
            <w:r w:rsidRPr="006278BE">
              <w:t>50.</w:t>
            </w:r>
            <w:r w:rsidR="00794BAE" w:rsidRPr="006278BE">
              <w:t>49</w:t>
            </w:r>
          </w:p>
        </w:tc>
        <w:tc>
          <w:tcPr>
            <w:tcW w:w="1276" w:type="dxa"/>
            <w:noWrap/>
            <w:hideMark/>
          </w:tcPr>
          <w:p w14:paraId="285F5420" w14:textId="35A4C6A1" w:rsidR="001A2306" w:rsidRPr="006278BE" w:rsidRDefault="00794BAE" w:rsidP="00837CE3">
            <w:r w:rsidRPr="006278BE">
              <w:t>50.97</w:t>
            </w:r>
          </w:p>
        </w:tc>
        <w:tc>
          <w:tcPr>
            <w:tcW w:w="1276" w:type="dxa"/>
            <w:noWrap/>
            <w:hideMark/>
          </w:tcPr>
          <w:p w14:paraId="6C2B263D" w14:textId="6FE49635" w:rsidR="001A2306" w:rsidRPr="006278BE" w:rsidRDefault="001A2306" w:rsidP="00837CE3">
            <w:r w:rsidRPr="006278BE">
              <w:t>46.</w:t>
            </w:r>
            <w:r w:rsidR="00794BAE" w:rsidRPr="006278BE">
              <w:t>80</w:t>
            </w:r>
          </w:p>
        </w:tc>
        <w:tc>
          <w:tcPr>
            <w:tcW w:w="1276" w:type="dxa"/>
            <w:noWrap/>
            <w:hideMark/>
          </w:tcPr>
          <w:p w14:paraId="4E66F176" w14:textId="123F49B5" w:rsidR="001A2306" w:rsidRPr="006278BE" w:rsidRDefault="001A2306" w:rsidP="00837CE3">
            <w:r w:rsidRPr="006278BE">
              <w:t>40.</w:t>
            </w:r>
            <w:r w:rsidR="00794BAE" w:rsidRPr="006278BE">
              <w:t>25</w:t>
            </w:r>
          </w:p>
        </w:tc>
        <w:tc>
          <w:tcPr>
            <w:tcW w:w="1417" w:type="dxa"/>
            <w:noWrap/>
            <w:hideMark/>
          </w:tcPr>
          <w:p w14:paraId="5E4A2D15" w14:textId="64524E2A" w:rsidR="001A2306" w:rsidRPr="006278BE" w:rsidRDefault="001A2306" w:rsidP="00837CE3">
            <w:r w:rsidRPr="006278BE">
              <w:t>234.</w:t>
            </w:r>
            <w:r w:rsidR="00794BAE" w:rsidRPr="006278BE">
              <w:t>15</w:t>
            </w:r>
          </w:p>
        </w:tc>
      </w:tr>
      <w:tr w:rsidR="001A2306" w:rsidRPr="006278BE" w14:paraId="76A9EA0C" w14:textId="77777777" w:rsidTr="00A75C46">
        <w:trPr>
          <w:trHeight w:val="300"/>
        </w:trPr>
        <w:tc>
          <w:tcPr>
            <w:tcW w:w="1129" w:type="dxa"/>
            <w:noWrap/>
            <w:hideMark/>
          </w:tcPr>
          <w:p w14:paraId="30E246E0" w14:textId="77777777" w:rsidR="001A2306" w:rsidRPr="006278BE" w:rsidRDefault="001A2306" w:rsidP="00837CE3">
            <w:r w:rsidRPr="006278BE">
              <w:t>SPD</w:t>
            </w:r>
          </w:p>
        </w:tc>
        <w:tc>
          <w:tcPr>
            <w:tcW w:w="1275" w:type="dxa"/>
            <w:noWrap/>
            <w:hideMark/>
          </w:tcPr>
          <w:p w14:paraId="73C5CF65" w14:textId="07896847" w:rsidR="001A2306" w:rsidRPr="006278BE" w:rsidRDefault="001A2306" w:rsidP="00837CE3">
            <w:r w:rsidRPr="006278BE">
              <w:t>30.</w:t>
            </w:r>
            <w:r w:rsidR="00794BAE" w:rsidRPr="006278BE">
              <w:t>88</w:t>
            </w:r>
          </w:p>
        </w:tc>
        <w:tc>
          <w:tcPr>
            <w:tcW w:w="1276" w:type="dxa"/>
            <w:noWrap/>
            <w:hideMark/>
          </w:tcPr>
          <w:p w14:paraId="06B25599" w14:textId="5D999213" w:rsidR="001A2306" w:rsidRPr="006278BE" w:rsidRDefault="00794BAE" w:rsidP="00837CE3">
            <w:r w:rsidRPr="006278BE">
              <w:t>33.01</w:t>
            </w:r>
          </w:p>
        </w:tc>
        <w:tc>
          <w:tcPr>
            <w:tcW w:w="1276" w:type="dxa"/>
            <w:noWrap/>
            <w:hideMark/>
          </w:tcPr>
          <w:p w14:paraId="028A8476" w14:textId="12196604" w:rsidR="001A2306" w:rsidRPr="006278BE" w:rsidRDefault="001A2306" w:rsidP="00837CE3">
            <w:r w:rsidRPr="006278BE">
              <w:t>24.</w:t>
            </w:r>
            <w:r w:rsidR="00794BAE" w:rsidRPr="006278BE">
              <w:t>84</w:t>
            </w:r>
          </w:p>
        </w:tc>
        <w:tc>
          <w:tcPr>
            <w:tcW w:w="1276" w:type="dxa"/>
            <w:noWrap/>
            <w:hideMark/>
          </w:tcPr>
          <w:p w14:paraId="170846FC" w14:textId="794CC577" w:rsidR="001A2306" w:rsidRPr="006278BE" w:rsidRDefault="001A2306" w:rsidP="00837CE3">
            <w:r w:rsidRPr="006278BE">
              <w:t>25.</w:t>
            </w:r>
            <w:r w:rsidR="00794BAE" w:rsidRPr="006278BE">
              <w:t>69</w:t>
            </w:r>
          </w:p>
        </w:tc>
        <w:tc>
          <w:tcPr>
            <w:tcW w:w="1276" w:type="dxa"/>
            <w:noWrap/>
            <w:hideMark/>
          </w:tcPr>
          <w:p w14:paraId="3397FA28" w14:textId="6D75CFC7" w:rsidR="001A2306" w:rsidRPr="006278BE" w:rsidRDefault="001A2306" w:rsidP="00837CE3">
            <w:r w:rsidRPr="006278BE">
              <w:t>25.</w:t>
            </w:r>
            <w:r w:rsidR="00794BAE" w:rsidRPr="006278BE">
              <w:t>63</w:t>
            </w:r>
          </w:p>
        </w:tc>
        <w:tc>
          <w:tcPr>
            <w:tcW w:w="1417" w:type="dxa"/>
            <w:noWrap/>
            <w:hideMark/>
          </w:tcPr>
          <w:p w14:paraId="68649B62" w14:textId="2EA0282B" w:rsidR="001A2306" w:rsidRPr="006278BE" w:rsidRDefault="00794BAE" w:rsidP="00837CE3">
            <w:r w:rsidRPr="006278BE">
              <w:t>140.05</w:t>
            </w:r>
          </w:p>
        </w:tc>
      </w:tr>
      <w:tr w:rsidR="001A2306" w:rsidRPr="006278BE" w14:paraId="6C86310A" w14:textId="77777777" w:rsidTr="00A75C46">
        <w:trPr>
          <w:trHeight w:val="300"/>
        </w:trPr>
        <w:tc>
          <w:tcPr>
            <w:tcW w:w="1129" w:type="dxa"/>
            <w:noWrap/>
            <w:hideMark/>
          </w:tcPr>
          <w:p w14:paraId="6F84BA54" w14:textId="77777777" w:rsidR="001A2306" w:rsidRPr="006278BE" w:rsidRDefault="001A2306" w:rsidP="00837CE3">
            <w:r w:rsidRPr="006278BE">
              <w:t>SPMW</w:t>
            </w:r>
          </w:p>
        </w:tc>
        <w:tc>
          <w:tcPr>
            <w:tcW w:w="1275" w:type="dxa"/>
            <w:noWrap/>
            <w:hideMark/>
          </w:tcPr>
          <w:p w14:paraId="51ED1EFA" w14:textId="7BEF710D" w:rsidR="001A2306" w:rsidRPr="006278BE" w:rsidRDefault="001A2306" w:rsidP="00837CE3">
            <w:r w:rsidRPr="006278BE">
              <w:t>39.</w:t>
            </w:r>
            <w:r w:rsidR="00794BAE" w:rsidRPr="006278BE">
              <w:t>16</w:t>
            </w:r>
          </w:p>
        </w:tc>
        <w:tc>
          <w:tcPr>
            <w:tcW w:w="1276" w:type="dxa"/>
            <w:noWrap/>
            <w:hideMark/>
          </w:tcPr>
          <w:p w14:paraId="10CA3D68" w14:textId="08EBFBD2" w:rsidR="001A2306" w:rsidRPr="006278BE" w:rsidRDefault="001A2306" w:rsidP="00837CE3">
            <w:r w:rsidRPr="006278BE">
              <w:t>46.</w:t>
            </w:r>
            <w:r w:rsidR="00794BAE" w:rsidRPr="006278BE">
              <w:t>43</w:t>
            </w:r>
          </w:p>
        </w:tc>
        <w:tc>
          <w:tcPr>
            <w:tcW w:w="1276" w:type="dxa"/>
            <w:noWrap/>
            <w:hideMark/>
          </w:tcPr>
          <w:p w14:paraId="39A2776E" w14:textId="07C17C48" w:rsidR="001A2306" w:rsidRPr="006278BE" w:rsidRDefault="001A2306" w:rsidP="00837CE3">
            <w:r w:rsidRPr="006278BE">
              <w:t>51.</w:t>
            </w:r>
            <w:r w:rsidR="00794BAE" w:rsidRPr="006278BE">
              <w:t>32</w:t>
            </w:r>
          </w:p>
        </w:tc>
        <w:tc>
          <w:tcPr>
            <w:tcW w:w="1276" w:type="dxa"/>
            <w:noWrap/>
            <w:hideMark/>
          </w:tcPr>
          <w:p w14:paraId="28CC76BA" w14:textId="65A01BC4" w:rsidR="001A2306" w:rsidRPr="006278BE" w:rsidRDefault="001A2306" w:rsidP="00837CE3">
            <w:r w:rsidRPr="006278BE">
              <w:t>38.</w:t>
            </w:r>
            <w:r w:rsidR="00794BAE" w:rsidRPr="006278BE">
              <w:t>13</w:t>
            </w:r>
          </w:p>
        </w:tc>
        <w:tc>
          <w:tcPr>
            <w:tcW w:w="1276" w:type="dxa"/>
            <w:noWrap/>
            <w:hideMark/>
          </w:tcPr>
          <w:p w14:paraId="46F38726" w14:textId="66F740AF" w:rsidR="001A2306" w:rsidRPr="006278BE" w:rsidRDefault="001A2306" w:rsidP="00837CE3">
            <w:r w:rsidRPr="006278BE">
              <w:t>32.</w:t>
            </w:r>
            <w:r w:rsidR="00794BAE" w:rsidRPr="006278BE">
              <w:t>45</w:t>
            </w:r>
          </w:p>
        </w:tc>
        <w:tc>
          <w:tcPr>
            <w:tcW w:w="1417" w:type="dxa"/>
            <w:noWrap/>
            <w:hideMark/>
          </w:tcPr>
          <w:p w14:paraId="0794A4E2" w14:textId="6B618E8F" w:rsidR="001A2306" w:rsidRPr="006278BE" w:rsidRDefault="001A2306" w:rsidP="00837CE3">
            <w:r w:rsidRPr="006278BE">
              <w:t>207.</w:t>
            </w:r>
            <w:r w:rsidR="00794BAE" w:rsidRPr="006278BE">
              <w:t>49</w:t>
            </w:r>
          </w:p>
        </w:tc>
      </w:tr>
      <w:tr w:rsidR="001A2306" w:rsidRPr="006278BE" w14:paraId="1BD80A86" w14:textId="77777777" w:rsidTr="00A75C46">
        <w:trPr>
          <w:trHeight w:val="300"/>
        </w:trPr>
        <w:tc>
          <w:tcPr>
            <w:tcW w:w="1129" w:type="dxa"/>
            <w:noWrap/>
            <w:hideMark/>
          </w:tcPr>
          <w:p w14:paraId="73143CA6" w14:textId="77777777" w:rsidR="001A2306" w:rsidRPr="006278BE" w:rsidRDefault="001A2306" w:rsidP="00837CE3">
            <w:r w:rsidRPr="006278BE">
              <w:t>SSEH</w:t>
            </w:r>
          </w:p>
        </w:tc>
        <w:tc>
          <w:tcPr>
            <w:tcW w:w="1275" w:type="dxa"/>
            <w:noWrap/>
            <w:hideMark/>
          </w:tcPr>
          <w:p w14:paraId="6A679B6C" w14:textId="59ECC2C6" w:rsidR="001A2306" w:rsidRPr="006278BE" w:rsidRDefault="001A2306" w:rsidP="00837CE3">
            <w:r w:rsidRPr="006278BE">
              <w:t>25.</w:t>
            </w:r>
            <w:r w:rsidR="00794BAE" w:rsidRPr="006278BE">
              <w:t>68</w:t>
            </w:r>
          </w:p>
        </w:tc>
        <w:tc>
          <w:tcPr>
            <w:tcW w:w="1276" w:type="dxa"/>
            <w:noWrap/>
            <w:hideMark/>
          </w:tcPr>
          <w:p w14:paraId="23C26676" w14:textId="6F5904A3" w:rsidR="001A2306" w:rsidRPr="006278BE" w:rsidRDefault="001A2306" w:rsidP="00837CE3">
            <w:r w:rsidRPr="006278BE">
              <w:t>17.</w:t>
            </w:r>
            <w:r w:rsidR="00794BAE" w:rsidRPr="006278BE">
              <w:t>62</w:t>
            </w:r>
          </w:p>
        </w:tc>
        <w:tc>
          <w:tcPr>
            <w:tcW w:w="1276" w:type="dxa"/>
            <w:noWrap/>
            <w:hideMark/>
          </w:tcPr>
          <w:p w14:paraId="73E189BE" w14:textId="27065442" w:rsidR="001A2306" w:rsidRPr="006278BE" w:rsidRDefault="001A2306" w:rsidP="00837CE3">
            <w:r w:rsidRPr="006278BE">
              <w:t>15.</w:t>
            </w:r>
            <w:r w:rsidR="00794BAE" w:rsidRPr="006278BE">
              <w:t>08</w:t>
            </w:r>
          </w:p>
        </w:tc>
        <w:tc>
          <w:tcPr>
            <w:tcW w:w="1276" w:type="dxa"/>
            <w:noWrap/>
            <w:hideMark/>
          </w:tcPr>
          <w:p w14:paraId="2E6E25CD" w14:textId="4AE3C9DA" w:rsidR="001A2306" w:rsidRPr="006278BE" w:rsidRDefault="001A2306" w:rsidP="00837CE3">
            <w:r w:rsidRPr="006278BE">
              <w:t>25.</w:t>
            </w:r>
            <w:r w:rsidR="00794BAE" w:rsidRPr="006278BE">
              <w:t>68</w:t>
            </w:r>
          </w:p>
        </w:tc>
        <w:tc>
          <w:tcPr>
            <w:tcW w:w="1276" w:type="dxa"/>
            <w:noWrap/>
            <w:hideMark/>
          </w:tcPr>
          <w:p w14:paraId="52ACF2FA" w14:textId="2D0BDC00" w:rsidR="001A2306" w:rsidRPr="006278BE" w:rsidRDefault="001A2306" w:rsidP="00837CE3">
            <w:r w:rsidRPr="006278BE">
              <w:t>12.</w:t>
            </w:r>
            <w:r w:rsidR="00794BAE" w:rsidRPr="006278BE">
              <w:t>45</w:t>
            </w:r>
          </w:p>
        </w:tc>
        <w:tc>
          <w:tcPr>
            <w:tcW w:w="1417" w:type="dxa"/>
            <w:noWrap/>
            <w:hideMark/>
          </w:tcPr>
          <w:p w14:paraId="4FF241ED" w14:textId="1A4E0057" w:rsidR="001A2306" w:rsidRPr="006278BE" w:rsidRDefault="001A2306" w:rsidP="00837CE3">
            <w:r w:rsidRPr="006278BE">
              <w:t>96.</w:t>
            </w:r>
            <w:r w:rsidR="00794BAE" w:rsidRPr="006278BE">
              <w:t>51</w:t>
            </w:r>
          </w:p>
        </w:tc>
      </w:tr>
      <w:tr w:rsidR="001A2306" w:rsidRPr="006278BE" w14:paraId="22119F3E" w14:textId="77777777" w:rsidTr="00A75C46">
        <w:trPr>
          <w:trHeight w:val="300"/>
        </w:trPr>
        <w:tc>
          <w:tcPr>
            <w:tcW w:w="1129" w:type="dxa"/>
            <w:noWrap/>
            <w:hideMark/>
          </w:tcPr>
          <w:p w14:paraId="4A187FF6" w14:textId="77777777" w:rsidR="001A2306" w:rsidRPr="006278BE" w:rsidRDefault="001A2306" w:rsidP="00837CE3">
            <w:r w:rsidRPr="006278BE">
              <w:t>SSES</w:t>
            </w:r>
          </w:p>
        </w:tc>
        <w:tc>
          <w:tcPr>
            <w:tcW w:w="1275" w:type="dxa"/>
            <w:noWrap/>
            <w:hideMark/>
          </w:tcPr>
          <w:p w14:paraId="28F1CC92" w14:textId="06339816" w:rsidR="001A2306" w:rsidRPr="006278BE" w:rsidRDefault="00794BAE" w:rsidP="00837CE3">
            <w:r w:rsidRPr="006278BE">
              <w:t>32.65</w:t>
            </w:r>
          </w:p>
        </w:tc>
        <w:tc>
          <w:tcPr>
            <w:tcW w:w="1276" w:type="dxa"/>
            <w:noWrap/>
            <w:hideMark/>
          </w:tcPr>
          <w:p w14:paraId="5F41CC76" w14:textId="2B18C412" w:rsidR="001A2306" w:rsidRPr="006278BE" w:rsidRDefault="00794BAE" w:rsidP="00837CE3">
            <w:r w:rsidRPr="006278BE">
              <w:t>40.15</w:t>
            </w:r>
          </w:p>
        </w:tc>
        <w:tc>
          <w:tcPr>
            <w:tcW w:w="1276" w:type="dxa"/>
            <w:noWrap/>
            <w:hideMark/>
          </w:tcPr>
          <w:p w14:paraId="7A4DB962" w14:textId="1A2AB55A" w:rsidR="001A2306" w:rsidRPr="006278BE" w:rsidRDefault="001A2306" w:rsidP="00837CE3">
            <w:r w:rsidRPr="006278BE">
              <w:t>37.</w:t>
            </w:r>
            <w:r w:rsidR="00794BAE" w:rsidRPr="006278BE">
              <w:t>14</w:t>
            </w:r>
          </w:p>
        </w:tc>
        <w:tc>
          <w:tcPr>
            <w:tcW w:w="1276" w:type="dxa"/>
            <w:noWrap/>
            <w:hideMark/>
          </w:tcPr>
          <w:p w14:paraId="12CDE1BC" w14:textId="77021E15" w:rsidR="001A2306" w:rsidRPr="006278BE" w:rsidRDefault="001A2306" w:rsidP="00837CE3">
            <w:r w:rsidRPr="006278BE">
              <w:t>36.</w:t>
            </w:r>
            <w:r w:rsidR="00794BAE" w:rsidRPr="006278BE">
              <w:t>33</w:t>
            </w:r>
          </w:p>
        </w:tc>
        <w:tc>
          <w:tcPr>
            <w:tcW w:w="1276" w:type="dxa"/>
            <w:noWrap/>
            <w:hideMark/>
          </w:tcPr>
          <w:p w14:paraId="7F59A9F5" w14:textId="35EAD810" w:rsidR="001A2306" w:rsidRPr="006278BE" w:rsidRDefault="00794BAE" w:rsidP="00837CE3">
            <w:r w:rsidRPr="006278BE">
              <w:t>33.26</w:t>
            </w:r>
          </w:p>
        </w:tc>
        <w:tc>
          <w:tcPr>
            <w:tcW w:w="1417" w:type="dxa"/>
            <w:noWrap/>
            <w:hideMark/>
          </w:tcPr>
          <w:p w14:paraId="2DDA12D7" w14:textId="0E4A9CDB" w:rsidR="001A2306" w:rsidRPr="006278BE" w:rsidRDefault="001A2306" w:rsidP="00837CE3">
            <w:r w:rsidRPr="006278BE">
              <w:t>179.</w:t>
            </w:r>
            <w:r w:rsidR="00794BAE" w:rsidRPr="006278BE">
              <w:t>53</w:t>
            </w:r>
          </w:p>
        </w:tc>
      </w:tr>
    </w:tbl>
    <w:p w14:paraId="1916DEE6" w14:textId="77777777" w:rsidR="001A2306" w:rsidRPr="006278BE" w:rsidRDefault="001A2306" w:rsidP="001A2306">
      <w:pPr>
        <w:pStyle w:val="AppendixHeading"/>
      </w:pPr>
      <w:bookmarkStart w:id="97" w:name="_Ref115166016"/>
    </w:p>
    <w:bookmarkEnd w:id="97"/>
    <w:p w14:paraId="1D71DB13" w14:textId="77777777" w:rsidR="001A2306" w:rsidRPr="006278BE" w:rsidRDefault="001A2306" w:rsidP="00837CE3">
      <w:pPr>
        <w:pStyle w:val="Caption"/>
      </w:pPr>
      <w:r w:rsidRPr="006278BE">
        <w:t>Baseline Network Risk Output (NRO</w:t>
      </w:r>
      <w:r w:rsidRPr="006278BE">
        <w:rPr>
          <w:rStyle w:val="Subscript"/>
        </w:rPr>
        <w:t>BL</w:t>
      </w:r>
      <w:r w:rsidRPr="006278BE">
        <w:t>) (£risk)</w:t>
      </w:r>
    </w:p>
    <w:tbl>
      <w:tblPr>
        <w:tblStyle w:val="AppendixTable"/>
        <w:tblW w:w="0" w:type="auto"/>
        <w:tblLayout w:type="fixed"/>
        <w:tblLook w:val="04A0" w:firstRow="1" w:lastRow="0" w:firstColumn="1" w:lastColumn="0" w:noHBand="0" w:noVBand="1"/>
      </w:tblPr>
      <w:tblGrid>
        <w:gridCol w:w="1271"/>
        <w:gridCol w:w="2410"/>
      </w:tblGrid>
      <w:tr w:rsidR="001A2306" w:rsidRPr="006278BE"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6278BE" w:rsidRDefault="001A2306" w:rsidP="00837CE3">
            <w:r w:rsidRPr="006278BE">
              <w:t>Licensee</w:t>
            </w:r>
          </w:p>
        </w:tc>
        <w:tc>
          <w:tcPr>
            <w:tcW w:w="2410" w:type="dxa"/>
            <w:noWrap/>
          </w:tcPr>
          <w:p w14:paraId="51580181" w14:textId="77777777" w:rsidR="001A2306" w:rsidRPr="006278BE" w:rsidRDefault="001A2306" w:rsidP="00837CE3">
            <w:r w:rsidRPr="006278BE">
              <w:t>RIIO-ED2 Total</w:t>
            </w:r>
          </w:p>
        </w:tc>
      </w:tr>
      <w:tr w:rsidR="001A2306" w:rsidRPr="006278BE" w14:paraId="6BCB86B9" w14:textId="77777777" w:rsidTr="00A75C46">
        <w:trPr>
          <w:trHeight w:val="300"/>
        </w:trPr>
        <w:tc>
          <w:tcPr>
            <w:tcW w:w="1271" w:type="dxa"/>
            <w:noWrap/>
            <w:hideMark/>
          </w:tcPr>
          <w:p w14:paraId="528AE9AC" w14:textId="77777777" w:rsidR="001A2306" w:rsidRPr="006278BE" w:rsidRDefault="001A2306" w:rsidP="00837CE3">
            <w:r w:rsidRPr="006278BE">
              <w:t>ENWL</w:t>
            </w:r>
          </w:p>
        </w:tc>
        <w:tc>
          <w:tcPr>
            <w:tcW w:w="2410" w:type="dxa"/>
            <w:noWrap/>
            <w:hideMark/>
          </w:tcPr>
          <w:p w14:paraId="36335EE0" w14:textId="77777777" w:rsidR="001A2306" w:rsidRPr="006278BE" w:rsidRDefault="001A2306" w:rsidP="00837CE3">
            <w:r w:rsidRPr="006278BE">
              <w:t xml:space="preserve">- 416,645,265 </w:t>
            </w:r>
          </w:p>
        </w:tc>
      </w:tr>
      <w:tr w:rsidR="001A2306" w:rsidRPr="006278BE" w14:paraId="7138ED1A" w14:textId="77777777" w:rsidTr="00A75C46">
        <w:trPr>
          <w:trHeight w:val="300"/>
        </w:trPr>
        <w:tc>
          <w:tcPr>
            <w:tcW w:w="1271" w:type="dxa"/>
            <w:noWrap/>
            <w:hideMark/>
          </w:tcPr>
          <w:p w14:paraId="79FC4EC1" w14:textId="77777777" w:rsidR="001A2306" w:rsidRPr="006278BE" w:rsidRDefault="001A2306" w:rsidP="00837CE3">
            <w:r w:rsidRPr="006278BE">
              <w:t>NPgN</w:t>
            </w:r>
          </w:p>
        </w:tc>
        <w:tc>
          <w:tcPr>
            <w:tcW w:w="2410" w:type="dxa"/>
            <w:noWrap/>
            <w:hideMark/>
          </w:tcPr>
          <w:p w14:paraId="5F664383" w14:textId="77777777" w:rsidR="001A2306" w:rsidRPr="006278BE" w:rsidRDefault="001A2306" w:rsidP="00837CE3">
            <w:r w:rsidRPr="006278BE">
              <w:t xml:space="preserve">- 391,091,627 </w:t>
            </w:r>
          </w:p>
        </w:tc>
      </w:tr>
      <w:tr w:rsidR="001A2306" w:rsidRPr="006278BE" w14:paraId="1F7E8FAD" w14:textId="77777777" w:rsidTr="00A75C46">
        <w:trPr>
          <w:trHeight w:val="300"/>
        </w:trPr>
        <w:tc>
          <w:tcPr>
            <w:tcW w:w="1271" w:type="dxa"/>
            <w:noWrap/>
            <w:hideMark/>
          </w:tcPr>
          <w:p w14:paraId="2FECE998" w14:textId="77777777" w:rsidR="001A2306" w:rsidRPr="006278BE" w:rsidRDefault="001A2306" w:rsidP="00837CE3">
            <w:r w:rsidRPr="006278BE">
              <w:t>NPgY</w:t>
            </w:r>
          </w:p>
        </w:tc>
        <w:tc>
          <w:tcPr>
            <w:tcW w:w="2410" w:type="dxa"/>
            <w:noWrap/>
            <w:hideMark/>
          </w:tcPr>
          <w:p w14:paraId="2ECA3C78" w14:textId="77777777" w:rsidR="001A2306" w:rsidRPr="006278BE" w:rsidRDefault="001A2306" w:rsidP="00837CE3">
            <w:r w:rsidRPr="006278BE">
              <w:t xml:space="preserve">- 393,647,413 </w:t>
            </w:r>
          </w:p>
        </w:tc>
      </w:tr>
      <w:tr w:rsidR="001A2306" w:rsidRPr="006278BE" w14:paraId="169BDAB7" w14:textId="77777777" w:rsidTr="00A75C46">
        <w:trPr>
          <w:trHeight w:val="300"/>
        </w:trPr>
        <w:tc>
          <w:tcPr>
            <w:tcW w:w="1271" w:type="dxa"/>
            <w:noWrap/>
            <w:hideMark/>
          </w:tcPr>
          <w:p w14:paraId="555AAFA5" w14:textId="77777777" w:rsidR="001A2306" w:rsidRPr="006278BE" w:rsidRDefault="001A2306" w:rsidP="00837CE3">
            <w:r w:rsidRPr="006278BE">
              <w:t>WMID</w:t>
            </w:r>
          </w:p>
        </w:tc>
        <w:tc>
          <w:tcPr>
            <w:tcW w:w="2410" w:type="dxa"/>
            <w:noWrap/>
            <w:hideMark/>
          </w:tcPr>
          <w:p w14:paraId="131137F1" w14:textId="77777777" w:rsidR="001A2306" w:rsidRPr="006278BE" w:rsidRDefault="001A2306" w:rsidP="00837CE3">
            <w:r w:rsidRPr="006278BE">
              <w:t xml:space="preserve">- 519,787,560 </w:t>
            </w:r>
          </w:p>
        </w:tc>
      </w:tr>
      <w:tr w:rsidR="001A2306" w:rsidRPr="006278BE" w14:paraId="02D0178F" w14:textId="77777777" w:rsidTr="00A75C46">
        <w:trPr>
          <w:trHeight w:val="300"/>
        </w:trPr>
        <w:tc>
          <w:tcPr>
            <w:tcW w:w="1271" w:type="dxa"/>
            <w:noWrap/>
            <w:hideMark/>
          </w:tcPr>
          <w:p w14:paraId="742260DD" w14:textId="77777777" w:rsidR="001A2306" w:rsidRPr="006278BE" w:rsidRDefault="001A2306" w:rsidP="00837CE3">
            <w:r w:rsidRPr="006278BE">
              <w:t>EMID</w:t>
            </w:r>
          </w:p>
        </w:tc>
        <w:tc>
          <w:tcPr>
            <w:tcW w:w="2410" w:type="dxa"/>
            <w:noWrap/>
            <w:hideMark/>
          </w:tcPr>
          <w:p w14:paraId="65EAFBF0" w14:textId="77777777" w:rsidR="001A2306" w:rsidRPr="006278BE" w:rsidRDefault="001A2306" w:rsidP="00837CE3">
            <w:r w:rsidRPr="006278BE">
              <w:t xml:space="preserve">- 404,654,338 </w:t>
            </w:r>
          </w:p>
        </w:tc>
      </w:tr>
      <w:tr w:rsidR="001A2306" w:rsidRPr="006278BE" w14:paraId="49A22A66" w14:textId="77777777" w:rsidTr="00A75C46">
        <w:trPr>
          <w:trHeight w:val="300"/>
        </w:trPr>
        <w:tc>
          <w:tcPr>
            <w:tcW w:w="1271" w:type="dxa"/>
            <w:noWrap/>
            <w:hideMark/>
          </w:tcPr>
          <w:p w14:paraId="0424759C" w14:textId="77777777" w:rsidR="001A2306" w:rsidRPr="006278BE" w:rsidRDefault="001A2306" w:rsidP="00837CE3">
            <w:r w:rsidRPr="006278BE">
              <w:t>SWALES</w:t>
            </w:r>
          </w:p>
        </w:tc>
        <w:tc>
          <w:tcPr>
            <w:tcW w:w="2410" w:type="dxa"/>
            <w:noWrap/>
            <w:hideMark/>
          </w:tcPr>
          <w:p w14:paraId="05C09F0B" w14:textId="77777777" w:rsidR="001A2306" w:rsidRPr="006278BE" w:rsidRDefault="001A2306" w:rsidP="00837CE3">
            <w:r w:rsidRPr="006278BE">
              <w:t xml:space="preserve">- 362,711,582 </w:t>
            </w:r>
          </w:p>
        </w:tc>
      </w:tr>
      <w:tr w:rsidR="001A2306" w:rsidRPr="006278BE" w14:paraId="255A69CA" w14:textId="77777777" w:rsidTr="00A75C46">
        <w:trPr>
          <w:trHeight w:val="300"/>
        </w:trPr>
        <w:tc>
          <w:tcPr>
            <w:tcW w:w="1271" w:type="dxa"/>
            <w:noWrap/>
            <w:hideMark/>
          </w:tcPr>
          <w:p w14:paraId="6D416B97" w14:textId="77777777" w:rsidR="001A2306" w:rsidRPr="006278BE" w:rsidRDefault="001A2306" w:rsidP="00837CE3">
            <w:r w:rsidRPr="006278BE">
              <w:t>SWEST</w:t>
            </w:r>
          </w:p>
        </w:tc>
        <w:tc>
          <w:tcPr>
            <w:tcW w:w="2410" w:type="dxa"/>
            <w:noWrap/>
            <w:hideMark/>
          </w:tcPr>
          <w:p w14:paraId="01C95F51" w14:textId="77777777" w:rsidR="001A2306" w:rsidRPr="006278BE" w:rsidRDefault="001A2306" w:rsidP="00837CE3">
            <w:r w:rsidRPr="006278BE">
              <w:t xml:space="preserve">- 627,171,211 </w:t>
            </w:r>
          </w:p>
        </w:tc>
      </w:tr>
      <w:tr w:rsidR="001A2306" w:rsidRPr="006278BE" w14:paraId="53375865" w14:textId="77777777" w:rsidTr="00A75C46">
        <w:trPr>
          <w:trHeight w:val="300"/>
        </w:trPr>
        <w:tc>
          <w:tcPr>
            <w:tcW w:w="1271" w:type="dxa"/>
            <w:noWrap/>
            <w:hideMark/>
          </w:tcPr>
          <w:p w14:paraId="1899292E" w14:textId="77777777" w:rsidR="001A2306" w:rsidRPr="006278BE" w:rsidRDefault="001A2306" w:rsidP="00837CE3">
            <w:r w:rsidRPr="006278BE">
              <w:t>LPN</w:t>
            </w:r>
          </w:p>
        </w:tc>
        <w:tc>
          <w:tcPr>
            <w:tcW w:w="2410" w:type="dxa"/>
            <w:noWrap/>
            <w:hideMark/>
          </w:tcPr>
          <w:p w14:paraId="46CD7612" w14:textId="77777777" w:rsidR="001A2306" w:rsidRPr="006278BE" w:rsidRDefault="001A2306" w:rsidP="00837CE3">
            <w:r w:rsidRPr="006278BE">
              <w:t xml:space="preserve">- 197,057,392 </w:t>
            </w:r>
          </w:p>
        </w:tc>
      </w:tr>
      <w:tr w:rsidR="001A2306" w:rsidRPr="006278BE" w14:paraId="63C5E6D4" w14:textId="77777777" w:rsidTr="00A75C46">
        <w:trPr>
          <w:trHeight w:val="300"/>
        </w:trPr>
        <w:tc>
          <w:tcPr>
            <w:tcW w:w="1271" w:type="dxa"/>
            <w:noWrap/>
            <w:hideMark/>
          </w:tcPr>
          <w:p w14:paraId="0D46FBF4" w14:textId="77777777" w:rsidR="001A2306" w:rsidRPr="006278BE" w:rsidRDefault="001A2306" w:rsidP="00837CE3">
            <w:r w:rsidRPr="006278BE">
              <w:t>SPN</w:t>
            </w:r>
          </w:p>
        </w:tc>
        <w:tc>
          <w:tcPr>
            <w:tcW w:w="2410" w:type="dxa"/>
            <w:noWrap/>
            <w:hideMark/>
          </w:tcPr>
          <w:p w14:paraId="773C6A46" w14:textId="77777777" w:rsidR="001A2306" w:rsidRPr="006278BE" w:rsidRDefault="001A2306" w:rsidP="00837CE3">
            <w:r w:rsidRPr="006278BE">
              <w:t xml:space="preserve">- 474,329,173 </w:t>
            </w:r>
          </w:p>
        </w:tc>
      </w:tr>
      <w:tr w:rsidR="001A2306" w:rsidRPr="006278BE" w14:paraId="7F9C16A5" w14:textId="77777777" w:rsidTr="00A75C46">
        <w:trPr>
          <w:trHeight w:val="300"/>
        </w:trPr>
        <w:tc>
          <w:tcPr>
            <w:tcW w:w="1271" w:type="dxa"/>
            <w:noWrap/>
            <w:hideMark/>
          </w:tcPr>
          <w:p w14:paraId="3A354655" w14:textId="77777777" w:rsidR="001A2306" w:rsidRPr="006278BE" w:rsidRDefault="001A2306" w:rsidP="00837CE3">
            <w:r w:rsidRPr="006278BE">
              <w:t>EPN</w:t>
            </w:r>
          </w:p>
        </w:tc>
        <w:tc>
          <w:tcPr>
            <w:tcW w:w="2410" w:type="dxa"/>
            <w:noWrap/>
            <w:hideMark/>
          </w:tcPr>
          <w:p w14:paraId="28D7F343" w14:textId="77777777" w:rsidR="001A2306" w:rsidRPr="006278BE" w:rsidRDefault="001A2306" w:rsidP="00837CE3">
            <w:r w:rsidRPr="006278BE">
              <w:t>- 900,491,839</w:t>
            </w:r>
          </w:p>
        </w:tc>
      </w:tr>
      <w:tr w:rsidR="001A2306" w:rsidRPr="006278BE" w14:paraId="0D322BF2" w14:textId="77777777" w:rsidTr="00A75C46">
        <w:trPr>
          <w:trHeight w:val="300"/>
        </w:trPr>
        <w:tc>
          <w:tcPr>
            <w:tcW w:w="1271" w:type="dxa"/>
            <w:noWrap/>
            <w:hideMark/>
          </w:tcPr>
          <w:p w14:paraId="221DB8D2" w14:textId="77777777" w:rsidR="001A2306" w:rsidRPr="006278BE" w:rsidRDefault="001A2306" w:rsidP="00837CE3">
            <w:r w:rsidRPr="006278BE">
              <w:t>SPD</w:t>
            </w:r>
          </w:p>
        </w:tc>
        <w:tc>
          <w:tcPr>
            <w:tcW w:w="2410" w:type="dxa"/>
            <w:noWrap/>
            <w:hideMark/>
          </w:tcPr>
          <w:p w14:paraId="694813F2" w14:textId="77777777" w:rsidR="001A2306" w:rsidRPr="006278BE" w:rsidRDefault="001A2306" w:rsidP="00837CE3">
            <w:r w:rsidRPr="006278BE">
              <w:t xml:space="preserve">- 359,533,473 </w:t>
            </w:r>
          </w:p>
        </w:tc>
      </w:tr>
      <w:tr w:rsidR="001A2306" w:rsidRPr="006278BE" w14:paraId="5FD8F56A" w14:textId="77777777" w:rsidTr="00A75C46">
        <w:trPr>
          <w:trHeight w:val="300"/>
        </w:trPr>
        <w:tc>
          <w:tcPr>
            <w:tcW w:w="1271" w:type="dxa"/>
            <w:noWrap/>
            <w:hideMark/>
          </w:tcPr>
          <w:p w14:paraId="58CC8E26" w14:textId="77777777" w:rsidR="001A2306" w:rsidRPr="006278BE" w:rsidRDefault="001A2306" w:rsidP="00837CE3">
            <w:r w:rsidRPr="006278BE">
              <w:t>SPMW</w:t>
            </w:r>
          </w:p>
        </w:tc>
        <w:tc>
          <w:tcPr>
            <w:tcW w:w="2410" w:type="dxa"/>
            <w:noWrap/>
            <w:hideMark/>
          </w:tcPr>
          <w:p w14:paraId="3A761A3A" w14:textId="77777777" w:rsidR="001A2306" w:rsidRPr="006278BE" w:rsidRDefault="001A2306" w:rsidP="00837CE3">
            <w:r w:rsidRPr="006278BE">
              <w:t xml:space="preserve">- 454,515,554 </w:t>
            </w:r>
          </w:p>
        </w:tc>
      </w:tr>
      <w:tr w:rsidR="001A2306" w:rsidRPr="006278BE" w14:paraId="513BDFE0" w14:textId="77777777" w:rsidTr="00A75C46">
        <w:trPr>
          <w:trHeight w:val="300"/>
        </w:trPr>
        <w:tc>
          <w:tcPr>
            <w:tcW w:w="1271" w:type="dxa"/>
            <w:noWrap/>
            <w:hideMark/>
          </w:tcPr>
          <w:p w14:paraId="214BD540" w14:textId="77777777" w:rsidR="001A2306" w:rsidRPr="006278BE" w:rsidRDefault="001A2306" w:rsidP="00837CE3">
            <w:r w:rsidRPr="006278BE">
              <w:t>SSEH</w:t>
            </w:r>
          </w:p>
        </w:tc>
        <w:tc>
          <w:tcPr>
            <w:tcW w:w="2410" w:type="dxa"/>
            <w:noWrap/>
            <w:hideMark/>
          </w:tcPr>
          <w:p w14:paraId="7540C7BF" w14:textId="7FE0366E" w:rsidR="001A2306" w:rsidRPr="006278BE" w:rsidRDefault="001A2306" w:rsidP="00837CE3">
            <w:r w:rsidRPr="006278BE">
              <w:t xml:space="preserve">- </w:t>
            </w:r>
            <w:r w:rsidR="0033457A" w:rsidRPr="006278BE">
              <w:rPr>
                <w:rStyle w:val="ui-provider"/>
              </w:rPr>
              <w:t>191,503,131</w:t>
            </w:r>
          </w:p>
        </w:tc>
      </w:tr>
      <w:tr w:rsidR="001A2306" w:rsidRPr="006278BE" w14:paraId="5272FB8E" w14:textId="77777777" w:rsidTr="00A75C46">
        <w:trPr>
          <w:trHeight w:val="300"/>
        </w:trPr>
        <w:tc>
          <w:tcPr>
            <w:tcW w:w="1271" w:type="dxa"/>
            <w:noWrap/>
            <w:hideMark/>
          </w:tcPr>
          <w:p w14:paraId="01086706" w14:textId="77777777" w:rsidR="001A2306" w:rsidRPr="006278BE" w:rsidRDefault="001A2306" w:rsidP="00837CE3">
            <w:r w:rsidRPr="006278BE">
              <w:t>SSES</w:t>
            </w:r>
          </w:p>
        </w:tc>
        <w:tc>
          <w:tcPr>
            <w:tcW w:w="2410" w:type="dxa"/>
            <w:noWrap/>
            <w:hideMark/>
          </w:tcPr>
          <w:p w14:paraId="3A651211" w14:textId="77777777" w:rsidR="001A2306" w:rsidRPr="006278BE" w:rsidRDefault="001A2306" w:rsidP="00837CE3">
            <w:r w:rsidRPr="006278BE">
              <w:t xml:space="preserve">- 685,313,429 </w:t>
            </w:r>
          </w:p>
        </w:tc>
      </w:tr>
    </w:tbl>
    <w:p w14:paraId="202952AD" w14:textId="77777777" w:rsidR="001A2306" w:rsidRPr="006278BE" w:rsidRDefault="001A2306" w:rsidP="001A2306">
      <w:pPr>
        <w:pStyle w:val="Heading2"/>
      </w:pPr>
      <w:bookmarkStart w:id="98" w:name="_Toc111035970"/>
      <w:bookmarkStart w:id="99" w:name="_Toc121736112"/>
      <w:bookmarkStart w:id="100" w:name="_Toc126075041"/>
      <w:bookmarkStart w:id="101" w:name="_Toc73528122"/>
      <w:bookmarkStart w:id="102" w:name="_Toc111035971"/>
      <w:bookmarkStart w:id="103" w:name="_Toc121736113"/>
      <w:r w:rsidRPr="006278BE">
        <w:t>Uncertain Costs Re-openers</w:t>
      </w:r>
      <w:bookmarkEnd w:id="98"/>
      <w:bookmarkEnd w:id="99"/>
      <w:bookmarkEnd w:id="100"/>
    </w:p>
    <w:p w14:paraId="6C557363" w14:textId="77777777" w:rsidR="001A2306" w:rsidRPr="006278BE" w:rsidRDefault="001A2306" w:rsidP="001A2306">
      <w:pPr>
        <w:pStyle w:val="Heading3nonumbering"/>
      </w:pPr>
      <w:r w:rsidRPr="006278BE">
        <w:t>Introduction</w:t>
      </w:r>
    </w:p>
    <w:p w14:paraId="2538942D" w14:textId="77777777" w:rsidR="001A2306" w:rsidRPr="006278BE" w:rsidRDefault="001A2306" w:rsidP="00837CE3">
      <w:pPr>
        <w:pStyle w:val="NumberedNormal"/>
      </w:pPr>
      <w:r w:rsidRPr="006278BE">
        <w:t>The purpose of this condition is to:</w:t>
      </w:r>
    </w:p>
    <w:p w14:paraId="06995BE4" w14:textId="77777777" w:rsidR="001A2306" w:rsidRPr="006278BE" w:rsidRDefault="001A2306" w:rsidP="00837CE3">
      <w:pPr>
        <w:pStyle w:val="ListNormal"/>
      </w:pPr>
      <w:r w:rsidRPr="006278BE">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6278BE" w:rsidRDefault="001A2306" w:rsidP="00837CE3">
      <w:pPr>
        <w:pStyle w:val="ListNormal"/>
      </w:pPr>
      <w:r w:rsidRPr="006278BE">
        <w:t>establish Re-openers triggered by the licensee or the Authority in relation to Uncertain Costs.</w:t>
      </w:r>
    </w:p>
    <w:p w14:paraId="3C03B700" w14:textId="77777777" w:rsidR="001A2306" w:rsidRPr="006278BE" w:rsidRDefault="001A2306" w:rsidP="00837CE3">
      <w:pPr>
        <w:pStyle w:val="NumberedNormal"/>
      </w:pPr>
      <w:r w:rsidRPr="006278BE">
        <w:lastRenderedPageBreak/>
        <w:t>This condition also explains the process the Authority must follow when making changes as a result of these Re-openers.</w:t>
      </w:r>
    </w:p>
    <w:p w14:paraId="759047B9" w14:textId="77777777" w:rsidR="001A2306" w:rsidRPr="006278BE" w:rsidRDefault="001A2306" w:rsidP="00837CE3">
      <w:pPr>
        <w:pStyle w:val="NumberedNormal"/>
      </w:pPr>
      <w:r w:rsidRPr="006278BE">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905B91" w:rsidRDefault="001A2306">
      <w:pPr>
        <w:pStyle w:val="Heading3"/>
        <w:pPrChange w:id="104" w:author="Dafydd Burton" w:date="2024-11-07T10:25:00Z" w16du:dateUtc="2024-11-07T10:25:00Z">
          <w:pPr>
            <w:pStyle w:val="Heading3"/>
            <w:numPr>
              <w:ilvl w:val="0"/>
              <w:numId w:val="0"/>
            </w:numPr>
          </w:pPr>
        </w:pPrChange>
      </w:pPr>
      <w:r w:rsidRPr="00905B91">
        <w:t>The value of the Uncertain Costs terms</w:t>
      </w:r>
    </w:p>
    <w:p w14:paraId="501081E4" w14:textId="77777777" w:rsidR="001A2306" w:rsidRPr="006278BE" w:rsidRDefault="001A2306" w:rsidP="00837CE3">
      <w:pPr>
        <w:pStyle w:val="NumberedNormal"/>
      </w:pPr>
      <w:r w:rsidRPr="006278BE">
        <w:t>The value of the following Uncertain Costs terms are set out in Appendix 1:</w:t>
      </w:r>
    </w:p>
    <w:p w14:paraId="2453E830" w14:textId="77777777" w:rsidR="001A2306" w:rsidRPr="006278BE" w:rsidRDefault="001A2306" w:rsidP="00837CE3">
      <w:pPr>
        <w:pStyle w:val="ListNormal"/>
      </w:pPr>
      <w:r w:rsidRPr="006278BE">
        <w:t>the Physical Security Re-opener term (PSUP</w:t>
      </w:r>
      <w:r w:rsidRPr="006278BE">
        <w:rPr>
          <w:rStyle w:val="Subscript"/>
        </w:rPr>
        <w:t>t</w:t>
      </w:r>
      <w:r w:rsidRPr="006278BE">
        <w:t>);</w:t>
      </w:r>
    </w:p>
    <w:p w14:paraId="41FF438B" w14:textId="77777777" w:rsidR="001A2306" w:rsidRPr="006278BE" w:rsidRDefault="001A2306" w:rsidP="00837CE3">
      <w:pPr>
        <w:pStyle w:val="ListNormal"/>
      </w:pPr>
      <w:r w:rsidRPr="006278BE">
        <w:t>the Rail Electrification Costs Re-opener term (REC</w:t>
      </w:r>
      <w:r w:rsidRPr="006278BE">
        <w:rPr>
          <w:rStyle w:val="Subscript"/>
        </w:rPr>
        <w:t>t</w:t>
      </w:r>
      <w:r w:rsidRPr="006278BE">
        <w:t>);</w:t>
      </w:r>
    </w:p>
    <w:p w14:paraId="78CEF79F" w14:textId="77777777" w:rsidR="001A2306" w:rsidRPr="006278BE" w:rsidRDefault="001A2306" w:rsidP="00837CE3">
      <w:pPr>
        <w:pStyle w:val="ListNormal"/>
      </w:pPr>
      <w:r w:rsidRPr="006278BE">
        <w:t>the Electricity System Restoration Re-opener term (ESR</w:t>
      </w:r>
      <w:r w:rsidRPr="006278BE">
        <w:rPr>
          <w:rStyle w:val="Subscript"/>
        </w:rPr>
        <w:t>t</w:t>
      </w:r>
      <w:r w:rsidRPr="006278BE">
        <w:t>);</w:t>
      </w:r>
    </w:p>
    <w:p w14:paraId="36FE7D95" w14:textId="77777777" w:rsidR="001A2306" w:rsidRPr="006278BE" w:rsidRDefault="001A2306" w:rsidP="00837CE3">
      <w:pPr>
        <w:pStyle w:val="ListNormal"/>
      </w:pPr>
      <w:r w:rsidRPr="006278BE">
        <w:t>the Environmental Re-opener term (EVR</w:t>
      </w:r>
      <w:r w:rsidRPr="006278BE">
        <w:rPr>
          <w:rStyle w:val="Subscript"/>
        </w:rPr>
        <w:t>t</w:t>
      </w:r>
      <w:r w:rsidRPr="006278BE">
        <w:t>);</w:t>
      </w:r>
    </w:p>
    <w:p w14:paraId="5C24897B" w14:textId="77777777" w:rsidR="001A2306" w:rsidRPr="006278BE" w:rsidRDefault="001A2306" w:rsidP="00837CE3">
      <w:pPr>
        <w:pStyle w:val="ListNormal"/>
      </w:pPr>
      <w:r w:rsidRPr="006278BE">
        <w:t>the Specified Street Works Costs Re-opener term (SWR</w:t>
      </w:r>
      <w:r w:rsidRPr="006278BE">
        <w:rPr>
          <w:rStyle w:val="Subscript"/>
        </w:rPr>
        <w:t>t</w:t>
      </w:r>
      <w:r w:rsidRPr="006278BE">
        <w:t>);</w:t>
      </w:r>
    </w:p>
    <w:p w14:paraId="00BB110C" w14:textId="4840A05D" w:rsidR="001A2306" w:rsidRPr="006278BE" w:rsidDel="00905B91" w:rsidRDefault="000C1F65" w:rsidP="00837CE3">
      <w:pPr>
        <w:pStyle w:val="ListNormal"/>
        <w:rPr>
          <w:del w:id="105" w:author="Dafydd Burton" w:date="2024-11-07T10:25:00Z" w16du:dateUtc="2024-11-07T10:25:00Z"/>
        </w:rPr>
      </w:pPr>
      <w:del w:id="106" w:author="Dafydd Burton" w:date="2024-11-07T10:25:00Z" w16du:dateUtc="2024-11-07T10:25:00Z">
        <w:r w:rsidRPr="006278BE" w:rsidDel="00905B91">
          <w:delText>the Cyber Resilience OT Re-opener;</w:delText>
        </w:r>
      </w:del>
    </w:p>
    <w:p w14:paraId="2389B946" w14:textId="3E291595" w:rsidR="001A2306" w:rsidRPr="006278BE" w:rsidDel="00905B91" w:rsidRDefault="00B973BB" w:rsidP="00837CE3">
      <w:pPr>
        <w:pStyle w:val="ListNormal"/>
        <w:rPr>
          <w:del w:id="107" w:author="Dafydd Burton" w:date="2024-11-07T10:25:00Z" w16du:dateUtc="2024-11-07T10:25:00Z"/>
        </w:rPr>
      </w:pPr>
      <w:del w:id="108" w:author="Dafydd Burton" w:date="2024-11-07T10:25:00Z" w16du:dateUtc="2024-11-07T10:25:00Z">
        <w:r w:rsidRPr="006278BE" w:rsidDel="00905B91">
          <w:delText xml:space="preserve">the Cyber Resilience IT Re-opener; </w:delText>
        </w:r>
      </w:del>
    </w:p>
    <w:p w14:paraId="36C0DBF2" w14:textId="77777777" w:rsidR="005E4FDE" w:rsidRPr="006278BE" w:rsidRDefault="005E4FDE" w:rsidP="005E4FDE">
      <w:pPr>
        <w:pStyle w:val="ListNormal"/>
      </w:pPr>
      <w:r w:rsidRPr="006278BE">
        <w:t>the Digitalisation Re-opener term (DIGI</w:t>
      </w:r>
      <w:r w:rsidRPr="006278BE">
        <w:rPr>
          <w:rStyle w:val="Subscript"/>
        </w:rPr>
        <w:t>t</w:t>
      </w:r>
      <w:r w:rsidRPr="006278BE">
        <w:t>);</w:t>
      </w:r>
    </w:p>
    <w:p w14:paraId="4AA00308" w14:textId="77777777" w:rsidR="00D42216" w:rsidRPr="006278BE" w:rsidRDefault="00D42216" w:rsidP="00D42216">
      <w:pPr>
        <w:pStyle w:val="ListNormal"/>
      </w:pPr>
      <w:r w:rsidRPr="006278BE">
        <w:t>the Storm Arwen Re-opener term (SAR</w:t>
      </w:r>
      <w:r w:rsidRPr="006278BE">
        <w:rPr>
          <w:rStyle w:val="Subscript"/>
        </w:rPr>
        <w:t>t</w:t>
      </w:r>
      <w:r w:rsidRPr="006278BE">
        <w:t>);</w:t>
      </w:r>
    </w:p>
    <w:p w14:paraId="759589F2" w14:textId="77777777" w:rsidR="001A2306" w:rsidRPr="006278BE" w:rsidRDefault="001A2306" w:rsidP="00837CE3">
      <w:pPr>
        <w:pStyle w:val="ListNormal"/>
      </w:pPr>
      <w:r w:rsidRPr="006278BE">
        <w:t>the Load Related Expenditure Re-opener term (LRE</w:t>
      </w:r>
      <w:r w:rsidRPr="006278BE">
        <w:rPr>
          <w:rStyle w:val="Subscript"/>
        </w:rPr>
        <w:t>t</w:t>
      </w:r>
      <w:r w:rsidRPr="006278BE">
        <w:t>)</w:t>
      </w:r>
    </w:p>
    <w:p w14:paraId="04D9F441" w14:textId="77777777" w:rsidR="001A2306" w:rsidRPr="006278BE" w:rsidRDefault="001A2306" w:rsidP="00837CE3">
      <w:pPr>
        <w:pStyle w:val="ListNormal"/>
      </w:pPr>
      <w:r w:rsidRPr="006278BE">
        <w:t>the High Value Projects Re-opener term (HVP</w:t>
      </w:r>
      <w:r w:rsidRPr="006278BE">
        <w:rPr>
          <w:rStyle w:val="Subscript"/>
        </w:rPr>
        <w:t>t</w:t>
      </w:r>
      <w:r w:rsidRPr="006278BE">
        <w:t>);</w:t>
      </w:r>
    </w:p>
    <w:p w14:paraId="387C09B3" w14:textId="77777777" w:rsidR="001A2306" w:rsidRPr="006278BE" w:rsidRDefault="001A2306" w:rsidP="00837CE3">
      <w:pPr>
        <w:pStyle w:val="ListNormal"/>
      </w:pPr>
      <w:r w:rsidRPr="006278BE">
        <w:t>the Wayleaves and Diversions Re-opener term (WDV</w:t>
      </w:r>
      <w:r w:rsidRPr="006278BE">
        <w:rPr>
          <w:rStyle w:val="Subscript"/>
        </w:rPr>
        <w:t>t</w:t>
      </w:r>
      <w:r w:rsidRPr="006278BE">
        <w:t>);</w:t>
      </w:r>
    </w:p>
    <w:p w14:paraId="098CF8B0" w14:textId="4596DB30" w:rsidR="001A2306" w:rsidRPr="006278BE" w:rsidDel="00905B91" w:rsidRDefault="001A2306" w:rsidP="000A6BA9">
      <w:pPr>
        <w:pStyle w:val="ListNormal"/>
        <w:ind w:hanging="385"/>
        <w:rPr>
          <w:del w:id="109" w:author="Dafydd Burton" w:date="2024-11-07T10:25:00Z" w16du:dateUtc="2024-11-07T10:25:00Z"/>
          <w:rStyle w:val="LicenseeSpecific"/>
          <w:bdr w:val="none" w:sz="0" w:space="0" w:color="auto"/>
        </w:rPr>
      </w:pPr>
      <w:del w:id="110" w:author="Dafydd Burton" w:date="2024-11-07T10:25:00Z" w16du:dateUtc="2024-11-07T10:25:00Z">
        <w:r w:rsidRPr="006278BE" w:rsidDel="00905B91">
          <w:rPr>
            <w:rStyle w:val="LicenseeSpecific"/>
            <w:bdr w:val="none" w:sz="0" w:space="0" w:color="auto"/>
          </w:rPr>
          <w:delText>[</w:delText>
        </w:r>
        <w:r w:rsidR="00536E3F" w:rsidRPr="006278BE" w:rsidDel="00905B91">
          <w:rPr>
            <w:rStyle w:val="LicenseeSpecific"/>
            <w:bdr w:val="none" w:sz="0" w:space="0" w:color="auto"/>
          </w:rPr>
          <w:delText>not used</w:delText>
        </w:r>
        <w:r w:rsidRPr="006278BE" w:rsidDel="00905B91">
          <w:rPr>
            <w:rStyle w:val="LicenseeSpecific"/>
            <w:bdr w:val="none" w:sz="0" w:space="0" w:color="auto"/>
          </w:rPr>
          <w:delText xml:space="preserve">]; </w:delText>
        </w:r>
      </w:del>
    </w:p>
    <w:p w14:paraId="002D378E" w14:textId="0981F421" w:rsidR="001A2306" w:rsidRPr="006278BE" w:rsidRDefault="001A2306" w:rsidP="00837CE3">
      <w:pPr>
        <w:pStyle w:val="ListNormal"/>
        <w:rPr>
          <w:rStyle w:val="LicenseeSpecific"/>
          <w:bdr w:val="none" w:sz="0" w:space="0" w:color="auto"/>
        </w:rPr>
      </w:pPr>
      <w:r w:rsidRPr="006278BE">
        <w:rPr>
          <w:rStyle w:val="LicenseeSpecific"/>
          <w:bdr w:val="none" w:sz="0" w:space="0" w:color="auto"/>
        </w:rPr>
        <w:t>the Hebrides and Orkney Re-opener term (HO</w:t>
      </w:r>
      <w:r w:rsidRPr="006278BE">
        <w:rPr>
          <w:rStyle w:val="LicenseeSpecific"/>
          <w:bdr w:val="none" w:sz="0" w:space="0" w:color="auto"/>
          <w:vertAlign w:val="subscript"/>
        </w:rPr>
        <w:t>t</w:t>
      </w:r>
      <w:r w:rsidRPr="006278BE">
        <w:rPr>
          <w:rStyle w:val="LicenseeSpecific"/>
          <w:bdr w:val="none" w:sz="0" w:space="0" w:color="auto"/>
        </w:rPr>
        <w:t xml:space="preserve">); </w:t>
      </w:r>
    </w:p>
    <w:p w14:paraId="61B8FE3A" w14:textId="1852E27D" w:rsidR="001A2306" w:rsidRPr="006278BE" w:rsidRDefault="001A2306" w:rsidP="00837CE3">
      <w:pPr>
        <w:pStyle w:val="ListNormal"/>
        <w:rPr>
          <w:rStyle w:val="LicenseeSpecific"/>
          <w:bdr w:val="none" w:sz="0" w:space="0" w:color="auto"/>
        </w:rPr>
      </w:pPr>
      <w:r w:rsidRPr="006278BE">
        <w:rPr>
          <w:rStyle w:val="LicenseeSpecific"/>
          <w:bdr w:val="none" w:sz="0" w:space="0" w:color="auto"/>
        </w:rPr>
        <w:t>the Shetland Enduring Solution Re-opener term (SES</w:t>
      </w:r>
      <w:r w:rsidRPr="006278BE">
        <w:rPr>
          <w:rStyle w:val="LicenseeSpecific"/>
          <w:bdr w:val="none" w:sz="0" w:space="0" w:color="auto"/>
          <w:vertAlign w:val="subscript"/>
        </w:rPr>
        <w:t>t</w:t>
      </w:r>
      <w:r w:rsidRPr="006278BE">
        <w:rPr>
          <w:rStyle w:val="LicenseeSpecific"/>
          <w:bdr w:val="none" w:sz="0" w:space="0" w:color="auto"/>
        </w:rPr>
        <w:t>); and</w:t>
      </w:r>
    </w:p>
    <w:p w14:paraId="10FDE764" w14:textId="764FA737" w:rsidR="001A2306" w:rsidRPr="006278BE" w:rsidRDefault="001A2306" w:rsidP="00837CE3">
      <w:pPr>
        <w:pStyle w:val="ListNormal"/>
        <w:rPr>
          <w:rStyle w:val="LicenseeSpecific"/>
          <w:bdr w:val="none" w:sz="0" w:space="0" w:color="auto"/>
        </w:rPr>
      </w:pPr>
      <w:r w:rsidRPr="006278BE">
        <w:rPr>
          <w:rStyle w:val="LicenseeSpecific"/>
          <w:bdr w:val="none" w:sz="0" w:space="0" w:color="auto"/>
        </w:rPr>
        <w:t>Shetland Extension Fixed Energy Costs Re-opener term (SEFEC</w:t>
      </w:r>
      <w:r w:rsidRPr="006278BE">
        <w:rPr>
          <w:rStyle w:val="LicenseeSpecific"/>
          <w:bdr w:val="none" w:sz="0" w:space="0" w:color="auto"/>
          <w:vertAlign w:val="subscript"/>
        </w:rPr>
        <w:t>t</w:t>
      </w:r>
      <w:r w:rsidRPr="006278BE">
        <w:rPr>
          <w:rStyle w:val="LicenseeSpecific"/>
          <w:bdr w:val="none" w:sz="0" w:space="0" w:color="auto"/>
        </w:rPr>
        <w:t>).</w:t>
      </w:r>
    </w:p>
    <w:p w14:paraId="77A2B3E7" w14:textId="77777777" w:rsidR="001A2306" w:rsidRPr="006278BE" w:rsidRDefault="001A2306" w:rsidP="001A2306">
      <w:pPr>
        <w:pStyle w:val="Heading3"/>
      </w:pPr>
      <w:r w:rsidRPr="006278BE">
        <w:t>Physical Security Re-opener (PSUP</w:t>
      </w:r>
      <w:r w:rsidRPr="006278BE">
        <w:rPr>
          <w:rStyle w:val="Subscript"/>
        </w:rPr>
        <w:t>t</w:t>
      </w:r>
      <w:r w:rsidRPr="006278BE">
        <w:t>)</w:t>
      </w:r>
    </w:p>
    <w:p w14:paraId="37DC972F" w14:textId="77777777" w:rsidR="001A2306" w:rsidRPr="006278BE" w:rsidRDefault="001A2306" w:rsidP="00837CE3">
      <w:pPr>
        <w:pStyle w:val="NumberedNormal"/>
      </w:pPr>
      <w:r w:rsidRPr="006278BE">
        <w:t>This Part establishes the Physical Security Re-opener.</w:t>
      </w:r>
    </w:p>
    <w:p w14:paraId="24A0C011" w14:textId="772578D2" w:rsidR="001A2306" w:rsidRPr="006278BE" w:rsidRDefault="001A2306" w:rsidP="00837CE3">
      <w:pPr>
        <w:pStyle w:val="NumberedNormal"/>
      </w:pPr>
      <w:r w:rsidRPr="006278BE">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6278BE" w:rsidRDefault="001A2306" w:rsidP="00837CE3">
      <w:pPr>
        <w:pStyle w:val="NumberedNormal"/>
      </w:pPr>
      <w:r w:rsidRPr="006278BE">
        <w:t>The licensee may only apply to the Authority for modifications to this licence under the Physical Security Re-opener:</w:t>
      </w:r>
    </w:p>
    <w:p w14:paraId="63DDD161" w14:textId="77777777" w:rsidR="001A2306" w:rsidRPr="006278BE" w:rsidRDefault="001A2306" w:rsidP="00837CE3">
      <w:pPr>
        <w:pStyle w:val="ListNormal"/>
      </w:pPr>
      <w:r w:rsidRPr="006278BE">
        <w:t>Between 24 January 2024 and 31 January 2024;</w:t>
      </w:r>
    </w:p>
    <w:p w14:paraId="4FB66B93" w14:textId="77777777" w:rsidR="001A2306" w:rsidRPr="006278BE" w:rsidRDefault="001A2306" w:rsidP="00837CE3">
      <w:pPr>
        <w:pStyle w:val="ListNormal"/>
      </w:pPr>
      <w:r w:rsidRPr="006278BE">
        <w:t>Between 24 January 2026 and 31 January 2026; and</w:t>
      </w:r>
    </w:p>
    <w:p w14:paraId="2449D17A" w14:textId="77777777" w:rsidR="001A2306" w:rsidRPr="006278BE" w:rsidRDefault="001A2306" w:rsidP="00837CE3">
      <w:pPr>
        <w:pStyle w:val="ListNormal"/>
      </w:pPr>
      <w:r w:rsidRPr="006278BE">
        <w:t>during such other periods as the Authority may direct.</w:t>
      </w:r>
    </w:p>
    <w:p w14:paraId="3EF5FE73" w14:textId="77777777" w:rsidR="001A2306" w:rsidRPr="006278BE" w:rsidRDefault="001A2306" w:rsidP="00837CE3">
      <w:pPr>
        <w:pStyle w:val="NumberedNormal"/>
      </w:pPr>
      <w:bookmarkStart w:id="111" w:name="_Hlk111473516"/>
      <w:r w:rsidRPr="006278BE">
        <w:lastRenderedPageBreak/>
        <w:t>The licensee must, when making an application under the Physical Security Re-opener, send to the Authority a written application that:</w:t>
      </w:r>
    </w:p>
    <w:p w14:paraId="7E2F6667" w14:textId="77777777" w:rsidR="001A2306" w:rsidRPr="006278BE" w:rsidRDefault="001A2306" w:rsidP="00837CE3">
      <w:pPr>
        <w:pStyle w:val="ListNormal"/>
      </w:pPr>
      <w:r w:rsidRPr="006278BE">
        <w:t xml:space="preserve">sets out the changes to the Physical Security Scope of Work, the associated costs and an explanation of how the circumstances in paragraph 3.2.6 are met; </w:t>
      </w:r>
    </w:p>
    <w:p w14:paraId="7B787B72" w14:textId="77777777" w:rsidR="001A2306" w:rsidRPr="006278BE" w:rsidRDefault="001A2306" w:rsidP="00837CE3">
      <w:pPr>
        <w:pStyle w:val="ListNormal"/>
      </w:pPr>
      <w:r w:rsidRPr="006278BE">
        <w:t>sets out any modifications to the value of PSUP</w:t>
      </w:r>
      <w:r w:rsidRPr="006278BE">
        <w:rPr>
          <w:rStyle w:val="Subscript"/>
        </w:rPr>
        <w:t>t</w:t>
      </w:r>
      <w:r w:rsidRPr="006278BE">
        <w:t xml:space="preserve"> in Appendix 1 being sought;</w:t>
      </w:r>
    </w:p>
    <w:p w14:paraId="5824B255" w14:textId="77777777" w:rsidR="001A2306" w:rsidRPr="006278BE" w:rsidRDefault="001A2306" w:rsidP="00837CE3">
      <w:pPr>
        <w:pStyle w:val="ListNormal"/>
      </w:pPr>
      <w:r w:rsidRPr="006278BE">
        <w:t>explains the basis for calculating any modifications requested to allowances and the profiling of those allowances; and</w:t>
      </w:r>
    </w:p>
    <w:p w14:paraId="12DA52B4" w14:textId="77F3BF70" w:rsidR="001A2306" w:rsidRPr="006278BE" w:rsidRDefault="001A2306" w:rsidP="00837CE3">
      <w:pPr>
        <w:pStyle w:val="ListNormal"/>
      </w:pPr>
      <w:r w:rsidRPr="006278BE">
        <w:t xml:space="preserve">provides such detailed supporting evidence as is reasonable in the circumstances, including where </w:t>
      </w:r>
      <w:r w:rsidR="007B04F8" w:rsidRPr="006278BE">
        <w:t>available</w:t>
      </w:r>
      <w:r w:rsidRPr="006278BE">
        <w:t>, any reports prepared by external auditors.</w:t>
      </w:r>
    </w:p>
    <w:bookmarkEnd w:id="111"/>
    <w:p w14:paraId="5CA3857A" w14:textId="77777777" w:rsidR="001A2306" w:rsidRPr="006278BE" w:rsidRDefault="001A2306" w:rsidP="00837CE3">
      <w:pPr>
        <w:pStyle w:val="NumberedNormal"/>
      </w:pPr>
      <w:r w:rsidRPr="006278BE">
        <w:t>An application under this Part must:</w:t>
      </w:r>
    </w:p>
    <w:p w14:paraId="08447B1B" w14:textId="77777777" w:rsidR="001A2306" w:rsidRPr="006278BE" w:rsidRDefault="001A2306" w:rsidP="00837CE3">
      <w:pPr>
        <w:pStyle w:val="ListNormal"/>
      </w:pPr>
      <w:r w:rsidRPr="006278BE">
        <w:t>relate to the circumstances set out in paragraph 3.2.6 that occurred on or after 1 December 2021;</w:t>
      </w:r>
    </w:p>
    <w:p w14:paraId="46336FDC" w14:textId="77777777" w:rsidR="001A2306" w:rsidRPr="006278BE" w:rsidRDefault="001A2306" w:rsidP="00837CE3">
      <w:pPr>
        <w:pStyle w:val="ListNormal"/>
      </w:pPr>
      <w:r w:rsidRPr="006278BE">
        <w:t>be confined to costs incurred or expected to be incurred on or after 1 April 2023; and</w:t>
      </w:r>
    </w:p>
    <w:p w14:paraId="3E57157A" w14:textId="77777777" w:rsidR="001A2306" w:rsidRPr="006278BE" w:rsidRDefault="001A2306" w:rsidP="00837CE3">
      <w:pPr>
        <w:pStyle w:val="ListNormal"/>
      </w:pPr>
      <w:r w:rsidRPr="006278BE">
        <w:t>take account of allowed expenditure which can be avoided as a result of the change to the Physical Security Scope of Work to which the application relates.</w:t>
      </w:r>
    </w:p>
    <w:p w14:paraId="2DDFB8E5" w14:textId="77777777" w:rsidR="001A2306" w:rsidRPr="006278BE" w:rsidRDefault="001A2306" w:rsidP="00837CE3">
      <w:pPr>
        <w:pStyle w:val="NumberedNormal"/>
      </w:pPr>
      <w:r w:rsidRPr="006278BE">
        <w:t>The Authority may also instigate this Re-opener in accordance with Part S.</w:t>
      </w:r>
    </w:p>
    <w:p w14:paraId="7AC4FF48" w14:textId="77777777" w:rsidR="001A2306" w:rsidRPr="006278BE" w:rsidRDefault="001A2306" w:rsidP="00837CE3">
      <w:pPr>
        <w:pStyle w:val="NumberedNormal"/>
      </w:pPr>
      <w:r w:rsidRPr="006278BE">
        <w:t>The following modifications to this licence may be made under the Physical Security Re-opener:</w:t>
      </w:r>
    </w:p>
    <w:p w14:paraId="7282620B" w14:textId="77777777" w:rsidR="001A2306" w:rsidRPr="006278BE" w:rsidRDefault="001A2306" w:rsidP="00837CE3">
      <w:pPr>
        <w:pStyle w:val="ListNormal"/>
      </w:pPr>
      <w:r w:rsidRPr="006278BE">
        <w:t>modifications to the value of PSUP</w:t>
      </w:r>
      <w:r w:rsidRPr="006278BE">
        <w:rPr>
          <w:rStyle w:val="Subscript"/>
        </w:rPr>
        <w:t>t</w:t>
      </w:r>
      <w:r w:rsidRPr="006278BE">
        <w:t xml:space="preserve"> set out in Appendix 1; </w:t>
      </w:r>
    </w:p>
    <w:p w14:paraId="0EF827A0" w14:textId="77777777" w:rsidR="001A2306" w:rsidRPr="006278BE" w:rsidRDefault="001A2306" w:rsidP="00837CE3">
      <w:pPr>
        <w:pStyle w:val="ListNormal"/>
      </w:pPr>
      <w:r w:rsidRPr="006278BE">
        <w:t>modifications confined to allowances related to the circumstances set out in paragraph 3.2.6; and</w:t>
      </w:r>
    </w:p>
    <w:p w14:paraId="6114E0B1" w14:textId="77777777" w:rsidR="001A2306" w:rsidRPr="006278BE" w:rsidRDefault="001A2306" w:rsidP="00837CE3">
      <w:pPr>
        <w:pStyle w:val="ListNormal"/>
      </w:pPr>
      <w:r w:rsidRPr="006278BE">
        <w:t>modifications confined to allowances for Regulatory Years commencing on or after 1 April 2023.</w:t>
      </w:r>
    </w:p>
    <w:p w14:paraId="78FCCFA6" w14:textId="77777777" w:rsidR="001A2306" w:rsidRPr="006278BE" w:rsidRDefault="001A2306" w:rsidP="00837CE3">
      <w:pPr>
        <w:pStyle w:val="NumberedNormal"/>
      </w:pPr>
      <w:r w:rsidRPr="006278BE">
        <w:t>The Authority may only make modifications to this licence under the Physical Security Re-opener by direction where:</w:t>
      </w:r>
    </w:p>
    <w:p w14:paraId="15B6FBFC" w14:textId="77777777" w:rsidR="001A2306" w:rsidRPr="006278BE" w:rsidRDefault="001A2306" w:rsidP="00837CE3">
      <w:pPr>
        <w:pStyle w:val="ListNormal"/>
      </w:pPr>
      <w:r w:rsidRPr="006278BE">
        <w:t>the circumstances in paragraph 3.2.6 exist;</w:t>
      </w:r>
    </w:p>
    <w:p w14:paraId="27ED9C95" w14:textId="77777777" w:rsidR="001A2306" w:rsidRPr="006278BE" w:rsidRDefault="001A2306" w:rsidP="00837CE3">
      <w:pPr>
        <w:pStyle w:val="ListNormal"/>
      </w:pPr>
      <w:r w:rsidRPr="006278BE">
        <w:t xml:space="preserve"> the requirements in paragraphs 3.2.8 and 3.2.9 have been met; and</w:t>
      </w:r>
    </w:p>
    <w:p w14:paraId="619CD625" w14:textId="77777777" w:rsidR="001A2306" w:rsidRPr="006278BE" w:rsidRDefault="001A2306" w:rsidP="00837CE3">
      <w:pPr>
        <w:pStyle w:val="ListNormal"/>
      </w:pPr>
      <w:r w:rsidRPr="006278BE">
        <w:t>the modification to allowances is efficient.</w:t>
      </w:r>
    </w:p>
    <w:p w14:paraId="58D0375C" w14:textId="77777777" w:rsidR="001A2306" w:rsidRPr="006278BE" w:rsidRDefault="001A2306" w:rsidP="001A2306">
      <w:pPr>
        <w:pStyle w:val="Heading3"/>
      </w:pPr>
      <w:r w:rsidRPr="006278BE">
        <w:t>Rail Electrification Costs Re-opener (REC</w:t>
      </w:r>
      <w:r w:rsidRPr="006278BE">
        <w:rPr>
          <w:rStyle w:val="Subscript"/>
        </w:rPr>
        <w:t>t</w:t>
      </w:r>
      <w:r w:rsidRPr="006278BE">
        <w:t>)</w:t>
      </w:r>
    </w:p>
    <w:p w14:paraId="46E8B02B" w14:textId="77777777" w:rsidR="001A2306" w:rsidRPr="006278BE" w:rsidRDefault="001A2306" w:rsidP="00837CE3">
      <w:pPr>
        <w:pStyle w:val="NumberedNormal"/>
      </w:pPr>
      <w:r w:rsidRPr="006278BE">
        <w:t>This Part establishes the Rail Electrification Costs Re-opener.</w:t>
      </w:r>
    </w:p>
    <w:p w14:paraId="67BB431A" w14:textId="77777777" w:rsidR="001A2306" w:rsidRPr="006278BE" w:rsidRDefault="001A2306" w:rsidP="00837CE3">
      <w:pPr>
        <w:pStyle w:val="NumberedNormal"/>
      </w:pPr>
      <w:r w:rsidRPr="006278BE">
        <w:t xml:space="preserve">The Rail Electrification Costs Re-opener may be used where there has been a change in the Rail Electrification Costs the licensee has incurred or expects to </w:t>
      </w:r>
      <w:r w:rsidRPr="006278BE">
        <w:lastRenderedPageBreak/>
        <w:t>incur, relative to any previous allowances for such costs, that exceed the Materiality Threshold.</w:t>
      </w:r>
    </w:p>
    <w:p w14:paraId="160A225A" w14:textId="77777777" w:rsidR="001A2306" w:rsidRPr="006278BE" w:rsidRDefault="001A2306" w:rsidP="00837CE3">
      <w:pPr>
        <w:pStyle w:val="NumberedNormal"/>
      </w:pPr>
      <w:r w:rsidRPr="006278BE">
        <w:t>The licensee may only apply to the Authority for modifications to this licence under the Rail Electrification Costs Re-opener:</w:t>
      </w:r>
    </w:p>
    <w:p w14:paraId="1DD48B5F" w14:textId="77777777" w:rsidR="001A2306" w:rsidRPr="006278BE" w:rsidRDefault="001A2306" w:rsidP="00837CE3">
      <w:pPr>
        <w:pStyle w:val="ListNormal"/>
      </w:pPr>
      <w:r w:rsidRPr="006278BE">
        <w:t>Between 24 January 2024 and 31 January 2024;</w:t>
      </w:r>
    </w:p>
    <w:p w14:paraId="7DF38995" w14:textId="77777777" w:rsidR="001A2306" w:rsidRPr="006278BE" w:rsidRDefault="001A2306" w:rsidP="00837CE3">
      <w:pPr>
        <w:pStyle w:val="ListNormal"/>
      </w:pPr>
      <w:r w:rsidRPr="006278BE">
        <w:t>Between 24 January 2026 and 31 January 2026; and</w:t>
      </w:r>
    </w:p>
    <w:p w14:paraId="02F223AD" w14:textId="77777777" w:rsidR="001A2306" w:rsidRPr="006278BE" w:rsidRDefault="001A2306" w:rsidP="00837CE3">
      <w:pPr>
        <w:pStyle w:val="ListNormal"/>
      </w:pPr>
      <w:r w:rsidRPr="006278BE">
        <w:t>during such other periods as the Authority may direct.</w:t>
      </w:r>
    </w:p>
    <w:p w14:paraId="1E4F51C8" w14:textId="77777777" w:rsidR="001A2306" w:rsidRPr="006278BE" w:rsidRDefault="001A2306" w:rsidP="00837CE3">
      <w:pPr>
        <w:pStyle w:val="NumberedNormal"/>
      </w:pPr>
      <w:r w:rsidRPr="006278BE">
        <w:t>The licensee must when making an application under the Rail Electrification Costs Re-opener, send to the Authority a written application that:</w:t>
      </w:r>
    </w:p>
    <w:p w14:paraId="64012665" w14:textId="77777777" w:rsidR="001A2306" w:rsidRPr="006278BE" w:rsidRDefault="001A2306" w:rsidP="00837CE3">
      <w:pPr>
        <w:pStyle w:val="ListNormal"/>
      </w:pPr>
      <w:r w:rsidRPr="006278BE">
        <w:t>sets out the scope of work the licensee is or was required to carry out in relation to the Rail Electrification Costs to which the application relates;</w:t>
      </w:r>
    </w:p>
    <w:p w14:paraId="1B2ADF23" w14:textId="77777777" w:rsidR="001A2306" w:rsidRPr="006278BE" w:rsidRDefault="001A2306" w:rsidP="00837CE3">
      <w:pPr>
        <w:pStyle w:val="ListNormal"/>
      </w:pPr>
      <w:r w:rsidRPr="006278BE">
        <w:t>sets out any modifications to the value of REC</w:t>
      </w:r>
      <w:r w:rsidRPr="006278BE">
        <w:rPr>
          <w:rStyle w:val="Subscript"/>
        </w:rPr>
        <w:t>t</w:t>
      </w:r>
      <w:r w:rsidRPr="006278BE">
        <w:t xml:space="preserve"> in Appendix 1 being sought;</w:t>
      </w:r>
    </w:p>
    <w:p w14:paraId="56BF1183" w14:textId="77777777" w:rsidR="001A2306" w:rsidRPr="006278BE" w:rsidRDefault="001A2306" w:rsidP="00837CE3">
      <w:pPr>
        <w:pStyle w:val="ListNormal"/>
      </w:pPr>
      <w:r w:rsidRPr="006278BE">
        <w:t xml:space="preserve">explains the basis for calculating any modifications requested to allowances and the profiling of those allowances; and </w:t>
      </w:r>
    </w:p>
    <w:p w14:paraId="7B0FB996" w14:textId="77777777" w:rsidR="001A2306" w:rsidRPr="006278BE" w:rsidRDefault="001A2306" w:rsidP="00837CE3">
      <w:pPr>
        <w:pStyle w:val="ListNormal"/>
      </w:pPr>
      <w:r w:rsidRPr="006278BE">
        <w:t>provides such detailed supporting evidence as is reasonable in the circumstances.</w:t>
      </w:r>
    </w:p>
    <w:p w14:paraId="254F9805" w14:textId="77777777" w:rsidR="001A2306" w:rsidRPr="006278BE" w:rsidRDefault="001A2306" w:rsidP="00837CE3">
      <w:pPr>
        <w:pStyle w:val="NumberedNormal"/>
      </w:pPr>
      <w:r w:rsidRPr="006278BE">
        <w:t>An application under this Part must:</w:t>
      </w:r>
    </w:p>
    <w:p w14:paraId="7987BA46" w14:textId="77777777" w:rsidR="001A2306" w:rsidRPr="006278BE" w:rsidRDefault="001A2306" w:rsidP="00837CE3">
      <w:pPr>
        <w:pStyle w:val="ListNormal"/>
      </w:pPr>
      <w:r w:rsidRPr="006278BE">
        <w:t>be confined to costs incurred or expected to be incurred on or after 1 April 2023; and</w:t>
      </w:r>
    </w:p>
    <w:p w14:paraId="6702140D" w14:textId="77777777" w:rsidR="001A2306" w:rsidRPr="006278BE" w:rsidRDefault="001A2306" w:rsidP="00837CE3">
      <w:pPr>
        <w:pStyle w:val="ListNormal"/>
      </w:pPr>
      <w:r w:rsidRPr="006278BE">
        <w:t>take account of allowed expenditure which can be avoided as a result of the Rail Electrification Project that is the subject of the application.</w:t>
      </w:r>
    </w:p>
    <w:p w14:paraId="55C8240B" w14:textId="77777777" w:rsidR="001A2306" w:rsidRPr="006278BE" w:rsidRDefault="001A2306" w:rsidP="00837CE3">
      <w:pPr>
        <w:pStyle w:val="NumberedNormal"/>
      </w:pPr>
      <w:r w:rsidRPr="006278BE">
        <w:t>The following modifications to this licence may be made under the Rail Electrification Costs Re-opener:</w:t>
      </w:r>
    </w:p>
    <w:p w14:paraId="7A1B945B" w14:textId="77777777" w:rsidR="001A2306" w:rsidRPr="006278BE" w:rsidRDefault="001A2306" w:rsidP="00837CE3">
      <w:pPr>
        <w:pStyle w:val="ListNormal"/>
      </w:pPr>
      <w:r w:rsidRPr="006278BE">
        <w:t>modifications to the value of REC</w:t>
      </w:r>
      <w:r w:rsidRPr="006278BE">
        <w:rPr>
          <w:rStyle w:val="Subscript"/>
        </w:rPr>
        <w:t>t</w:t>
      </w:r>
      <w:r w:rsidRPr="006278BE">
        <w:t xml:space="preserve"> set out in Appendix 1; </w:t>
      </w:r>
    </w:p>
    <w:p w14:paraId="0F176983" w14:textId="77777777" w:rsidR="001A2306" w:rsidRPr="006278BE" w:rsidRDefault="001A2306" w:rsidP="00837CE3">
      <w:pPr>
        <w:pStyle w:val="ListNormal"/>
      </w:pPr>
      <w:r w:rsidRPr="006278BE">
        <w:t>modifications confined to allowances related to Rail Electrification Costs; and</w:t>
      </w:r>
    </w:p>
    <w:p w14:paraId="10378336" w14:textId="77777777" w:rsidR="001A2306" w:rsidRPr="006278BE" w:rsidRDefault="001A2306" w:rsidP="00837CE3">
      <w:pPr>
        <w:pStyle w:val="ListNormal"/>
      </w:pPr>
      <w:r w:rsidRPr="006278BE">
        <w:t>modifications confined to allowances for Regulatory Years commencing on or after 1 April 2023.</w:t>
      </w:r>
    </w:p>
    <w:p w14:paraId="3CB16012" w14:textId="77777777" w:rsidR="001A2306" w:rsidRPr="006278BE" w:rsidRDefault="001A2306" w:rsidP="00837CE3">
      <w:pPr>
        <w:pStyle w:val="NumberedNormal"/>
      </w:pPr>
      <w:r w:rsidRPr="006278BE">
        <w:t>The Authority may only make modifications to this licence under the Rail Electrification Costs Re-opener by direction where:</w:t>
      </w:r>
    </w:p>
    <w:p w14:paraId="7BBF67E1" w14:textId="77777777" w:rsidR="001A2306" w:rsidRPr="006278BE" w:rsidRDefault="001A2306" w:rsidP="00837CE3">
      <w:pPr>
        <w:pStyle w:val="ListNormal"/>
      </w:pPr>
      <w:r w:rsidRPr="006278BE">
        <w:t>the circumstances in paragraph 3.2.14 exist;</w:t>
      </w:r>
    </w:p>
    <w:p w14:paraId="79011EAB" w14:textId="77777777" w:rsidR="001A2306" w:rsidRPr="006278BE" w:rsidRDefault="001A2306" w:rsidP="00837CE3">
      <w:pPr>
        <w:pStyle w:val="ListNormal"/>
      </w:pPr>
      <w:r w:rsidRPr="006278BE">
        <w:t>the requirements in paragraphs 3.2.16 and 3.2.17 have been met; and</w:t>
      </w:r>
    </w:p>
    <w:p w14:paraId="3B0270BF" w14:textId="77777777" w:rsidR="001A2306" w:rsidRPr="006278BE" w:rsidRDefault="001A2306" w:rsidP="00837CE3">
      <w:pPr>
        <w:pStyle w:val="ListNormal"/>
      </w:pPr>
      <w:r w:rsidRPr="006278BE">
        <w:t>the modification to allowances is efficient.</w:t>
      </w:r>
    </w:p>
    <w:p w14:paraId="67AC1525" w14:textId="77777777" w:rsidR="001A2306" w:rsidRPr="006278BE" w:rsidRDefault="001A2306" w:rsidP="001A2306">
      <w:pPr>
        <w:pStyle w:val="Heading3"/>
      </w:pPr>
      <w:r w:rsidRPr="006278BE">
        <w:t>Electricity System Restoration Re-opener (ESR</w:t>
      </w:r>
      <w:r w:rsidRPr="006278BE">
        <w:rPr>
          <w:rStyle w:val="Subscript"/>
        </w:rPr>
        <w:t>t</w:t>
      </w:r>
      <w:r w:rsidRPr="006278BE">
        <w:t>)</w:t>
      </w:r>
    </w:p>
    <w:p w14:paraId="4FB40A67" w14:textId="77777777" w:rsidR="001A2306" w:rsidRPr="006278BE" w:rsidRDefault="001A2306" w:rsidP="00837CE3">
      <w:pPr>
        <w:pStyle w:val="NumberedNormal"/>
      </w:pPr>
      <w:r w:rsidRPr="006278BE">
        <w:t>This Part establishes the Electricity System Restoration Re-opener.</w:t>
      </w:r>
    </w:p>
    <w:p w14:paraId="48FFE2B7" w14:textId="77777777" w:rsidR="001A2306" w:rsidRPr="006278BE" w:rsidRDefault="001A2306" w:rsidP="00837CE3">
      <w:pPr>
        <w:pStyle w:val="NumberedNormal"/>
      </w:pPr>
      <w:r w:rsidRPr="006278BE">
        <w:lastRenderedPageBreak/>
        <w:t xml:space="preserve">The Electricity System Restoration Re-opener may be used where there has been a change to the Electricity System Restoration Scope of Work and the licensee has incurred or expects to incur additional costs associated with such change. </w:t>
      </w:r>
      <w:bookmarkStart w:id="112" w:name="_Ref97021475"/>
    </w:p>
    <w:p w14:paraId="1BA96365" w14:textId="77777777" w:rsidR="001A2306" w:rsidRPr="006278BE" w:rsidRDefault="001A2306" w:rsidP="00837CE3">
      <w:pPr>
        <w:pStyle w:val="NumberedNormal"/>
      </w:pPr>
      <w:bookmarkStart w:id="113" w:name="_Ref112419455"/>
      <w:r w:rsidRPr="006278BE">
        <w:t>The licensee may only apply to the Authority for modifications to this licence under the Electricity System Restoration Re-opener:</w:t>
      </w:r>
      <w:bookmarkEnd w:id="112"/>
      <w:bookmarkEnd w:id="113"/>
    </w:p>
    <w:p w14:paraId="4C56D628" w14:textId="77777777" w:rsidR="001A2306" w:rsidRPr="006278BE" w:rsidRDefault="001A2306" w:rsidP="00837CE3">
      <w:pPr>
        <w:pStyle w:val="ListNormal"/>
      </w:pPr>
      <w:r w:rsidRPr="006278BE">
        <w:t>Between 24 June 2024 and 28 June 2024; and</w:t>
      </w:r>
    </w:p>
    <w:p w14:paraId="3A62ACC6" w14:textId="77777777" w:rsidR="001A2306" w:rsidRPr="006278BE" w:rsidRDefault="001A2306" w:rsidP="00837CE3">
      <w:pPr>
        <w:pStyle w:val="ListNormal"/>
      </w:pPr>
      <w:r w:rsidRPr="006278BE">
        <w:t>during such other periods as the Authority may direct.</w:t>
      </w:r>
    </w:p>
    <w:p w14:paraId="768B0583" w14:textId="77777777" w:rsidR="001A2306" w:rsidRPr="006278BE" w:rsidRDefault="001A2306" w:rsidP="00837CE3">
      <w:pPr>
        <w:pStyle w:val="NumberedNormal"/>
      </w:pPr>
      <w:bookmarkStart w:id="114" w:name="_Ref97021505"/>
      <w:r w:rsidRPr="006278BE">
        <w:t>The licensee must when making an application under the Electricity System Restoration Re-opener, send to the Authority a written application that:</w:t>
      </w:r>
      <w:bookmarkEnd w:id="114"/>
    </w:p>
    <w:p w14:paraId="3E031015" w14:textId="1C5576BE" w:rsidR="001A2306" w:rsidRPr="006278BE" w:rsidRDefault="001A2306" w:rsidP="00837CE3">
      <w:pPr>
        <w:pStyle w:val="ListNormal"/>
      </w:pPr>
      <w:r w:rsidRPr="006278BE">
        <w:t xml:space="preserve">sets out the changes to the Electricity System Restoration Scope of Work, to which the application relates; </w:t>
      </w:r>
    </w:p>
    <w:p w14:paraId="168CD697" w14:textId="77777777" w:rsidR="001A2306" w:rsidRPr="006278BE" w:rsidRDefault="001A2306" w:rsidP="00837CE3">
      <w:pPr>
        <w:pStyle w:val="ListNormal"/>
      </w:pPr>
      <w:r w:rsidRPr="006278BE">
        <w:t>sets out any modifications to the value of ESR</w:t>
      </w:r>
      <w:r w:rsidRPr="006278BE">
        <w:rPr>
          <w:rStyle w:val="Subscript"/>
        </w:rPr>
        <w:t>t</w:t>
      </w:r>
      <w:r w:rsidRPr="006278BE">
        <w:t xml:space="preserve"> in Appendix 1 being sought; </w:t>
      </w:r>
    </w:p>
    <w:p w14:paraId="341113FB" w14:textId="77777777" w:rsidR="001A2306" w:rsidRPr="006278BE" w:rsidRDefault="001A2306" w:rsidP="00837CE3">
      <w:pPr>
        <w:pStyle w:val="ListNormal"/>
      </w:pPr>
      <w:r w:rsidRPr="006278BE">
        <w:t xml:space="preserve">explains the basis for calculating any modifications requested to allowances and the profiling of those allowances; </w:t>
      </w:r>
    </w:p>
    <w:p w14:paraId="0E3855B5" w14:textId="6ACE7834" w:rsidR="001A2306" w:rsidRPr="006278BE" w:rsidRDefault="001A2306" w:rsidP="00837CE3">
      <w:pPr>
        <w:pStyle w:val="ListNormal"/>
      </w:pPr>
      <w:r w:rsidRPr="006278BE">
        <w:t xml:space="preserve">sets out the engagement undertaken with the </w:t>
      </w:r>
      <w:r w:rsidR="00855C8F">
        <w:t>ISOP</w:t>
      </w:r>
      <w:r w:rsidRPr="006278BE">
        <w:t xml:space="preserve"> and other Relevant Network Licensees on the proposed scope of works; and</w:t>
      </w:r>
    </w:p>
    <w:p w14:paraId="223CCC35" w14:textId="77777777" w:rsidR="001A2306" w:rsidRPr="006278BE" w:rsidRDefault="001A2306" w:rsidP="00837CE3">
      <w:pPr>
        <w:pStyle w:val="ListNormal"/>
      </w:pPr>
      <w:r w:rsidRPr="006278BE">
        <w:t>provides such detailed supporting evidence as is reasonable in the circumstances.</w:t>
      </w:r>
    </w:p>
    <w:p w14:paraId="1172E3B9" w14:textId="77777777" w:rsidR="001A2306" w:rsidRPr="006278BE" w:rsidRDefault="001A2306" w:rsidP="00837CE3">
      <w:pPr>
        <w:pStyle w:val="NumberedNormal"/>
      </w:pPr>
      <w:bookmarkStart w:id="115" w:name="_Ref97560721"/>
      <w:r w:rsidRPr="006278BE">
        <w:t>An application under this Part must:</w:t>
      </w:r>
      <w:bookmarkEnd w:id="115"/>
    </w:p>
    <w:p w14:paraId="7F96FB35" w14:textId="77777777" w:rsidR="001A2306" w:rsidRPr="006278BE" w:rsidRDefault="001A2306" w:rsidP="00837CE3">
      <w:pPr>
        <w:pStyle w:val="ListNormal"/>
      </w:pPr>
      <w:r w:rsidRPr="006278BE">
        <w:t>relate to changes to the Electricity System Restoration Scope of Work agreed on or after 1 December 2021;</w:t>
      </w:r>
    </w:p>
    <w:p w14:paraId="5E3019A3" w14:textId="77777777" w:rsidR="001A2306" w:rsidRPr="006278BE" w:rsidRDefault="001A2306" w:rsidP="00837CE3">
      <w:pPr>
        <w:pStyle w:val="ListNormal"/>
      </w:pPr>
      <w:r w:rsidRPr="006278BE">
        <w:t>be confined to costs incurred or expected to be incurred on or after 1 April 2023; and</w:t>
      </w:r>
    </w:p>
    <w:p w14:paraId="765465F1" w14:textId="77777777" w:rsidR="001A2306" w:rsidRPr="006278BE" w:rsidRDefault="001A2306" w:rsidP="00837CE3">
      <w:pPr>
        <w:pStyle w:val="ListNormal"/>
      </w:pPr>
      <w:r w:rsidRPr="006278BE">
        <w:t>take account of allowed expenditure which can be avoided as a result of the change to the Electricity System Restoration Scope of Work, to which the application relates.</w:t>
      </w:r>
    </w:p>
    <w:p w14:paraId="1ED7C5B0" w14:textId="77777777" w:rsidR="001A2306" w:rsidRPr="006278BE" w:rsidRDefault="001A2306" w:rsidP="00837CE3">
      <w:pPr>
        <w:pStyle w:val="NumberedNormal"/>
      </w:pPr>
      <w:r w:rsidRPr="006278BE">
        <w:t xml:space="preserve">The Authority may also instigate this Re-opener in accordance with Part S. </w:t>
      </w:r>
    </w:p>
    <w:p w14:paraId="56C7C395" w14:textId="77777777" w:rsidR="001A2306" w:rsidRPr="006278BE" w:rsidRDefault="001A2306" w:rsidP="00837CE3">
      <w:pPr>
        <w:pStyle w:val="NumberedNormal"/>
      </w:pPr>
      <w:r w:rsidRPr="006278BE">
        <w:t>The following modifications to this licence may be made under the Electricity System Restoration Re-opener:</w:t>
      </w:r>
    </w:p>
    <w:p w14:paraId="48A71261" w14:textId="77777777" w:rsidR="001A2306" w:rsidRPr="006278BE" w:rsidRDefault="001A2306" w:rsidP="00837CE3">
      <w:pPr>
        <w:pStyle w:val="ListNormal"/>
      </w:pPr>
      <w:r w:rsidRPr="006278BE">
        <w:t>modifications to the value of ESR</w:t>
      </w:r>
      <w:r w:rsidRPr="006278BE">
        <w:rPr>
          <w:rStyle w:val="Subscript"/>
        </w:rPr>
        <w:t>t</w:t>
      </w:r>
      <w:r w:rsidRPr="006278BE">
        <w:t xml:space="preserve"> set out in Appendix 1; </w:t>
      </w:r>
    </w:p>
    <w:p w14:paraId="4C78F89E" w14:textId="77777777" w:rsidR="001A2306" w:rsidRPr="006278BE" w:rsidRDefault="001A2306" w:rsidP="00837CE3">
      <w:pPr>
        <w:pStyle w:val="ListNormal"/>
      </w:pPr>
      <w:r w:rsidRPr="006278BE">
        <w:t>modifications confined to allowances related to the change to the Electricity System Restoration Scope of Work, that are the subject of the Re-opener; and</w:t>
      </w:r>
    </w:p>
    <w:p w14:paraId="57E69605" w14:textId="77777777" w:rsidR="001A2306" w:rsidRPr="006278BE" w:rsidRDefault="001A2306" w:rsidP="00837CE3">
      <w:pPr>
        <w:pStyle w:val="ListNormal"/>
      </w:pPr>
      <w:r w:rsidRPr="006278BE">
        <w:t>modifications confined to allowances for Regulatory Years commencing on or after 1 April 2023.</w:t>
      </w:r>
    </w:p>
    <w:p w14:paraId="441628BD" w14:textId="77777777" w:rsidR="001A2306" w:rsidRPr="006278BE" w:rsidRDefault="001A2306" w:rsidP="00837CE3">
      <w:pPr>
        <w:pStyle w:val="NumberedNormal"/>
      </w:pPr>
      <w:r w:rsidRPr="006278BE">
        <w:lastRenderedPageBreak/>
        <w:t>The Authority may only make modifications to this licence under the Electricity System Restoration Re-opener by direction where:</w:t>
      </w:r>
    </w:p>
    <w:p w14:paraId="2125BC38" w14:textId="77777777" w:rsidR="001A2306" w:rsidRPr="006278BE" w:rsidRDefault="001A2306" w:rsidP="00837CE3">
      <w:pPr>
        <w:pStyle w:val="ListNormal"/>
      </w:pPr>
      <w:r w:rsidRPr="006278BE">
        <w:t xml:space="preserve">the circumstances in paragraph 3.2.21 exist; </w:t>
      </w:r>
    </w:p>
    <w:p w14:paraId="3FB276DA" w14:textId="76E2B3B9" w:rsidR="001A2306" w:rsidRPr="006278BE" w:rsidRDefault="001A2306" w:rsidP="00837CE3">
      <w:pPr>
        <w:pStyle w:val="ListNormal"/>
      </w:pPr>
      <w:r w:rsidRPr="006278BE">
        <w:t xml:space="preserve"> the requirements in paragraphs </w:t>
      </w:r>
      <w:r w:rsidRPr="006278BE">
        <w:fldChar w:fldCharType="begin"/>
      </w:r>
      <w:r w:rsidRPr="006278BE">
        <w:instrText xml:space="preserve"> REF _Ref97021505 \r \h  \* MERGEFORMAT </w:instrText>
      </w:r>
      <w:r w:rsidRPr="006278BE">
        <w:fldChar w:fldCharType="separate"/>
      </w:r>
      <w:r w:rsidR="00573AA9">
        <w:t>3.2.23</w:t>
      </w:r>
      <w:r w:rsidRPr="006278BE">
        <w:fldChar w:fldCharType="end"/>
      </w:r>
      <w:r w:rsidRPr="006278BE">
        <w:t xml:space="preserve"> and </w:t>
      </w:r>
      <w:r w:rsidRPr="006278BE">
        <w:fldChar w:fldCharType="begin"/>
      </w:r>
      <w:r w:rsidRPr="006278BE">
        <w:instrText xml:space="preserve"> REF _Ref97560721 \r \h  \* MERGEFORMAT </w:instrText>
      </w:r>
      <w:r w:rsidRPr="006278BE">
        <w:fldChar w:fldCharType="separate"/>
      </w:r>
      <w:r w:rsidR="00573AA9">
        <w:t>3.2.24</w:t>
      </w:r>
      <w:r w:rsidRPr="006278BE">
        <w:fldChar w:fldCharType="end"/>
      </w:r>
      <w:r w:rsidRPr="006278BE">
        <w:t xml:space="preserve"> have been met; and</w:t>
      </w:r>
    </w:p>
    <w:p w14:paraId="3C86601D" w14:textId="77777777" w:rsidR="001A2306" w:rsidRPr="006278BE" w:rsidRDefault="001A2306" w:rsidP="00837CE3">
      <w:pPr>
        <w:pStyle w:val="ListNormal"/>
      </w:pPr>
      <w:r w:rsidRPr="006278BE">
        <w:t>the modification to allowances is efficient.</w:t>
      </w:r>
    </w:p>
    <w:p w14:paraId="0A2206FD" w14:textId="77777777" w:rsidR="001A2306" w:rsidRPr="006278BE" w:rsidRDefault="001A2306" w:rsidP="001A2306">
      <w:pPr>
        <w:pStyle w:val="Heading3"/>
      </w:pPr>
      <w:r w:rsidRPr="006278BE">
        <w:t>Environmental Re-opener (EVR</w:t>
      </w:r>
      <w:r w:rsidRPr="006278BE">
        <w:rPr>
          <w:rStyle w:val="Subscript"/>
        </w:rPr>
        <w:t>t</w:t>
      </w:r>
      <w:r w:rsidRPr="006278BE">
        <w:t>)</w:t>
      </w:r>
    </w:p>
    <w:p w14:paraId="5672D234" w14:textId="77777777" w:rsidR="001A2306" w:rsidRPr="006278BE" w:rsidRDefault="001A2306" w:rsidP="00837CE3">
      <w:pPr>
        <w:pStyle w:val="NumberedNormal"/>
      </w:pPr>
      <w:r w:rsidRPr="006278BE">
        <w:t>This Part establishes the Environmental Re-opener.</w:t>
      </w:r>
    </w:p>
    <w:p w14:paraId="0DF6FADF" w14:textId="77777777" w:rsidR="001A2306" w:rsidRPr="006278BE" w:rsidRDefault="001A2306" w:rsidP="00837CE3">
      <w:pPr>
        <w:pStyle w:val="NumberedNormal"/>
      </w:pPr>
      <w:r w:rsidRPr="006278BE">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6278BE" w:rsidRDefault="001A2306" w:rsidP="00837CE3">
      <w:pPr>
        <w:pStyle w:val="NumberedNormal"/>
      </w:pPr>
      <w:r w:rsidRPr="006278BE">
        <w:t>The licensee may only apply to the Authority for modifications to this licence under the Environmental Re-opener:</w:t>
      </w:r>
    </w:p>
    <w:p w14:paraId="280A0EFD" w14:textId="77777777" w:rsidR="001A2306" w:rsidRPr="006278BE" w:rsidRDefault="001A2306" w:rsidP="00837CE3">
      <w:pPr>
        <w:pStyle w:val="ListNormal"/>
      </w:pPr>
      <w:r w:rsidRPr="006278BE">
        <w:t>Between 24 January 2024 and 31 January 2024;</w:t>
      </w:r>
    </w:p>
    <w:p w14:paraId="24EDBE1A" w14:textId="77777777" w:rsidR="001A2306" w:rsidRPr="006278BE" w:rsidRDefault="001A2306" w:rsidP="00837CE3">
      <w:pPr>
        <w:pStyle w:val="ListNormal"/>
      </w:pPr>
      <w:r w:rsidRPr="006278BE">
        <w:t>Between 24 January 2025 and 31 January 2025;</w:t>
      </w:r>
    </w:p>
    <w:p w14:paraId="4FA2BC24" w14:textId="77777777" w:rsidR="001A2306" w:rsidRPr="006278BE" w:rsidRDefault="001A2306" w:rsidP="00837CE3">
      <w:pPr>
        <w:pStyle w:val="ListNormal"/>
      </w:pPr>
      <w:r w:rsidRPr="006278BE">
        <w:t>Between 24 January 2026 and 31 January 2026; and</w:t>
      </w:r>
    </w:p>
    <w:p w14:paraId="3118A2F8" w14:textId="77777777" w:rsidR="001A2306" w:rsidRPr="006278BE" w:rsidRDefault="001A2306" w:rsidP="00837CE3">
      <w:pPr>
        <w:pStyle w:val="ListNormal"/>
      </w:pPr>
      <w:r w:rsidRPr="006278BE">
        <w:t xml:space="preserve">Between 24 January 2027 and 31 January 2027. </w:t>
      </w:r>
    </w:p>
    <w:p w14:paraId="1930E188" w14:textId="77777777" w:rsidR="001A2306" w:rsidRPr="006278BE" w:rsidRDefault="001A2306" w:rsidP="00837CE3">
      <w:pPr>
        <w:pStyle w:val="NumberedNormal"/>
      </w:pPr>
      <w:r w:rsidRPr="006278BE">
        <w:t>The licensee must, when making an application under the Environmental Re-opener, send to the Authority a written application that:</w:t>
      </w:r>
    </w:p>
    <w:p w14:paraId="0348E54B" w14:textId="77777777" w:rsidR="001A2306" w:rsidRPr="006278BE" w:rsidRDefault="001A2306" w:rsidP="00837CE3">
      <w:pPr>
        <w:pStyle w:val="ListNormal"/>
      </w:pPr>
      <w:r w:rsidRPr="006278BE">
        <w:t>states the new or amended legislative requirements that are the subject of the application and their relationship with the Environmental Action Plan;</w:t>
      </w:r>
    </w:p>
    <w:p w14:paraId="1E911B48" w14:textId="77777777" w:rsidR="001A2306" w:rsidRPr="006278BE" w:rsidRDefault="001A2306" w:rsidP="00837CE3">
      <w:pPr>
        <w:pStyle w:val="ListNormal"/>
      </w:pPr>
      <w:r w:rsidRPr="006278BE">
        <w:t>sets out any modifications to the value of EVR</w:t>
      </w:r>
      <w:r w:rsidRPr="006278BE">
        <w:rPr>
          <w:rStyle w:val="Subscript"/>
        </w:rPr>
        <w:t>t</w:t>
      </w:r>
      <w:r w:rsidRPr="006278BE">
        <w:t xml:space="preserve"> in Appendix 1 being sought;</w:t>
      </w:r>
    </w:p>
    <w:p w14:paraId="3FD05301" w14:textId="77777777" w:rsidR="001A2306" w:rsidRPr="006278BE" w:rsidRDefault="001A2306" w:rsidP="00837CE3">
      <w:pPr>
        <w:pStyle w:val="ListNormal"/>
      </w:pPr>
      <w:r w:rsidRPr="006278BE">
        <w:t>explains the basis for calculating any modifications requested to allowances and the profiling of those allowances; and</w:t>
      </w:r>
    </w:p>
    <w:p w14:paraId="360D2089" w14:textId="77777777" w:rsidR="001A2306" w:rsidRPr="006278BE" w:rsidRDefault="001A2306" w:rsidP="00837CE3">
      <w:pPr>
        <w:pStyle w:val="ListNormal"/>
      </w:pPr>
      <w:r w:rsidRPr="006278BE">
        <w:t>provides such detailed supporting evidence as is reasonable in the circumstances.</w:t>
      </w:r>
    </w:p>
    <w:p w14:paraId="30A5F313" w14:textId="77777777" w:rsidR="001A2306" w:rsidRPr="006278BE" w:rsidRDefault="001A2306" w:rsidP="00837CE3">
      <w:pPr>
        <w:pStyle w:val="NumberedNormal"/>
      </w:pPr>
      <w:r w:rsidRPr="006278BE">
        <w:t>An application under this Part must:</w:t>
      </w:r>
    </w:p>
    <w:p w14:paraId="696AE86E" w14:textId="77777777" w:rsidR="001A2306" w:rsidRPr="006278BE" w:rsidRDefault="001A2306" w:rsidP="00837CE3">
      <w:pPr>
        <w:pStyle w:val="ListNormal"/>
      </w:pPr>
      <w:r w:rsidRPr="006278BE">
        <w:t>relate to new or amended legislative requirements described in paragraph 3.2.29 that arise on or after 1 April 2023;</w:t>
      </w:r>
    </w:p>
    <w:p w14:paraId="4563BD92" w14:textId="77777777" w:rsidR="001A2306" w:rsidRPr="006278BE" w:rsidRDefault="001A2306" w:rsidP="00837CE3">
      <w:pPr>
        <w:pStyle w:val="ListNormal"/>
      </w:pPr>
      <w:r w:rsidRPr="006278BE">
        <w:t>relate to costs incurred or expected to be incurred on or after 1 April 2023; and</w:t>
      </w:r>
    </w:p>
    <w:p w14:paraId="1E6C5C50" w14:textId="77777777" w:rsidR="001A2306" w:rsidRPr="006278BE" w:rsidRDefault="001A2306" w:rsidP="00837CE3">
      <w:pPr>
        <w:pStyle w:val="ListNormal"/>
      </w:pPr>
      <w:r w:rsidRPr="006278BE">
        <w:t>take account of allowed expenditure which can be avoided as a result of any changes to the licensee’s activities related to the same change that is the subject of the application.</w:t>
      </w:r>
    </w:p>
    <w:p w14:paraId="3E1E2D79" w14:textId="77777777" w:rsidR="001A2306" w:rsidRPr="006278BE" w:rsidRDefault="001A2306" w:rsidP="00837CE3">
      <w:pPr>
        <w:pStyle w:val="NumberedNormal"/>
      </w:pPr>
      <w:r w:rsidRPr="006278BE">
        <w:t>The following modifications to this licence may be made under the Environmental Re-opener:</w:t>
      </w:r>
    </w:p>
    <w:p w14:paraId="26C34E94" w14:textId="77777777" w:rsidR="001A2306" w:rsidRPr="006278BE" w:rsidRDefault="001A2306" w:rsidP="00837CE3">
      <w:pPr>
        <w:pStyle w:val="ListNormal"/>
      </w:pPr>
      <w:r w:rsidRPr="006278BE">
        <w:lastRenderedPageBreak/>
        <w:t>modifications to the value of EVR</w:t>
      </w:r>
      <w:r w:rsidRPr="006278BE">
        <w:rPr>
          <w:rStyle w:val="Subscript"/>
        </w:rPr>
        <w:t>t</w:t>
      </w:r>
      <w:r w:rsidRPr="006278BE">
        <w:t xml:space="preserve"> set out in Appendix 1; </w:t>
      </w:r>
    </w:p>
    <w:p w14:paraId="2DAA5284" w14:textId="77777777" w:rsidR="001A2306" w:rsidRPr="006278BE" w:rsidRDefault="001A2306" w:rsidP="00837CE3">
      <w:pPr>
        <w:pStyle w:val="ListNormal"/>
      </w:pPr>
      <w:r w:rsidRPr="006278BE">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6278BE" w:rsidRDefault="001A2306" w:rsidP="00837CE3">
      <w:pPr>
        <w:pStyle w:val="ListNormal"/>
      </w:pPr>
      <w:r w:rsidRPr="006278BE">
        <w:t>modifications confined to allowances for Regulatory Years commencing on or after 1 April 2023.</w:t>
      </w:r>
    </w:p>
    <w:p w14:paraId="14A342C2" w14:textId="77777777" w:rsidR="001A2306" w:rsidRPr="006278BE" w:rsidRDefault="001A2306" w:rsidP="00837CE3">
      <w:pPr>
        <w:pStyle w:val="NumberedNormal"/>
      </w:pPr>
      <w:r w:rsidRPr="006278BE">
        <w:t>The Authority may only make modifications to this licence under the Environmental Re-opener by direction</w:t>
      </w:r>
      <w:r w:rsidRPr="006278BE" w:rsidDel="00F070E8">
        <w:t xml:space="preserve"> where</w:t>
      </w:r>
      <w:r w:rsidRPr="006278BE">
        <w:t xml:space="preserve">: </w:t>
      </w:r>
    </w:p>
    <w:p w14:paraId="5644C9B1" w14:textId="77777777" w:rsidR="001A2306" w:rsidRPr="006278BE" w:rsidRDefault="001A2306" w:rsidP="00837CE3">
      <w:pPr>
        <w:pStyle w:val="ListNormal"/>
      </w:pPr>
      <w:r w:rsidRPr="006278BE">
        <w:t>the circumstances in paragraph 3.2.29 exist;</w:t>
      </w:r>
    </w:p>
    <w:p w14:paraId="27FA7480" w14:textId="77777777" w:rsidR="001A2306" w:rsidRPr="006278BE" w:rsidRDefault="001A2306" w:rsidP="00837CE3">
      <w:pPr>
        <w:pStyle w:val="ListNormal"/>
      </w:pPr>
      <w:r w:rsidRPr="006278BE">
        <w:t>the modification has been requested by the licensee under paragraph 3.2.30, and the requirements in 3.2.31 and 3.2.32 have been met; and</w:t>
      </w:r>
    </w:p>
    <w:p w14:paraId="4E542D3D" w14:textId="77777777" w:rsidR="001A2306" w:rsidRPr="006278BE" w:rsidRDefault="001A2306" w:rsidP="00837CE3">
      <w:pPr>
        <w:pStyle w:val="ListNormal"/>
      </w:pPr>
      <w:r w:rsidRPr="006278BE">
        <w:t>the modification to allowances is efficient.</w:t>
      </w:r>
    </w:p>
    <w:p w14:paraId="0E5855BB" w14:textId="77777777" w:rsidR="001A2306" w:rsidRPr="006278BE" w:rsidRDefault="001A2306" w:rsidP="001A2306">
      <w:pPr>
        <w:pStyle w:val="Heading3"/>
      </w:pPr>
      <w:r w:rsidRPr="006278BE">
        <w:t>Specified Street Works Costs Re-opener (SWR</w:t>
      </w:r>
      <w:r w:rsidRPr="006278BE">
        <w:rPr>
          <w:rStyle w:val="Subscript"/>
        </w:rPr>
        <w:t>t</w:t>
      </w:r>
      <w:r w:rsidRPr="006278BE">
        <w:t>)</w:t>
      </w:r>
    </w:p>
    <w:p w14:paraId="6DDD8EDE" w14:textId="77777777" w:rsidR="001A2306" w:rsidRPr="006278BE" w:rsidRDefault="001A2306" w:rsidP="00837CE3">
      <w:pPr>
        <w:pStyle w:val="NumberedNormal"/>
      </w:pPr>
      <w:r w:rsidRPr="006278BE">
        <w:t>This Part establishes the Specified Street Works Costs Re-opener.</w:t>
      </w:r>
    </w:p>
    <w:p w14:paraId="67BED3BB" w14:textId="77777777" w:rsidR="001A2306" w:rsidRPr="006278BE" w:rsidRDefault="001A2306" w:rsidP="00837CE3">
      <w:pPr>
        <w:pStyle w:val="NumberedNormal"/>
      </w:pPr>
      <w:r w:rsidRPr="006278BE">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6278BE" w:rsidRDefault="001A2306" w:rsidP="00837CE3">
      <w:pPr>
        <w:pStyle w:val="NumberedNormal"/>
      </w:pPr>
      <w:r w:rsidRPr="006278BE">
        <w:t>The licensee may only apply to the Authority for modifications to this licence under the Specified Street Works Costs Re-opener:</w:t>
      </w:r>
    </w:p>
    <w:p w14:paraId="50C6086D" w14:textId="77777777" w:rsidR="001A2306" w:rsidRPr="006278BE" w:rsidRDefault="001A2306" w:rsidP="00837CE3">
      <w:pPr>
        <w:pStyle w:val="ListNormal"/>
      </w:pPr>
      <w:r w:rsidRPr="006278BE">
        <w:t>Between 24 January 2026 and 31 January 2026; and</w:t>
      </w:r>
    </w:p>
    <w:p w14:paraId="583E0E98" w14:textId="77777777" w:rsidR="001A2306" w:rsidRPr="006278BE" w:rsidRDefault="001A2306" w:rsidP="00837CE3">
      <w:pPr>
        <w:pStyle w:val="ListNormal"/>
      </w:pPr>
      <w:r w:rsidRPr="006278BE">
        <w:t>during such other periods as the Authority may direct.</w:t>
      </w:r>
    </w:p>
    <w:p w14:paraId="5FC2C49E" w14:textId="77777777" w:rsidR="001A2306" w:rsidRPr="006278BE" w:rsidRDefault="001A2306" w:rsidP="00837CE3">
      <w:pPr>
        <w:pStyle w:val="NumberedNormal"/>
      </w:pPr>
      <w:r w:rsidRPr="006278BE">
        <w:t>The licensee must when making an application under the Specified Street Works Costs Re-opener, send to the Authority a written application that:</w:t>
      </w:r>
    </w:p>
    <w:p w14:paraId="4DFDD4B6" w14:textId="77777777" w:rsidR="001A2306" w:rsidRPr="006278BE" w:rsidRDefault="001A2306" w:rsidP="00837CE3">
      <w:pPr>
        <w:pStyle w:val="ListNormal"/>
      </w:pPr>
      <w:r w:rsidRPr="006278BE">
        <w:t>states the Specified Street Works Costs that are the subject of the application;</w:t>
      </w:r>
    </w:p>
    <w:p w14:paraId="1DD638DD" w14:textId="77777777" w:rsidR="001A2306" w:rsidRPr="006278BE" w:rsidRDefault="001A2306" w:rsidP="00837CE3">
      <w:pPr>
        <w:pStyle w:val="ListNormal"/>
      </w:pPr>
      <w:r w:rsidRPr="006278BE">
        <w:t>sets out any modifications to the value of SWR</w:t>
      </w:r>
      <w:r w:rsidRPr="006278BE">
        <w:rPr>
          <w:rStyle w:val="Subscript"/>
        </w:rPr>
        <w:t>t</w:t>
      </w:r>
      <w:r w:rsidRPr="006278BE">
        <w:t xml:space="preserve"> in Appendix 1 being sought;</w:t>
      </w:r>
    </w:p>
    <w:p w14:paraId="3E503B98" w14:textId="77777777" w:rsidR="001A2306" w:rsidRPr="006278BE" w:rsidRDefault="001A2306" w:rsidP="00837CE3">
      <w:pPr>
        <w:pStyle w:val="ListNormal"/>
      </w:pPr>
      <w:r w:rsidRPr="006278BE">
        <w:t>explains the basis for calculating any modifications requested to allowances and the profiling of those allowances; and</w:t>
      </w:r>
    </w:p>
    <w:p w14:paraId="270B10BC" w14:textId="77777777" w:rsidR="001A2306" w:rsidRPr="006278BE" w:rsidRDefault="001A2306" w:rsidP="00837CE3">
      <w:pPr>
        <w:pStyle w:val="ListNormal"/>
      </w:pPr>
      <w:r w:rsidRPr="006278BE">
        <w:t>provides such detailed supporting evidence as is reasonable in the circumstances.</w:t>
      </w:r>
    </w:p>
    <w:p w14:paraId="6E8DBFF4" w14:textId="77777777" w:rsidR="001A2306" w:rsidRPr="006278BE" w:rsidRDefault="001A2306" w:rsidP="00837CE3">
      <w:pPr>
        <w:pStyle w:val="NumberedNormal"/>
      </w:pPr>
      <w:r w:rsidRPr="006278BE">
        <w:t>An application under this Part must:</w:t>
      </w:r>
    </w:p>
    <w:p w14:paraId="4F09F4AB" w14:textId="77777777" w:rsidR="001A2306" w:rsidRPr="006278BE" w:rsidRDefault="001A2306" w:rsidP="00837CE3">
      <w:pPr>
        <w:pStyle w:val="ListNormal"/>
      </w:pPr>
      <w:r w:rsidRPr="006278BE">
        <w:t>relate to Specified Street Works Costs that have been incurred or are expected to be incurred on or after 1 April 2023; and</w:t>
      </w:r>
    </w:p>
    <w:p w14:paraId="4BFC15DE" w14:textId="77777777" w:rsidR="001A2306" w:rsidRPr="006278BE" w:rsidRDefault="001A2306" w:rsidP="00837CE3">
      <w:pPr>
        <w:pStyle w:val="ListNormal"/>
      </w:pPr>
      <w:r w:rsidRPr="006278BE">
        <w:lastRenderedPageBreak/>
        <w:t>take account of allowed expenditure which can be avoided as a result of the cause of the changes to the Specified Street Works Costs which are the subject of the application.</w:t>
      </w:r>
    </w:p>
    <w:p w14:paraId="20DFC602" w14:textId="77777777" w:rsidR="001A2306" w:rsidRPr="006278BE" w:rsidRDefault="001A2306" w:rsidP="00837CE3">
      <w:pPr>
        <w:pStyle w:val="NumberedNormal"/>
      </w:pPr>
      <w:r w:rsidRPr="006278BE">
        <w:t>The following modifications to this licence may be made under the Specified Street Works Costs Re-opener:</w:t>
      </w:r>
    </w:p>
    <w:p w14:paraId="43BC04D5" w14:textId="77777777" w:rsidR="001A2306" w:rsidRPr="006278BE" w:rsidRDefault="001A2306" w:rsidP="00837CE3">
      <w:pPr>
        <w:pStyle w:val="ListNormal"/>
      </w:pPr>
      <w:r w:rsidRPr="006278BE">
        <w:t>modifications to the value of SWR</w:t>
      </w:r>
      <w:r w:rsidRPr="006278BE">
        <w:rPr>
          <w:rStyle w:val="Subscript"/>
        </w:rPr>
        <w:t>t</w:t>
      </w:r>
      <w:r w:rsidRPr="006278BE">
        <w:t xml:space="preserve"> set out in Appendix 1; </w:t>
      </w:r>
    </w:p>
    <w:p w14:paraId="1F122B82" w14:textId="77777777" w:rsidR="001A2306" w:rsidRPr="006278BE" w:rsidRDefault="001A2306" w:rsidP="00837CE3">
      <w:pPr>
        <w:pStyle w:val="ListNormal"/>
      </w:pPr>
      <w:r w:rsidRPr="006278BE">
        <w:t>modifications confined to allowances related to Specified Street Works Costs; and</w:t>
      </w:r>
    </w:p>
    <w:p w14:paraId="171BE2AF" w14:textId="77777777" w:rsidR="001A2306" w:rsidRPr="006278BE" w:rsidRDefault="001A2306" w:rsidP="00837CE3">
      <w:pPr>
        <w:pStyle w:val="ListNormal"/>
      </w:pPr>
      <w:r w:rsidRPr="006278BE">
        <w:t>modifications confined to allowances for Regulatory Years commencing on or after 1 April 2023.</w:t>
      </w:r>
    </w:p>
    <w:p w14:paraId="23D41FDA" w14:textId="77777777" w:rsidR="001A2306" w:rsidRPr="006278BE" w:rsidRDefault="001A2306" w:rsidP="00837CE3">
      <w:pPr>
        <w:pStyle w:val="NumberedNormal"/>
      </w:pPr>
      <w:r w:rsidRPr="006278BE">
        <w:t>The Authority may only make modifications to this licence under the Specified Street Works Costs Re-opener by direction where:</w:t>
      </w:r>
    </w:p>
    <w:p w14:paraId="1BD6C497" w14:textId="77777777" w:rsidR="001A2306" w:rsidRPr="006278BE" w:rsidRDefault="001A2306" w:rsidP="00837CE3">
      <w:pPr>
        <w:pStyle w:val="ListNormal"/>
      </w:pPr>
      <w:r w:rsidRPr="006278BE">
        <w:t>the circumstances in paragraph 3.2.36 exist;</w:t>
      </w:r>
    </w:p>
    <w:p w14:paraId="194098E5" w14:textId="77777777" w:rsidR="001A2306" w:rsidRPr="006278BE" w:rsidRDefault="001A2306" w:rsidP="00837CE3">
      <w:pPr>
        <w:pStyle w:val="ListNormal"/>
      </w:pPr>
      <w:r w:rsidRPr="006278BE">
        <w:t>the requirements in paragraphs 3.2.38 and 3.2.39 have been met; and</w:t>
      </w:r>
    </w:p>
    <w:p w14:paraId="5E3639F8" w14:textId="77777777" w:rsidR="001A2306" w:rsidRPr="006278BE" w:rsidRDefault="001A2306" w:rsidP="00837CE3">
      <w:pPr>
        <w:pStyle w:val="ListNormal"/>
      </w:pPr>
      <w:r w:rsidRPr="006278BE">
        <w:t>the modification to allowances is efficient.</w:t>
      </w:r>
    </w:p>
    <w:p w14:paraId="615AC272" w14:textId="77777777" w:rsidR="001A2306" w:rsidRPr="006278BE" w:rsidRDefault="001A2306" w:rsidP="001A2306">
      <w:pPr>
        <w:pStyle w:val="Heading3"/>
      </w:pPr>
      <w:r w:rsidRPr="006278BE">
        <w:t>Cyber Resilience OT Re-opener</w:t>
      </w:r>
    </w:p>
    <w:p w14:paraId="71E28A12" w14:textId="77777777" w:rsidR="001A2306" w:rsidRPr="006278BE" w:rsidRDefault="001A2306" w:rsidP="00837CE3">
      <w:pPr>
        <w:pStyle w:val="NumberedNormal"/>
      </w:pPr>
      <w:r w:rsidRPr="006278BE">
        <w:t>This Part establishes the Cyber Resilience OT Re-opener. The values of the related PCFM Variable Values are set out in Special Condition 3.3 (Evaluative Price Control Deliverables).</w:t>
      </w:r>
    </w:p>
    <w:p w14:paraId="1AD7BBA5" w14:textId="77777777" w:rsidR="001A2306" w:rsidRPr="006278BE" w:rsidRDefault="001A2306" w:rsidP="00837CE3">
      <w:pPr>
        <w:pStyle w:val="NumberedNormal"/>
      </w:pPr>
      <w:bookmarkStart w:id="116" w:name="_Ref114997853"/>
      <w:r w:rsidRPr="006278BE">
        <w:t>The Cyber Resilience OT Re-opener may be used where there are:</w:t>
      </w:r>
      <w:bookmarkEnd w:id="116"/>
    </w:p>
    <w:p w14:paraId="61465A05" w14:textId="77777777" w:rsidR="001A2306" w:rsidRPr="006278BE" w:rsidRDefault="001A2306" w:rsidP="00837CE3">
      <w:pPr>
        <w:pStyle w:val="ListNormal"/>
      </w:pPr>
      <w:r w:rsidRPr="006278BE">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6278BE" w:rsidRDefault="001A2306" w:rsidP="00837CE3">
      <w:pPr>
        <w:pStyle w:val="ListNormal"/>
      </w:pPr>
      <w:r w:rsidRPr="006278BE">
        <w:t>changes to levels of risks or threats relating to cyber resilience in relation to OT, that take the licensee outside of its organisational risk appetite;</w:t>
      </w:r>
    </w:p>
    <w:p w14:paraId="6A55DF62" w14:textId="77777777" w:rsidR="001A2306" w:rsidRPr="006278BE" w:rsidRDefault="001A2306" w:rsidP="00837CE3">
      <w:pPr>
        <w:pStyle w:val="ListNormal"/>
      </w:pPr>
      <w:r w:rsidRPr="006278BE">
        <w:t>changes to statutory or regulatory requirements relating to cyber resilience in relation to OT; or</w:t>
      </w:r>
    </w:p>
    <w:p w14:paraId="7B679B33" w14:textId="77777777" w:rsidR="001A2306" w:rsidRPr="006278BE" w:rsidRDefault="001A2306" w:rsidP="00837CE3">
      <w:pPr>
        <w:pStyle w:val="ListNormal"/>
      </w:pPr>
      <w:r w:rsidRPr="006278BE">
        <w:t>modifications required to be made to:</w:t>
      </w:r>
    </w:p>
    <w:p w14:paraId="50B9E33F" w14:textId="77777777" w:rsidR="001A2306" w:rsidRPr="006278BE" w:rsidRDefault="001A2306" w:rsidP="00837CE3">
      <w:pPr>
        <w:pStyle w:val="SublistNormal"/>
      </w:pPr>
      <w:r w:rsidRPr="006278BE">
        <w:t>the outputs, delivery dates or allowances set as part of RIIO-ED2 Final Determinations; or</w:t>
      </w:r>
    </w:p>
    <w:p w14:paraId="064FBB23" w14:textId="77777777" w:rsidR="001A2306" w:rsidRPr="006278BE" w:rsidRDefault="001A2306" w:rsidP="00837CE3">
      <w:pPr>
        <w:pStyle w:val="SublistNormal"/>
      </w:pPr>
      <w:r w:rsidRPr="006278BE">
        <w:t>other existing outputs, delivery dates or allowances;</w:t>
      </w:r>
    </w:p>
    <w:p w14:paraId="3BCAD9A0" w14:textId="77777777" w:rsidR="001A2306" w:rsidRPr="006278BE" w:rsidRDefault="001A2306" w:rsidP="00837CE3">
      <w:pPr>
        <w:pStyle w:val="SublistNormal"/>
      </w:pPr>
      <w:r w:rsidRPr="006278BE">
        <w:t>to correct errors or to make refinements to improve the licensee’s cyber resilience in relation to OT.</w:t>
      </w:r>
    </w:p>
    <w:p w14:paraId="700B9388" w14:textId="77777777" w:rsidR="001A2306" w:rsidRPr="006278BE" w:rsidRDefault="001A2306" w:rsidP="00837CE3">
      <w:pPr>
        <w:pStyle w:val="NumberedNormal"/>
      </w:pPr>
      <w:r w:rsidRPr="006278BE">
        <w:t>The licensee may only apply to the Authority for modifications to this licence under the Cyber Resilience OT Re-opener:</w:t>
      </w:r>
    </w:p>
    <w:p w14:paraId="0727C265" w14:textId="77777777" w:rsidR="001A2306" w:rsidRPr="006278BE" w:rsidRDefault="001A2306" w:rsidP="00837CE3">
      <w:pPr>
        <w:pStyle w:val="ListNormal"/>
      </w:pPr>
      <w:r w:rsidRPr="006278BE">
        <w:t>Between 3 April 2023 and 10 April 2023;</w:t>
      </w:r>
    </w:p>
    <w:p w14:paraId="1B594515" w14:textId="77777777" w:rsidR="001A2306" w:rsidRPr="006278BE" w:rsidRDefault="001A2306" w:rsidP="00837CE3">
      <w:pPr>
        <w:pStyle w:val="ListNormal"/>
      </w:pPr>
      <w:r w:rsidRPr="006278BE">
        <w:lastRenderedPageBreak/>
        <w:t>Between 1 April 2025 and 7 April 2025; and</w:t>
      </w:r>
    </w:p>
    <w:p w14:paraId="4ABBE66F" w14:textId="77777777" w:rsidR="001A2306" w:rsidRPr="006278BE" w:rsidRDefault="001A2306" w:rsidP="00837CE3">
      <w:pPr>
        <w:pStyle w:val="ListNormal"/>
      </w:pPr>
      <w:r w:rsidRPr="006278BE">
        <w:t>during such other periods as the Authority may direct.</w:t>
      </w:r>
    </w:p>
    <w:p w14:paraId="258405D2" w14:textId="77777777" w:rsidR="001A2306" w:rsidRPr="006278BE" w:rsidRDefault="001A2306" w:rsidP="00837CE3">
      <w:pPr>
        <w:pStyle w:val="NumberedNormal"/>
      </w:pPr>
      <w:r w:rsidRPr="006278BE">
        <w:t>The licensee must when making an application under the Cyber Resilience OT Re-opener, send to the Authority a written application that:</w:t>
      </w:r>
    </w:p>
    <w:p w14:paraId="54E0066E" w14:textId="77777777" w:rsidR="001A2306" w:rsidRPr="006278BE" w:rsidRDefault="001A2306" w:rsidP="00837CE3">
      <w:pPr>
        <w:pStyle w:val="ListNormal"/>
      </w:pPr>
      <w:r w:rsidRPr="006278BE">
        <w:t>gives details of the circumstances referred to in paragraph 3.2.43 that exist;</w:t>
      </w:r>
    </w:p>
    <w:p w14:paraId="31638C31" w14:textId="77777777" w:rsidR="001A2306" w:rsidRPr="006278BE" w:rsidRDefault="001A2306" w:rsidP="00837CE3">
      <w:pPr>
        <w:pStyle w:val="ListNormal"/>
      </w:pPr>
      <w:r w:rsidRPr="006278BE">
        <w:t>sets out any modifications to the Cyber Resilience OT Baseline Allowances Table, the Cyber Resilience OT Re-opener Allowances Table, and the Cyber Resilience OT PCD Table being sought;</w:t>
      </w:r>
    </w:p>
    <w:p w14:paraId="530612A9" w14:textId="77777777" w:rsidR="001A2306" w:rsidRPr="006278BE" w:rsidRDefault="001A2306" w:rsidP="00837CE3">
      <w:pPr>
        <w:pStyle w:val="ListNormal"/>
      </w:pPr>
      <w:r w:rsidRPr="006278BE">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6278BE" w:rsidRDefault="001A2306" w:rsidP="00837CE3">
      <w:pPr>
        <w:pStyle w:val="ListNormal"/>
      </w:pPr>
      <w:r w:rsidRPr="006278BE">
        <w:t>explains the basis for calculating any modifications requested to allowances and the profiling of those allowances; and</w:t>
      </w:r>
    </w:p>
    <w:p w14:paraId="3B710D51" w14:textId="77777777" w:rsidR="001A2306" w:rsidRPr="006278BE" w:rsidRDefault="001A2306" w:rsidP="00837CE3">
      <w:pPr>
        <w:pStyle w:val="ListNormal"/>
      </w:pPr>
      <w:r w:rsidRPr="006278BE">
        <w:t>provides such detailed supporting evidence as is reasonable in the circumstances.</w:t>
      </w:r>
    </w:p>
    <w:p w14:paraId="7B189D63" w14:textId="77777777" w:rsidR="001A2306" w:rsidRPr="006278BE" w:rsidRDefault="001A2306" w:rsidP="00837CE3">
      <w:pPr>
        <w:pStyle w:val="NumberedNormal"/>
      </w:pPr>
      <w:r w:rsidRPr="006278BE">
        <w:t>An application under this Part must:</w:t>
      </w:r>
    </w:p>
    <w:p w14:paraId="7A5ACB4F" w14:textId="43C61908" w:rsidR="001A2306" w:rsidRPr="006278BE" w:rsidRDefault="001A2306" w:rsidP="00837CE3">
      <w:pPr>
        <w:pStyle w:val="ListNormal"/>
      </w:pPr>
      <w:r w:rsidRPr="006278BE">
        <w:t xml:space="preserve">relate to circumstances of the type referred to in paragraph </w:t>
      </w:r>
      <w:r w:rsidRPr="006278BE">
        <w:fldChar w:fldCharType="begin"/>
      </w:r>
      <w:r w:rsidRPr="006278BE">
        <w:instrText xml:space="preserve"> REF _Ref114997853 \r \h  \* MERGEFORMAT </w:instrText>
      </w:r>
      <w:r w:rsidRPr="006278BE">
        <w:fldChar w:fldCharType="separate"/>
      </w:r>
      <w:r w:rsidR="00573AA9">
        <w:t>3.2.43</w:t>
      </w:r>
      <w:r w:rsidRPr="006278BE">
        <w:fldChar w:fldCharType="end"/>
      </w:r>
      <w:r w:rsidRPr="006278BE">
        <w:t xml:space="preserve"> that have developed since 1 December 2021;</w:t>
      </w:r>
    </w:p>
    <w:p w14:paraId="083688B8" w14:textId="77777777" w:rsidR="001A2306" w:rsidRPr="006278BE" w:rsidRDefault="001A2306" w:rsidP="00837CE3">
      <w:pPr>
        <w:pStyle w:val="ListNormal"/>
      </w:pPr>
      <w:r w:rsidRPr="006278BE">
        <w:t>be confined to costs incurred or expected to be incurred on or after 1 April 2023; and</w:t>
      </w:r>
    </w:p>
    <w:p w14:paraId="2F27A76D" w14:textId="77777777" w:rsidR="001A2306" w:rsidRPr="006278BE" w:rsidRDefault="001A2306" w:rsidP="00837CE3">
      <w:pPr>
        <w:pStyle w:val="ListNormal"/>
      </w:pPr>
      <w:r w:rsidRPr="006278BE">
        <w:t>take account of allowed expenditure which can be avoided as a result of the modifications requested.</w:t>
      </w:r>
    </w:p>
    <w:p w14:paraId="1F4EDD5C" w14:textId="77777777" w:rsidR="001A2306" w:rsidRPr="006278BE" w:rsidRDefault="001A2306" w:rsidP="00837CE3">
      <w:pPr>
        <w:pStyle w:val="NumberedNormal"/>
      </w:pPr>
      <w:r w:rsidRPr="006278BE">
        <w:t>The Authority may also instigate this Re-opener in accordance with Part S.</w:t>
      </w:r>
    </w:p>
    <w:p w14:paraId="2F8EE751" w14:textId="77777777" w:rsidR="001A2306" w:rsidRPr="006278BE" w:rsidRDefault="001A2306" w:rsidP="00837CE3">
      <w:pPr>
        <w:pStyle w:val="NumberedNormal"/>
      </w:pPr>
      <w:r w:rsidRPr="006278BE">
        <w:t>The following modifications to this licence may be made under the Cyber Resilience OT Re-opener:</w:t>
      </w:r>
    </w:p>
    <w:p w14:paraId="184CE08D" w14:textId="23C265C9" w:rsidR="001A2306" w:rsidRPr="006278BE" w:rsidRDefault="001A2306" w:rsidP="00837CE3">
      <w:pPr>
        <w:pStyle w:val="ListNormal"/>
      </w:pPr>
      <w:r w:rsidRPr="006278BE">
        <w:t xml:space="preserve">if the relevant circumstance is that set out in paragraph </w:t>
      </w:r>
      <w:r w:rsidRPr="006278BE">
        <w:fldChar w:fldCharType="begin"/>
      </w:r>
      <w:r w:rsidRPr="006278BE">
        <w:instrText xml:space="preserve"> REF _Ref114997853 \r \h </w:instrText>
      </w:r>
      <w:r w:rsidR="006278BE">
        <w:instrText xml:space="preserve"> \* MERGEFORMAT </w:instrText>
      </w:r>
      <w:r w:rsidRPr="006278BE">
        <w:fldChar w:fldCharType="separate"/>
      </w:r>
      <w:r w:rsidR="00573AA9">
        <w:t>3.2.43</w:t>
      </w:r>
      <w:r w:rsidRPr="006278BE">
        <w:fldChar w:fldCharType="end"/>
      </w:r>
      <w:r w:rsidRPr="006278BE">
        <w:t>(d)(i), modifications to the Cyber Resilience OT Baseline Allowances Table and the Cyber Resilience OT PCD Table;</w:t>
      </w:r>
    </w:p>
    <w:p w14:paraId="584F37B2" w14:textId="48B3294F" w:rsidR="001A2306" w:rsidRPr="006278BE" w:rsidRDefault="001A2306" w:rsidP="00837CE3">
      <w:pPr>
        <w:pStyle w:val="ListNormal"/>
      </w:pPr>
      <w:r w:rsidRPr="006278BE">
        <w:t xml:space="preserve">if the relevant circumstance is that set out in paragraphs </w:t>
      </w:r>
      <w:r w:rsidRPr="006278BE">
        <w:fldChar w:fldCharType="begin"/>
      </w:r>
      <w:r w:rsidRPr="006278BE">
        <w:instrText xml:space="preserve"> REF _Ref114997853 \r \h </w:instrText>
      </w:r>
      <w:r w:rsidR="006278BE">
        <w:instrText xml:space="preserve"> \* MERGEFORMAT </w:instrText>
      </w:r>
      <w:r w:rsidRPr="006278BE">
        <w:fldChar w:fldCharType="separate"/>
      </w:r>
      <w:r w:rsidR="00573AA9">
        <w:t>3.2.43</w:t>
      </w:r>
      <w:r w:rsidRPr="006278BE">
        <w:fldChar w:fldCharType="end"/>
      </w:r>
      <w:r w:rsidRPr="006278BE">
        <w:t>(a) to (c) or (d)(ii), modifications to the Cyber Resilience OT Re-opener Allowances Table and the Cyber Resilience OT PCD Table;</w:t>
      </w:r>
    </w:p>
    <w:p w14:paraId="72188386" w14:textId="77777777" w:rsidR="001A2306" w:rsidRPr="006278BE" w:rsidRDefault="001A2306" w:rsidP="00837CE3">
      <w:pPr>
        <w:pStyle w:val="ListNormal"/>
      </w:pPr>
      <w:r w:rsidRPr="006278BE">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0CC530D8" w:rsidR="001A2306" w:rsidRPr="006278BE" w:rsidRDefault="001A2306" w:rsidP="00837CE3">
      <w:pPr>
        <w:pStyle w:val="ListNormal"/>
      </w:pPr>
      <w:r w:rsidRPr="006278BE">
        <w:t xml:space="preserve">modifications confined to outputs, delivery dates and allowances related to the circumstances set out in paragraph </w:t>
      </w:r>
      <w:r w:rsidRPr="006278BE">
        <w:fldChar w:fldCharType="begin"/>
      </w:r>
      <w:r w:rsidRPr="006278BE">
        <w:instrText xml:space="preserve"> REF _Ref114997853 \r \h </w:instrText>
      </w:r>
      <w:r w:rsidR="006278BE">
        <w:instrText xml:space="preserve"> \* MERGEFORMAT </w:instrText>
      </w:r>
      <w:r w:rsidRPr="006278BE">
        <w:fldChar w:fldCharType="separate"/>
      </w:r>
      <w:r w:rsidR="00573AA9">
        <w:t>3.2.43</w:t>
      </w:r>
      <w:r w:rsidRPr="006278BE">
        <w:fldChar w:fldCharType="end"/>
      </w:r>
      <w:r w:rsidRPr="006278BE">
        <w:t xml:space="preserve"> that are the subject of this Re-opener; and</w:t>
      </w:r>
    </w:p>
    <w:p w14:paraId="485AA348" w14:textId="77777777" w:rsidR="001A2306" w:rsidRPr="006278BE" w:rsidRDefault="001A2306" w:rsidP="00837CE3">
      <w:pPr>
        <w:pStyle w:val="ListNormal"/>
      </w:pPr>
      <w:r w:rsidRPr="006278BE">
        <w:lastRenderedPageBreak/>
        <w:t>modifications confined to allowances for Regulatory Years commencing on or after 1 April 2023.</w:t>
      </w:r>
    </w:p>
    <w:p w14:paraId="5836E077" w14:textId="77777777" w:rsidR="001A2306" w:rsidRPr="006278BE" w:rsidRDefault="001A2306" w:rsidP="00837CE3">
      <w:pPr>
        <w:pStyle w:val="NumberedNormal"/>
      </w:pPr>
      <w:r w:rsidRPr="006278BE">
        <w:t>The Authority may only make modifications under the Cyber Resilience OT Re-opener by direction:</w:t>
      </w:r>
    </w:p>
    <w:p w14:paraId="4C4E10DE" w14:textId="77777777" w:rsidR="001A2306" w:rsidRPr="006278BE" w:rsidRDefault="001A2306" w:rsidP="00837CE3">
      <w:pPr>
        <w:pStyle w:val="ListNormal"/>
      </w:pPr>
      <w:r w:rsidRPr="006278BE">
        <w:t>where a circumstance in paragraph 3.2.43 exists;</w:t>
      </w:r>
    </w:p>
    <w:p w14:paraId="69E9F41B" w14:textId="77777777" w:rsidR="001A2306" w:rsidRPr="006278BE" w:rsidRDefault="001A2306" w:rsidP="00837CE3">
      <w:pPr>
        <w:pStyle w:val="ListNormal"/>
      </w:pPr>
      <w:r w:rsidRPr="006278BE">
        <w:t>if the relevant circumstance is that set out in paragraphs 3.2.43(a) or (b), where the addition of new outputs would improve the licensee’s cyber resilience in relation to OT;</w:t>
      </w:r>
    </w:p>
    <w:p w14:paraId="4F469962" w14:textId="77777777" w:rsidR="001A2306" w:rsidRPr="006278BE" w:rsidRDefault="001A2306" w:rsidP="00837CE3">
      <w:pPr>
        <w:pStyle w:val="ListNormal"/>
      </w:pPr>
      <w:r w:rsidRPr="006278BE">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6278BE" w:rsidRDefault="001A2306" w:rsidP="00837CE3">
      <w:pPr>
        <w:pStyle w:val="ListNormal"/>
      </w:pPr>
      <w:r w:rsidRPr="006278BE">
        <w:t>if the relevant circumstance is that set out in paragraph 3.2.43(d), where a change to an existing output is justified:</w:t>
      </w:r>
    </w:p>
    <w:p w14:paraId="0E730B41" w14:textId="77777777" w:rsidR="001A2306" w:rsidRPr="006278BE" w:rsidRDefault="001A2306" w:rsidP="00837CE3">
      <w:pPr>
        <w:pStyle w:val="SublistNormal"/>
      </w:pPr>
      <w:r w:rsidRPr="006278BE">
        <w:t>in order to correct an error; or</w:t>
      </w:r>
    </w:p>
    <w:p w14:paraId="6E83666C" w14:textId="77777777" w:rsidR="001A2306" w:rsidRPr="006278BE" w:rsidRDefault="001A2306" w:rsidP="00837CE3">
      <w:pPr>
        <w:pStyle w:val="SublistNormal"/>
      </w:pPr>
      <w:r w:rsidRPr="006278BE">
        <w:t>because the refinement would improve the licensee’s cyber resilience in relation to OT;</w:t>
      </w:r>
    </w:p>
    <w:p w14:paraId="41FD24B6" w14:textId="77777777" w:rsidR="001A2306" w:rsidRPr="006278BE" w:rsidRDefault="001A2306" w:rsidP="00837CE3">
      <w:pPr>
        <w:pStyle w:val="ListNormal"/>
      </w:pPr>
      <w:r w:rsidRPr="006278BE">
        <w:t>where the requirements in paragraphs 3.2.45 and 3.2.46 have been met; and</w:t>
      </w:r>
    </w:p>
    <w:p w14:paraId="27762E1D" w14:textId="77777777" w:rsidR="001A2306" w:rsidRPr="006278BE" w:rsidRDefault="001A2306" w:rsidP="00837CE3">
      <w:pPr>
        <w:pStyle w:val="ListNormal"/>
      </w:pPr>
      <w:r w:rsidRPr="006278BE">
        <w:t>the modification to allowances is efficient.</w:t>
      </w:r>
    </w:p>
    <w:p w14:paraId="7BD3D9C3" w14:textId="69FDDABA" w:rsidR="001A2306" w:rsidRPr="006278BE" w:rsidRDefault="001A2306" w:rsidP="001A2306">
      <w:pPr>
        <w:pStyle w:val="Heading3"/>
      </w:pPr>
      <w:r w:rsidRPr="006278BE">
        <w:t xml:space="preserve">Cyber </w:t>
      </w:r>
      <w:r w:rsidR="001A72FC" w:rsidRPr="006278BE">
        <w:t>R</w:t>
      </w:r>
      <w:r w:rsidRPr="006278BE">
        <w:t>esilience IT Re-opener</w:t>
      </w:r>
    </w:p>
    <w:p w14:paraId="0955F5C5" w14:textId="77777777" w:rsidR="001A2306" w:rsidRPr="006278BE" w:rsidRDefault="001A2306" w:rsidP="00837CE3">
      <w:pPr>
        <w:pStyle w:val="NumberedNormal"/>
      </w:pPr>
      <w:r w:rsidRPr="006278BE">
        <w:t>This Part establishes the Cyber Resilience IT Re-opener. The values of the related PCFM Variable Values are set out in Special Condition 3.3 (Evaluative Price Control Deliverables).</w:t>
      </w:r>
    </w:p>
    <w:p w14:paraId="41C237A5" w14:textId="77777777" w:rsidR="001A2306" w:rsidRPr="006278BE" w:rsidRDefault="001A2306" w:rsidP="00837CE3">
      <w:pPr>
        <w:pStyle w:val="NumberedNormal"/>
      </w:pPr>
      <w:r w:rsidRPr="006278BE">
        <w:t>The Cyber Resilience IT Re-opener may be used where there are:</w:t>
      </w:r>
    </w:p>
    <w:p w14:paraId="52DD8DCE" w14:textId="77777777" w:rsidR="001A2306" w:rsidRPr="006278BE" w:rsidRDefault="001A2306" w:rsidP="00837CE3">
      <w:pPr>
        <w:pStyle w:val="ListNormal"/>
      </w:pPr>
      <w:r w:rsidRPr="006278BE">
        <w:t>new activities, including new technology, capable of improving cyber resilience in relation to IT, including risk reduction in respect to the licensee’s IT networks and systems with respect to CAF Outcomes;</w:t>
      </w:r>
    </w:p>
    <w:p w14:paraId="18960203" w14:textId="77777777" w:rsidR="001A2306" w:rsidRPr="006278BE" w:rsidRDefault="001A2306" w:rsidP="00837CE3">
      <w:pPr>
        <w:pStyle w:val="ListNormal"/>
      </w:pPr>
      <w:r w:rsidRPr="006278BE">
        <w:t>changes to levels of risks or threats relating to cyber resilience in relation to IT, that take the licensee outside of its organisational risk appetite;</w:t>
      </w:r>
    </w:p>
    <w:p w14:paraId="4DD7EF53" w14:textId="77777777" w:rsidR="001A2306" w:rsidRPr="006278BE" w:rsidRDefault="001A2306" w:rsidP="00837CE3">
      <w:pPr>
        <w:pStyle w:val="ListNormal"/>
      </w:pPr>
      <w:r w:rsidRPr="006278BE">
        <w:t>changes to statutory or regulatory requirements relating to cyber resilience in relation to IT; or</w:t>
      </w:r>
    </w:p>
    <w:p w14:paraId="700532DE" w14:textId="77777777" w:rsidR="001A2306" w:rsidRPr="006278BE" w:rsidRDefault="001A2306" w:rsidP="00837CE3">
      <w:pPr>
        <w:pStyle w:val="ListNormal"/>
      </w:pPr>
      <w:r w:rsidRPr="006278BE">
        <w:t>modifications required to be made to:</w:t>
      </w:r>
    </w:p>
    <w:p w14:paraId="127D682F" w14:textId="77777777" w:rsidR="001A2306" w:rsidRPr="006278BE" w:rsidRDefault="001A2306" w:rsidP="00837CE3">
      <w:pPr>
        <w:pStyle w:val="SublistNormal"/>
      </w:pPr>
      <w:r w:rsidRPr="006278BE">
        <w:t>the outputs, delivery dates or allowances set as part of RIIO-ED2 Final Determinations; or</w:t>
      </w:r>
    </w:p>
    <w:p w14:paraId="70129E86" w14:textId="77777777" w:rsidR="001A2306" w:rsidRPr="006278BE" w:rsidRDefault="001A2306" w:rsidP="00837CE3">
      <w:pPr>
        <w:pStyle w:val="SublistNormal"/>
      </w:pPr>
      <w:r w:rsidRPr="006278BE">
        <w:t>other existing outputs, delivery dates or allowances;</w:t>
      </w:r>
    </w:p>
    <w:p w14:paraId="15587783" w14:textId="77777777" w:rsidR="001A2306" w:rsidRPr="006278BE" w:rsidRDefault="001A2306" w:rsidP="00837CE3">
      <w:pPr>
        <w:pStyle w:val="SublistNormal"/>
      </w:pPr>
      <w:r w:rsidRPr="006278BE">
        <w:t>to correct errors or to make refinements to improve the licensee’s cyber resilience in relation to IT.</w:t>
      </w:r>
    </w:p>
    <w:p w14:paraId="7DEDA7BD" w14:textId="77777777" w:rsidR="001A2306" w:rsidRPr="006278BE" w:rsidRDefault="001A2306" w:rsidP="00837CE3">
      <w:pPr>
        <w:pStyle w:val="NumberedNormal"/>
      </w:pPr>
      <w:r w:rsidRPr="006278BE">
        <w:lastRenderedPageBreak/>
        <w:t>The licensee may only apply to the Authority for modifications to this licence under the Cyber Resilience IT Re-opener:</w:t>
      </w:r>
    </w:p>
    <w:p w14:paraId="214904FC" w14:textId="77777777" w:rsidR="001A2306" w:rsidRPr="006278BE" w:rsidRDefault="001A2306" w:rsidP="00837CE3">
      <w:pPr>
        <w:pStyle w:val="ListNormal"/>
      </w:pPr>
      <w:r w:rsidRPr="006278BE">
        <w:t>Between 3 April 2023 and 10 April 2023;</w:t>
      </w:r>
    </w:p>
    <w:p w14:paraId="0950ECD3" w14:textId="77777777" w:rsidR="001A2306" w:rsidRPr="006278BE" w:rsidRDefault="001A2306" w:rsidP="00837CE3">
      <w:pPr>
        <w:pStyle w:val="ListNormal"/>
      </w:pPr>
      <w:r w:rsidRPr="006278BE">
        <w:t>Between 1 April 2025 and 7 April 2025; and</w:t>
      </w:r>
    </w:p>
    <w:p w14:paraId="009A13C0" w14:textId="77777777" w:rsidR="001A2306" w:rsidRPr="006278BE" w:rsidRDefault="001A2306" w:rsidP="00837CE3">
      <w:pPr>
        <w:pStyle w:val="ListNormal"/>
      </w:pPr>
      <w:r w:rsidRPr="006278BE">
        <w:t>during such other periods as the Authority may direct.</w:t>
      </w:r>
    </w:p>
    <w:p w14:paraId="31F46FF6" w14:textId="77777777" w:rsidR="001A2306" w:rsidRPr="006278BE" w:rsidRDefault="001A2306" w:rsidP="00837CE3">
      <w:pPr>
        <w:pStyle w:val="NumberedNormal"/>
      </w:pPr>
      <w:bookmarkStart w:id="117" w:name="_Hlk112748254"/>
      <w:r w:rsidRPr="006278BE">
        <w:t>The licensee must when making an application under the Cyber Resilience IT Re-opener, send to the Authority a written application that:</w:t>
      </w:r>
    </w:p>
    <w:bookmarkEnd w:id="117"/>
    <w:p w14:paraId="09780797" w14:textId="77777777" w:rsidR="001A2306" w:rsidRPr="006278BE" w:rsidRDefault="001A2306" w:rsidP="00837CE3">
      <w:pPr>
        <w:pStyle w:val="ListNormal"/>
      </w:pPr>
      <w:r w:rsidRPr="006278BE">
        <w:t>gives details of the circumstances referred to in paragraph 3.2.51 that exist;</w:t>
      </w:r>
    </w:p>
    <w:p w14:paraId="5CC7D4F4" w14:textId="77777777" w:rsidR="001A2306" w:rsidRPr="006278BE" w:rsidRDefault="001A2306" w:rsidP="00837CE3">
      <w:pPr>
        <w:pStyle w:val="ListNormal"/>
      </w:pPr>
      <w:r w:rsidRPr="006278BE">
        <w:t>sets out any modifications to the Cyber Resilience IT Baseline Allowances Table, the Cyber Resilience IT Re-opener Allowances Table, or the Cyber Resilience IT PCD Table being sought;</w:t>
      </w:r>
    </w:p>
    <w:p w14:paraId="79417376" w14:textId="77777777" w:rsidR="001A2306" w:rsidRPr="006278BE" w:rsidRDefault="001A2306" w:rsidP="00837CE3">
      <w:pPr>
        <w:pStyle w:val="ListNormal"/>
      </w:pPr>
      <w:r w:rsidRPr="006278BE">
        <w:t>explains how any modifications requested would improve cyber resilience in relation to IT, including risk reduction on the licensee’s IT network and information systems;</w:t>
      </w:r>
    </w:p>
    <w:p w14:paraId="5EF75DB7" w14:textId="77777777" w:rsidR="001A2306" w:rsidRPr="006278BE" w:rsidRDefault="001A2306" w:rsidP="00837CE3">
      <w:pPr>
        <w:pStyle w:val="ListNormal"/>
      </w:pPr>
      <w:r w:rsidRPr="006278BE">
        <w:t>explains the basis for calculating any modifications requested to allowances and the profiling of those allowances; and</w:t>
      </w:r>
    </w:p>
    <w:p w14:paraId="52D32C64" w14:textId="77777777" w:rsidR="001A2306" w:rsidRPr="006278BE" w:rsidRDefault="001A2306" w:rsidP="00837CE3">
      <w:pPr>
        <w:pStyle w:val="ListNormal"/>
      </w:pPr>
      <w:r w:rsidRPr="006278BE">
        <w:t>provides such detailed supporting evidence as is reasonable in the circumstances.</w:t>
      </w:r>
    </w:p>
    <w:p w14:paraId="0A5ADC49" w14:textId="77777777" w:rsidR="001A2306" w:rsidRPr="006278BE" w:rsidRDefault="001A2306" w:rsidP="00837CE3">
      <w:pPr>
        <w:pStyle w:val="NumberedNormal"/>
      </w:pPr>
      <w:r w:rsidRPr="006278BE">
        <w:t>An application under this Part must:</w:t>
      </w:r>
    </w:p>
    <w:p w14:paraId="5AC19BD5" w14:textId="77777777" w:rsidR="001A2306" w:rsidRPr="006278BE" w:rsidRDefault="001A2306" w:rsidP="00837CE3">
      <w:pPr>
        <w:pStyle w:val="ListNormal"/>
      </w:pPr>
      <w:r w:rsidRPr="006278BE">
        <w:t>relate to circumstances of the type referred to in paragraph 3.2.51 that have developed since 1 December 2021;</w:t>
      </w:r>
    </w:p>
    <w:p w14:paraId="508426E0" w14:textId="77777777" w:rsidR="001A2306" w:rsidRPr="006278BE" w:rsidRDefault="001A2306" w:rsidP="00837CE3">
      <w:pPr>
        <w:pStyle w:val="ListNormal"/>
      </w:pPr>
      <w:r w:rsidRPr="006278BE">
        <w:t>be confined to costs incurred or expected to be incurred on or after 1 April 2023; and</w:t>
      </w:r>
    </w:p>
    <w:p w14:paraId="78D439CF" w14:textId="77777777" w:rsidR="001A2306" w:rsidRPr="006278BE" w:rsidRDefault="001A2306" w:rsidP="00837CE3">
      <w:pPr>
        <w:pStyle w:val="ListNormal"/>
      </w:pPr>
      <w:r w:rsidRPr="006278BE">
        <w:t>take account of allowed expenditure which can be avoided as a result of the modifications requested.</w:t>
      </w:r>
    </w:p>
    <w:p w14:paraId="00BAC39F" w14:textId="77777777" w:rsidR="001A2306" w:rsidRPr="006278BE" w:rsidRDefault="001A2306" w:rsidP="00837CE3">
      <w:pPr>
        <w:pStyle w:val="NumberedNormal"/>
      </w:pPr>
      <w:r w:rsidRPr="006278BE">
        <w:t>The Authority may also instigate this Re-opener in accordance with Part S.</w:t>
      </w:r>
    </w:p>
    <w:p w14:paraId="17EF6356" w14:textId="77777777" w:rsidR="001A2306" w:rsidRPr="006278BE" w:rsidRDefault="001A2306" w:rsidP="00837CE3">
      <w:pPr>
        <w:pStyle w:val="NumberedNormal"/>
      </w:pPr>
      <w:r w:rsidRPr="006278BE">
        <w:t>The following modifications may be made under the Cyber Resilience IT Re-opener:</w:t>
      </w:r>
    </w:p>
    <w:p w14:paraId="55C2930A" w14:textId="77777777" w:rsidR="001A2306" w:rsidRPr="006278BE" w:rsidRDefault="001A2306" w:rsidP="00837CE3">
      <w:pPr>
        <w:pStyle w:val="ListNormal"/>
      </w:pPr>
      <w:r w:rsidRPr="006278BE">
        <w:t>if the relevant circumstance is that set out in paragraph 3.2.51(d)(i), modifications to the Cyber Resilience IT Baseline Allowances Table and the Cyber Resilience IT PCD Table;</w:t>
      </w:r>
    </w:p>
    <w:p w14:paraId="248FBFD6" w14:textId="77777777" w:rsidR="001A2306" w:rsidRPr="006278BE" w:rsidRDefault="001A2306" w:rsidP="00837CE3">
      <w:pPr>
        <w:pStyle w:val="ListNormal"/>
      </w:pPr>
      <w:r w:rsidRPr="006278BE">
        <w:t>if the relevant circumstance is that set out in paragraphs 3.2.51(a) to (c) or (d)(ii), modifications to the Cyber Resilience IT Re-opener Allowances Table and the Cyber Resilience IT PCD Table;</w:t>
      </w:r>
    </w:p>
    <w:p w14:paraId="39BF44C4" w14:textId="77777777" w:rsidR="001A2306" w:rsidRPr="006278BE" w:rsidRDefault="001A2306" w:rsidP="00837CE3">
      <w:pPr>
        <w:pStyle w:val="ListNormal"/>
      </w:pPr>
      <w:r w:rsidRPr="006278BE">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6278BE" w:rsidRDefault="001A2306" w:rsidP="00837CE3">
      <w:pPr>
        <w:pStyle w:val="ListNormal"/>
      </w:pPr>
      <w:r w:rsidRPr="006278BE">
        <w:lastRenderedPageBreak/>
        <w:t>modifications confined to outputs, delivery dates and allowances related to the circumstances set out in paragraph 3.2.51 that are the subject of this Re-opener; and</w:t>
      </w:r>
    </w:p>
    <w:p w14:paraId="06301130" w14:textId="77777777" w:rsidR="001A2306" w:rsidRPr="006278BE" w:rsidRDefault="001A2306" w:rsidP="00837CE3">
      <w:pPr>
        <w:pStyle w:val="ListNormal"/>
      </w:pPr>
      <w:r w:rsidRPr="006278BE">
        <w:t>modifications confined to allowances for Regulatory Years commencing on or after 1 April 2023.</w:t>
      </w:r>
    </w:p>
    <w:p w14:paraId="7D102218" w14:textId="77777777" w:rsidR="001A2306" w:rsidRPr="006278BE" w:rsidRDefault="001A2306" w:rsidP="00837CE3">
      <w:pPr>
        <w:pStyle w:val="NumberedNormal"/>
      </w:pPr>
      <w:r w:rsidRPr="006278BE">
        <w:t>The Authority may only make modifications under the Cyber Resilience IT Re-opener by direction:</w:t>
      </w:r>
    </w:p>
    <w:p w14:paraId="6EF8F3BE" w14:textId="77777777" w:rsidR="001A2306" w:rsidRPr="006278BE" w:rsidRDefault="001A2306" w:rsidP="00837CE3">
      <w:pPr>
        <w:pStyle w:val="ListNormal"/>
      </w:pPr>
      <w:r w:rsidRPr="006278BE">
        <w:t>where a circumstance in paragraph 3.2.51 exists;</w:t>
      </w:r>
    </w:p>
    <w:p w14:paraId="5FABB822" w14:textId="77777777" w:rsidR="001A2306" w:rsidRPr="006278BE" w:rsidRDefault="001A2306" w:rsidP="00837CE3">
      <w:pPr>
        <w:pStyle w:val="ListNormal"/>
      </w:pPr>
      <w:r w:rsidRPr="006278BE">
        <w:t>if the relevant circumstance is that set out in paragraphs 3.2.51(a) or (b), where the addition of new outputs would improve the licensee’s cyber resilience in relation to IT;</w:t>
      </w:r>
    </w:p>
    <w:p w14:paraId="59C3D0C8" w14:textId="77777777" w:rsidR="001A2306" w:rsidRPr="006278BE" w:rsidRDefault="001A2306" w:rsidP="00837CE3">
      <w:pPr>
        <w:pStyle w:val="ListNormal"/>
      </w:pPr>
      <w:r w:rsidRPr="006278BE">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6278BE" w:rsidRDefault="001A2306" w:rsidP="00837CE3">
      <w:pPr>
        <w:pStyle w:val="ListNormal"/>
      </w:pPr>
      <w:r w:rsidRPr="006278BE">
        <w:t>if the relevant circumstance is that set out in paragraph 3.2.51(d), where a change to an existing output is justified:</w:t>
      </w:r>
    </w:p>
    <w:p w14:paraId="1497E0BA" w14:textId="77777777" w:rsidR="001A2306" w:rsidRPr="006278BE" w:rsidRDefault="001A2306" w:rsidP="000A6BA9">
      <w:pPr>
        <w:pStyle w:val="SublistNormal"/>
        <w:ind w:left="1560" w:hanging="284"/>
      </w:pPr>
      <w:r w:rsidRPr="006278BE">
        <w:t>in order to correct an error; or</w:t>
      </w:r>
    </w:p>
    <w:p w14:paraId="21950867" w14:textId="77777777" w:rsidR="001A2306" w:rsidRPr="006278BE" w:rsidRDefault="001A2306" w:rsidP="000A6BA9">
      <w:pPr>
        <w:pStyle w:val="SublistNormal"/>
        <w:ind w:left="1560" w:hanging="284"/>
      </w:pPr>
      <w:r w:rsidRPr="006278BE">
        <w:t>because the refinement would improve the licensee’s cyber resilience in relation to IT;</w:t>
      </w:r>
    </w:p>
    <w:p w14:paraId="6D70202C" w14:textId="77777777" w:rsidR="001A2306" w:rsidRPr="006278BE" w:rsidRDefault="001A2306" w:rsidP="00837CE3">
      <w:pPr>
        <w:pStyle w:val="ListNormal"/>
      </w:pPr>
      <w:r w:rsidRPr="006278BE">
        <w:t>where the requirements in paragraphs 3.2.53 and 3.2.54 have been met; and</w:t>
      </w:r>
    </w:p>
    <w:p w14:paraId="018F2024" w14:textId="77777777" w:rsidR="001A2306" w:rsidRPr="006278BE" w:rsidRDefault="001A2306" w:rsidP="00837CE3">
      <w:pPr>
        <w:pStyle w:val="ListNormal"/>
      </w:pPr>
      <w:r w:rsidRPr="006278BE">
        <w:t>the modification to allowances is efficient.</w:t>
      </w:r>
    </w:p>
    <w:p w14:paraId="6AD0A4C5" w14:textId="77777777" w:rsidR="001A2306" w:rsidRPr="006278BE" w:rsidRDefault="001A2306" w:rsidP="001A2306">
      <w:pPr>
        <w:pStyle w:val="Heading3"/>
      </w:pPr>
      <w:r w:rsidRPr="006278BE">
        <w:t>Digitalisation Re-opener (DIGI</w:t>
      </w:r>
      <w:r w:rsidRPr="006278BE">
        <w:rPr>
          <w:rStyle w:val="Subscript"/>
        </w:rPr>
        <w:t>t</w:t>
      </w:r>
      <w:r w:rsidRPr="006278BE">
        <w:t>)</w:t>
      </w:r>
    </w:p>
    <w:p w14:paraId="614E1366" w14:textId="77777777" w:rsidR="001A2306" w:rsidRPr="006278BE" w:rsidRDefault="001A2306" w:rsidP="00837CE3">
      <w:pPr>
        <w:pStyle w:val="NumberedNormal"/>
      </w:pPr>
      <w:r w:rsidRPr="006278BE">
        <w:t>This Part establishes the Digitalisation Re-opener.</w:t>
      </w:r>
    </w:p>
    <w:p w14:paraId="0B4B22C6" w14:textId="77777777" w:rsidR="001A2306" w:rsidRPr="006278BE" w:rsidRDefault="001A2306" w:rsidP="00837CE3">
      <w:pPr>
        <w:pStyle w:val="NumberedNormal"/>
      </w:pPr>
      <w:bookmarkStart w:id="118" w:name="_Ref114998549"/>
      <w:r w:rsidRPr="006278BE">
        <w:t>The Digitalisation Re-opener may be used where the licensee incurs or expects to incur costs that exceed the Materiality Threshold as a result of:</w:t>
      </w:r>
      <w:bookmarkEnd w:id="118"/>
    </w:p>
    <w:p w14:paraId="5C81BCED" w14:textId="52795F2D" w:rsidR="001A2306" w:rsidRPr="006278BE" w:rsidRDefault="001A2306" w:rsidP="00837CE3">
      <w:pPr>
        <w:pStyle w:val="ListNormal"/>
      </w:pPr>
      <w:r w:rsidRPr="006278BE">
        <w:t xml:space="preserve">a change in legislation, licences, regulatory requirements, or industry codes, where as a result there is a requirement for the licensee to provide new, or significantly altered, digital or </w:t>
      </w:r>
      <w:r w:rsidR="00F12B1A" w:rsidRPr="006278BE">
        <w:t>d</w:t>
      </w:r>
      <w:r w:rsidRPr="006278BE">
        <w:t xml:space="preserve">ata </w:t>
      </w:r>
      <w:r w:rsidR="00F12B1A" w:rsidRPr="006278BE">
        <w:t>s</w:t>
      </w:r>
      <w:r w:rsidRPr="006278BE">
        <w:t>ervices, including but not limited to:</w:t>
      </w:r>
    </w:p>
    <w:p w14:paraId="7839B65F" w14:textId="19C034A0" w:rsidR="001A2306" w:rsidRPr="006278BE" w:rsidRDefault="001A2306" w:rsidP="000A6BA9">
      <w:pPr>
        <w:ind w:left="1560" w:hanging="284"/>
      </w:pPr>
      <w:r w:rsidRPr="006278BE">
        <w:t>i</w:t>
      </w:r>
      <w:r w:rsidR="00C0772F" w:rsidRPr="006278BE">
        <w:t>.</w:t>
      </w:r>
      <w:r w:rsidRPr="006278BE">
        <w:t xml:space="preserve"> </w:t>
      </w:r>
      <w:r w:rsidR="00C94EF0" w:rsidRPr="006278BE">
        <w:t xml:space="preserve"> </w:t>
      </w:r>
      <w:r w:rsidRPr="006278BE">
        <w:t>government or the Authority implementing energy sector reforms that require new data or digital services to be delivered by the licensee;</w:t>
      </w:r>
    </w:p>
    <w:p w14:paraId="59165864" w14:textId="564BB1C4" w:rsidR="001A2306" w:rsidRPr="006278BE" w:rsidRDefault="001A2306" w:rsidP="000A6BA9">
      <w:pPr>
        <w:ind w:left="1560" w:hanging="284"/>
      </w:pPr>
      <w:r w:rsidRPr="006278BE">
        <w:t>ii</w:t>
      </w:r>
      <w:r w:rsidR="00C0772F" w:rsidRPr="006278BE">
        <w:t>.</w:t>
      </w:r>
      <w:r w:rsidRPr="006278BE">
        <w:t xml:space="preserve"> </w:t>
      </w:r>
      <w:r w:rsidR="00C94EF0" w:rsidRPr="006278BE">
        <w:t xml:space="preserve"> </w:t>
      </w:r>
      <w:r w:rsidRPr="006278BE">
        <w:t>a re-tendering of the smart metering system resulting in additional roles or responsibilities for the licensee with regards to the smart metering system;</w:t>
      </w:r>
    </w:p>
    <w:p w14:paraId="4949D429" w14:textId="77777777" w:rsidR="001A2306" w:rsidRPr="006278BE" w:rsidRDefault="001A2306" w:rsidP="00837CE3">
      <w:pPr>
        <w:pStyle w:val="ListNormal"/>
      </w:pPr>
      <w:r w:rsidRPr="006278BE">
        <w:t>the licensee retrofitting monitoring devices to unmonitored Distributed Generators as a result of the Authority deciding that there is net Customer benefit in doing so; or</w:t>
      </w:r>
    </w:p>
    <w:p w14:paraId="305D0EF3" w14:textId="77777777" w:rsidR="001A2306" w:rsidRPr="006278BE" w:rsidRDefault="001A2306" w:rsidP="00837CE3">
      <w:pPr>
        <w:pStyle w:val="ListNormal"/>
      </w:pPr>
      <w:r w:rsidRPr="006278BE">
        <w:lastRenderedPageBreak/>
        <w:t>the licensee</w:t>
      </w:r>
      <w:r w:rsidRPr="006278BE" w:rsidDel="00F53D9B">
        <w:t xml:space="preserve"> </w:t>
      </w:r>
      <w:r w:rsidRPr="006278BE">
        <w:t xml:space="preserve">implementing Mature Innovation related to data and Digitalisation to fulfil obligations in the conditions of this licence. </w:t>
      </w:r>
    </w:p>
    <w:p w14:paraId="7D1342E3" w14:textId="77777777" w:rsidR="001A2306" w:rsidRPr="006278BE" w:rsidRDefault="001A2306" w:rsidP="00837CE3">
      <w:pPr>
        <w:pStyle w:val="NumberedNormal"/>
      </w:pPr>
      <w:bookmarkStart w:id="119" w:name="_Ref114998689"/>
      <w:bookmarkStart w:id="120" w:name="_Hlk110857184"/>
      <w:r w:rsidRPr="006278BE">
        <w:t>The licensee may only apply to the Authority for modifications to this licence under the Digitalisation Re-opener:</w:t>
      </w:r>
      <w:bookmarkEnd w:id="119"/>
    </w:p>
    <w:p w14:paraId="66F9EAA9" w14:textId="77777777" w:rsidR="001A2306" w:rsidRPr="006278BE" w:rsidRDefault="001A2306" w:rsidP="00837CE3">
      <w:pPr>
        <w:pStyle w:val="ListNormal"/>
      </w:pPr>
      <w:r w:rsidRPr="006278BE">
        <w:t>Between 24 January 2026 and 31 January 2026; and</w:t>
      </w:r>
    </w:p>
    <w:p w14:paraId="1CAC3A53" w14:textId="77777777" w:rsidR="001A2306" w:rsidRPr="006278BE" w:rsidRDefault="001A2306" w:rsidP="00837CE3">
      <w:pPr>
        <w:pStyle w:val="ListNormal"/>
      </w:pPr>
      <w:r w:rsidRPr="006278BE">
        <w:t>during such other periods as the Authority may direct.</w:t>
      </w:r>
    </w:p>
    <w:p w14:paraId="16464F55" w14:textId="77777777" w:rsidR="001A2306" w:rsidRPr="006278BE" w:rsidRDefault="001A2306" w:rsidP="00837CE3">
      <w:pPr>
        <w:pStyle w:val="NumberedNormal"/>
      </w:pPr>
      <w:bookmarkStart w:id="121" w:name="_Ref114998707"/>
      <w:bookmarkEnd w:id="120"/>
      <w:r w:rsidRPr="006278BE">
        <w:t>The licensee must when making an application under the Digitalisation Re-opener, send to the Authority a written application that:</w:t>
      </w:r>
      <w:bookmarkEnd w:id="121"/>
    </w:p>
    <w:p w14:paraId="225E26CE" w14:textId="65281074" w:rsidR="001A2306" w:rsidRPr="006278BE" w:rsidRDefault="001A2306" w:rsidP="00837CE3">
      <w:pPr>
        <w:pStyle w:val="ListNormal"/>
      </w:pPr>
      <w:r w:rsidRPr="006278BE">
        <w:t>gives details of how any of the conditions set out in paragraph 3.2.59 have been met</w:t>
      </w:r>
      <w:r w:rsidR="00FE1FEA" w:rsidRPr="006278BE">
        <w:t>;</w:t>
      </w:r>
      <w:r w:rsidRPr="006278BE">
        <w:t xml:space="preserve"> </w:t>
      </w:r>
    </w:p>
    <w:p w14:paraId="110365C9" w14:textId="77777777" w:rsidR="001A2306" w:rsidRPr="006278BE" w:rsidRDefault="001A2306" w:rsidP="00837CE3">
      <w:pPr>
        <w:pStyle w:val="ListNormal"/>
      </w:pPr>
      <w:r w:rsidRPr="006278BE">
        <w:t>sets out any modifications to the value of DIGI</w:t>
      </w:r>
      <w:r w:rsidRPr="006278BE">
        <w:rPr>
          <w:rStyle w:val="Subscript"/>
        </w:rPr>
        <w:t>t</w:t>
      </w:r>
      <w:r w:rsidRPr="006278BE">
        <w:t xml:space="preserve"> in Appendix 1 being sought;</w:t>
      </w:r>
    </w:p>
    <w:p w14:paraId="4A64854B" w14:textId="77777777" w:rsidR="001A2306" w:rsidRPr="006278BE" w:rsidRDefault="001A2306" w:rsidP="00837CE3">
      <w:pPr>
        <w:pStyle w:val="ListNormal"/>
      </w:pPr>
      <w:r w:rsidRPr="006278BE">
        <w:t>explains the basis for calculating any modifications requested to</w:t>
      </w:r>
      <w:r w:rsidRPr="006278BE" w:rsidDel="004F6FC9">
        <w:t xml:space="preserve"> </w:t>
      </w:r>
      <w:r w:rsidRPr="006278BE">
        <w:t>allowances and the profiling of those allowances; and</w:t>
      </w:r>
    </w:p>
    <w:p w14:paraId="0D5A6DB5" w14:textId="77777777" w:rsidR="001A2306" w:rsidRPr="006278BE" w:rsidRDefault="001A2306" w:rsidP="00837CE3">
      <w:pPr>
        <w:pStyle w:val="ListNormal"/>
      </w:pPr>
      <w:r w:rsidRPr="006278BE">
        <w:t>provides such detailed supporting evidence as is reasonable in the circumstances.</w:t>
      </w:r>
    </w:p>
    <w:p w14:paraId="612F7BF6" w14:textId="77777777" w:rsidR="001A2306" w:rsidRPr="006278BE" w:rsidRDefault="001A2306" w:rsidP="00837CE3">
      <w:pPr>
        <w:pStyle w:val="NumberedNormal"/>
      </w:pPr>
      <w:bookmarkStart w:id="122" w:name="_Ref114998716"/>
      <w:r w:rsidRPr="006278BE">
        <w:t>An application under this Part must:</w:t>
      </w:r>
      <w:bookmarkEnd w:id="122"/>
    </w:p>
    <w:p w14:paraId="75B389F2" w14:textId="77777777" w:rsidR="001A2306" w:rsidRPr="006278BE" w:rsidRDefault="001A2306" w:rsidP="00837CE3">
      <w:pPr>
        <w:pStyle w:val="ListNormal"/>
      </w:pPr>
      <w:r w:rsidRPr="006278BE">
        <w:t>where the circumstance in paragraph 3.2.59(a) applies, relate to changes to the roles and responsibilities of the licensee introduced on or after 1 December 2021;</w:t>
      </w:r>
    </w:p>
    <w:p w14:paraId="03BFF33E" w14:textId="77777777" w:rsidR="001A2306" w:rsidRPr="006278BE" w:rsidRDefault="001A2306" w:rsidP="00837CE3">
      <w:pPr>
        <w:pStyle w:val="ListNormal"/>
      </w:pPr>
      <w:r w:rsidRPr="006278BE">
        <w:t>be confined to costs incurred or expected to be incurred on or after 1 April 2023; and</w:t>
      </w:r>
    </w:p>
    <w:p w14:paraId="75E33B68" w14:textId="77777777" w:rsidR="001A2306" w:rsidRPr="006278BE" w:rsidRDefault="001A2306" w:rsidP="00837CE3">
      <w:pPr>
        <w:pStyle w:val="ListNormal"/>
      </w:pPr>
      <w:r w:rsidRPr="006278BE">
        <w:t>take account of allowed expenditure which can be avoided as a result of the modifications requested.</w:t>
      </w:r>
    </w:p>
    <w:p w14:paraId="296AF33A" w14:textId="77777777" w:rsidR="001A2306" w:rsidRPr="006278BE" w:rsidRDefault="001A2306" w:rsidP="00837CE3">
      <w:pPr>
        <w:pStyle w:val="NumberedNormal"/>
      </w:pPr>
      <w:r w:rsidRPr="006278BE">
        <w:t>The Authority may also instigate this Re-opener in accordance with Part S.</w:t>
      </w:r>
    </w:p>
    <w:p w14:paraId="0701C806" w14:textId="77777777" w:rsidR="001A2306" w:rsidRPr="006278BE" w:rsidRDefault="001A2306" w:rsidP="00837CE3">
      <w:pPr>
        <w:pStyle w:val="NumberedNormal"/>
      </w:pPr>
      <w:r w:rsidRPr="006278BE">
        <w:t>The following modifications to this licence may be made under the Digitalisation Re-opener:</w:t>
      </w:r>
    </w:p>
    <w:p w14:paraId="6A633A63" w14:textId="77777777" w:rsidR="001A2306" w:rsidRPr="006278BE" w:rsidRDefault="001A2306" w:rsidP="00837CE3">
      <w:pPr>
        <w:pStyle w:val="ListNormal"/>
      </w:pPr>
      <w:r w:rsidRPr="006278BE">
        <w:t>modifications to the value of DIGI</w:t>
      </w:r>
      <w:r w:rsidRPr="006278BE">
        <w:rPr>
          <w:rStyle w:val="Subscript"/>
        </w:rPr>
        <w:t>t</w:t>
      </w:r>
      <w:r w:rsidRPr="006278BE">
        <w:t xml:space="preserve"> set out in Appendix 1; </w:t>
      </w:r>
    </w:p>
    <w:p w14:paraId="7BC3C83F" w14:textId="181F1E28" w:rsidR="001A2306" w:rsidRPr="006278BE" w:rsidRDefault="001A2306" w:rsidP="00837CE3">
      <w:pPr>
        <w:pStyle w:val="ListNormal"/>
      </w:pPr>
      <w:r w:rsidRPr="006278BE">
        <w:t xml:space="preserve">modifications confined to circumstances set out in paragraph </w:t>
      </w:r>
      <w:r w:rsidRPr="006278BE">
        <w:fldChar w:fldCharType="begin"/>
      </w:r>
      <w:r w:rsidRPr="006278BE">
        <w:instrText xml:space="preserve"> REF _Ref114998549 \r \h </w:instrText>
      </w:r>
      <w:r w:rsidR="006278BE">
        <w:instrText xml:space="preserve"> \* MERGEFORMAT </w:instrText>
      </w:r>
      <w:r w:rsidRPr="006278BE">
        <w:fldChar w:fldCharType="separate"/>
      </w:r>
      <w:r w:rsidR="00573AA9">
        <w:t>3.2.59</w:t>
      </w:r>
      <w:r w:rsidRPr="006278BE">
        <w:fldChar w:fldCharType="end"/>
      </w:r>
      <w:r w:rsidRPr="006278BE">
        <w:t xml:space="preserve"> that are the subject of the Digitalisation Re-opener; and</w:t>
      </w:r>
    </w:p>
    <w:p w14:paraId="20E60263" w14:textId="77777777" w:rsidR="001A2306" w:rsidRPr="006278BE" w:rsidRDefault="001A2306" w:rsidP="00837CE3">
      <w:pPr>
        <w:pStyle w:val="ListNormal"/>
      </w:pPr>
      <w:r w:rsidRPr="006278BE">
        <w:t>modifications confined to allowances for Regulatory Years commencing on or after 1 April 2023.</w:t>
      </w:r>
    </w:p>
    <w:p w14:paraId="32F66037" w14:textId="77777777" w:rsidR="001A2306" w:rsidRPr="006278BE" w:rsidRDefault="001A2306" w:rsidP="00837CE3">
      <w:pPr>
        <w:pStyle w:val="NumberedNormal"/>
      </w:pPr>
      <w:r w:rsidRPr="006278BE">
        <w:t>The Authority may only make modifications to this licence under the Digitalisation Re-opener by direction where:</w:t>
      </w:r>
    </w:p>
    <w:p w14:paraId="30D5E610" w14:textId="77777777" w:rsidR="001A2306" w:rsidRPr="006278BE" w:rsidRDefault="001A2306" w:rsidP="00837CE3">
      <w:pPr>
        <w:pStyle w:val="ListNormal"/>
      </w:pPr>
      <w:r w:rsidRPr="006278BE">
        <w:t>a circumstance in paragraph 3.2.59 exists;</w:t>
      </w:r>
    </w:p>
    <w:p w14:paraId="18E7C39D" w14:textId="59240501" w:rsidR="001A2306" w:rsidRPr="006278BE" w:rsidRDefault="001A2306" w:rsidP="00837CE3">
      <w:pPr>
        <w:pStyle w:val="ListNormal"/>
      </w:pPr>
      <w:r w:rsidRPr="006278BE">
        <w:t xml:space="preserve">the requirements in paragraphs </w:t>
      </w:r>
      <w:r w:rsidRPr="006278BE">
        <w:fldChar w:fldCharType="begin"/>
      </w:r>
      <w:r w:rsidRPr="006278BE">
        <w:instrText xml:space="preserve"> REF _Ref114998707 \r \h </w:instrText>
      </w:r>
      <w:r w:rsidR="006278BE">
        <w:instrText xml:space="preserve"> \* MERGEFORMAT </w:instrText>
      </w:r>
      <w:r w:rsidRPr="006278BE">
        <w:fldChar w:fldCharType="separate"/>
      </w:r>
      <w:r w:rsidR="00573AA9">
        <w:t>3.2.61</w:t>
      </w:r>
      <w:r w:rsidRPr="006278BE">
        <w:fldChar w:fldCharType="end"/>
      </w:r>
      <w:r w:rsidRPr="006278BE">
        <w:t xml:space="preserve"> and </w:t>
      </w:r>
      <w:r w:rsidRPr="006278BE">
        <w:fldChar w:fldCharType="begin"/>
      </w:r>
      <w:r w:rsidRPr="006278BE">
        <w:instrText xml:space="preserve"> REF _Ref114998716 \r \h </w:instrText>
      </w:r>
      <w:r w:rsidR="006278BE">
        <w:instrText xml:space="preserve"> \* MERGEFORMAT </w:instrText>
      </w:r>
      <w:r w:rsidRPr="006278BE">
        <w:fldChar w:fldCharType="separate"/>
      </w:r>
      <w:r w:rsidR="00573AA9">
        <w:t>3.2.62</w:t>
      </w:r>
      <w:r w:rsidRPr="006278BE">
        <w:fldChar w:fldCharType="end"/>
      </w:r>
      <w:r w:rsidRPr="006278BE">
        <w:t xml:space="preserve"> have been met; and</w:t>
      </w:r>
    </w:p>
    <w:p w14:paraId="0E4822AC" w14:textId="77777777" w:rsidR="001A2306" w:rsidRPr="006278BE" w:rsidRDefault="001A2306" w:rsidP="00837CE3">
      <w:pPr>
        <w:pStyle w:val="ListNormal"/>
      </w:pPr>
      <w:r w:rsidRPr="006278BE">
        <w:t>the modification to allowances is efficient.</w:t>
      </w:r>
    </w:p>
    <w:p w14:paraId="0066E2A6" w14:textId="77777777" w:rsidR="001A2306" w:rsidRPr="006278BE" w:rsidRDefault="001A2306" w:rsidP="001A2306">
      <w:pPr>
        <w:pStyle w:val="Heading3"/>
      </w:pPr>
      <w:r w:rsidRPr="006278BE">
        <w:lastRenderedPageBreak/>
        <w:t>Storm Arwen Re-opener (SAR</w:t>
      </w:r>
      <w:r w:rsidRPr="006278BE">
        <w:rPr>
          <w:rStyle w:val="Subscript"/>
        </w:rPr>
        <w:t>t</w:t>
      </w:r>
      <w:r w:rsidRPr="006278BE">
        <w:t>)</w:t>
      </w:r>
    </w:p>
    <w:p w14:paraId="0611BCB2" w14:textId="77777777" w:rsidR="001A2306" w:rsidRPr="006278BE" w:rsidRDefault="001A2306" w:rsidP="00837CE3">
      <w:pPr>
        <w:pStyle w:val="NumberedNormal"/>
      </w:pPr>
      <w:r w:rsidRPr="006278BE">
        <w:t>This Part establishes the Storm Arwen Re-opener.</w:t>
      </w:r>
    </w:p>
    <w:p w14:paraId="7180A997" w14:textId="77777777" w:rsidR="001A2306" w:rsidRPr="006278BE" w:rsidRDefault="001A2306" w:rsidP="00837CE3">
      <w:pPr>
        <w:pStyle w:val="NumberedNormal"/>
      </w:pPr>
      <w:bookmarkStart w:id="123" w:name="_Ref114825337"/>
      <w:r w:rsidRPr="006278BE">
        <w:t>The Storm Arwen Re-opener may be used where</w:t>
      </w:r>
      <w:bookmarkEnd w:id="123"/>
      <w:r w:rsidRPr="006278BE">
        <w:t xml:space="preserve"> the costs incurred or expected to be incurred by the licensee in operating its Distribution Business have changed as a direct result of the Storm Arwen Recommendations, </w:t>
      </w:r>
      <w:bookmarkStart w:id="124" w:name="_Hlk114828564"/>
      <w:r w:rsidRPr="006278BE">
        <w:t>including actions taken as a result of those recommendations</w:t>
      </w:r>
      <w:bookmarkEnd w:id="124"/>
      <w:r w:rsidRPr="006278BE">
        <w:t xml:space="preserve">. </w:t>
      </w:r>
    </w:p>
    <w:p w14:paraId="6FF70584" w14:textId="77777777" w:rsidR="001A2306" w:rsidRPr="006278BE" w:rsidRDefault="001A2306" w:rsidP="00837CE3">
      <w:pPr>
        <w:pStyle w:val="NumberedNormal"/>
      </w:pPr>
      <w:bookmarkStart w:id="125" w:name="_Ref114825607"/>
      <w:r w:rsidRPr="006278BE">
        <w:t>The licensee may only apply to the Authority for modifications to this licence under the Storm Arwen Re-opener:</w:t>
      </w:r>
      <w:bookmarkEnd w:id="125"/>
      <w:r w:rsidRPr="006278BE">
        <w:t xml:space="preserve"> </w:t>
      </w:r>
    </w:p>
    <w:p w14:paraId="729B9628" w14:textId="77777777" w:rsidR="001A2306" w:rsidRPr="006278BE" w:rsidRDefault="001A2306" w:rsidP="00837CE3">
      <w:pPr>
        <w:pStyle w:val="ListNormal"/>
      </w:pPr>
      <w:r w:rsidRPr="006278BE">
        <w:t>Between 24 January 2024 and 31 January 2024; and</w:t>
      </w:r>
    </w:p>
    <w:p w14:paraId="55DC6A73" w14:textId="77777777" w:rsidR="001A2306" w:rsidRPr="006278BE" w:rsidRDefault="001A2306" w:rsidP="00837CE3">
      <w:pPr>
        <w:pStyle w:val="ListNormal"/>
      </w:pPr>
      <w:r w:rsidRPr="006278BE">
        <w:t>during such other periods as the Authority may direct.</w:t>
      </w:r>
    </w:p>
    <w:p w14:paraId="03ECA99A" w14:textId="77777777" w:rsidR="001A2306" w:rsidRPr="006278BE" w:rsidRDefault="001A2306" w:rsidP="00837CE3">
      <w:pPr>
        <w:pStyle w:val="NumberedNormal"/>
      </w:pPr>
      <w:bookmarkStart w:id="126" w:name="_Ref114825647"/>
      <w:r w:rsidRPr="006278BE">
        <w:t>The licensee must, when making an application under the Storm Arwen Re-opener, send to the Authority a written application that:</w:t>
      </w:r>
      <w:bookmarkEnd w:id="126"/>
    </w:p>
    <w:p w14:paraId="29333B09" w14:textId="2E6756D0" w:rsidR="001A2306" w:rsidRPr="006278BE" w:rsidRDefault="001A2306" w:rsidP="00837CE3">
      <w:pPr>
        <w:pStyle w:val="ListNormal"/>
      </w:pPr>
      <w:r w:rsidRPr="006278BE">
        <w:t xml:space="preserve">sets out the changes to the way in which the licensee operates its Distribution Business and the associated costs, including an explanation of how the circumstances in paragraph </w:t>
      </w:r>
      <w:r w:rsidRPr="006278BE">
        <w:fldChar w:fldCharType="begin"/>
      </w:r>
      <w:r w:rsidRPr="006278BE">
        <w:instrText xml:space="preserve"> REF _Ref114825337 \r \h  \* MERGEFORMAT </w:instrText>
      </w:r>
      <w:r w:rsidRPr="006278BE">
        <w:fldChar w:fldCharType="separate"/>
      </w:r>
      <w:r w:rsidR="00573AA9">
        <w:t>3.2.67</w:t>
      </w:r>
      <w:r w:rsidRPr="006278BE">
        <w:fldChar w:fldCharType="end"/>
      </w:r>
      <w:r w:rsidRPr="006278BE">
        <w:t xml:space="preserve"> are met; </w:t>
      </w:r>
    </w:p>
    <w:p w14:paraId="2D6C83B0" w14:textId="77777777" w:rsidR="001A2306" w:rsidRPr="006278BE" w:rsidRDefault="001A2306" w:rsidP="00837CE3">
      <w:pPr>
        <w:pStyle w:val="ListNormal"/>
      </w:pPr>
      <w:r w:rsidRPr="006278BE">
        <w:t>sets out the modifications to the value of SAR</w:t>
      </w:r>
      <w:r w:rsidRPr="006278BE">
        <w:rPr>
          <w:rStyle w:val="Subscript"/>
        </w:rPr>
        <w:t>t</w:t>
      </w:r>
      <w:r w:rsidRPr="006278BE">
        <w:t xml:space="preserve"> in Appendix 1 being sought;</w:t>
      </w:r>
    </w:p>
    <w:p w14:paraId="3704D25A" w14:textId="77777777" w:rsidR="001A2306" w:rsidRPr="006278BE" w:rsidRDefault="001A2306" w:rsidP="00837CE3">
      <w:pPr>
        <w:pStyle w:val="ListNormal"/>
      </w:pPr>
      <w:r w:rsidRPr="006278BE">
        <w:t>explains the basis for calculating any modifications requested to allowances and the profiling of those allowances; and</w:t>
      </w:r>
    </w:p>
    <w:p w14:paraId="4F069140" w14:textId="77777777" w:rsidR="001A2306" w:rsidRPr="006278BE" w:rsidRDefault="001A2306" w:rsidP="00837CE3">
      <w:pPr>
        <w:pStyle w:val="ListNormal"/>
      </w:pPr>
      <w:r w:rsidRPr="006278BE">
        <w:t>provides such detailed supporting evidence as is reasonable in the circumstances.</w:t>
      </w:r>
    </w:p>
    <w:p w14:paraId="49FF13D3" w14:textId="77777777" w:rsidR="001A2306" w:rsidRPr="006278BE" w:rsidRDefault="001A2306" w:rsidP="00837CE3">
      <w:pPr>
        <w:pStyle w:val="NumberedNormal"/>
      </w:pPr>
      <w:bookmarkStart w:id="127" w:name="_Ref114825661"/>
      <w:r w:rsidRPr="006278BE">
        <w:t>An application under this Part must:</w:t>
      </w:r>
      <w:bookmarkEnd w:id="127"/>
    </w:p>
    <w:p w14:paraId="59A85BBE" w14:textId="77777777" w:rsidR="001A2306" w:rsidRPr="006278BE" w:rsidRDefault="001A2306" w:rsidP="00837CE3">
      <w:pPr>
        <w:pStyle w:val="ListNormal"/>
      </w:pPr>
      <w:r w:rsidRPr="006278BE">
        <w:t>relate to changes set out in paragraph 3.2.67 agreed on or after 1 December 2021;</w:t>
      </w:r>
    </w:p>
    <w:p w14:paraId="2AD47CEA" w14:textId="77777777" w:rsidR="001A2306" w:rsidRPr="006278BE" w:rsidRDefault="001A2306" w:rsidP="00837CE3">
      <w:pPr>
        <w:pStyle w:val="ListNormal"/>
      </w:pPr>
      <w:r w:rsidRPr="006278BE">
        <w:t>be confined to costs incurred or expected to be incurred on or after 1 April 2023; and</w:t>
      </w:r>
    </w:p>
    <w:p w14:paraId="34C8DE45" w14:textId="77777777" w:rsidR="001A2306" w:rsidRPr="006278BE" w:rsidRDefault="001A2306" w:rsidP="00837CE3">
      <w:pPr>
        <w:pStyle w:val="ListNormal"/>
      </w:pPr>
      <w:r w:rsidRPr="006278BE">
        <w:t>take account of other allowed expenditure that could be avoided or reduced as a result of the circumstances set out in paragraph 3.2.67.</w:t>
      </w:r>
    </w:p>
    <w:p w14:paraId="1903DEED" w14:textId="77777777" w:rsidR="001A2306" w:rsidRPr="006278BE" w:rsidRDefault="001A2306" w:rsidP="00837CE3">
      <w:pPr>
        <w:pStyle w:val="NumberedNormal"/>
      </w:pPr>
      <w:r w:rsidRPr="006278BE">
        <w:t xml:space="preserve">The Authority may also instigate this Re-opener in accordance with Part S. </w:t>
      </w:r>
    </w:p>
    <w:p w14:paraId="448BE61E" w14:textId="77777777" w:rsidR="001A2306" w:rsidRPr="006278BE" w:rsidRDefault="001A2306" w:rsidP="00837CE3">
      <w:pPr>
        <w:pStyle w:val="NumberedNormal"/>
      </w:pPr>
      <w:r w:rsidRPr="006278BE">
        <w:t>The following modifications to this licence may be made under the Storm Arwen Re-opener:</w:t>
      </w:r>
    </w:p>
    <w:p w14:paraId="4607D355" w14:textId="77777777" w:rsidR="001A2306" w:rsidRPr="006278BE" w:rsidRDefault="001A2306" w:rsidP="00837CE3">
      <w:pPr>
        <w:pStyle w:val="ListNormal"/>
      </w:pPr>
      <w:r w:rsidRPr="006278BE">
        <w:t>modifications to the value of SAR</w:t>
      </w:r>
      <w:r w:rsidRPr="006278BE">
        <w:rPr>
          <w:rStyle w:val="Subscript"/>
        </w:rPr>
        <w:t>t</w:t>
      </w:r>
      <w:r w:rsidRPr="006278BE">
        <w:t xml:space="preserve"> set out in Appendix 1; </w:t>
      </w:r>
    </w:p>
    <w:p w14:paraId="354333D4" w14:textId="77777777" w:rsidR="001A2306" w:rsidRPr="006278BE" w:rsidRDefault="001A2306" w:rsidP="00837CE3">
      <w:pPr>
        <w:pStyle w:val="ListNormal"/>
      </w:pPr>
      <w:r w:rsidRPr="006278BE">
        <w:t>modifications confined to allowances related to the circumstances in paragraph 3.2.67; and</w:t>
      </w:r>
    </w:p>
    <w:p w14:paraId="6E281E96" w14:textId="77777777" w:rsidR="001A2306" w:rsidRPr="006278BE" w:rsidRDefault="001A2306" w:rsidP="00837CE3">
      <w:pPr>
        <w:pStyle w:val="ListNormal"/>
      </w:pPr>
      <w:r w:rsidRPr="006278BE">
        <w:t>modifications confined to allowances for Regulatory Years commencing on or after 1 April 2023.</w:t>
      </w:r>
    </w:p>
    <w:p w14:paraId="142A40C7" w14:textId="77777777" w:rsidR="001A2306" w:rsidRPr="006278BE" w:rsidRDefault="001A2306" w:rsidP="00837CE3">
      <w:pPr>
        <w:pStyle w:val="NumberedNormal"/>
      </w:pPr>
      <w:r w:rsidRPr="006278BE">
        <w:lastRenderedPageBreak/>
        <w:t>Any modifications made as a result of an application under paragraph 3.2.68 must be made under section 11A (modifications of conditions of licences) of the Act.</w:t>
      </w:r>
    </w:p>
    <w:p w14:paraId="3403D581" w14:textId="77777777" w:rsidR="001A2306" w:rsidRPr="006278BE" w:rsidRDefault="001A2306" w:rsidP="001A2306">
      <w:pPr>
        <w:pStyle w:val="Heading3"/>
      </w:pPr>
      <w:r w:rsidRPr="006278BE">
        <w:t>Load Related Expenditure Re-opener (LRE</w:t>
      </w:r>
      <w:r w:rsidRPr="006278BE">
        <w:rPr>
          <w:rStyle w:val="Subscript"/>
        </w:rPr>
        <w:t>t</w:t>
      </w:r>
      <w:r w:rsidRPr="006278BE">
        <w:t>)</w:t>
      </w:r>
    </w:p>
    <w:p w14:paraId="12228D15" w14:textId="77777777" w:rsidR="001A2306" w:rsidRPr="006278BE" w:rsidRDefault="001A2306" w:rsidP="00837CE3">
      <w:pPr>
        <w:pStyle w:val="NumberedNormal"/>
      </w:pPr>
      <w:r w:rsidRPr="006278BE">
        <w:t>This Part establishes the Load Related Expenditure Re-opener.</w:t>
      </w:r>
    </w:p>
    <w:p w14:paraId="528B2297" w14:textId="77777777" w:rsidR="001A2306" w:rsidRPr="006278BE" w:rsidRDefault="001A2306" w:rsidP="00837CE3">
      <w:pPr>
        <w:pStyle w:val="NumberedNormal"/>
      </w:pPr>
      <w:bookmarkStart w:id="128" w:name="_Ref111562391"/>
      <w:r w:rsidRPr="006278BE">
        <w:t>The Load Related Expenditure Re-opener may be used where:</w:t>
      </w:r>
    </w:p>
    <w:p w14:paraId="3EBACB07" w14:textId="77777777" w:rsidR="001A2306" w:rsidRPr="006278BE" w:rsidRDefault="001A2306" w:rsidP="00837CE3">
      <w:pPr>
        <w:pStyle w:val="ListNormal"/>
      </w:pPr>
      <w:r w:rsidRPr="006278BE">
        <w:t>the licensee’s Load Related Expenditure has increased or is expected to increase, as a result of an increase in:</w:t>
      </w:r>
      <w:bookmarkEnd w:id="128"/>
    </w:p>
    <w:p w14:paraId="1F0BB305" w14:textId="77777777" w:rsidR="001A2306" w:rsidRPr="006278BE" w:rsidRDefault="001A2306" w:rsidP="00837CE3">
      <w:pPr>
        <w:pStyle w:val="SublistNormal"/>
      </w:pPr>
      <w:r w:rsidRPr="006278BE">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6278BE" w:rsidRDefault="001A2306" w:rsidP="00837CE3">
      <w:pPr>
        <w:pStyle w:val="SublistNormal"/>
      </w:pPr>
      <w:r w:rsidRPr="006278BE">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6278BE" w:rsidRDefault="001A2306" w:rsidP="00837CE3">
      <w:pPr>
        <w:pStyle w:val="ListNormal"/>
      </w:pPr>
      <w:r w:rsidRPr="006278BE">
        <w:t>there is a change in conditions on the Distribution System relative to the assumptions used to set allowances; and</w:t>
      </w:r>
    </w:p>
    <w:p w14:paraId="4AA30B6B" w14:textId="77777777" w:rsidR="001A2306" w:rsidRPr="006278BE" w:rsidRDefault="001A2306" w:rsidP="00837CE3">
      <w:pPr>
        <w:pStyle w:val="ListNormal"/>
      </w:pPr>
      <w:r w:rsidRPr="006278BE">
        <w:t>the increase or expected increase in Load Related Expenditure:</w:t>
      </w:r>
    </w:p>
    <w:p w14:paraId="7C86C8D3" w14:textId="1F8D84D7" w:rsidR="001A2306" w:rsidRPr="006278BE" w:rsidRDefault="001A2306" w:rsidP="00837CE3">
      <w:pPr>
        <w:pStyle w:val="SublistNormal"/>
      </w:pPr>
      <w:bookmarkStart w:id="129" w:name="_Hlk103849505"/>
      <w:r w:rsidRPr="006278BE">
        <w:t>is not provided for by the sum of</w:t>
      </w:r>
      <w:r w:rsidR="005D4F95" w:rsidRPr="006278BE">
        <w:t xml:space="preserve"> Load Related Expenditure ex ante non variant allowances specified in Appendix 2, </w:t>
      </w:r>
      <w:r w:rsidR="003E2E58" w:rsidRPr="006278BE">
        <w:t xml:space="preserve">and </w:t>
      </w:r>
      <w:r w:rsidR="005D4F95" w:rsidRPr="006278BE">
        <w:t>any previously directed values for LRE</w:t>
      </w:r>
      <w:r w:rsidRPr="006278BE">
        <w:rPr>
          <w:rStyle w:val="Subscript"/>
        </w:rPr>
        <w:t>t</w:t>
      </w:r>
      <w:r w:rsidRPr="006278BE">
        <w:t xml:space="preserve"> and</w:t>
      </w:r>
      <w:r w:rsidR="00E36EFD" w:rsidRPr="006278BE">
        <w:t xml:space="preserve"> </w:t>
      </w:r>
      <w:r w:rsidRPr="006278BE">
        <w:t>SINV</w:t>
      </w:r>
      <w:r w:rsidRPr="006278BE">
        <w:rPr>
          <w:rStyle w:val="Subscript"/>
        </w:rPr>
        <w:t>t</w:t>
      </w:r>
      <w:r w:rsidRPr="006278BE">
        <w:t>;</w:t>
      </w:r>
    </w:p>
    <w:p w14:paraId="59D34E45" w14:textId="77777777" w:rsidR="001A2306" w:rsidRPr="006278BE" w:rsidRDefault="001A2306" w:rsidP="00837CE3">
      <w:pPr>
        <w:pStyle w:val="SublistNormal"/>
      </w:pPr>
      <w:r w:rsidRPr="006278BE">
        <w:t xml:space="preserve">is not provided by the operation of Special Condition 3.9 (Load Related Expenditure Volume Drivers); and </w:t>
      </w:r>
    </w:p>
    <w:p w14:paraId="1A6EA494" w14:textId="77777777" w:rsidR="001A2306" w:rsidRPr="006278BE" w:rsidRDefault="001A2306" w:rsidP="00837CE3">
      <w:pPr>
        <w:pStyle w:val="SublistNormal"/>
      </w:pPr>
      <w:r w:rsidRPr="006278BE">
        <w:t>exceeds the Materiality Threshold.</w:t>
      </w:r>
    </w:p>
    <w:p w14:paraId="21AC90BE" w14:textId="77777777" w:rsidR="001A2306" w:rsidRPr="006278BE" w:rsidRDefault="001A2306" w:rsidP="00837CE3">
      <w:pPr>
        <w:pStyle w:val="NumberedNormal"/>
      </w:pPr>
      <w:bookmarkStart w:id="130" w:name="_Ref111562400"/>
      <w:bookmarkEnd w:id="129"/>
      <w:r w:rsidRPr="006278BE">
        <w:t>The licensee may only apply to the Authority for modifications to this licence under the Load Related Expenditure Re-opener:</w:t>
      </w:r>
      <w:bookmarkEnd w:id="130"/>
    </w:p>
    <w:p w14:paraId="74398DBB" w14:textId="77777777" w:rsidR="001A2306" w:rsidRPr="006278BE" w:rsidRDefault="001A2306" w:rsidP="00837CE3">
      <w:pPr>
        <w:pStyle w:val="ListNormal"/>
      </w:pPr>
      <w:r w:rsidRPr="006278BE">
        <w:t>Between 24 and 31 January 2025;</w:t>
      </w:r>
    </w:p>
    <w:p w14:paraId="5EFF2E6D" w14:textId="77777777" w:rsidR="001A2306" w:rsidRPr="006278BE" w:rsidRDefault="001A2306" w:rsidP="00837CE3">
      <w:pPr>
        <w:pStyle w:val="ListNormal"/>
      </w:pPr>
      <w:r w:rsidRPr="006278BE">
        <w:t>Between 24 and 31 January 2027; and</w:t>
      </w:r>
    </w:p>
    <w:p w14:paraId="7EA4F039" w14:textId="77777777" w:rsidR="001A2306" w:rsidRPr="006278BE" w:rsidRDefault="001A2306" w:rsidP="00837CE3">
      <w:pPr>
        <w:pStyle w:val="ListNormal"/>
      </w:pPr>
      <w:r w:rsidRPr="006278BE">
        <w:t>during such other periods as the Authority may direct.</w:t>
      </w:r>
    </w:p>
    <w:p w14:paraId="18A0B8BD" w14:textId="77777777" w:rsidR="001A2306" w:rsidRPr="006278BE" w:rsidRDefault="001A2306" w:rsidP="00837CE3">
      <w:pPr>
        <w:pStyle w:val="NumberedNormal"/>
      </w:pPr>
      <w:bookmarkStart w:id="131" w:name="_Ref111562410"/>
      <w:r w:rsidRPr="006278BE">
        <w:t>The licensee must when making an application under the Load Related Expenditure Re-opener, send to the Authority a written application that:</w:t>
      </w:r>
      <w:bookmarkEnd w:id="131"/>
    </w:p>
    <w:p w14:paraId="68DBF237" w14:textId="63175F04" w:rsidR="001A2306" w:rsidRPr="006278BE" w:rsidRDefault="001A2306" w:rsidP="00837CE3">
      <w:pPr>
        <w:pStyle w:val="ListNormal"/>
      </w:pPr>
      <w:r w:rsidRPr="006278BE">
        <w:t xml:space="preserve">gives details of the circumstances under paragraph </w:t>
      </w:r>
      <w:r w:rsidRPr="006278BE">
        <w:fldChar w:fldCharType="begin"/>
      </w:r>
      <w:r w:rsidRPr="006278BE">
        <w:instrText xml:space="preserve"> REF _Ref111562391 \r \h  \* MERGEFORMAT </w:instrText>
      </w:r>
      <w:r w:rsidRPr="006278BE">
        <w:fldChar w:fldCharType="separate"/>
      </w:r>
      <w:r w:rsidR="00573AA9">
        <w:t>3.2.75</w:t>
      </w:r>
      <w:r w:rsidRPr="006278BE">
        <w:fldChar w:fldCharType="end"/>
      </w:r>
      <w:r w:rsidRPr="006278BE">
        <w:t xml:space="preserve"> that exist;</w:t>
      </w:r>
    </w:p>
    <w:p w14:paraId="58E813BA" w14:textId="77777777" w:rsidR="001A2306" w:rsidRPr="006278BE" w:rsidRDefault="001A2306" w:rsidP="00837CE3">
      <w:pPr>
        <w:pStyle w:val="ListNormal"/>
      </w:pPr>
      <w:r w:rsidRPr="006278BE">
        <w:t>sets out whether the licensee considers the application relates to Strategic Investment;</w:t>
      </w:r>
    </w:p>
    <w:p w14:paraId="5A49A80D" w14:textId="77777777" w:rsidR="001A2306" w:rsidRPr="006278BE" w:rsidRDefault="001A2306" w:rsidP="00837CE3">
      <w:pPr>
        <w:pStyle w:val="ListNormal"/>
      </w:pPr>
      <w:r w:rsidRPr="006278BE">
        <w:t>sets out any modifications to the value of LRE</w:t>
      </w:r>
      <w:r w:rsidRPr="006278BE">
        <w:rPr>
          <w:rStyle w:val="Subscript"/>
        </w:rPr>
        <w:t>t</w:t>
      </w:r>
      <w:r w:rsidRPr="006278BE">
        <w:t xml:space="preserve"> in Appendix 1 being sought;</w:t>
      </w:r>
    </w:p>
    <w:p w14:paraId="56C0E0A0" w14:textId="60725581" w:rsidR="001A2306" w:rsidRPr="006278BE" w:rsidRDefault="001A2306" w:rsidP="00837CE3">
      <w:pPr>
        <w:pStyle w:val="ListNormal"/>
      </w:pPr>
      <w:r w:rsidRPr="006278BE">
        <w:lastRenderedPageBreak/>
        <w:t>sets out any modifications to the value of SINV</w:t>
      </w:r>
      <w:r w:rsidRPr="006278BE">
        <w:rPr>
          <w:rStyle w:val="Subscript"/>
        </w:rPr>
        <w:t>t</w:t>
      </w:r>
      <w:r w:rsidRPr="006278BE">
        <w:t xml:space="preserve"> in Appendix 1 </w:t>
      </w:r>
      <w:r w:rsidR="00160D8B" w:rsidRPr="006278BE">
        <w:t>to</w:t>
      </w:r>
      <w:r w:rsidRPr="006278BE">
        <w:t xml:space="preserve"> Special Condition 3.3 (Evaluative Price Control Deliverables) being sought;</w:t>
      </w:r>
    </w:p>
    <w:p w14:paraId="4076352A" w14:textId="2D0ACF6D" w:rsidR="001A2306" w:rsidRPr="006278BE" w:rsidRDefault="001A2306" w:rsidP="00837CE3">
      <w:pPr>
        <w:pStyle w:val="ListNormal"/>
      </w:pPr>
      <w:r w:rsidRPr="006278BE">
        <w:t xml:space="preserve">sets out any modifications to the outputs, delivery dates and allowances in Appendix 2 </w:t>
      </w:r>
      <w:r w:rsidR="00160D8B" w:rsidRPr="006278BE">
        <w:t>to</w:t>
      </w:r>
      <w:r w:rsidRPr="006278BE">
        <w:t xml:space="preserve"> Special Condition 3.3 being sought;</w:t>
      </w:r>
    </w:p>
    <w:p w14:paraId="11E25A56" w14:textId="77777777" w:rsidR="001A2306" w:rsidRPr="006278BE" w:rsidRDefault="001A2306" w:rsidP="00837CE3">
      <w:pPr>
        <w:pStyle w:val="ListNormal"/>
      </w:pPr>
      <w:r w:rsidRPr="006278BE">
        <w:t>explains the basis for calculating any modifications requested to allowances and the profiling of those allowances; and</w:t>
      </w:r>
    </w:p>
    <w:p w14:paraId="33B0530F" w14:textId="77777777" w:rsidR="001A2306" w:rsidRPr="006278BE" w:rsidRDefault="001A2306" w:rsidP="00837CE3">
      <w:pPr>
        <w:pStyle w:val="ListNormal"/>
      </w:pPr>
      <w:r w:rsidRPr="006278BE">
        <w:t>provides such detailed supporting evidence as is reasonable in the circumstances</w:t>
      </w:r>
      <w:r w:rsidRPr="006278BE" w:rsidDel="0067017B">
        <w:t xml:space="preserve"> including</w:t>
      </w:r>
      <w:r w:rsidRPr="006278BE">
        <w:t>, where available,</w:t>
      </w:r>
      <w:r w:rsidRPr="006278BE" w:rsidDel="0067017B">
        <w:t xml:space="preserve"> evidence of the efficiency of the Load Related Expenditure.</w:t>
      </w:r>
    </w:p>
    <w:p w14:paraId="0E6F3AAC" w14:textId="77777777" w:rsidR="001A2306" w:rsidRPr="006278BE" w:rsidRDefault="001A2306" w:rsidP="00837CE3">
      <w:pPr>
        <w:pStyle w:val="NumberedNormal"/>
      </w:pPr>
      <w:bookmarkStart w:id="132" w:name="_Ref111562422"/>
      <w:r w:rsidRPr="006278BE">
        <w:t>An application under this Part must:</w:t>
      </w:r>
      <w:bookmarkEnd w:id="132"/>
    </w:p>
    <w:p w14:paraId="5C2A9241" w14:textId="77777777" w:rsidR="001A2306" w:rsidRPr="006278BE" w:rsidRDefault="001A2306" w:rsidP="00837CE3">
      <w:pPr>
        <w:pStyle w:val="ListNormal"/>
      </w:pPr>
      <w:r w:rsidRPr="006278BE">
        <w:t>be confined to Load Related Expenditure costs incurred or expected to be incurred on or after 1 April 2023; and</w:t>
      </w:r>
    </w:p>
    <w:p w14:paraId="6839A32C" w14:textId="77777777" w:rsidR="001A2306" w:rsidRPr="006278BE" w:rsidRDefault="001A2306" w:rsidP="00837CE3">
      <w:pPr>
        <w:pStyle w:val="ListNormal"/>
      </w:pPr>
      <w:r w:rsidRPr="006278BE">
        <w:t>take account of allowed expenditure which can be avoided as a result of the modifications to the Load Related Expenditure requested.</w:t>
      </w:r>
    </w:p>
    <w:p w14:paraId="0635CDD8" w14:textId="77777777" w:rsidR="001A2306" w:rsidRPr="006278BE" w:rsidRDefault="001A2306" w:rsidP="00837CE3">
      <w:pPr>
        <w:pStyle w:val="NumberedNormal"/>
      </w:pPr>
      <w:r w:rsidRPr="006278BE">
        <w:t>The Authority may also instigate this Re-opener in accordance with Part S.</w:t>
      </w:r>
    </w:p>
    <w:p w14:paraId="59267870" w14:textId="77777777" w:rsidR="001A2306" w:rsidRPr="006278BE" w:rsidRDefault="001A2306" w:rsidP="00837CE3">
      <w:pPr>
        <w:pStyle w:val="NumberedNormal"/>
      </w:pPr>
      <w:r w:rsidRPr="006278BE">
        <w:t>The following modifications to this licence may be made under the Load Related Expenditure Re-opener:</w:t>
      </w:r>
    </w:p>
    <w:p w14:paraId="33E73788" w14:textId="77777777" w:rsidR="001A2306" w:rsidRPr="006278BE" w:rsidRDefault="001A2306" w:rsidP="00837CE3">
      <w:pPr>
        <w:pStyle w:val="ListNormal"/>
      </w:pPr>
      <w:r w:rsidRPr="006278BE">
        <w:t>modifications to the value of LRE</w:t>
      </w:r>
      <w:r w:rsidRPr="006278BE">
        <w:rPr>
          <w:rStyle w:val="Subscript"/>
        </w:rPr>
        <w:t>t</w:t>
      </w:r>
      <w:r w:rsidRPr="006278BE">
        <w:t xml:space="preserve"> in Appendix 1, where those modifications do not relate to Strategic Investments; </w:t>
      </w:r>
    </w:p>
    <w:p w14:paraId="484A23E3" w14:textId="4FE14D06" w:rsidR="001A2306" w:rsidRPr="006278BE" w:rsidRDefault="001A2306" w:rsidP="00837CE3">
      <w:pPr>
        <w:pStyle w:val="ListNormal"/>
      </w:pPr>
      <w:r w:rsidRPr="006278BE">
        <w:t>modifications to the value of SINV</w:t>
      </w:r>
      <w:r w:rsidRPr="006278BE">
        <w:rPr>
          <w:rStyle w:val="Subscript"/>
        </w:rPr>
        <w:t>t</w:t>
      </w:r>
      <w:r w:rsidRPr="006278BE">
        <w:t xml:space="preserve"> in Appendix 1 to Special Condition 3.3 and the outputs, delivery dates and allowances in Appendix 2 </w:t>
      </w:r>
      <w:r w:rsidR="00160D8B" w:rsidRPr="006278BE">
        <w:t>to</w:t>
      </w:r>
      <w:r w:rsidRPr="006278BE">
        <w:t xml:space="preserve"> Special Condition 3.3, where those modifications relate to Strategic Investments; and</w:t>
      </w:r>
    </w:p>
    <w:p w14:paraId="5F4FA03E" w14:textId="77777777" w:rsidR="001A2306" w:rsidRPr="006278BE" w:rsidRDefault="001A2306" w:rsidP="00837CE3">
      <w:pPr>
        <w:pStyle w:val="ListNormal"/>
      </w:pPr>
      <w:r w:rsidRPr="006278BE">
        <w:t>modifications confined to allowances for Regulatory Years commencing on or after 1 April 2023.</w:t>
      </w:r>
    </w:p>
    <w:p w14:paraId="0CC35021" w14:textId="77777777" w:rsidR="001A2306" w:rsidRPr="006278BE" w:rsidRDefault="001A2306" w:rsidP="00837CE3">
      <w:pPr>
        <w:pStyle w:val="NumberedNormal"/>
      </w:pPr>
      <w:r w:rsidRPr="006278BE">
        <w:t>Any modifications made as a result of an application under paragraph 3.2.76 must be made under section 11A (modifications of conditions of licences) of the Act.</w:t>
      </w:r>
    </w:p>
    <w:p w14:paraId="3BE5C127" w14:textId="77777777" w:rsidR="001A2306" w:rsidRPr="006278BE" w:rsidRDefault="001A2306" w:rsidP="001A2306">
      <w:pPr>
        <w:pStyle w:val="Heading3"/>
      </w:pPr>
      <w:r w:rsidRPr="006278BE">
        <w:t>High Value Projects Re-opener (HVP</w:t>
      </w:r>
      <w:r w:rsidRPr="006278BE">
        <w:rPr>
          <w:rStyle w:val="Subscript"/>
        </w:rPr>
        <w:t>t</w:t>
      </w:r>
      <w:r w:rsidRPr="006278BE">
        <w:t>)</w:t>
      </w:r>
    </w:p>
    <w:p w14:paraId="782FD3B9" w14:textId="77777777" w:rsidR="001A2306" w:rsidRPr="006278BE" w:rsidRDefault="001A2306" w:rsidP="00837CE3">
      <w:pPr>
        <w:pStyle w:val="NumberedNormal"/>
      </w:pPr>
      <w:bookmarkStart w:id="133" w:name="_Hlk110873287"/>
      <w:r w:rsidRPr="006278BE">
        <w:t>This Part establishes the High Value Projects Re-opener.</w:t>
      </w:r>
    </w:p>
    <w:p w14:paraId="5DDA6940" w14:textId="77777777" w:rsidR="001A2306" w:rsidRPr="006278BE" w:rsidRDefault="001A2306" w:rsidP="00837CE3">
      <w:pPr>
        <w:pStyle w:val="NumberedNormal"/>
      </w:pPr>
      <w:bookmarkStart w:id="134" w:name="_Ref110858175"/>
      <w:bookmarkStart w:id="135" w:name="_Ref114999221"/>
      <w:r w:rsidRPr="006278BE">
        <w:t>The High Value Projects Re-opener may be used where the licensee has incurred or expects to incur costs on a High Value Project</w:t>
      </w:r>
      <w:bookmarkEnd w:id="134"/>
      <w:r w:rsidRPr="006278BE">
        <w:t>.</w:t>
      </w:r>
      <w:bookmarkEnd w:id="135"/>
      <w:r w:rsidRPr="006278BE">
        <w:t xml:space="preserve"> </w:t>
      </w:r>
    </w:p>
    <w:p w14:paraId="1F049EA2" w14:textId="77777777" w:rsidR="001A2306" w:rsidRPr="006278BE" w:rsidRDefault="001A2306" w:rsidP="00837CE3">
      <w:pPr>
        <w:pStyle w:val="NumberedNormal"/>
      </w:pPr>
      <w:bookmarkStart w:id="136" w:name="_Ref121234649"/>
      <w:r w:rsidRPr="006278BE">
        <w:t>The licensee may only apply to the Authority for modifications to this licence under the High Value Projects Re-opener:</w:t>
      </w:r>
      <w:bookmarkEnd w:id="136"/>
    </w:p>
    <w:p w14:paraId="0F46734A" w14:textId="77777777" w:rsidR="001A2306" w:rsidRPr="006278BE" w:rsidRDefault="001A2306" w:rsidP="00837CE3">
      <w:pPr>
        <w:pStyle w:val="ListNormal"/>
      </w:pPr>
      <w:r w:rsidRPr="006278BE">
        <w:t>Between 24 January 2026 and 31 January 2026; and</w:t>
      </w:r>
    </w:p>
    <w:p w14:paraId="1CC18778" w14:textId="77777777" w:rsidR="001A2306" w:rsidRPr="006278BE" w:rsidRDefault="001A2306" w:rsidP="00837CE3">
      <w:pPr>
        <w:pStyle w:val="ListNormal"/>
      </w:pPr>
      <w:r w:rsidRPr="006278BE">
        <w:t>during such other periods as the Authority may direct.</w:t>
      </w:r>
    </w:p>
    <w:p w14:paraId="4776D92A" w14:textId="77777777" w:rsidR="001A2306" w:rsidRPr="006278BE" w:rsidRDefault="001A2306" w:rsidP="00837CE3">
      <w:pPr>
        <w:pStyle w:val="NumberedNormal"/>
      </w:pPr>
      <w:bookmarkStart w:id="137" w:name="_Ref110859058"/>
      <w:r w:rsidRPr="006278BE">
        <w:lastRenderedPageBreak/>
        <w:t>The licensee must when making an application under the High Value Projects Re-opener, send to the Authority a written application that:</w:t>
      </w:r>
      <w:bookmarkEnd w:id="137"/>
    </w:p>
    <w:p w14:paraId="3576008B" w14:textId="77777777" w:rsidR="001A2306" w:rsidRPr="006278BE" w:rsidRDefault="001A2306" w:rsidP="00837CE3">
      <w:pPr>
        <w:pStyle w:val="ListNormal"/>
      </w:pPr>
      <w:r w:rsidRPr="006278BE">
        <w:t>explains why the licensee considers it has incurred or expects to incur costs on a High Value Project;</w:t>
      </w:r>
    </w:p>
    <w:p w14:paraId="0AFF97A3" w14:textId="77777777" w:rsidR="001A2306" w:rsidRPr="006278BE" w:rsidRDefault="001A2306" w:rsidP="00837CE3">
      <w:pPr>
        <w:pStyle w:val="ListNormal"/>
      </w:pPr>
      <w:bookmarkStart w:id="138" w:name="_Hlk110954090"/>
      <w:r w:rsidRPr="006278BE">
        <w:t>sets out the scope of work the licensee has carried out or proposes to carry out in relation to the High Value Project that is the subject of the application</w:t>
      </w:r>
      <w:bookmarkEnd w:id="138"/>
      <w:r w:rsidRPr="006278BE">
        <w:t>;</w:t>
      </w:r>
    </w:p>
    <w:p w14:paraId="0A68F21A" w14:textId="77777777" w:rsidR="001A2306" w:rsidRPr="006278BE" w:rsidRDefault="001A2306" w:rsidP="00837CE3">
      <w:pPr>
        <w:pStyle w:val="ListNormal"/>
      </w:pPr>
      <w:r w:rsidRPr="006278BE">
        <w:t>sets out any modifications to the value of HVP</w:t>
      </w:r>
      <w:r w:rsidRPr="006278BE">
        <w:rPr>
          <w:rStyle w:val="Subscript"/>
        </w:rPr>
        <w:t>t</w:t>
      </w:r>
      <w:r w:rsidRPr="006278BE">
        <w:t xml:space="preserve"> in Appendix 1 being sought;</w:t>
      </w:r>
    </w:p>
    <w:p w14:paraId="771C9786" w14:textId="77777777" w:rsidR="001A2306" w:rsidRPr="006278BE" w:rsidRDefault="001A2306" w:rsidP="00837CE3">
      <w:pPr>
        <w:pStyle w:val="ListNormal"/>
      </w:pPr>
      <w:r w:rsidRPr="006278BE">
        <w:t xml:space="preserve">explains the basis for calculating any modifications requested to allowances and the profiling of those allowances; and </w:t>
      </w:r>
    </w:p>
    <w:p w14:paraId="1EEDE5D8" w14:textId="77777777" w:rsidR="001A2306" w:rsidRPr="006278BE" w:rsidRDefault="001A2306" w:rsidP="00837CE3">
      <w:pPr>
        <w:pStyle w:val="ListNormal"/>
      </w:pPr>
      <w:r w:rsidRPr="006278BE">
        <w:t>provides such detailed supporting evidence as is reasonable in the circumstances.</w:t>
      </w:r>
    </w:p>
    <w:p w14:paraId="2797542E" w14:textId="77777777" w:rsidR="001A2306" w:rsidRPr="006278BE" w:rsidRDefault="001A2306" w:rsidP="00837CE3">
      <w:pPr>
        <w:pStyle w:val="NumberedNormal"/>
      </w:pPr>
      <w:bookmarkStart w:id="139" w:name="_Ref110859076"/>
      <w:r w:rsidRPr="006278BE">
        <w:t>An application under this Part must:</w:t>
      </w:r>
      <w:bookmarkEnd w:id="139"/>
    </w:p>
    <w:p w14:paraId="738531D7" w14:textId="77777777" w:rsidR="001A2306" w:rsidRPr="006278BE" w:rsidRDefault="001A2306" w:rsidP="00837CE3">
      <w:pPr>
        <w:pStyle w:val="ListNormal"/>
      </w:pPr>
      <w:r w:rsidRPr="006278BE">
        <w:t>be confined to costs incurred or expected to be incurred by the licensee that are not otherwise funded by the special conditions;</w:t>
      </w:r>
    </w:p>
    <w:p w14:paraId="57D5E9BC" w14:textId="77777777" w:rsidR="001A2306" w:rsidRPr="006278BE" w:rsidRDefault="001A2306" w:rsidP="00837CE3">
      <w:pPr>
        <w:pStyle w:val="ListNormal"/>
      </w:pPr>
      <w:r w:rsidRPr="006278BE">
        <w:t>be confined to costs incurred or expected to be incurred on or after 1 April 2023; and</w:t>
      </w:r>
    </w:p>
    <w:p w14:paraId="4474A90A" w14:textId="77777777" w:rsidR="001A2306" w:rsidRPr="006278BE" w:rsidRDefault="001A2306" w:rsidP="00837CE3">
      <w:pPr>
        <w:pStyle w:val="ListNormal"/>
      </w:pPr>
      <w:r w:rsidRPr="006278BE">
        <w:t>take account of allowed expenditure which can be avoided as a result of the modifications requested.</w:t>
      </w:r>
    </w:p>
    <w:p w14:paraId="4A85B302" w14:textId="77777777" w:rsidR="001A2306" w:rsidRPr="006278BE" w:rsidRDefault="001A2306" w:rsidP="00837CE3">
      <w:pPr>
        <w:pStyle w:val="NumberedNormal"/>
      </w:pPr>
      <w:r w:rsidRPr="006278BE">
        <w:t>The following modifications to this licence may be made under the High Value Projects Re-opener:</w:t>
      </w:r>
    </w:p>
    <w:p w14:paraId="06312D6B" w14:textId="77777777" w:rsidR="001A2306" w:rsidRPr="006278BE" w:rsidRDefault="001A2306" w:rsidP="00837CE3">
      <w:pPr>
        <w:pStyle w:val="ListNormal"/>
      </w:pPr>
      <w:r w:rsidRPr="006278BE">
        <w:t>modifications to the value of HVP</w:t>
      </w:r>
      <w:r w:rsidRPr="006278BE">
        <w:rPr>
          <w:rStyle w:val="Subscript"/>
        </w:rPr>
        <w:t>t</w:t>
      </w:r>
      <w:r w:rsidRPr="006278BE">
        <w:t xml:space="preserve"> set out in Appendix 1; </w:t>
      </w:r>
    </w:p>
    <w:p w14:paraId="27A8259C" w14:textId="77777777" w:rsidR="001A2306" w:rsidRPr="006278BE" w:rsidRDefault="001A2306" w:rsidP="00837CE3">
      <w:pPr>
        <w:pStyle w:val="ListNormal"/>
      </w:pPr>
      <w:r w:rsidRPr="006278BE">
        <w:t>modifications confined to allowances related to High Value Projects; and</w:t>
      </w:r>
    </w:p>
    <w:p w14:paraId="78B78CF0" w14:textId="77777777" w:rsidR="001A2306" w:rsidRPr="006278BE" w:rsidRDefault="001A2306" w:rsidP="00837CE3">
      <w:pPr>
        <w:pStyle w:val="ListNormal"/>
      </w:pPr>
      <w:r w:rsidRPr="006278BE">
        <w:t>modifications confined to allowances for Regulatory Years commencing on or after 1 April 2023.</w:t>
      </w:r>
    </w:p>
    <w:p w14:paraId="34A6C707" w14:textId="77777777" w:rsidR="001A2306" w:rsidRPr="006278BE" w:rsidRDefault="001A2306" w:rsidP="00837CE3">
      <w:pPr>
        <w:pStyle w:val="NumberedNormal"/>
      </w:pPr>
      <w:r w:rsidRPr="006278BE">
        <w:t>The Authority may only make modifications to this licence under the High Value Projects Re-opener by direction where:</w:t>
      </w:r>
    </w:p>
    <w:p w14:paraId="7D2E2A7C" w14:textId="6414D326" w:rsidR="001A2306" w:rsidRPr="006278BE" w:rsidRDefault="001A2306" w:rsidP="00837CE3">
      <w:pPr>
        <w:pStyle w:val="ListNormal"/>
      </w:pPr>
      <w:r w:rsidRPr="006278BE">
        <w:t xml:space="preserve"> the circumstances in paragraph </w:t>
      </w:r>
      <w:r w:rsidR="00BD6264" w:rsidRPr="006278BE">
        <w:t>3.2.8</w:t>
      </w:r>
      <w:r w:rsidR="00E52912" w:rsidRPr="006278BE">
        <w:t>3</w:t>
      </w:r>
      <w:r w:rsidRPr="006278BE">
        <w:t xml:space="preserve"> exist; </w:t>
      </w:r>
    </w:p>
    <w:p w14:paraId="6F20DA2B" w14:textId="37D15486" w:rsidR="001A2306" w:rsidRPr="006278BE" w:rsidRDefault="001A2306" w:rsidP="00837CE3">
      <w:pPr>
        <w:pStyle w:val="ListNormal"/>
      </w:pPr>
      <w:r w:rsidRPr="006278BE">
        <w:t xml:space="preserve"> the requirements in paragraphs </w:t>
      </w:r>
      <w:r w:rsidRPr="006278BE">
        <w:fldChar w:fldCharType="begin"/>
      </w:r>
      <w:r w:rsidRPr="006278BE">
        <w:instrText xml:space="preserve"> REF _Ref110859058 \r \h </w:instrText>
      </w:r>
      <w:r w:rsidR="006278BE">
        <w:instrText xml:space="preserve"> \* MERGEFORMAT </w:instrText>
      </w:r>
      <w:r w:rsidRPr="006278BE">
        <w:fldChar w:fldCharType="separate"/>
      </w:r>
      <w:r w:rsidR="00573AA9">
        <w:t>3.2.85</w:t>
      </w:r>
      <w:r w:rsidRPr="006278BE">
        <w:fldChar w:fldCharType="end"/>
      </w:r>
      <w:r w:rsidRPr="006278BE">
        <w:t xml:space="preserve"> and </w:t>
      </w:r>
      <w:r w:rsidRPr="006278BE">
        <w:fldChar w:fldCharType="begin"/>
      </w:r>
      <w:r w:rsidRPr="006278BE">
        <w:instrText xml:space="preserve"> REF _Ref110859076 \r \h </w:instrText>
      </w:r>
      <w:r w:rsidR="006278BE">
        <w:instrText xml:space="preserve"> \* MERGEFORMAT </w:instrText>
      </w:r>
      <w:r w:rsidRPr="006278BE">
        <w:fldChar w:fldCharType="separate"/>
      </w:r>
      <w:r w:rsidR="00573AA9">
        <w:t>3.2.86</w:t>
      </w:r>
      <w:r w:rsidRPr="006278BE">
        <w:fldChar w:fldCharType="end"/>
      </w:r>
      <w:r w:rsidRPr="006278BE">
        <w:t xml:space="preserve"> have been met; and</w:t>
      </w:r>
    </w:p>
    <w:p w14:paraId="5A5E9F07" w14:textId="77777777" w:rsidR="001A2306" w:rsidRPr="006278BE" w:rsidRDefault="001A2306" w:rsidP="00837CE3">
      <w:pPr>
        <w:pStyle w:val="ListNormal"/>
      </w:pPr>
      <w:r w:rsidRPr="006278BE">
        <w:t>the modification to allowances is efficient.</w:t>
      </w:r>
    </w:p>
    <w:bookmarkEnd w:id="133"/>
    <w:p w14:paraId="7B07AFAC" w14:textId="77777777" w:rsidR="001A2306" w:rsidRPr="006278BE" w:rsidRDefault="001A2306" w:rsidP="001A2306">
      <w:pPr>
        <w:pStyle w:val="Heading3"/>
      </w:pPr>
      <w:r w:rsidRPr="006278BE">
        <w:t>Wayleaves and Diversions Re-opener (WDV</w:t>
      </w:r>
      <w:r w:rsidRPr="006278BE">
        <w:rPr>
          <w:rStyle w:val="Subscript"/>
        </w:rPr>
        <w:t>t</w:t>
      </w:r>
      <w:r w:rsidRPr="006278BE">
        <w:t>)</w:t>
      </w:r>
    </w:p>
    <w:p w14:paraId="70EB5B68" w14:textId="77777777" w:rsidR="001A2306" w:rsidRPr="006278BE" w:rsidRDefault="001A2306" w:rsidP="00837CE3">
      <w:pPr>
        <w:pStyle w:val="NumberedNormal"/>
      </w:pPr>
      <w:r w:rsidRPr="006278BE">
        <w:t>This Part establishes the Wayleaves and Diversions Re-opener.</w:t>
      </w:r>
    </w:p>
    <w:p w14:paraId="101EA3CA" w14:textId="77777777" w:rsidR="001A2306" w:rsidRPr="006278BE" w:rsidRDefault="001A2306" w:rsidP="00837CE3">
      <w:pPr>
        <w:pStyle w:val="NumberedNormal"/>
      </w:pPr>
      <w:r w:rsidRPr="006278BE">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6278BE" w:rsidRDefault="001A2306" w:rsidP="00837CE3">
      <w:pPr>
        <w:pStyle w:val="NumberedNormal"/>
      </w:pPr>
      <w:r w:rsidRPr="006278BE">
        <w:lastRenderedPageBreak/>
        <w:t>The licensee may only apply to the Authority for modifications to this licence under the Wayleaves and Diversions Re-opener:</w:t>
      </w:r>
    </w:p>
    <w:p w14:paraId="3D52645B" w14:textId="77777777" w:rsidR="001A2306" w:rsidRPr="006278BE" w:rsidRDefault="001A2306" w:rsidP="00837CE3">
      <w:pPr>
        <w:pStyle w:val="ListNormal"/>
      </w:pPr>
      <w:r w:rsidRPr="006278BE">
        <w:t>Between 24 January 2026 and 31 January 2026; and</w:t>
      </w:r>
    </w:p>
    <w:p w14:paraId="1CE0BB2C" w14:textId="77777777" w:rsidR="001A2306" w:rsidRPr="006278BE" w:rsidRDefault="001A2306" w:rsidP="00837CE3">
      <w:pPr>
        <w:pStyle w:val="ListNormal"/>
      </w:pPr>
      <w:r w:rsidRPr="006278BE">
        <w:t>during such other periods as the Authority may direct.</w:t>
      </w:r>
    </w:p>
    <w:p w14:paraId="747955BB" w14:textId="77777777" w:rsidR="001A2306" w:rsidRPr="006278BE" w:rsidRDefault="001A2306" w:rsidP="00837CE3">
      <w:pPr>
        <w:pStyle w:val="NumberedNormal"/>
      </w:pPr>
      <w:r w:rsidRPr="006278BE">
        <w:t>The licensee must when making an application under the Wayleaves and Diversions Re-opener send to the Authority a written application that:</w:t>
      </w:r>
    </w:p>
    <w:p w14:paraId="6DDAE376" w14:textId="77777777" w:rsidR="001A2306" w:rsidRPr="006278BE" w:rsidRDefault="001A2306" w:rsidP="00837CE3">
      <w:pPr>
        <w:pStyle w:val="ListNormal"/>
      </w:pPr>
      <w:r w:rsidRPr="006278BE">
        <w:t>sets out how the criteria in paragraph 3.2.90 have been met;</w:t>
      </w:r>
    </w:p>
    <w:p w14:paraId="015521E1" w14:textId="77777777" w:rsidR="001A2306" w:rsidRPr="006278BE" w:rsidRDefault="001A2306" w:rsidP="00837CE3">
      <w:pPr>
        <w:pStyle w:val="ListNormal"/>
      </w:pPr>
      <w:r w:rsidRPr="006278BE">
        <w:t xml:space="preserve">sets out any options considered and discounted by the licensee, including the costs and benefits; </w:t>
      </w:r>
    </w:p>
    <w:p w14:paraId="3A015987" w14:textId="77777777" w:rsidR="001A2306" w:rsidRPr="006278BE" w:rsidRDefault="001A2306" w:rsidP="00837CE3">
      <w:pPr>
        <w:pStyle w:val="ListNormal"/>
      </w:pPr>
      <w:r w:rsidRPr="006278BE">
        <w:t>sets out any modifications to the value of WDV</w:t>
      </w:r>
      <w:r w:rsidRPr="006278BE">
        <w:rPr>
          <w:rStyle w:val="Subscript"/>
        </w:rPr>
        <w:t>t</w:t>
      </w:r>
      <w:r w:rsidRPr="006278BE">
        <w:t xml:space="preserve"> in Appendix 1 being sought;</w:t>
      </w:r>
    </w:p>
    <w:p w14:paraId="60D47100" w14:textId="77777777" w:rsidR="001A2306" w:rsidRPr="006278BE" w:rsidRDefault="001A2306" w:rsidP="00837CE3">
      <w:pPr>
        <w:pStyle w:val="ListNormal"/>
      </w:pPr>
      <w:r w:rsidRPr="006278BE">
        <w:t xml:space="preserve">explains the basis for calculating any modifications requested to allowances and the profiling of those allowances; and </w:t>
      </w:r>
    </w:p>
    <w:p w14:paraId="50FFF3F3" w14:textId="77777777" w:rsidR="001A2306" w:rsidRPr="006278BE" w:rsidRDefault="001A2306" w:rsidP="00837CE3">
      <w:pPr>
        <w:pStyle w:val="ListNormal"/>
      </w:pPr>
      <w:r w:rsidRPr="006278BE">
        <w:t>provides such detailed supporting evidence as is reasonable in the circumstances.</w:t>
      </w:r>
    </w:p>
    <w:p w14:paraId="063EA126" w14:textId="77777777" w:rsidR="001A2306" w:rsidRPr="006278BE" w:rsidRDefault="001A2306" w:rsidP="00837CE3">
      <w:pPr>
        <w:pStyle w:val="NumberedNormal"/>
      </w:pPr>
      <w:r w:rsidRPr="006278BE">
        <w:t>An application under this Part must:</w:t>
      </w:r>
    </w:p>
    <w:p w14:paraId="2BB8E98D" w14:textId="77777777" w:rsidR="001A2306" w:rsidRPr="006278BE" w:rsidRDefault="001A2306" w:rsidP="00837CE3">
      <w:pPr>
        <w:pStyle w:val="ListNormal"/>
      </w:pPr>
      <w:r w:rsidRPr="006278BE">
        <w:t>be confined to costs incurred or expected to be incurred on or after 1 April 2023; and</w:t>
      </w:r>
    </w:p>
    <w:p w14:paraId="6FE48948" w14:textId="77777777" w:rsidR="001A2306" w:rsidRPr="006278BE" w:rsidRDefault="001A2306" w:rsidP="00837CE3">
      <w:pPr>
        <w:pStyle w:val="ListNormal"/>
      </w:pPr>
      <w:r w:rsidRPr="006278BE">
        <w:t>take account of allowed expenditure which can be avoided as a result of the work that is the subject of the application.</w:t>
      </w:r>
    </w:p>
    <w:p w14:paraId="2D737ECD" w14:textId="77777777" w:rsidR="001A2306" w:rsidRPr="006278BE" w:rsidRDefault="001A2306" w:rsidP="00837CE3">
      <w:pPr>
        <w:pStyle w:val="NumberedNormal"/>
      </w:pPr>
      <w:r w:rsidRPr="006278BE">
        <w:t>The following modifications to this licence may be made under the Wayleaves and Diversions Re-opener:</w:t>
      </w:r>
    </w:p>
    <w:p w14:paraId="42D44AD3" w14:textId="77777777" w:rsidR="001A2306" w:rsidRPr="006278BE" w:rsidRDefault="001A2306" w:rsidP="00837CE3">
      <w:pPr>
        <w:pStyle w:val="ListNormal"/>
      </w:pPr>
      <w:r w:rsidRPr="006278BE">
        <w:t>modifications to the value of WDV</w:t>
      </w:r>
      <w:r w:rsidRPr="006278BE">
        <w:rPr>
          <w:rStyle w:val="Subscript"/>
        </w:rPr>
        <w:t>t</w:t>
      </w:r>
      <w:r w:rsidRPr="006278BE">
        <w:t xml:space="preserve"> set out in Appendix 1; </w:t>
      </w:r>
    </w:p>
    <w:p w14:paraId="65475E03" w14:textId="77777777" w:rsidR="001A2306" w:rsidRPr="006278BE" w:rsidRDefault="001A2306" w:rsidP="00837CE3">
      <w:pPr>
        <w:pStyle w:val="ListNormal"/>
      </w:pPr>
      <w:r w:rsidRPr="006278BE">
        <w:t>modifications confined to allowances related to work that is the subject of the application; and</w:t>
      </w:r>
    </w:p>
    <w:p w14:paraId="7DEE7F5D" w14:textId="77777777" w:rsidR="001A2306" w:rsidRPr="006278BE" w:rsidRDefault="001A2306" w:rsidP="00837CE3">
      <w:pPr>
        <w:pStyle w:val="ListNormal"/>
      </w:pPr>
      <w:r w:rsidRPr="006278BE">
        <w:t>modifications confined to allowances for Regulatory Years commencing on or after 1 April 2023.</w:t>
      </w:r>
    </w:p>
    <w:p w14:paraId="419910AA" w14:textId="77777777" w:rsidR="001A2306" w:rsidRPr="006278BE" w:rsidRDefault="001A2306" w:rsidP="00837CE3">
      <w:pPr>
        <w:pStyle w:val="NumberedNormal"/>
      </w:pPr>
      <w:r w:rsidRPr="006278BE">
        <w:t>The Authority may only make modifications to this licence under the Wayleaves and Diversions Re-opener by direction where:</w:t>
      </w:r>
    </w:p>
    <w:p w14:paraId="28212998" w14:textId="77777777" w:rsidR="001A2306" w:rsidRPr="006278BE" w:rsidRDefault="001A2306" w:rsidP="00837CE3">
      <w:pPr>
        <w:pStyle w:val="ListNormal"/>
      </w:pPr>
      <w:r w:rsidRPr="006278BE">
        <w:t xml:space="preserve"> the circumstances in paragraph 3.2.90 exist; </w:t>
      </w:r>
    </w:p>
    <w:p w14:paraId="1B456BE9" w14:textId="77777777" w:rsidR="001A2306" w:rsidRPr="006278BE" w:rsidRDefault="001A2306" w:rsidP="00837CE3">
      <w:pPr>
        <w:pStyle w:val="ListNormal"/>
      </w:pPr>
      <w:r w:rsidRPr="006278BE">
        <w:t xml:space="preserve"> the requirements in paragraphs 3.2.92 and 3.2.93 have been met; and</w:t>
      </w:r>
    </w:p>
    <w:p w14:paraId="51498C41" w14:textId="77777777" w:rsidR="001A2306" w:rsidRPr="006278BE" w:rsidRDefault="001A2306" w:rsidP="00837CE3">
      <w:pPr>
        <w:pStyle w:val="ListNormal"/>
      </w:pPr>
      <w:r w:rsidRPr="006278BE">
        <w:t>the modification to allowances is efficient.</w:t>
      </w:r>
    </w:p>
    <w:p w14:paraId="0D9685D0" w14:textId="5F799E92" w:rsidR="001A2306" w:rsidRPr="006278BE" w:rsidRDefault="00664367" w:rsidP="009A1F61">
      <w:pPr>
        <w:pStyle w:val="Heading3"/>
        <w:rPr>
          <w:rStyle w:val="LicenseeSpecific"/>
          <w:bdr w:val="none" w:sz="0" w:space="0" w:color="auto"/>
        </w:rPr>
      </w:pPr>
      <w:r w:rsidRPr="006278BE">
        <w:rPr>
          <w:rStyle w:val="LicenseeSpecific"/>
          <w:bdr w:val="none" w:sz="0" w:space="0" w:color="auto"/>
        </w:rPr>
        <w:t>[Not used]</w:t>
      </w:r>
    </w:p>
    <w:p w14:paraId="62983B20" w14:textId="0D7096BD" w:rsidR="001A2306" w:rsidRPr="006278BE" w:rsidRDefault="00D73E33" w:rsidP="00837CE3">
      <w:pPr>
        <w:pStyle w:val="NumberedNormal"/>
      </w:pPr>
      <w:r w:rsidRPr="006278BE">
        <w:t>[Not used]</w:t>
      </w:r>
    </w:p>
    <w:p w14:paraId="64F4DE8B" w14:textId="668F83AE" w:rsidR="001A2306" w:rsidRPr="006278BE" w:rsidRDefault="00D73E33" w:rsidP="00837CE3">
      <w:pPr>
        <w:pStyle w:val="NumberedNormal"/>
      </w:pPr>
      <w:bookmarkStart w:id="140" w:name="_Ref110859209"/>
      <w:bookmarkStart w:id="141" w:name="_Hlk110517943"/>
      <w:r w:rsidRPr="006278BE">
        <w:t>[Not used]</w:t>
      </w:r>
      <w:bookmarkEnd w:id="140"/>
      <w:bookmarkEnd w:id="141"/>
    </w:p>
    <w:p w14:paraId="1B94420D" w14:textId="3E69DA43" w:rsidR="001A2306" w:rsidRPr="006278BE" w:rsidRDefault="00D73E33" w:rsidP="00837CE3">
      <w:pPr>
        <w:pStyle w:val="NumberedNormal"/>
      </w:pPr>
      <w:r w:rsidRPr="006278BE">
        <w:t>[Not used]</w:t>
      </w:r>
    </w:p>
    <w:p w14:paraId="21B6BD1F" w14:textId="11838318" w:rsidR="001A2306" w:rsidRPr="006278BE" w:rsidRDefault="00D73E33" w:rsidP="00837CE3">
      <w:pPr>
        <w:pStyle w:val="NumberedNormal"/>
      </w:pPr>
      <w:bookmarkStart w:id="142" w:name="_Ref110859173"/>
      <w:r w:rsidRPr="006278BE">
        <w:lastRenderedPageBreak/>
        <w:t>[Not used</w:t>
      </w:r>
      <w:r w:rsidR="003B5A36" w:rsidRPr="006278BE">
        <w:t>]</w:t>
      </w:r>
      <w:bookmarkEnd w:id="142"/>
    </w:p>
    <w:p w14:paraId="3E2D92F1" w14:textId="07E88FD8" w:rsidR="001A2306" w:rsidRPr="006278BE" w:rsidRDefault="003B5A36" w:rsidP="00837CE3">
      <w:pPr>
        <w:pStyle w:val="NumberedNormal"/>
      </w:pPr>
      <w:bookmarkStart w:id="143" w:name="_Ref110859192"/>
      <w:r w:rsidRPr="006278BE">
        <w:t>[Not used]</w:t>
      </w:r>
      <w:bookmarkEnd w:id="143"/>
    </w:p>
    <w:p w14:paraId="4BBF2839" w14:textId="3A33EDE8" w:rsidR="001A2306" w:rsidRPr="006278BE" w:rsidRDefault="003B5A36" w:rsidP="00837CE3">
      <w:pPr>
        <w:pStyle w:val="NumberedNormal"/>
      </w:pPr>
      <w:r w:rsidRPr="006278BE">
        <w:t>[Not used]</w:t>
      </w:r>
    </w:p>
    <w:p w14:paraId="5C51F430" w14:textId="47D22D4F" w:rsidR="001A2306" w:rsidRPr="006278BE" w:rsidRDefault="009A1F61" w:rsidP="00837CE3">
      <w:pPr>
        <w:pStyle w:val="NumberedNormal"/>
      </w:pPr>
      <w:r w:rsidRPr="006278BE">
        <w:t>[Not used]</w:t>
      </w:r>
    </w:p>
    <w:p w14:paraId="4F11C155" w14:textId="7EEC24B4" w:rsidR="001A2306" w:rsidRPr="006278BE" w:rsidRDefault="009A1F61" w:rsidP="00837CE3">
      <w:pPr>
        <w:pStyle w:val="NumberedNormal"/>
      </w:pPr>
      <w:r w:rsidRPr="006278BE">
        <w:t>[Not used]</w:t>
      </w:r>
    </w:p>
    <w:p w14:paraId="7732C94B" w14:textId="4D594431" w:rsidR="001A2306" w:rsidRPr="006278BE" w:rsidRDefault="001A2306" w:rsidP="009A1F61">
      <w:pPr>
        <w:pStyle w:val="Heading3"/>
        <w:rPr>
          <w:rStyle w:val="LicenseeSpecific"/>
          <w:bdr w:val="none" w:sz="0" w:space="0" w:color="auto"/>
        </w:rPr>
      </w:pPr>
      <w:r w:rsidRPr="006278BE">
        <w:rPr>
          <w:rStyle w:val="LicenseeSpecific"/>
          <w:bdr w:val="none" w:sz="0" w:space="0" w:color="auto"/>
        </w:rPr>
        <w:t>Hebrides and Orkney Re-opener (HO</w:t>
      </w:r>
      <w:r w:rsidRPr="006278BE">
        <w:rPr>
          <w:rStyle w:val="LicenseeSpecific"/>
          <w:bdr w:val="none" w:sz="0" w:space="0" w:color="auto"/>
          <w:vertAlign w:val="subscript"/>
        </w:rPr>
        <w:t>t</w:t>
      </w:r>
      <w:r w:rsidRPr="006278BE">
        <w:rPr>
          <w:rStyle w:val="LicenseeSpecific"/>
          <w:bdr w:val="none" w:sz="0" w:space="0" w:color="auto"/>
        </w:rPr>
        <w:t>)</w:t>
      </w:r>
    </w:p>
    <w:p w14:paraId="72614644" w14:textId="77777777" w:rsidR="001A2306" w:rsidRPr="006278BE" w:rsidRDefault="001A2306" w:rsidP="00837CE3">
      <w:pPr>
        <w:pStyle w:val="NumberedNormal"/>
      </w:pPr>
      <w:r w:rsidRPr="006278BE">
        <w:t>This Part establishes the Hebrides and Orkney Re-opener.</w:t>
      </w:r>
    </w:p>
    <w:p w14:paraId="18D1A102" w14:textId="77777777" w:rsidR="001A2306" w:rsidRPr="006278BE" w:rsidRDefault="001A2306" w:rsidP="00837CE3">
      <w:pPr>
        <w:pStyle w:val="NumberedNormal"/>
      </w:pPr>
      <w:bookmarkStart w:id="144" w:name="_Ref120547676"/>
      <w:r w:rsidRPr="006278BE">
        <w:t>The Hebrides and Orkney Re-opener may be used where:</w:t>
      </w:r>
      <w:bookmarkEnd w:id="144"/>
    </w:p>
    <w:p w14:paraId="3D1A7868" w14:textId="77777777" w:rsidR="001A2306" w:rsidRPr="006278BE" w:rsidRDefault="001A2306" w:rsidP="00837CE3">
      <w:pPr>
        <w:pStyle w:val="ListNormal"/>
      </w:pPr>
      <w:r w:rsidRPr="006278BE">
        <w:t>the licensee has incurred or expects to incur costs as a result of changes to the scope or timing of work relating to twelve sub-sea cables:</w:t>
      </w:r>
    </w:p>
    <w:p w14:paraId="3B8A0DD7" w14:textId="77777777" w:rsidR="001A2306" w:rsidRPr="006278BE" w:rsidRDefault="001A2306" w:rsidP="00837CE3">
      <w:pPr>
        <w:pStyle w:val="SublistNormal"/>
      </w:pPr>
      <w:r w:rsidRPr="006278BE">
        <w:t>Skye to Uist (North route);</w:t>
      </w:r>
    </w:p>
    <w:p w14:paraId="3A41C5B3" w14:textId="77777777" w:rsidR="001A2306" w:rsidRPr="006278BE" w:rsidRDefault="001A2306" w:rsidP="00837CE3">
      <w:pPr>
        <w:pStyle w:val="SublistNormal"/>
      </w:pPr>
      <w:r w:rsidRPr="006278BE">
        <w:t>Skye to Uist (South route);</w:t>
      </w:r>
    </w:p>
    <w:p w14:paraId="084A40A4" w14:textId="77777777" w:rsidR="001A2306" w:rsidRPr="006278BE" w:rsidRDefault="001A2306" w:rsidP="00837CE3">
      <w:pPr>
        <w:pStyle w:val="SublistNormal"/>
      </w:pPr>
      <w:r w:rsidRPr="006278BE">
        <w:t>Pentland Firth West;</w:t>
      </w:r>
    </w:p>
    <w:p w14:paraId="239E9A8A" w14:textId="77777777" w:rsidR="001A2306" w:rsidRPr="006278BE" w:rsidRDefault="001A2306" w:rsidP="00837CE3">
      <w:pPr>
        <w:pStyle w:val="SublistNormal"/>
      </w:pPr>
      <w:r w:rsidRPr="006278BE">
        <w:t>Pentland Firth East;</w:t>
      </w:r>
    </w:p>
    <w:p w14:paraId="169B5423" w14:textId="77777777" w:rsidR="001A2306" w:rsidRPr="006278BE" w:rsidRDefault="001A2306" w:rsidP="00837CE3">
      <w:pPr>
        <w:pStyle w:val="SublistNormal"/>
      </w:pPr>
      <w:r w:rsidRPr="006278BE">
        <w:t>Mainland Orkney – Hoy South;</w:t>
      </w:r>
    </w:p>
    <w:p w14:paraId="5FF77870" w14:textId="77777777" w:rsidR="001A2306" w:rsidRPr="006278BE" w:rsidRDefault="001A2306" w:rsidP="00837CE3">
      <w:pPr>
        <w:pStyle w:val="SublistNormal"/>
      </w:pPr>
      <w:r w:rsidRPr="006278BE">
        <w:t>Orkney (additional 66kV circuit)</w:t>
      </w:r>
    </w:p>
    <w:p w14:paraId="33D44398" w14:textId="77777777" w:rsidR="001A2306" w:rsidRPr="006278BE" w:rsidRDefault="001A2306" w:rsidP="00837CE3">
      <w:pPr>
        <w:pStyle w:val="SublistNormal"/>
      </w:pPr>
      <w:r w:rsidRPr="006278BE">
        <w:t xml:space="preserve">Eriskay – Barra 2; </w:t>
      </w:r>
    </w:p>
    <w:p w14:paraId="7131EF10" w14:textId="77777777" w:rsidR="001A2306" w:rsidRPr="006278BE" w:rsidRDefault="001A2306" w:rsidP="00837CE3">
      <w:pPr>
        <w:pStyle w:val="SublistNormal"/>
      </w:pPr>
      <w:r w:rsidRPr="006278BE">
        <w:t>South Uist – Eriskay;</w:t>
      </w:r>
    </w:p>
    <w:p w14:paraId="23AD38A4" w14:textId="77777777" w:rsidR="001A2306" w:rsidRPr="006278BE" w:rsidRDefault="001A2306" w:rsidP="00837CE3">
      <w:pPr>
        <w:pStyle w:val="SublistNormal"/>
      </w:pPr>
      <w:r w:rsidRPr="006278BE">
        <w:t>Mull to Coll (double circuit);</w:t>
      </w:r>
    </w:p>
    <w:p w14:paraId="4762C0EC" w14:textId="77777777" w:rsidR="001A2306" w:rsidRPr="006278BE" w:rsidRDefault="001A2306" w:rsidP="00837CE3">
      <w:pPr>
        <w:pStyle w:val="SublistNormal"/>
      </w:pPr>
      <w:r w:rsidRPr="006278BE">
        <w:t>Coll - Tiree (double circuit);</w:t>
      </w:r>
    </w:p>
    <w:p w14:paraId="328FF34E" w14:textId="77777777" w:rsidR="001A2306" w:rsidRPr="006278BE" w:rsidRDefault="001A2306" w:rsidP="00837CE3">
      <w:pPr>
        <w:pStyle w:val="SublistNormal"/>
      </w:pPr>
      <w:r w:rsidRPr="006278BE">
        <w:t>Mainland - Jura (double circuit); and</w:t>
      </w:r>
    </w:p>
    <w:p w14:paraId="5775BB72" w14:textId="77777777" w:rsidR="001A2306" w:rsidRPr="006278BE" w:rsidRDefault="001A2306" w:rsidP="00837CE3">
      <w:pPr>
        <w:pStyle w:val="SublistNormal"/>
      </w:pPr>
      <w:r w:rsidRPr="006278BE">
        <w:t>Jura - Islay (double circuit); or</w:t>
      </w:r>
    </w:p>
    <w:p w14:paraId="5C0850BB" w14:textId="67E35CE6" w:rsidR="00855C91" w:rsidRPr="006278BE" w:rsidRDefault="001A2306" w:rsidP="002F2E70">
      <w:pPr>
        <w:pStyle w:val="ListNormal"/>
      </w:pPr>
      <w:r w:rsidRPr="006278BE">
        <w:t xml:space="preserve">the </w:t>
      </w:r>
      <w:r w:rsidR="00855C91" w:rsidRPr="006278BE">
        <w:t>licensee has incurred</w:t>
      </w:r>
      <w:r w:rsidR="00C34198" w:rsidRPr="006278BE">
        <w:t xml:space="preserve"> costs associated with ensuring security of supply in the Scottish islands, and can demonstrate efficient whole systems considerations have been taken into account, including considering alternative activities to installing the cables listed in paragraph 3.2.105(a); or</w:t>
      </w:r>
    </w:p>
    <w:p w14:paraId="5AA4E286" w14:textId="6F98023B" w:rsidR="001A2306" w:rsidRPr="006278BE" w:rsidRDefault="001A2306" w:rsidP="00837CE3">
      <w:pPr>
        <w:pStyle w:val="ListNormal"/>
      </w:pPr>
      <w:r w:rsidRPr="006278BE">
        <w:t xml:space="preserve">the licensee has incurred or expects to incur costs associated with the outcomes of additional whole system analysis in the Scottish Islands to </w:t>
      </w:r>
      <w:r w:rsidR="00F042EB" w:rsidRPr="006278BE">
        <w:t>contribute to Net Zero Carbon Targets</w:t>
      </w:r>
      <w:r w:rsidRPr="006278BE">
        <w:t xml:space="preserve"> and ensure long-term security of supply, including any alternative activities to </w:t>
      </w:r>
      <w:r w:rsidR="00855C91" w:rsidRPr="006278BE">
        <w:t xml:space="preserve">installing </w:t>
      </w:r>
      <w:r w:rsidRPr="006278BE">
        <w:t>the cables outlined in 3.2.105(a); and</w:t>
      </w:r>
    </w:p>
    <w:p w14:paraId="02930DEB" w14:textId="77777777" w:rsidR="001A2306" w:rsidRPr="006278BE" w:rsidRDefault="001A2306" w:rsidP="00837CE3">
      <w:pPr>
        <w:pStyle w:val="ListNormal"/>
      </w:pPr>
      <w:r w:rsidRPr="006278BE">
        <w:t>the change in those costs in paragraphs 3.2.105(a) or 3.2.105(b) exceeds the Materiality Threshold and are not otherwise funded by the special conditions.</w:t>
      </w:r>
    </w:p>
    <w:p w14:paraId="5E899EAD" w14:textId="77777777" w:rsidR="001A2306" w:rsidRPr="006278BE" w:rsidRDefault="001A2306" w:rsidP="00837CE3">
      <w:pPr>
        <w:pStyle w:val="NumberedNormal"/>
      </w:pPr>
      <w:r w:rsidRPr="006278BE">
        <w:t>The licensee may only apply to the Authority for modifications to this licence under the Hebrides and Orkney Re-opener:</w:t>
      </w:r>
    </w:p>
    <w:p w14:paraId="6099366E" w14:textId="77777777" w:rsidR="001A2306" w:rsidRPr="006278BE" w:rsidRDefault="001A2306" w:rsidP="00837CE3">
      <w:pPr>
        <w:pStyle w:val="ListNormal"/>
      </w:pPr>
      <w:r w:rsidRPr="006278BE">
        <w:lastRenderedPageBreak/>
        <w:t xml:space="preserve">Between 24 January 2024 and 31 January 2024; </w:t>
      </w:r>
    </w:p>
    <w:p w14:paraId="70C9F3CC" w14:textId="77777777" w:rsidR="001A2306" w:rsidRPr="006278BE" w:rsidRDefault="001A2306" w:rsidP="00837CE3">
      <w:pPr>
        <w:pStyle w:val="ListNormal"/>
      </w:pPr>
      <w:r w:rsidRPr="006278BE">
        <w:t>Between 24 January 2025 and 31 January 2025; and</w:t>
      </w:r>
    </w:p>
    <w:p w14:paraId="0E9AD126" w14:textId="77777777" w:rsidR="001A2306" w:rsidRPr="006278BE" w:rsidRDefault="001A2306" w:rsidP="00837CE3">
      <w:pPr>
        <w:pStyle w:val="ListNormal"/>
      </w:pPr>
      <w:r w:rsidRPr="006278BE">
        <w:t>during such other periods as the Authority may direct.</w:t>
      </w:r>
    </w:p>
    <w:p w14:paraId="645651FB" w14:textId="77777777" w:rsidR="001A2306" w:rsidRPr="006278BE" w:rsidRDefault="001A2306" w:rsidP="00837CE3">
      <w:pPr>
        <w:pStyle w:val="NumberedNormal"/>
      </w:pPr>
      <w:bookmarkStart w:id="145" w:name="_Ref120618419"/>
      <w:r w:rsidRPr="006278BE">
        <w:t>The licensee must when making an application under the Hebrides and Orkney Re-opener, send to the Authority a written application that:</w:t>
      </w:r>
      <w:bookmarkEnd w:id="145"/>
    </w:p>
    <w:p w14:paraId="5E93E658" w14:textId="60D62C00" w:rsidR="001A2306" w:rsidRPr="006278BE" w:rsidRDefault="001A2306" w:rsidP="00837CE3">
      <w:pPr>
        <w:pStyle w:val="ListNormal"/>
      </w:pPr>
      <w:r w:rsidRPr="006278BE">
        <w:t xml:space="preserve">sets out how the criteria in paragraph </w:t>
      </w:r>
      <w:r w:rsidR="00EB5193" w:rsidRPr="006278BE">
        <w:fldChar w:fldCharType="begin"/>
      </w:r>
      <w:r w:rsidR="00EB5193" w:rsidRPr="006278BE">
        <w:instrText xml:space="preserve"> REF _Ref120547676 \r </w:instrText>
      </w:r>
      <w:r w:rsidR="006278BE">
        <w:instrText xml:space="preserve"> \* MERGEFORMAT </w:instrText>
      </w:r>
      <w:r w:rsidR="00EB5193" w:rsidRPr="006278BE">
        <w:fldChar w:fldCharType="separate"/>
      </w:r>
      <w:r w:rsidR="00573AA9">
        <w:t>3.2.105</w:t>
      </w:r>
      <w:r w:rsidR="00EB5193" w:rsidRPr="006278BE">
        <w:fldChar w:fldCharType="end"/>
      </w:r>
      <w:r w:rsidRPr="006278BE">
        <w:t xml:space="preserve"> have been fulfilled;</w:t>
      </w:r>
    </w:p>
    <w:p w14:paraId="6AF8A7D7" w14:textId="77777777" w:rsidR="001A2306" w:rsidRPr="006278BE" w:rsidRDefault="001A2306" w:rsidP="00837CE3">
      <w:pPr>
        <w:pStyle w:val="ListNormal"/>
      </w:pPr>
      <w:r w:rsidRPr="006278BE">
        <w:t>sets out the scope of work the licensee has carried out or proposes to carry out that is the subject of the application;</w:t>
      </w:r>
    </w:p>
    <w:p w14:paraId="604BD632" w14:textId="77777777" w:rsidR="001A2306" w:rsidRPr="006278BE" w:rsidRDefault="001A2306" w:rsidP="00837CE3">
      <w:pPr>
        <w:pStyle w:val="ListNormal"/>
      </w:pPr>
      <w:r w:rsidRPr="006278BE">
        <w:t>sets out any modifications to the value of HO</w:t>
      </w:r>
      <w:r w:rsidRPr="006278BE">
        <w:rPr>
          <w:rStyle w:val="Subscript"/>
        </w:rPr>
        <w:t>t</w:t>
      </w:r>
      <w:r w:rsidRPr="006278BE">
        <w:t xml:space="preserve"> in Appendix 1 being sought;</w:t>
      </w:r>
    </w:p>
    <w:p w14:paraId="58651600" w14:textId="77777777" w:rsidR="001A2306" w:rsidRPr="006278BE" w:rsidRDefault="001A2306" w:rsidP="00837CE3">
      <w:pPr>
        <w:pStyle w:val="ListNormal"/>
      </w:pPr>
      <w:r w:rsidRPr="006278BE">
        <w:t xml:space="preserve">explains the basis for calculating any modifications requested to allowances and the profiling of those allowances; and </w:t>
      </w:r>
    </w:p>
    <w:p w14:paraId="3909F609" w14:textId="77777777" w:rsidR="001A2306" w:rsidRPr="006278BE" w:rsidRDefault="001A2306" w:rsidP="00837CE3">
      <w:pPr>
        <w:pStyle w:val="ListNormal"/>
      </w:pPr>
      <w:r w:rsidRPr="006278BE">
        <w:t>provides such detailed supporting evidence as is reasonable in the circumstances.</w:t>
      </w:r>
    </w:p>
    <w:p w14:paraId="4E3090A9" w14:textId="77777777" w:rsidR="001A2306" w:rsidRPr="006278BE" w:rsidRDefault="001A2306" w:rsidP="00837CE3">
      <w:pPr>
        <w:pStyle w:val="NumberedNormal"/>
      </w:pPr>
      <w:bookmarkStart w:id="146" w:name="_Ref120618426"/>
      <w:r w:rsidRPr="006278BE">
        <w:t>An application under this Part must:</w:t>
      </w:r>
      <w:bookmarkEnd w:id="146"/>
    </w:p>
    <w:p w14:paraId="382A719F" w14:textId="77777777" w:rsidR="001A2306" w:rsidRPr="006278BE" w:rsidRDefault="001A2306" w:rsidP="00837CE3">
      <w:pPr>
        <w:pStyle w:val="ListNormal"/>
      </w:pPr>
      <w:r w:rsidRPr="006278BE">
        <w:t>be confined to costs incurred or expected to be incurred on or after 1 April 2023; and</w:t>
      </w:r>
    </w:p>
    <w:p w14:paraId="4F55AC83" w14:textId="77777777" w:rsidR="001A2306" w:rsidRPr="006278BE" w:rsidRDefault="001A2306" w:rsidP="00837CE3">
      <w:pPr>
        <w:pStyle w:val="ListNormal"/>
      </w:pPr>
      <w:r w:rsidRPr="006278BE">
        <w:t>take account of allowed expenditure which can be avoided as a result of work the licensee has carried out that is the subject of the application.</w:t>
      </w:r>
    </w:p>
    <w:p w14:paraId="24C80FEF" w14:textId="77777777" w:rsidR="001A2306" w:rsidRPr="006278BE" w:rsidRDefault="001A2306" w:rsidP="00837CE3">
      <w:pPr>
        <w:pStyle w:val="NumberedNormal"/>
      </w:pPr>
      <w:r w:rsidRPr="006278BE">
        <w:t>The following modifications to this licence may be made under the Hebrides and Orkney Re-opener:</w:t>
      </w:r>
    </w:p>
    <w:p w14:paraId="2A17FE58" w14:textId="77777777" w:rsidR="001A2306" w:rsidRPr="006278BE" w:rsidRDefault="001A2306" w:rsidP="00837CE3">
      <w:pPr>
        <w:pStyle w:val="ListNormal"/>
      </w:pPr>
      <w:r w:rsidRPr="006278BE">
        <w:t>modifications to the value of HO</w:t>
      </w:r>
      <w:r w:rsidRPr="006278BE">
        <w:rPr>
          <w:rStyle w:val="Subscript"/>
        </w:rPr>
        <w:t>t</w:t>
      </w:r>
      <w:r w:rsidRPr="006278BE">
        <w:t xml:space="preserve"> set out in Appendix 1; </w:t>
      </w:r>
    </w:p>
    <w:p w14:paraId="75854A7C" w14:textId="77777777" w:rsidR="001A2306" w:rsidRPr="006278BE" w:rsidRDefault="001A2306" w:rsidP="00837CE3">
      <w:pPr>
        <w:pStyle w:val="ListNormal"/>
      </w:pPr>
      <w:r w:rsidRPr="006278BE">
        <w:t>modifications confined to allowances related to work that is the subject of the application; and</w:t>
      </w:r>
    </w:p>
    <w:p w14:paraId="1587730E" w14:textId="77777777" w:rsidR="001A2306" w:rsidRPr="006278BE" w:rsidRDefault="001A2306" w:rsidP="00837CE3">
      <w:pPr>
        <w:pStyle w:val="ListNormal"/>
      </w:pPr>
      <w:r w:rsidRPr="006278BE">
        <w:t>modifications confined to allowances for Regulatory Years commencing on or after 1 April 2023.</w:t>
      </w:r>
    </w:p>
    <w:p w14:paraId="0855AB3E" w14:textId="77777777" w:rsidR="001A2306" w:rsidRPr="006278BE" w:rsidRDefault="001A2306" w:rsidP="00837CE3">
      <w:pPr>
        <w:pStyle w:val="NumberedNormal"/>
      </w:pPr>
      <w:r w:rsidRPr="006278BE">
        <w:t>The Authority may only make modifications to this licence under the Hebrides and Orkney Re-opener by direction where:</w:t>
      </w:r>
    </w:p>
    <w:p w14:paraId="5997241E" w14:textId="5316DABD" w:rsidR="001A2306" w:rsidRPr="006278BE" w:rsidRDefault="001A2306" w:rsidP="00837CE3">
      <w:pPr>
        <w:pStyle w:val="ListNormal"/>
      </w:pPr>
      <w:r w:rsidRPr="006278BE">
        <w:t xml:space="preserve"> the circumstances in paragraph </w:t>
      </w:r>
      <w:r w:rsidRPr="006278BE">
        <w:fldChar w:fldCharType="begin"/>
      </w:r>
      <w:r w:rsidRPr="006278BE">
        <w:instrText xml:space="preserve"> REF _Ref120547676 \r \h </w:instrText>
      </w:r>
      <w:r w:rsidR="006278BE">
        <w:instrText xml:space="preserve"> \* MERGEFORMAT </w:instrText>
      </w:r>
      <w:r w:rsidRPr="006278BE">
        <w:fldChar w:fldCharType="separate"/>
      </w:r>
      <w:r w:rsidR="00573AA9">
        <w:t>3.2.105</w:t>
      </w:r>
      <w:r w:rsidRPr="006278BE">
        <w:fldChar w:fldCharType="end"/>
      </w:r>
      <w:r w:rsidRPr="006278BE">
        <w:t xml:space="preserve"> exist; </w:t>
      </w:r>
    </w:p>
    <w:p w14:paraId="16516E64" w14:textId="65903972" w:rsidR="001A2306" w:rsidRPr="006278BE" w:rsidRDefault="001A2306" w:rsidP="00837CE3">
      <w:pPr>
        <w:pStyle w:val="ListNormal"/>
      </w:pPr>
      <w:r w:rsidRPr="006278BE">
        <w:t xml:space="preserve"> the requirements in paragraphs </w:t>
      </w:r>
      <w:r w:rsidRPr="006278BE">
        <w:fldChar w:fldCharType="begin"/>
      </w:r>
      <w:r w:rsidRPr="006278BE">
        <w:instrText xml:space="preserve"> REF _Ref120618419 \r \h </w:instrText>
      </w:r>
      <w:r w:rsidR="006278BE">
        <w:instrText xml:space="preserve"> \* MERGEFORMAT </w:instrText>
      </w:r>
      <w:r w:rsidRPr="006278BE">
        <w:fldChar w:fldCharType="separate"/>
      </w:r>
      <w:r w:rsidR="00573AA9">
        <w:t>3.2.107</w:t>
      </w:r>
      <w:r w:rsidRPr="006278BE">
        <w:fldChar w:fldCharType="end"/>
      </w:r>
      <w:r w:rsidRPr="006278BE">
        <w:t xml:space="preserve"> and </w:t>
      </w:r>
      <w:r w:rsidRPr="006278BE">
        <w:fldChar w:fldCharType="begin"/>
      </w:r>
      <w:r w:rsidRPr="006278BE">
        <w:instrText xml:space="preserve"> REF _Ref120618426 \r \h </w:instrText>
      </w:r>
      <w:r w:rsidR="006278BE">
        <w:instrText xml:space="preserve"> \* MERGEFORMAT </w:instrText>
      </w:r>
      <w:r w:rsidRPr="006278BE">
        <w:fldChar w:fldCharType="separate"/>
      </w:r>
      <w:r w:rsidR="00573AA9">
        <w:t>3.2.108</w:t>
      </w:r>
      <w:r w:rsidRPr="006278BE">
        <w:fldChar w:fldCharType="end"/>
      </w:r>
      <w:r w:rsidRPr="006278BE">
        <w:t xml:space="preserve"> have been met; and</w:t>
      </w:r>
    </w:p>
    <w:p w14:paraId="4D049D7D" w14:textId="77777777" w:rsidR="001A2306" w:rsidRPr="006278BE" w:rsidRDefault="001A2306" w:rsidP="00837CE3">
      <w:pPr>
        <w:pStyle w:val="ListNormal"/>
      </w:pPr>
      <w:r w:rsidRPr="006278BE">
        <w:t>the modification to allowances is efficient.</w:t>
      </w:r>
    </w:p>
    <w:p w14:paraId="451A8FDD" w14:textId="3974FC09" w:rsidR="001A2306" w:rsidRPr="006278BE" w:rsidRDefault="001A2306" w:rsidP="009A1F61">
      <w:pPr>
        <w:pStyle w:val="Heading3"/>
        <w:rPr>
          <w:rStyle w:val="LicenseeSpecific"/>
          <w:bdr w:val="none" w:sz="0" w:space="0" w:color="auto"/>
        </w:rPr>
      </w:pPr>
      <w:r w:rsidRPr="006278BE">
        <w:rPr>
          <w:rStyle w:val="LicenseeSpecific"/>
          <w:bdr w:val="none" w:sz="0" w:space="0" w:color="auto"/>
        </w:rPr>
        <w:t>Shetland Enduring Solution Re-opener (SES</w:t>
      </w:r>
      <w:r w:rsidRPr="006278BE">
        <w:rPr>
          <w:rStyle w:val="LicenseeSpecific"/>
          <w:bdr w:val="none" w:sz="0" w:space="0" w:color="auto"/>
          <w:vertAlign w:val="subscript"/>
        </w:rPr>
        <w:t>t</w:t>
      </w:r>
      <w:r w:rsidRPr="006278BE">
        <w:rPr>
          <w:rStyle w:val="LicenseeSpecific"/>
          <w:bdr w:val="none" w:sz="0" w:space="0" w:color="auto"/>
        </w:rPr>
        <w:t>)</w:t>
      </w:r>
    </w:p>
    <w:p w14:paraId="270DE7C1" w14:textId="77777777" w:rsidR="001A2306" w:rsidRPr="006278BE" w:rsidRDefault="001A2306" w:rsidP="00837CE3">
      <w:pPr>
        <w:pStyle w:val="NumberedNormal"/>
      </w:pPr>
      <w:r w:rsidRPr="006278BE">
        <w:t>This Part establishes the Shetland Enduring Solution Re-opener.</w:t>
      </w:r>
    </w:p>
    <w:p w14:paraId="5B80A21D" w14:textId="77777777" w:rsidR="001A2306" w:rsidRPr="006278BE" w:rsidRDefault="001A2306" w:rsidP="00837CE3">
      <w:pPr>
        <w:pStyle w:val="NumberedNormal"/>
      </w:pPr>
      <w:bookmarkStart w:id="147" w:name="_Ref110873522"/>
      <w:r w:rsidRPr="006278BE">
        <w:t xml:space="preserve">The </w:t>
      </w:r>
      <w:bookmarkStart w:id="148" w:name="_Hlk110873343"/>
      <w:r w:rsidRPr="006278BE">
        <w:t>Shetland</w:t>
      </w:r>
      <w:bookmarkEnd w:id="148"/>
      <w:r w:rsidRPr="006278BE">
        <w:t xml:space="preserve"> Enduring Solution Re-opener may be used where:</w:t>
      </w:r>
    </w:p>
    <w:p w14:paraId="70D82BEB" w14:textId="77777777" w:rsidR="001A2306" w:rsidRPr="006278BE" w:rsidRDefault="001A2306" w:rsidP="00837CE3">
      <w:pPr>
        <w:pStyle w:val="ListNormal"/>
      </w:pPr>
      <w:r w:rsidRPr="006278BE">
        <w:t>there has been a change in the costs the licensee has incurred or expects to incur related to the Shetland Enduring Solution, relative to any previous allowances for such costs, that exceed the Materiality Threshold; or</w:t>
      </w:r>
    </w:p>
    <w:p w14:paraId="3019BA1A" w14:textId="77777777" w:rsidR="001A2306" w:rsidRPr="006278BE" w:rsidRDefault="001A2306" w:rsidP="00837CE3">
      <w:pPr>
        <w:pStyle w:val="ListNormal"/>
      </w:pPr>
      <w:r w:rsidRPr="006278BE">
        <w:lastRenderedPageBreak/>
        <w:t>the licensee has incurred or expects to incur costs related to the Shetland Enduring Solution that are greater than 10% over or under the allowances set in response to an application under paragraph 3.2.112(a).</w:t>
      </w:r>
    </w:p>
    <w:p w14:paraId="6605484A" w14:textId="77777777" w:rsidR="001A2306" w:rsidRPr="006278BE" w:rsidRDefault="001A2306" w:rsidP="00837CE3">
      <w:pPr>
        <w:pStyle w:val="NumberedNormal"/>
      </w:pPr>
      <w:bookmarkStart w:id="149" w:name="_Ref112318032"/>
      <w:bookmarkEnd w:id="147"/>
      <w:r w:rsidRPr="006278BE">
        <w:t>The licensee may only apply to the Authority for modifications to this licence under:</w:t>
      </w:r>
      <w:bookmarkEnd w:id="149"/>
    </w:p>
    <w:p w14:paraId="73B33EB5" w14:textId="77777777" w:rsidR="001A2306" w:rsidRPr="006278BE" w:rsidRDefault="001A2306" w:rsidP="00837CE3">
      <w:pPr>
        <w:pStyle w:val="ListNormal"/>
      </w:pPr>
      <w:bookmarkStart w:id="150" w:name="_Ref112317987"/>
      <w:r w:rsidRPr="006278BE">
        <w:t xml:space="preserve">paragraph 3.2.112(a) Between 24 January 2024 and 31 January 2024 or during such other periods as the Authority may direct; </w:t>
      </w:r>
      <w:bookmarkEnd w:id="150"/>
      <w:r w:rsidRPr="006278BE">
        <w:t>and</w:t>
      </w:r>
    </w:p>
    <w:p w14:paraId="3E79A150" w14:textId="77777777" w:rsidR="001A2306" w:rsidRPr="006278BE" w:rsidRDefault="001A2306" w:rsidP="00837CE3">
      <w:pPr>
        <w:pStyle w:val="ListNormal"/>
      </w:pPr>
      <w:r w:rsidRPr="006278BE">
        <w:t>paragraph 3.2.112(b) Between 24 January 2028 and 31 January 2028 or during such other periods as the Authority may direct.</w:t>
      </w:r>
    </w:p>
    <w:p w14:paraId="5B2E41C4" w14:textId="77777777" w:rsidR="001A2306" w:rsidRPr="006278BE" w:rsidRDefault="001A2306" w:rsidP="00837CE3">
      <w:pPr>
        <w:pStyle w:val="NumberedNormal"/>
      </w:pPr>
      <w:bookmarkStart w:id="151" w:name="_Ref110873577"/>
      <w:r w:rsidRPr="006278BE">
        <w:t>The licensee must when making an application under the Shetland Enduring Solution Re-opener, send to the Authority a written application that:</w:t>
      </w:r>
      <w:bookmarkEnd w:id="151"/>
    </w:p>
    <w:p w14:paraId="189DF5E4" w14:textId="2720D382" w:rsidR="001A2306" w:rsidRPr="006278BE" w:rsidRDefault="001A2306" w:rsidP="00837CE3">
      <w:pPr>
        <w:pStyle w:val="ListNormal"/>
      </w:pPr>
      <w:r w:rsidRPr="006278BE">
        <w:t xml:space="preserve">sets out how the requirement in paragraph </w:t>
      </w:r>
      <w:r w:rsidRPr="006278BE">
        <w:fldChar w:fldCharType="begin"/>
      </w:r>
      <w:r w:rsidRPr="006278BE">
        <w:instrText xml:space="preserve"> REF _Ref110873522 \r \h  \* MERGEFORMAT </w:instrText>
      </w:r>
      <w:r w:rsidRPr="006278BE">
        <w:fldChar w:fldCharType="separate"/>
      </w:r>
      <w:r w:rsidR="00573AA9">
        <w:t>3.2.112</w:t>
      </w:r>
      <w:r w:rsidRPr="006278BE">
        <w:fldChar w:fldCharType="end"/>
      </w:r>
      <w:r w:rsidRPr="006278BE">
        <w:t xml:space="preserve"> has been fulfilled;</w:t>
      </w:r>
    </w:p>
    <w:p w14:paraId="7EEEDEB3" w14:textId="77777777" w:rsidR="001A2306" w:rsidRPr="006278BE" w:rsidRDefault="001A2306" w:rsidP="00837CE3">
      <w:pPr>
        <w:pStyle w:val="ListNormal"/>
      </w:pPr>
      <w:r w:rsidRPr="006278BE">
        <w:t>sets out the scope of work the licensee has carried out or proposes to carry out associated with the Shetland Enduring Solution;</w:t>
      </w:r>
    </w:p>
    <w:p w14:paraId="2CE2860B" w14:textId="77777777" w:rsidR="001A2306" w:rsidRPr="006278BE" w:rsidRDefault="001A2306" w:rsidP="00837CE3">
      <w:pPr>
        <w:pStyle w:val="ListNormal"/>
      </w:pPr>
      <w:r w:rsidRPr="006278BE">
        <w:t>sets out any modifications to the value of SES</w:t>
      </w:r>
      <w:r w:rsidRPr="006278BE">
        <w:rPr>
          <w:vertAlign w:val="subscript"/>
        </w:rPr>
        <w:t>t</w:t>
      </w:r>
      <w:r w:rsidRPr="006278BE">
        <w:t xml:space="preserve"> in Appendix 1 being sought;</w:t>
      </w:r>
    </w:p>
    <w:p w14:paraId="093D2825" w14:textId="77777777" w:rsidR="001A2306" w:rsidRPr="006278BE" w:rsidRDefault="001A2306" w:rsidP="00837CE3">
      <w:pPr>
        <w:pStyle w:val="ListNormal"/>
      </w:pPr>
      <w:r w:rsidRPr="006278BE">
        <w:t xml:space="preserve">explains the basis for calculating any modifications requested to allowances and the profiling of those allowances; and </w:t>
      </w:r>
    </w:p>
    <w:p w14:paraId="0A39C63F" w14:textId="77777777" w:rsidR="001A2306" w:rsidRPr="006278BE" w:rsidRDefault="001A2306" w:rsidP="00837CE3">
      <w:pPr>
        <w:pStyle w:val="ListNormal"/>
      </w:pPr>
      <w:r w:rsidRPr="006278BE">
        <w:t>provides such detailed supporting evidence as is reasonable in the circumstances.</w:t>
      </w:r>
    </w:p>
    <w:p w14:paraId="65771834" w14:textId="77777777" w:rsidR="001A2306" w:rsidRPr="006278BE" w:rsidRDefault="001A2306" w:rsidP="00837CE3">
      <w:pPr>
        <w:pStyle w:val="NumberedNormal"/>
      </w:pPr>
      <w:bookmarkStart w:id="152" w:name="_Ref110873655"/>
      <w:r w:rsidRPr="006278BE">
        <w:t>An application under this Part must:</w:t>
      </w:r>
      <w:bookmarkEnd w:id="152"/>
    </w:p>
    <w:p w14:paraId="24E8815F" w14:textId="77777777" w:rsidR="001A2306" w:rsidRPr="006278BE" w:rsidRDefault="001A2306" w:rsidP="00837CE3">
      <w:pPr>
        <w:pStyle w:val="ListNormal"/>
      </w:pPr>
      <w:r w:rsidRPr="006278BE">
        <w:t>be confined to costs incurred or expected to be incurred by the licensee that are not otherwise funded by the special conditions;</w:t>
      </w:r>
    </w:p>
    <w:p w14:paraId="06B7E45E" w14:textId="77777777" w:rsidR="001A2306" w:rsidRPr="006278BE" w:rsidRDefault="001A2306" w:rsidP="00837CE3">
      <w:pPr>
        <w:pStyle w:val="ListNormal"/>
      </w:pPr>
      <w:r w:rsidRPr="006278BE">
        <w:t>be confined to costs incurred or expected to be incurred on or after 1 April 2023; and</w:t>
      </w:r>
    </w:p>
    <w:p w14:paraId="57C0AF3B" w14:textId="77777777" w:rsidR="001A2306" w:rsidRPr="006278BE" w:rsidRDefault="001A2306" w:rsidP="00837CE3">
      <w:pPr>
        <w:pStyle w:val="ListNormal"/>
      </w:pPr>
      <w:r w:rsidRPr="006278BE">
        <w:t>take account of allowed expenditure which can be avoided as a result of the Shetland Enduring Solution.</w:t>
      </w:r>
    </w:p>
    <w:p w14:paraId="160F5668" w14:textId="77777777" w:rsidR="001A2306" w:rsidRPr="006278BE" w:rsidRDefault="001A2306" w:rsidP="00837CE3">
      <w:pPr>
        <w:pStyle w:val="NumberedNormal"/>
      </w:pPr>
      <w:r w:rsidRPr="006278BE">
        <w:t xml:space="preserve">The following modifications to this licence may be made under the Shetland Enduring Solution Re-opener: </w:t>
      </w:r>
    </w:p>
    <w:p w14:paraId="6572A3CD" w14:textId="77777777" w:rsidR="001A2306" w:rsidRPr="006278BE" w:rsidRDefault="001A2306" w:rsidP="00837CE3">
      <w:pPr>
        <w:pStyle w:val="ListNormal"/>
      </w:pPr>
      <w:r w:rsidRPr="006278BE">
        <w:t>modifications to the value of SES</w:t>
      </w:r>
      <w:r w:rsidRPr="006278BE">
        <w:rPr>
          <w:vertAlign w:val="subscript"/>
        </w:rPr>
        <w:t>t</w:t>
      </w:r>
      <w:r w:rsidRPr="006278BE">
        <w:t xml:space="preserve"> set out in Appendix 1; </w:t>
      </w:r>
    </w:p>
    <w:p w14:paraId="7A02EF5F" w14:textId="77777777" w:rsidR="001A2306" w:rsidRPr="006278BE" w:rsidRDefault="001A2306" w:rsidP="00837CE3">
      <w:pPr>
        <w:pStyle w:val="ListNormal"/>
      </w:pPr>
      <w:r w:rsidRPr="006278BE">
        <w:t>modifications confined to allowances related to the Shetland Enduring Solution; and</w:t>
      </w:r>
    </w:p>
    <w:p w14:paraId="5DA61209" w14:textId="77777777" w:rsidR="001A2306" w:rsidRPr="006278BE" w:rsidRDefault="001A2306" w:rsidP="00837CE3">
      <w:pPr>
        <w:pStyle w:val="ListNormal"/>
      </w:pPr>
      <w:r w:rsidRPr="006278BE">
        <w:t>modifications confined to allowances for Regulatory Years commencing on or after 1 April 2023.</w:t>
      </w:r>
    </w:p>
    <w:p w14:paraId="470ECD4B" w14:textId="77777777" w:rsidR="001A2306" w:rsidRPr="006278BE" w:rsidRDefault="001A2306" w:rsidP="00837CE3">
      <w:pPr>
        <w:pStyle w:val="NumberedNormal"/>
      </w:pPr>
      <w:r w:rsidRPr="006278BE">
        <w:t>The Authority may only make modifications to this licence under the Shetland Enduring Solution Re-opener by direction where:</w:t>
      </w:r>
    </w:p>
    <w:p w14:paraId="1DE690E9" w14:textId="77777777" w:rsidR="001A2306" w:rsidRPr="006278BE" w:rsidRDefault="001A2306" w:rsidP="00837CE3">
      <w:pPr>
        <w:pStyle w:val="ListNormal"/>
      </w:pPr>
      <w:r w:rsidRPr="006278BE">
        <w:t xml:space="preserve">the circumstances in paragraph 3.2.112 exist; </w:t>
      </w:r>
    </w:p>
    <w:p w14:paraId="31520C3E" w14:textId="77777777" w:rsidR="001A2306" w:rsidRPr="006278BE" w:rsidRDefault="001A2306" w:rsidP="00837CE3">
      <w:pPr>
        <w:pStyle w:val="ListNormal"/>
      </w:pPr>
      <w:r w:rsidRPr="006278BE">
        <w:t>the requirements in paragraphs 3.2.114 and 3.2.115 have been met; and</w:t>
      </w:r>
    </w:p>
    <w:p w14:paraId="33AC78F2" w14:textId="77777777" w:rsidR="001A2306" w:rsidRPr="006278BE" w:rsidRDefault="001A2306" w:rsidP="00837CE3">
      <w:pPr>
        <w:pStyle w:val="ListNormal"/>
      </w:pPr>
      <w:r w:rsidRPr="006278BE">
        <w:lastRenderedPageBreak/>
        <w:t>the modification to allowances is efficient.</w:t>
      </w:r>
    </w:p>
    <w:p w14:paraId="7AA8AE42" w14:textId="75B639A4" w:rsidR="001A2306" w:rsidRPr="006278BE" w:rsidRDefault="001A2306" w:rsidP="009A1F61">
      <w:pPr>
        <w:pStyle w:val="Heading3"/>
        <w:rPr>
          <w:rStyle w:val="LicenseeSpecific"/>
          <w:bdr w:val="none" w:sz="0" w:space="0" w:color="auto"/>
        </w:rPr>
      </w:pPr>
      <w:bookmarkStart w:id="153" w:name="_Hlk121735957"/>
      <w:r w:rsidRPr="006278BE">
        <w:rPr>
          <w:rStyle w:val="LicenseeSpecific"/>
          <w:bdr w:val="none" w:sz="0" w:space="0" w:color="auto"/>
        </w:rPr>
        <w:t>Shetland Extension Fixed Energy Costs Re-opener (SEFEC</w:t>
      </w:r>
      <w:r w:rsidRPr="006278BE">
        <w:rPr>
          <w:rStyle w:val="LicenseeSpecific"/>
          <w:bdr w:val="none" w:sz="0" w:space="0" w:color="auto"/>
          <w:vertAlign w:val="subscript"/>
        </w:rPr>
        <w:t>t</w:t>
      </w:r>
      <w:r w:rsidRPr="006278BE">
        <w:rPr>
          <w:rStyle w:val="LicenseeSpecific"/>
          <w:bdr w:val="none" w:sz="0" w:space="0" w:color="auto"/>
        </w:rPr>
        <w:t>)</w:t>
      </w:r>
    </w:p>
    <w:p w14:paraId="34320BB8" w14:textId="77777777" w:rsidR="001A2306" w:rsidRPr="006278BE" w:rsidRDefault="001A2306" w:rsidP="00837CE3">
      <w:pPr>
        <w:pStyle w:val="NumberedNormal"/>
      </w:pPr>
      <w:r w:rsidRPr="006278BE">
        <w:t>This Part establishes the Shetland Extension Fixed Energy Costs Re-opener.</w:t>
      </w:r>
    </w:p>
    <w:p w14:paraId="7EF8617D" w14:textId="6E0CF3E9" w:rsidR="001A2306" w:rsidRPr="006278BE" w:rsidRDefault="001A2306" w:rsidP="00837CE3">
      <w:pPr>
        <w:pStyle w:val="NumberedNormal"/>
      </w:pPr>
      <w:bookmarkStart w:id="154" w:name="_Ref113365151"/>
      <w:r w:rsidRPr="006278BE">
        <w:t xml:space="preserve">The Shetland Extension Fixed Energy Costs Re-opener may be used where the licensee has incurred or expects to incur Shetland Extension Fixed Energy Costs that </w:t>
      </w:r>
      <w:r w:rsidR="00F042EB" w:rsidRPr="006278BE">
        <w:t>in excess of</w:t>
      </w:r>
      <w:r w:rsidR="0049434E" w:rsidRPr="006278BE">
        <w:t xml:space="preserve"> the Materiality Threshold</w:t>
      </w:r>
      <w:r w:rsidRPr="006278BE">
        <w:t>.</w:t>
      </w:r>
      <w:bookmarkEnd w:id="154"/>
      <w:r w:rsidR="00881F29" w:rsidRPr="006278BE">
        <w:t xml:space="preserve"> </w:t>
      </w:r>
    </w:p>
    <w:p w14:paraId="19C0FBD6" w14:textId="77777777" w:rsidR="001A2306" w:rsidRPr="006278BE" w:rsidRDefault="001A2306" w:rsidP="00837CE3">
      <w:pPr>
        <w:pStyle w:val="NumberedNormal"/>
      </w:pPr>
      <w:bookmarkStart w:id="155" w:name="_Ref113368927"/>
      <w:r w:rsidRPr="006278BE">
        <w:t>The licensee may only apply to the Authority for modifications to this licence under</w:t>
      </w:r>
      <w:bookmarkEnd w:id="155"/>
      <w:r w:rsidRPr="006278BE">
        <w:t xml:space="preserve"> </w:t>
      </w:r>
      <w:r w:rsidRPr="006278BE" w:rsidDel="00607C22">
        <w:t>paragraph 3.2.119</w:t>
      </w:r>
      <w:r w:rsidRPr="006278BE">
        <w:t>:</w:t>
      </w:r>
    </w:p>
    <w:p w14:paraId="1B8A0B4C" w14:textId="2BDD9A7E" w:rsidR="001A2306" w:rsidRPr="006278BE" w:rsidRDefault="007602F0" w:rsidP="00837CE3">
      <w:pPr>
        <w:pStyle w:val="ListNormal"/>
      </w:pPr>
      <w:r w:rsidRPr="006278BE">
        <w:t>b</w:t>
      </w:r>
      <w:r w:rsidR="001A2306" w:rsidRPr="006278BE">
        <w:t xml:space="preserve">etween 24 January 2028 and 31 January 2028; and </w:t>
      </w:r>
    </w:p>
    <w:p w14:paraId="19E03230" w14:textId="77777777" w:rsidR="001A2306" w:rsidRPr="006278BE" w:rsidRDefault="001A2306" w:rsidP="00837CE3">
      <w:pPr>
        <w:pStyle w:val="ListNormal"/>
      </w:pPr>
      <w:r w:rsidRPr="006278BE">
        <w:t>during such other periods as the Authority may direct.</w:t>
      </w:r>
    </w:p>
    <w:p w14:paraId="48F20B2B" w14:textId="77777777" w:rsidR="001A2306" w:rsidRPr="006278BE" w:rsidRDefault="001A2306" w:rsidP="00837CE3">
      <w:pPr>
        <w:pStyle w:val="NumberedNormal"/>
      </w:pPr>
      <w:bookmarkStart w:id="156" w:name="_Ref113369155"/>
      <w:r w:rsidRPr="006278BE">
        <w:t>The licensee must when making an application under the Shetland Extension Fixed Energy Costs Re-opener, send to the Authority a written application that:</w:t>
      </w:r>
      <w:bookmarkEnd w:id="156"/>
    </w:p>
    <w:p w14:paraId="08A33F26" w14:textId="77777777" w:rsidR="001A2306" w:rsidRPr="006278BE" w:rsidRDefault="001A2306" w:rsidP="00837CE3">
      <w:pPr>
        <w:pStyle w:val="ListNormal"/>
      </w:pPr>
      <w:r w:rsidRPr="006278BE">
        <w:t>sets out how the criteria in paragraph 3.2.119 have been fulfilled;</w:t>
      </w:r>
    </w:p>
    <w:p w14:paraId="79BA5610" w14:textId="77777777" w:rsidR="001A2306" w:rsidRPr="006278BE" w:rsidRDefault="001A2306" w:rsidP="00837CE3">
      <w:pPr>
        <w:pStyle w:val="ListNormal"/>
      </w:pPr>
      <w:r w:rsidRPr="006278BE">
        <w:t>sets out the scope of work the licensee has carried out or proposes to carry out associated with the Shetland Extension Fixed Energy Costs;</w:t>
      </w:r>
    </w:p>
    <w:p w14:paraId="7C84AC07" w14:textId="77777777" w:rsidR="001A2306" w:rsidRPr="006278BE" w:rsidRDefault="001A2306" w:rsidP="00837CE3">
      <w:pPr>
        <w:pStyle w:val="ListNormal"/>
      </w:pPr>
      <w:r w:rsidRPr="006278BE">
        <w:t>sets out any modifications to the value of SEFEC</w:t>
      </w:r>
      <w:r w:rsidRPr="006278BE">
        <w:rPr>
          <w:rStyle w:val="Subscript"/>
        </w:rPr>
        <w:t>t</w:t>
      </w:r>
      <w:r w:rsidRPr="006278BE">
        <w:t xml:space="preserve"> in Appendix 1 being sought;</w:t>
      </w:r>
    </w:p>
    <w:p w14:paraId="08C89171" w14:textId="77777777" w:rsidR="001A2306" w:rsidRPr="006278BE" w:rsidRDefault="001A2306" w:rsidP="00837CE3">
      <w:pPr>
        <w:pStyle w:val="ListNormal"/>
      </w:pPr>
      <w:r w:rsidRPr="006278BE">
        <w:t xml:space="preserve">explains the basis for calculating any modifications requested to allowances and the profiling of those allowances; and </w:t>
      </w:r>
    </w:p>
    <w:p w14:paraId="11804A23" w14:textId="77777777" w:rsidR="001A2306" w:rsidRPr="006278BE" w:rsidRDefault="001A2306" w:rsidP="00837CE3">
      <w:pPr>
        <w:pStyle w:val="ListNormal"/>
      </w:pPr>
      <w:r w:rsidRPr="006278BE">
        <w:t>provides such detailed supporting evidence as is reasonable in the circumstances.</w:t>
      </w:r>
    </w:p>
    <w:p w14:paraId="01A8C908" w14:textId="77777777" w:rsidR="001A2306" w:rsidRPr="006278BE" w:rsidRDefault="001A2306" w:rsidP="00837CE3">
      <w:pPr>
        <w:pStyle w:val="NumberedNormal"/>
      </w:pPr>
      <w:bookmarkStart w:id="157" w:name="_Ref113369159"/>
      <w:r w:rsidRPr="006278BE">
        <w:t>An application under this Part must:</w:t>
      </w:r>
      <w:bookmarkEnd w:id="157"/>
    </w:p>
    <w:p w14:paraId="4334E0BE" w14:textId="77777777" w:rsidR="001A2306" w:rsidRPr="006278BE" w:rsidRDefault="001A2306" w:rsidP="00837CE3">
      <w:pPr>
        <w:pStyle w:val="ListNormal"/>
      </w:pPr>
      <w:r w:rsidRPr="006278BE">
        <w:t>be confined to costs incurred or expected to be incurred by the licensee that are not otherwise funded by the special conditions;</w:t>
      </w:r>
    </w:p>
    <w:p w14:paraId="5E9EB2A3" w14:textId="77777777" w:rsidR="001A2306" w:rsidRPr="006278BE" w:rsidRDefault="001A2306" w:rsidP="00837CE3">
      <w:pPr>
        <w:pStyle w:val="ListNormal"/>
      </w:pPr>
      <w:r w:rsidRPr="006278BE">
        <w:t>be confined to costs incurred or expected to be incurred on or after 1 April 2023; and</w:t>
      </w:r>
    </w:p>
    <w:p w14:paraId="093805D0" w14:textId="77777777" w:rsidR="001A2306" w:rsidRPr="006278BE" w:rsidRDefault="001A2306" w:rsidP="00837CE3">
      <w:pPr>
        <w:pStyle w:val="ListNormal"/>
      </w:pPr>
      <w:r w:rsidRPr="006278BE">
        <w:t>take account of allowed expenditure which can be avoided as a result of the work that led to the licensee incurring or expecting to incur Shetland Extension Fixed Energy Costs.</w:t>
      </w:r>
    </w:p>
    <w:p w14:paraId="4543B3EF" w14:textId="77777777" w:rsidR="001A2306" w:rsidRPr="006278BE" w:rsidRDefault="001A2306" w:rsidP="00837CE3">
      <w:pPr>
        <w:pStyle w:val="NumberedNormal"/>
      </w:pPr>
      <w:r w:rsidRPr="006278BE">
        <w:t>The following modifications to this licence may be made under the Shetland Extension Fixed Energy Costs Re-opener:</w:t>
      </w:r>
    </w:p>
    <w:p w14:paraId="515ABA94" w14:textId="77777777" w:rsidR="001A2306" w:rsidRPr="006278BE" w:rsidRDefault="001A2306" w:rsidP="00837CE3">
      <w:pPr>
        <w:pStyle w:val="ListNormal"/>
      </w:pPr>
      <w:r w:rsidRPr="006278BE">
        <w:t>modifications to the value of SEFEC</w:t>
      </w:r>
      <w:r w:rsidRPr="006278BE">
        <w:rPr>
          <w:rStyle w:val="Subscript"/>
        </w:rPr>
        <w:t>t</w:t>
      </w:r>
      <w:r w:rsidRPr="006278BE">
        <w:t xml:space="preserve"> set out in Appendix 1; </w:t>
      </w:r>
    </w:p>
    <w:p w14:paraId="20B4A90B" w14:textId="77777777" w:rsidR="001A2306" w:rsidRPr="006278BE" w:rsidRDefault="001A2306" w:rsidP="00837CE3">
      <w:pPr>
        <w:pStyle w:val="ListNormal"/>
      </w:pPr>
      <w:r w:rsidRPr="006278BE">
        <w:t>modifications confined to allowances related to Shetland Extension Fixed Energy Costs; and</w:t>
      </w:r>
    </w:p>
    <w:p w14:paraId="4DC5C657" w14:textId="77777777" w:rsidR="001A2306" w:rsidRPr="006278BE" w:rsidRDefault="001A2306" w:rsidP="00837CE3">
      <w:pPr>
        <w:pStyle w:val="ListNormal"/>
      </w:pPr>
      <w:r w:rsidRPr="006278BE">
        <w:t>modifications confined to allowances for Regulatory Years commencing on or after 1 April 2023.</w:t>
      </w:r>
    </w:p>
    <w:p w14:paraId="3756CC0D" w14:textId="77777777" w:rsidR="001A2306" w:rsidRPr="006278BE" w:rsidRDefault="001A2306" w:rsidP="00837CE3">
      <w:pPr>
        <w:pStyle w:val="NumberedNormal"/>
      </w:pPr>
      <w:r w:rsidRPr="006278BE">
        <w:lastRenderedPageBreak/>
        <w:t>The Authority may only make modifications to this licence under the Shetland Extension Fixed Energy Costs Re-opener by direction where:</w:t>
      </w:r>
    </w:p>
    <w:p w14:paraId="17DEDD66" w14:textId="77777777" w:rsidR="001A2306" w:rsidRPr="006278BE" w:rsidRDefault="001A2306" w:rsidP="00837CE3">
      <w:pPr>
        <w:pStyle w:val="ListNormal"/>
      </w:pPr>
      <w:r w:rsidRPr="006278BE">
        <w:t xml:space="preserve">the circumstances in paragraph 3.2.119 exist; </w:t>
      </w:r>
    </w:p>
    <w:p w14:paraId="5BE06141" w14:textId="77777777" w:rsidR="001A2306" w:rsidRPr="006278BE" w:rsidRDefault="001A2306" w:rsidP="00837CE3">
      <w:pPr>
        <w:pStyle w:val="ListNormal"/>
      </w:pPr>
      <w:r w:rsidRPr="006278BE">
        <w:t>the requirements in paragraphs 3.2.121 and 3.2.122 have been met; and</w:t>
      </w:r>
    </w:p>
    <w:p w14:paraId="49FFD43A" w14:textId="77777777" w:rsidR="001A2306" w:rsidRPr="006278BE" w:rsidRDefault="001A2306" w:rsidP="00837CE3">
      <w:pPr>
        <w:pStyle w:val="ListNormal"/>
      </w:pPr>
      <w:r w:rsidRPr="006278BE">
        <w:t>the modification to allowances is efficient.</w:t>
      </w:r>
    </w:p>
    <w:bookmarkEnd w:id="153"/>
    <w:p w14:paraId="767D9833" w14:textId="77777777" w:rsidR="001A2306" w:rsidRPr="006278BE" w:rsidRDefault="001A2306" w:rsidP="001A2306">
      <w:pPr>
        <w:pStyle w:val="Heading3"/>
      </w:pPr>
      <w:r w:rsidRPr="006278BE">
        <w:t>What process will the Authority follow in making a modification by direction?</w:t>
      </w:r>
    </w:p>
    <w:p w14:paraId="4B44C248" w14:textId="77777777" w:rsidR="001A2306" w:rsidRPr="006278BE" w:rsidRDefault="001A2306" w:rsidP="00837CE3">
      <w:pPr>
        <w:pStyle w:val="NumberedNormal"/>
      </w:pPr>
      <w:r w:rsidRPr="006278BE">
        <w:t>Before making a modification by direction under this licence condition the Authority must send to the licensee and publish on the Authority’s Website:</w:t>
      </w:r>
    </w:p>
    <w:p w14:paraId="27DE1169" w14:textId="77777777" w:rsidR="001A2306" w:rsidRPr="006278BE" w:rsidRDefault="001A2306" w:rsidP="00837CE3">
      <w:pPr>
        <w:pStyle w:val="ListNormal"/>
      </w:pPr>
      <w:r w:rsidRPr="006278BE">
        <w:t>the text of the proposed modifications;</w:t>
      </w:r>
    </w:p>
    <w:p w14:paraId="0D4EA70A" w14:textId="77777777" w:rsidR="001A2306" w:rsidRPr="006278BE" w:rsidRDefault="001A2306" w:rsidP="00837CE3">
      <w:pPr>
        <w:pStyle w:val="ListNormal"/>
      </w:pPr>
      <w:r w:rsidRPr="006278BE">
        <w:t>the reasons for the proposed direction; and</w:t>
      </w:r>
    </w:p>
    <w:p w14:paraId="1D6ADF76" w14:textId="77777777" w:rsidR="001A2306" w:rsidRPr="006278BE" w:rsidRDefault="001A2306" w:rsidP="00837CE3">
      <w:pPr>
        <w:pStyle w:val="ListNormal"/>
      </w:pPr>
      <w:r w:rsidRPr="006278BE">
        <w:t>a statement setting out the period during which representations may be made on the proposed direction, which must not be less than 28 days.</w:t>
      </w:r>
    </w:p>
    <w:p w14:paraId="280B6785" w14:textId="77777777" w:rsidR="001A2306" w:rsidRPr="006278BE" w:rsidRDefault="001A2306" w:rsidP="001A2306">
      <w:pPr>
        <w:pStyle w:val="Heading3"/>
      </w:pPr>
      <w:r w:rsidRPr="006278BE">
        <w:t>Authority instigated Re-openers</w:t>
      </w:r>
    </w:p>
    <w:p w14:paraId="588F0EE4" w14:textId="77777777" w:rsidR="001A2306" w:rsidRPr="006278BE" w:rsidRDefault="001A2306" w:rsidP="00837CE3">
      <w:pPr>
        <w:pStyle w:val="NumberedNormal"/>
      </w:pPr>
      <w:r w:rsidRPr="006278BE">
        <w:t>The Authority may also instigate the following Re-openers where the same circumstances that enable the licensee to make an application under the relevant Re-opener exist:</w:t>
      </w:r>
    </w:p>
    <w:p w14:paraId="033B15CD" w14:textId="77777777" w:rsidR="001A2306" w:rsidRPr="006278BE" w:rsidRDefault="001A2306" w:rsidP="00837CE3">
      <w:pPr>
        <w:pStyle w:val="ListNormal"/>
      </w:pPr>
      <w:r w:rsidRPr="006278BE">
        <w:t>the Physical Security Re-opener;</w:t>
      </w:r>
    </w:p>
    <w:p w14:paraId="0CC00C34" w14:textId="77777777" w:rsidR="001A2306" w:rsidRPr="006278BE" w:rsidRDefault="001A2306" w:rsidP="00837CE3">
      <w:pPr>
        <w:pStyle w:val="ListNormal"/>
      </w:pPr>
      <w:r w:rsidRPr="006278BE">
        <w:t>the Electricity System Restoration Re-opener;</w:t>
      </w:r>
    </w:p>
    <w:p w14:paraId="3EA0D93F" w14:textId="77777777" w:rsidR="001A2306" w:rsidRPr="006278BE" w:rsidRDefault="001A2306" w:rsidP="00837CE3">
      <w:pPr>
        <w:pStyle w:val="ListNormal"/>
      </w:pPr>
      <w:r w:rsidRPr="006278BE">
        <w:t>the Cyber Resilience OT Re-opener;</w:t>
      </w:r>
    </w:p>
    <w:p w14:paraId="3BBB12C1" w14:textId="77777777" w:rsidR="001A2306" w:rsidRPr="006278BE" w:rsidRDefault="001A2306" w:rsidP="00837CE3">
      <w:pPr>
        <w:pStyle w:val="ListNormal"/>
      </w:pPr>
      <w:r w:rsidRPr="006278BE">
        <w:t>the Cyber Resilience IT Re-opener;</w:t>
      </w:r>
    </w:p>
    <w:p w14:paraId="12CB4E9B" w14:textId="77777777" w:rsidR="001A2306" w:rsidRPr="006278BE" w:rsidRDefault="001A2306" w:rsidP="00837CE3">
      <w:pPr>
        <w:pStyle w:val="ListNormal"/>
      </w:pPr>
      <w:r w:rsidRPr="006278BE">
        <w:t xml:space="preserve">the Digitalisation Re-opener; </w:t>
      </w:r>
    </w:p>
    <w:p w14:paraId="1C9357A5" w14:textId="77777777" w:rsidR="001A2306" w:rsidRPr="006278BE" w:rsidRDefault="001A2306" w:rsidP="00837CE3">
      <w:pPr>
        <w:pStyle w:val="ListNormal"/>
      </w:pPr>
      <w:r w:rsidRPr="006278BE">
        <w:t>the Storm Arwen Re-opener; and</w:t>
      </w:r>
    </w:p>
    <w:p w14:paraId="5B96056B" w14:textId="77777777" w:rsidR="001A2306" w:rsidRPr="006278BE" w:rsidRDefault="001A2306" w:rsidP="00837CE3">
      <w:pPr>
        <w:pStyle w:val="ListNormal"/>
      </w:pPr>
      <w:r w:rsidRPr="006278BE">
        <w:t>the Load Related Expenditure Re-opener.</w:t>
      </w:r>
    </w:p>
    <w:p w14:paraId="255AC7B8" w14:textId="77777777" w:rsidR="001A2306" w:rsidRPr="006278BE" w:rsidRDefault="001A2306" w:rsidP="00837CE3">
      <w:pPr>
        <w:pStyle w:val="NumberedNormal"/>
      </w:pPr>
      <w:r w:rsidRPr="006278BE">
        <w:t>Where a Re-opener is instigated by the Authority, any modifications to this licence will be made under section 11A (modifications of conditions of licences) of the Act.</w:t>
      </w:r>
    </w:p>
    <w:p w14:paraId="26AC9C43" w14:textId="77777777" w:rsidR="001A2306" w:rsidRPr="006278BE" w:rsidRDefault="001A2306" w:rsidP="001A2306">
      <w:pPr>
        <w:pStyle w:val="AppendixHeading"/>
      </w:pPr>
    </w:p>
    <w:p w14:paraId="46F37594" w14:textId="77777777" w:rsidR="001A2306" w:rsidRPr="006278BE" w:rsidRDefault="001A2306" w:rsidP="00837CE3">
      <w:pPr>
        <w:pStyle w:val="Caption"/>
      </w:pPr>
      <w:r w:rsidRPr="006278BE">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6278BE"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6278BE" w:rsidRDefault="001A2306" w:rsidP="00837CE3"/>
        </w:tc>
        <w:tc>
          <w:tcPr>
            <w:tcW w:w="1288" w:type="dxa"/>
            <w:hideMark/>
          </w:tcPr>
          <w:p w14:paraId="692FDFCE" w14:textId="77777777" w:rsidR="001A2306" w:rsidRPr="006278BE" w:rsidRDefault="001A2306" w:rsidP="00837CE3">
            <w:r w:rsidRPr="006278BE">
              <w:t>23/24</w:t>
            </w:r>
          </w:p>
        </w:tc>
        <w:tc>
          <w:tcPr>
            <w:tcW w:w="1288" w:type="dxa"/>
            <w:hideMark/>
          </w:tcPr>
          <w:p w14:paraId="6CA9C484" w14:textId="77777777" w:rsidR="001A2306" w:rsidRPr="006278BE" w:rsidRDefault="001A2306" w:rsidP="00837CE3">
            <w:r w:rsidRPr="006278BE">
              <w:t>24/25</w:t>
            </w:r>
          </w:p>
        </w:tc>
        <w:tc>
          <w:tcPr>
            <w:tcW w:w="1288" w:type="dxa"/>
            <w:hideMark/>
          </w:tcPr>
          <w:p w14:paraId="47E4DE42" w14:textId="77777777" w:rsidR="001A2306" w:rsidRPr="006278BE" w:rsidRDefault="001A2306" w:rsidP="00837CE3">
            <w:r w:rsidRPr="006278BE">
              <w:t>25/26</w:t>
            </w:r>
          </w:p>
        </w:tc>
        <w:tc>
          <w:tcPr>
            <w:tcW w:w="1288" w:type="dxa"/>
            <w:hideMark/>
          </w:tcPr>
          <w:p w14:paraId="322F6FCE" w14:textId="77777777" w:rsidR="001A2306" w:rsidRPr="006278BE" w:rsidRDefault="001A2306" w:rsidP="00837CE3">
            <w:r w:rsidRPr="006278BE">
              <w:t>26/27</w:t>
            </w:r>
          </w:p>
        </w:tc>
        <w:tc>
          <w:tcPr>
            <w:tcW w:w="1288" w:type="dxa"/>
            <w:hideMark/>
          </w:tcPr>
          <w:p w14:paraId="60E105E7" w14:textId="77777777" w:rsidR="001A2306" w:rsidRPr="006278BE" w:rsidRDefault="001A2306" w:rsidP="00837CE3">
            <w:r w:rsidRPr="006278BE">
              <w:t>27/28</w:t>
            </w:r>
          </w:p>
        </w:tc>
        <w:tc>
          <w:tcPr>
            <w:tcW w:w="1288" w:type="dxa"/>
            <w:hideMark/>
          </w:tcPr>
          <w:p w14:paraId="33AC677B" w14:textId="77777777" w:rsidR="001A2306" w:rsidRPr="006278BE" w:rsidRDefault="001A2306" w:rsidP="00837CE3">
            <w:r w:rsidRPr="006278BE">
              <w:t>Total allowance (all years)</w:t>
            </w:r>
          </w:p>
        </w:tc>
      </w:tr>
      <w:tr w:rsidR="001A2306" w:rsidRPr="006278BE" w14:paraId="016146A1" w14:textId="77777777" w:rsidTr="00A75C46">
        <w:tc>
          <w:tcPr>
            <w:tcW w:w="1288" w:type="dxa"/>
            <w:hideMark/>
          </w:tcPr>
          <w:p w14:paraId="49547E5E" w14:textId="77777777" w:rsidR="001A2306" w:rsidRPr="006278BE" w:rsidRDefault="001A2306" w:rsidP="00837CE3">
            <w:r w:rsidRPr="006278BE">
              <w:t>PSUP</w:t>
            </w:r>
            <w:r w:rsidRPr="006278BE">
              <w:rPr>
                <w:rStyle w:val="Subscript"/>
              </w:rPr>
              <w:t>t</w:t>
            </w:r>
          </w:p>
        </w:tc>
        <w:tc>
          <w:tcPr>
            <w:tcW w:w="1288" w:type="dxa"/>
          </w:tcPr>
          <w:p w14:paraId="4980AA99" w14:textId="77777777" w:rsidR="001A2306" w:rsidRPr="006278BE" w:rsidRDefault="001A2306" w:rsidP="00837CE3">
            <w:r w:rsidRPr="006278BE">
              <w:t>0</w:t>
            </w:r>
          </w:p>
        </w:tc>
        <w:tc>
          <w:tcPr>
            <w:tcW w:w="1288" w:type="dxa"/>
          </w:tcPr>
          <w:p w14:paraId="681D903D" w14:textId="77777777" w:rsidR="001A2306" w:rsidRPr="006278BE" w:rsidRDefault="001A2306" w:rsidP="00837CE3">
            <w:r w:rsidRPr="006278BE">
              <w:t>0</w:t>
            </w:r>
          </w:p>
        </w:tc>
        <w:tc>
          <w:tcPr>
            <w:tcW w:w="1288" w:type="dxa"/>
          </w:tcPr>
          <w:p w14:paraId="51335A23" w14:textId="77777777" w:rsidR="001A2306" w:rsidRPr="006278BE" w:rsidRDefault="001A2306" w:rsidP="00837CE3">
            <w:r w:rsidRPr="006278BE">
              <w:t>0</w:t>
            </w:r>
          </w:p>
        </w:tc>
        <w:tc>
          <w:tcPr>
            <w:tcW w:w="1288" w:type="dxa"/>
          </w:tcPr>
          <w:p w14:paraId="3A15D2B9" w14:textId="77777777" w:rsidR="001A2306" w:rsidRPr="006278BE" w:rsidRDefault="001A2306" w:rsidP="00837CE3">
            <w:r w:rsidRPr="006278BE">
              <w:t>0</w:t>
            </w:r>
          </w:p>
        </w:tc>
        <w:tc>
          <w:tcPr>
            <w:tcW w:w="1288" w:type="dxa"/>
          </w:tcPr>
          <w:p w14:paraId="7241CD29" w14:textId="77777777" w:rsidR="001A2306" w:rsidRPr="006278BE" w:rsidRDefault="001A2306" w:rsidP="00837CE3">
            <w:r w:rsidRPr="006278BE">
              <w:t>0</w:t>
            </w:r>
          </w:p>
        </w:tc>
        <w:tc>
          <w:tcPr>
            <w:tcW w:w="1288" w:type="dxa"/>
          </w:tcPr>
          <w:p w14:paraId="61688272" w14:textId="77777777" w:rsidR="001A2306" w:rsidRPr="006278BE" w:rsidRDefault="001A2306" w:rsidP="00837CE3">
            <w:r w:rsidRPr="006278BE">
              <w:t>0</w:t>
            </w:r>
          </w:p>
        </w:tc>
      </w:tr>
      <w:tr w:rsidR="001A2306" w:rsidRPr="006278BE" w14:paraId="76C4B54A" w14:textId="77777777" w:rsidTr="00A75C46">
        <w:tc>
          <w:tcPr>
            <w:tcW w:w="1288" w:type="dxa"/>
            <w:hideMark/>
          </w:tcPr>
          <w:p w14:paraId="0BDF4198" w14:textId="77777777" w:rsidR="001A2306" w:rsidRPr="006278BE" w:rsidRDefault="001A2306" w:rsidP="00837CE3">
            <w:r w:rsidRPr="006278BE">
              <w:t>REC</w:t>
            </w:r>
            <w:r w:rsidRPr="006278BE">
              <w:rPr>
                <w:rStyle w:val="Subscript"/>
              </w:rPr>
              <w:t>t</w:t>
            </w:r>
          </w:p>
        </w:tc>
        <w:tc>
          <w:tcPr>
            <w:tcW w:w="1288" w:type="dxa"/>
          </w:tcPr>
          <w:p w14:paraId="0EE4130E" w14:textId="77777777" w:rsidR="001A2306" w:rsidRPr="006278BE" w:rsidRDefault="001A2306" w:rsidP="00837CE3">
            <w:r w:rsidRPr="006278BE">
              <w:t>0</w:t>
            </w:r>
          </w:p>
        </w:tc>
        <w:tc>
          <w:tcPr>
            <w:tcW w:w="1288" w:type="dxa"/>
          </w:tcPr>
          <w:p w14:paraId="5EBBACDB" w14:textId="77777777" w:rsidR="001A2306" w:rsidRPr="006278BE" w:rsidRDefault="001A2306" w:rsidP="00837CE3">
            <w:r w:rsidRPr="006278BE">
              <w:t>0</w:t>
            </w:r>
          </w:p>
        </w:tc>
        <w:tc>
          <w:tcPr>
            <w:tcW w:w="1288" w:type="dxa"/>
          </w:tcPr>
          <w:p w14:paraId="60E3288F" w14:textId="77777777" w:rsidR="001A2306" w:rsidRPr="006278BE" w:rsidRDefault="001A2306" w:rsidP="00837CE3">
            <w:r w:rsidRPr="006278BE">
              <w:t>0</w:t>
            </w:r>
          </w:p>
        </w:tc>
        <w:tc>
          <w:tcPr>
            <w:tcW w:w="1288" w:type="dxa"/>
          </w:tcPr>
          <w:p w14:paraId="0597D3C3" w14:textId="77777777" w:rsidR="001A2306" w:rsidRPr="006278BE" w:rsidRDefault="001A2306" w:rsidP="00837CE3">
            <w:r w:rsidRPr="006278BE">
              <w:t>0</w:t>
            </w:r>
          </w:p>
        </w:tc>
        <w:tc>
          <w:tcPr>
            <w:tcW w:w="1288" w:type="dxa"/>
          </w:tcPr>
          <w:p w14:paraId="2CA3A334" w14:textId="77777777" w:rsidR="001A2306" w:rsidRPr="006278BE" w:rsidRDefault="001A2306" w:rsidP="00837CE3">
            <w:r w:rsidRPr="006278BE">
              <w:t>0</w:t>
            </w:r>
          </w:p>
        </w:tc>
        <w:tc>
          <w:tcPr>
            <w:tcW w:w="1288" w:type="dxa"/>
          </w:tcPr>
          <w:p w14:paraId="1CB8C0AF" w14:textId="77777777" w:rsidR="001A2306" w:rsidRPr="006278BE" w:rsidRDefault="001A2306" w:rsidP="00837CE3">
            <w:r w:rsidRPr="006278BE">
              <w:t>0</w:t>
            </w:r>
          </w:p>
        </w:tc>
      </w:tr>
      <w:tr w:rsidR="001A2306" w:rsidRPr="006278BE" w14:paraId="03739C91" w14:textId="77777777" w:rsidTr="00A75C46">
        <w:tc>
          <w:tcPr>
            <w:tcW w:w="1288" w:type="dxa"/>
            <w:hideMark/>
          </w:tcPr>
          <w:p w14:paraId="736BCF2A" w14:textId="77777777" w:rsidR="001A2306" w:rsidRPr="006278BE" w:rsidRDefault="001A2306" w:rsidP="00837CE3">
            <w:r w:rsidRPr="006278BE">
              <w:t>ESR</w:t>
            </w:r>
            <w:r w:rsidRPr="006278BE">
              <w:rPr>
                <w:rStyle w:val="Subscript"/>
              </w:rPr>
              <w:t>t</w:t>
            </w:r>
          </w:p>
        </w:tc>
        <w:tc>
          <w:tcPr>
            <w:tcW w:w="1288" w:type="dxa"/>
          </w:tcPr>
          <w:p w14:paraId="09F7850F" w14:textId="77777777" w:rsidR="001A2306" w:rsidRPr="006278BE" w:rsidRDefault="001A2306" w:rsidP="00837CE3">
            <w:r w:rsidRPr="006278BE">
              <w:t>0</w:t>
            </w:r>
          </w:p>
        </w:tc>
        <w:tc>
          <w:tcPr>
            <w:tcW w:w="1288" w:type="dxa"/>
          </w:tcPr>
          <w:p w14:paraId="77B83B3B" w14:textId="77777777" w:rsidR="001A2306" w:rsidRPr="006278BE" w:rsidRDefault="001A2306" w:rsidP="00837CE3">
            <w:r w:rsidRPr="006278BE">
              <w:t>0</w:t>
            </w:r>
          </w:p>
        </w:tc>
        <w:tc>
          <w:tcPr>
            <w:tcW w:w="1288" w:type="dxa"/>
          </w:tcPr>
          <w:p w14:paraId="71C53BC5" w14:textId="77777777" w:rsidR="001A2306" w:rsidRPr="006278BE" w:rsidRDefault="001A2306" w:rsidP="00837CE3">
            <w:r w:rsidRPr="006278BE">
              <w:t>0</w:t>
            </w:r>
          </w:p>
        </w:tc>
        <w:tc>
          <w:tcPr>
            <w:tcW w:w="1288" w:type="dxa"/>
          </w:tcPr>
          <w:p w14:paraId="3692DFCA" w14:textId="77777777" w:rsidR="001A2306" w:rsidRPr="006278BE" w:rsidRDefault="001A2306" w:rsidP="00837CE3">
            <w:r w:rsidRPr="006278BE">
              <w:t>0</w:t>
            </w:r>
          </w:p>
        </w:tc>
        <w:tc>
          <w:tcPr>
            <w:tcW w:w="1288" w:type="dxa"/>
          </w:tcPr>
          <w:p w14:paraId="3BA01F86" w14:textId="77777777" w:rsidR="001A2306" w:rsidRPr="006278BE" w:rsidRDefault="001A2306" w:rsidP="00837CE3">
            <w:r w:rsidRPr="006278BE">
              <w:t>0</w:t>
            </w:r>
          </w:p>
        </w:tc>
        <w:tc>
          <w:tcPr>
            <w:tcW w:w="1288" w:type="dxa"/>
          </w:tcPr>
          <w:p w14:paraId="08E63B0A" w14:textId="77777777" w:rsidR="001A2306" w:rsidRPr="006278BE" w:rsidRDefault="001A2306" w:rsidP="00837CE3">
            <w:r w:rsidRPr="006278BE">
              <w:t>0</w:t>
            </w:r>
          </w:p>
        </w:tc>
      </w:tr>
      <w:tr w:rsidR="001A2306" w:rsidRPr="006278BE" w14:paraId="5F6CEAFE" w14:textId="77777777" w:rsidTr="00A75C46">
        <w:tc>
          <w:tcPr>
            <w:tcW w:w="1288" w:type="dxa"/>
            <w:hideMark/>
          </w:tcPr>
          <w:p w14:paraId="054A276B" w14:textId="77777777" w:rsidR="001A2306" w:rsidRPr="006278BE" w:rsidRDefault="001A2306" w:rsidP="00837CE3">
            <w:r w:rsidRPr="006278BE">
              <w:lastRenderedPageBreak/>
              <w:t>EVR</w:t>
            </w:r>
            <w:r w:rsidRPr="006278BE">
              <w:rPr>
                <w:rStyle w:val="Subscript"/>
              </w:rPr>
              <w:t>t</w:t>
            </w:r>
          </w:p>
        </w:tc>
        <w:tc>
          <w:tcPr>
            <w:tcW w:w="1288" w:type="dxa"/>
          </w:tcPr>
          <w:p w14:paraId="08D6E4F4" w14:textId="77777777" w:rsidR="001A2306" w:rsidRPr="006278BE" w:rsidRDefault="001A2306" w:rsidP="00837CE3">
            <w:r w:rsidRPr="006278BE">
              <w:t>0</w:t>
            </w:r>
          </w:p>
        </w:tc>
        <w:tc>
          <w:tcPr>
            <w:tcW w:w="1288" w:type="dxa"/>
          </w:tcPr>
          <w:p w14:paraId="371A1725" w14:textId="77777777" w:rsidR="001A2306" w:rsidRPr="006278BE" w:rsidRDefault="001A2306" w:rsidP="00837CE3">
            <w:r w:rsidRPr="006278BE">
              <w:t>0</w:t>
            </w:r>
          </w:p>
        </w:tc>
        <w:tc>
          <w:tcPr>
            <w:tcW w:w="1288" w:type="dxa"/>
          </w:tcPr>
          <w:p w14:paraId="7EF6AA3F" w14:textId="77777777" w:rsidR="001A2306" w:rsidRPr="006278BE" w:rsidRDefault="001A2306" w:rsidP="00837CE3">
            <w:r w:rsidRPr="006278BE">
              <w:t>0</w:t>
            </w:r>
          </w:p>
        </w:tc>
        <w:tc>
          <w:tcPr>
            <w:tcW w:w="1288" w:type="dxa"/>
          </w:tcPr>
          <w:p w14:paraId="57EE41D9" w14:textId="77777777" w:rsidR="001A2306" w:rsidRPr="006278BE" w:rsidRDefault="001A2306" w:rsidP="00837CE3">
            <w:r w:rsidRPr="006278BE">
              <w:t>0</w:t>
            </w:r>
          </w:p>
        </w:tc>
        <w:tc>
          <w:tcPr>
            <w:tcW w:w="1288" w:type="dxa"/>
          </w:tcPr>
          <w:p w14:paraId="6A61118C" w14:textId="77777777" w:rsidR="001A2306" w:rsidRPr="006278BE" w:rsidRDefault="001A2306" w:rsidP="00837CE3">
            <w:r w:rsidRPr="006278BE">
              <w:t>0</w:t>
            </w:r>
          </w:p>
        </w:tc>
        <w:tc>
          <w:tcPr>
            <w:tcW w:w="1288" w:type="dxa"/>
          </w:tcPr>
          <w:p w14:paraId="28EB2165" w14:textId="77777777" w:rsidR="001A2306" w:rsidRPr="006278BE" w:rsidRDefault="001A2306" w:rsidP="00837CE3">
            <w:r w:rsidRPr="006278BE">
              <w:t>0</w:t>
            </w:r>
          </w:p>
        </w:tc>
      </w:tr>
      <w:tr w:rsidR="001A2306" w:rsidRPr="006278BE" w14:paraId="750A4852" w14:textId="77777777" w:rsidTr="00A75C46">
        <w:tc>
          <w:tcPr>
            <w:tcW w:w="1288" w:type="dxa"/>
            <w:hideMark/>
          </w:tcPr>
          <w:p w14:paraId="7080012A" w14:textId="77777777" w:rsidR="001A2306" w:rsidRPr="006278BE" w:rsidRDefault="001A2306" w:rsidP="00837CE3">
            <w:r w:rsidRPr="006278BE">
              <w:t>SWR</w:t>
            </w:r>
            <w:r w:rsidRPr="006278BE">
              <w:rPr>
                <w:rStyle w:val="Subscript"/>
              </w:rPr>
              <w:t>t</w:t>
            </w:r>
          </w:p>
        </w:tc>
        <w:tc>
          <w:tcPr>
            <w:tcW w:w="1288" w:type="dxa"/>
          </w:tcPr>
          <w:p w14:paraId="79B9A1DD" w14:textId="77777777" w:rsidR="001A2306" w:rsidRPr="006278BE" w:rsidRDefault="001A2306" w:rsidP="00837CE3">
            <w:r w:rsidRPr="006278BE">
              <w:t>0</w:t>
            </w:r>
          </w:p>
        </w:tc>
        <w:tc>
          <w:tcPr>
            <w:tcW w:w="1288" w:type="dxa"/>
          </w:tcPr>
          <w:p w14:paraId="618393FE" w14:textId="77777777" w:rsidR="001A2306" w:rsidRPr="006278BE" w:rsidRDefault="001A2306" w:rsidP="00837CE3">
            <w:r w:rsidRPr="006278BE">
              <w:t>0</w:t>
            </w:r>
          </w:p>
        </w:tc>
        <w:tc>
          <w:tcPr>
            <w:tcW w:w="1288" w:type="dxa"/>
          </w:tcPr>
          <w:p w14:paraId="0FD16918" w14:textId="77777777" w:rsidR="001A2306" w:rsidRPr="006278BE" w:rsidRDefault="001A2306" w:rsidP="00837CE3">
            <w:r w:rsidRPr="006278BE">
              <w:t>0</w:t>
            </w:r>
          </w:p>
        </w:tc>
        <w:tc>
          <w:tcPr>
            <w:tcW w:w="1288" w:type="dxa"/>
          </w:tcPr>
          <w:p w14:paraId="6FB96DD2" w14:textId="77777777" w:rsidR="001A2306" w:rsidRPr="006278BE" w:rsidRDefault="001A2306" w:rsidP="00837CE3">
            <w:r w:rsidRPr="006278BE">
              <w:t>0</w:t>
            </w:r>
          </w:p>
        </w:tc>
        <w:tc>
          <w:tcPr>
            <w:tcW w:w="1288" w:type="dxa"/>
          </w:tcPr>
          <w:p w14:paraId="37B702A8" w14:textId="77777777" w:rsidR="001A2306" w:rsidRPr="006278BE" w:rsidRDefault="001A2306" w:rsidP="00837CE3">
            <w:r w:rsidRPr="006278BE">
              <w:t>0</w:t>
            </w:r>
          </w:p>
        </w:tc>
        <w:tc>
          <w:tcPr>
            <w:tcW w:w="1288" w:type="dxa"/>
          </w:tcPr>
          <w:p w14:paraId="02EDBA21" w14:textId="77777777" w:rsidR="001A2306" w:rsidRPr="006278BE" w:rsidRDefault="001A2306" w:rsidP="00837CE3">
            <w:r w:rsidRPr="006278BE">
              <w:t>0</w:t>
            </w:r>
          </w:p>
        </w:tc>
      </w:tr>
      <w:tr w:rsidR="001A2306" w:rsidRPr="006278BE" w14:paraId="5D2B7631" w14:textId="77777777" w:rsidTr="00A75C46">
        <w:tc>
          <w:tcPr>
            <w:tcW w:w="1288" w:type="dxa"/>
            <w:hideMark/>
          </w:tcPr>
          <w:p w14:paraId="268564CF" w14:textId="77777777" w:rsidR="001A2306" w:rsidRPr="006278BE" w:rsidRDefault="001A2306" w:rsidP="00837CE3">
            <w:r w:rsidRPr="006278BE">
              <w:t>DIGI</w:t>
            </w:r>
            <w:r w:rsidRPr="006278BE">
              <w:rPr>
                <w:rStyle w:val="Subscript"/>
              </w:rPr>
              <w:t>t</w:t>
            </w:r>
          </w:p>
        </w:tc>
        <w:tc>
          <w:tcPr>
            <w:tcW w:w="1288" w:type="dxa"/>
          </w:tcPr>
          <w:p w14:paraId="66791CB5" w14:textId="77777777" w:rsidR="001A2306" w:rsidRPr="006278BE" w:rsidRDefault="001A2306" w:rsidP="00837CE3">
            <w:r w:rsidRPr="006278BE">
              <w:t>0</w:t>
            </w:r>
          </w:p>
        </w:tc>
        <w:tc>
          <w:tcPr>
            <w:tcW w:w="1288" w:type="dxa"/>
          </w:tcPr>
          <w:p w14:paraId="4F4F3ED8" w14:textId="77777777" w:rsidR="001A2306" w:rsidRPr="006278BE" w:rsidRDefault="001A2306" w:rsidP="00837CE3">
            <w:r w:rsidRPr="006278BE">
              <w:t>0</w:t>
            </w:r>
          </w:p>
        </w:tc>
        <w:tc>
          <w:tcPr>
            <w:tcW w:w="1288" w:type="dxa"/>
          </w:tcPr>
          <w:p w14:paraId="2E2ABE4F" w14:textId="77777777" w:rsidR="001A2306" w:rsidRPr="006278BE" w:rsidRDefault="001A2306" w:rsidP="00837CE3">
            <w:r w:rsidRPr="006278BE">
              <w:t>0</w:t>
            </w:r>
          </w:p>
        </w:tc>
        <w:tc>
          <w:tcPr>
            <w:tcW w:w="1288" w:type="dxa"/>
          </w:tcPr>
          <w:p w14:paraId="38D3AE5F" w14:textId="77777777" w:rsidR="001A2306" w:rsidRPr="006278BE" w:rsidRDefault="001A2306" w:rsidP="00837CE3">
            <w:r w:rsidRPr="006278BE">
              <w:t>0</w:t>
            </w:r>
          </w:p>
        </w:tc>
        <w:tc>
          <w:tcPr>
            <w:tcW w:w="1288" w:type="dxa"/>
          </w:tcPr>
          <w:p w14:paraId="2BD54BE7" w14:textId="77777777" w:rsidR="001A2306" w:rsidRPr="006278BE" w:rsidRDefault="001A2306" w:rsidP="00837CE3">
            <w:r w:rsidRPr="006278BE">
              <w:t>0</w:t>
            </w:r>
          </w:p>
        </w:tc>
        <w:tc>
          <w:tcPr>
            <w:tcW w:w="1288" w:type="dxa"/>
          </w:tcPr>
          <w:p w14:paraId="30CDAB25" w14:textId="77777777" w:rsidR="001A2306" w:rsidRPr="006278BE" w:rsidRDefault="001A2306" w:rsidP="00837CE3">
            <w:r w:rsidRPr="006278BE">
              <w:t>0</w:t>
            </w:r>
          </w:p>
        </w:tc>
      </w:tr>
      <w:tr w:rsidR="001A2306" w:rsidRPr="006278BE" w14:paraId="0ED4F3B8" w14:textId="77777777" w:rsidTr="00A75C46">
        <w:tc>
          <w:tcPr>
            <w:tcW w:w="1288" w:type="dxa"/>
            <w:hideMark/>
          </w:tcPr>
          <w:p w14:paraId="67622824" w14:textId="77777777" w:rsidR="001A2306" w:rsidRPr="006278BE" w:rsidRDefault="001A2306" w:rsidP="00837CE3">
            <w:r w:rsidRPr="006278BE">
              <w:t>SAR</w:t>
            </w:r>
            <w:r w:rsidRPr="006278BE">
              <w:rPr>
                <w:rStyle w:val="Subscript"/>
              </w:rPr>
              <w:t>t</w:t>
            </w:r>
          </w:p>
        </w:tc>
        <w:tc>
          <w:tcPr>
            <w:tcW w:w="1288" w:type="dxa"/>
          </w:tcPr>
          <w:p w14:paraId="3BAACDF6" w14:textId="77777777" w:rsidR="001A2306" w:rsidRPr="006278BE" w:rsidRDefault="001A2306" w:rsidP="00837CE3">
            <w:r w:rsidRPr="006278BE">
              <w:t>0</w:t>
            </w:r>
          </w:p>
        </w:tc>
        <w:tc>
          <w:tcPr>
            <w:tcW w:w="1288" w:type="dxa"/>
          </w:tcPr>
          <w:p w14:paraId="22AC2AE3" w14:textId="77777777" w:rsidR="001A2306" w:rsidRPr="006278BE" w:rsidRDefault="001A2306" w:rsidP="00837CE3">
            <w:r w:rsidRPr="006278BE">
              <w:t>0</w:t>
            </w:r>
          </w:p>
        </w:tc>
        <w:tc>
          <w:tcPr>
            <w:tcW w:w="1288" w:type="dxa"/>
          </w:tcPr>
          <w:p w14:paraId="41F61C1C" w14:textId="77777777" w:rsidR="001A2306" w:rsidRPr="006278BE" w:rsidRDefault="001A2306" w:rsidP="00837CE3">
            <w:r w:rsidRPr="006278BE">
              <w:t>0</w:t>
            </w:r>
          </w:p>
        </w:tc>
        <w:tc>
          <w:tcPr>
            <w:tcW w:w="1288" w:type="dxa"/>
          </w:tcPr>
          <w:p w14:paraId="19A12941" w14:textId="77777777" w:rsidR="001A2306" w:rsidRPr="006278BE" w:rsidRDefault="001A2306" w:rsidP="00837CE3">
            <w:r w:rsidRPr="006278BE">
              <w:t>0</w:t>
            </w:r>
          </w:p>
        </w:tc>
        <w:tc>
          <w:tcPr>
            <w:tcW w:w="1288" w:type="dxa"/>
          </w:tcPr>
          <w:p w14:paraId="56B8563D" w14:textId="77777777" w:rsidR="001A2306" w:rsidRPr="006278BE" w:rsidRDefault="001A2306" w:rsidP="00837CE3">
            <w:r w:rsidRPr="006278BE">
              <w:t>0</w:t>
            </w:r>
          </w:p>
        </w:tc>
        <w:tc>
          <w:tcPr>
            <w:tcW w:w="1288" w:type="dxa"/>
          </w:tcPr>
          <w:p w14:paraId="78D141C4" w14:textId="77777777" w:rsidR="001A2306" w:rsidRPr="006278BE" w:rsidRDefault="001A2306" w:rsidP="00837CE3">
            <w:r w:rsidRPr="006278BE">
              <w:t>0</w:t>
            </w:r>
          </w:p>
        </w:tc>
      </w:tr>
      <w:tr w:rsidR="001A2306" w:rsidRPr="006278BE" w14:paraId="7E5B3818" w14:textId="77777777" w:rsidTr="00A75C46">
        <w:tc>
          <w:tcPr>
            <w:tcW w:w="1288" w:type="dxa"/>
            <w:hideMark/>
          </w:tcPr>
          <w:p w14:paraId="1A968288" w14:textId="77777777" w:rsidR="001A2306" w:rsidRPr="006278BE" w:rsidRDefault="001A2306" w:rsidP="00837CE3">
            <w:r w:rsidRPr="006278BE">
              <w:t>LRE</w:t>
            </w:r>
            <w:r w:rsidRPr="006278BE">
              <w:rPr>
                <w:rStyle w:val="Subscript"/>
              </w:rPr>
              <w:t>t</w:t>
            </w:r>
          </w:p>
        </w:tc>
        <w:tc>
          <w:tcPr>
            <w:tcW w:w="1288" w:type="dxa"/>
          </w:tcPr>
          <w:p w14:paraId="1B1A6716" w14:textId="77777777" w:rsidR="001A2306" w:rsidRPr="006278BE" w:rsidRDefault="001A2306" w:rsidP="00837CE3">
            <w:r w:rsidRPr="006278BE">
              <w:t>0</w:t>
            </w:r>
          </w:p>
        </w:tc>
        <w:tc>
          <w:tcPr>
            <w:tcW w:w="1288" w:type="dxa"/>
          </w:tcPr>
          <w:p w14:paraId="5EF17C00" w14:textId="77777777" w:rsidR="001A2306" w:rsidRPr="006278BE" w:rsidRDefault="001A2306" w:rsidP="00837CE3">
            <w:r w:rsidRPr="006278BE">
              <w:t>0</w:t>
            </w:r>
          </w:p>
        </w:tc>
        <w:tc>
          <w:tcPr>
            <w:tcW w:w="1288" w:type="dxa"/>
          </w:tcPr>
          <w:p w14:paraId="712EF100" w14:textId="77777777" w:rsidR="001A2306" w:rsidRPr="006278BE" w:rsidRDefault="001A2306" w:rsidP="00837CE3">
            <w:r w:rsidRPr="006278BE">
              <w:t>0</w:t>
            </w:r>
          </w:p>
        </w:tc>
        <w:tc>
          <w:tcPr>
            <w:tcW w:w="1288" w:type="dxa"/>
          </w:tcPr>
          <w:p w14:paraId="30E08782" w14:textId="77777777" w:rsidR="001A2306" w:rsidRPr="006278BE" w:rsidRDefault="001A2306" w:rsidP="00837CE3">
            <w:r w:rsidRPr="006278BE">
              <w:t>0</w:t>
            </w:r>
          </w:p>
        </w:tc>
        <w:tc>
          <w:tcPr>
            <w:tcW w:w="1288" w:type="dxa"/>
          </w:tcPr>
          <w:p w14:paraId="30BB5F78" w14:textId="77777777" w:rsidR="001A2306" w:rsidRPr="006278BE" w:rsidRDefault="001A2306" w:rsidP="00837CE3">
            <w:r w:rsidRPr="006278BE">
              <w:t>0</w:t>
            </w:r>
          </w:p>
        </w:tc>
        <w:tc>
          <w:tcPr>
            <w:tcW w:w="1288" w:type="dxa"/>
          </w:tcPr>
          <w:p w14:paraId="1F4A3EE2" w14:textId="77777777" w:rsidR="001A2306" w:rsidRPr="006278BE" w:rsidRDefault="001A2306" w:rsidP="00837CE3">
            <w:r w:rsidRPr="006278BE">
              <w:t>0</w:t>
            </w:r>
          </w:p>
        </w:tc>
      </w:tr>
      <w:tr w:rsidR="001A2306" w:rsidRPr="006278BE" w14:paraId="30775CF7" w14:textId="77777777" w:rsidTr="00A75C46">
        <w:tc>
          <w:tcPr>
            <w:tcW w:w="1288" w:type="dxa"/>
            <w:hideMark/>
          </w:tcPr>
          <w:p w14:paraId="0C83E250" w14:textId="77777777" w:rsidR="001A2306" w:rsidRPr="006278BE" w:rsidRDefault="001A2306" w:rsidP="00837CE3">
            <w:r w:rsidRPr="006278BE">
              <w:t>HVP</w:t>
            </w:r>
            <w:r w:rsidRPr="006278BE">
              <w:rPr>
                <w:rStyle w:val="Subscript"/>
              </w:rPr>
              <w:t>t</w:t>
            </w:r>
          </w:p>
        </w:tc>
        <w:tc>
          <w:tcPr>
            <w:tcW w:w="1288" w:type="dxa"/>
          </w:tcPr>
          <w:p w14:paraId="3A8DD8A0" w14:textId="77777777" w:rsidR="001A2306" w:rsidRPr="006278BE" w:rsidRDefault="001A2306" w:rsidP="00837CE3">
            <w:r w:rsidRPr="006278BE">
              <w:t>0</w:t>
            </w:r>
          </w:p>
        </w:tc>
        <w:tc>
          <w:tcPr>
            <w:tcW w:w="1288" w:type="dxa"/>
          </w:tcPr>
          <w:p w14:paraId="6EBC497D" w14:textId="77777777" w:rsidR="001A2306" w:rsidRPr="006278BE" w:rsidRDefault="001A2306" w:rsidP="00837CE3">
            <w:r w:rsidRPr="006278BE">
              <w:t>0</w:t>
            </w:r>
          </w:p>
        </w:tc>
        <w:tc>
          <w:tcPr>
            <w:tcW w:w="1288" w:type="dxa"/>
          </w:tcPr>
          <w:p w14:paraId="485C38AB" w14:textId="77777777" w:rsidR="001A2306" w:rsidRPr="006278BE" w:rsidRDefault="001A2306" w:rsidP="00837CE3">
            <w:r w:rsidRPr="006278BE">
              <w:t>0</w:t>
            </w:r>
          </w:p>
        </w:tc>
        <w:tc>
          <w:tcPr>
            <w:tcW w:w="1288" w:type="dxa"/>
          </w:tcPr>
          <w:p w14:paraId="14F6E67E" w14:textId="77777777" w:rsidR="001A2306" w:rsidRPr="006278BE" w:rsidRDefault="001A2306" w:rsidP="00837CE3">
            <w:r w:rsidRPr="006278BE">
              <w:t>0</w:t>
            </w:r>
          </w:p>
        </w:tc>
        <w:tc>
          <w:tcPr>
            <w:tcW w:w="1288" w:type="dxa"/>
          </w:tcPr>
          <w:p w14:paraId="5EF5389A" w14:textId="77777777" w:rsidR="001A2306" w:rsidRPr="006278BE" w:rsidRDefault="001A2306" w:rsidP="00837CE3">
            <w:r w:rsidRPr="006278BE">
              <w:t>0</w:t>
            </w:r>
          </w:p>
        </w:tc>
        <w:tc>
          <w:tcPr>
            <w:tcW w:w="1288" w:type="dxa"/>
          </w:tcPr>
          <w:p w14:paraId="00895B11" w14:textId="77777777" w:rsidR="001A2306" w:rsidRPr="006278BE" w:rsidRDefault="001A2306" w:rsidP="00837CE3">
            <w:r w:rsidRPr="006278BE">
              <w:t>0</w:t>
            </w:r>
          </w:p>
        </w:tc>
      </w:tr>
      <w:tr w:rsidR="001A2306" w:rsidRPr="006278BE" w14:paraId="42F2F000" w14:textId="77777777" w:rsidTr="00A75C46">
        <w:tc>
          <w:tcPr>
            <w:tcW w:w="1288" w:type="dxa"/>
            <w:hideMark/>
          </w:tcPr>
          <w:p w14:paraId="6E3635A3" w14:textId="77777777" w:rsidR="001A2306" w:rsidRPr="006278BE" w:rsidRDefault="001A2306" w:rsidP="00837CE3">
            <w:r w:rsidRPr="006278BE">
              <w:t>WDV</w:t>
            </w:r>
            <w:r w:rsidRPr="006278BE">
              <w:rPr>
                <w:rStyle w:val="Subscript"/>
              </w:rPr>
              <w:t>t</w:t>
            </w:r>
          </w:p>
        </w:tc>
        <w:tc>
          <w:tcPr>
            <w:tcW w:w="1288" w:type="dxa"/>
          </w:tcPr>
          <w:p w14:paraId="30B4A59D" w14:textId="77777777" w:rsidR="001A2306" w:rsidRPr="006278BE" w:rsidRDefault="001A2306" w:rsidP="00837CE3">
            <w:r w:rsidRPr="006278BE">
              <w:t>0</w:t>
            </w:r>
          </w:p>
        </w:tc>
        <w:tc>
          <w:tcPr>
            <w:tcW w:w="1288" w:type="dxa"/>
          </w:tcPr>
          <w:p w14:paraId="1D424FC7" w14:textId="77777777" w:rsidR="001A2306" w:rsidRPr="006278BE" w:rsidRDefault="001A2306" w:rsidP="00837CE3">
            <w:r w:rsidRPr="006278BE">
              <w:t>0</w:t>
            </w:r>
          </w:p>
        </w:tc>
        <w:tc>
          <w:tcPr>
            <w:tcW w:w="1288" w:type="dxa"/>
          </w:tcPr>
          <w:p w14:paraId="13FB53AC" w14:textId="77777777" w:rsidR="001A2306" w:rsidRPr="006278BE" w:rsidRDefault="001A2306" w:rsidP="00837CE3">
            <w:r w:rsidRPr="006278BE">
              <w:t>0</w:t>
            </w:r>
          </w:p>
        </w:tc>
        <w:tc>
          <w:tcPr>
            <w:tcW w:w="1288" w:type="dxa"/>
          </w:tcPr>
          <w:p w14:paraId="2BC5A0D0" w14:textId="77777777" w:rsidR="001A2306" w:rsidRPr="006278BE" w:rsidRDefault="001A2306" w:rsidP="00837CE3">
            <w:r w:rsidRPr="006278BE">
              <w:t>0</w:t>
            </w:r>
          </w:p>
        </w:tc>
        <w:tc>
          <w:tcPr>
            <w:tcW w:w="1288" w:type="dxa"/>
          </w:tcPr>
          <w:p w14:paraId="57B70F4C" w14:textId="77777777" w:rsidR="001A2306" w:rsidRPr="006278BE" w:rsidRDefault="001A2306" w:rsidP="00837CE3">
            <w:r w:rsidRPr="006278BE">
              <w:t>0</w:t>
            </w:r>
          </w:p>
        </w:tc>
        <w:tc>
          <w:tcPr>
            <w:tcW w:w="1288" w:type="dxa"/>
          </w:tcPr>
          <w:p w14:paraId="24D2B83E" w14:textId="77777777" w:rsidR="001A2306" w:rsidRPr="006278BE" w:rsidRDefault="001A2306" w:rsidP="00837CE3">
            <w:r w:rsidRPr="006278BE">
              <w:t>0</w:t>
            </w:r>
          </w:p>
        </w:tc>
      </w:tr>
      <w:tr w:rsidR="001A2306" w:rsidRPr="006278BE" w14:paraId="3A6C4A5E" w14:textId="77777777" w:rsidTr="00A75C46">
        <w:tc>
          <w:tcPr>
            <w:tcW w:w="1288" w:type="dxa"/>
            <w:vAlign w:val="center"/>
          </w:tcPr>
          <w:p w14:paraId="5AAEFBA4" w14:textId="77777777" w:rsidR="001A2306" w:rsidRPr="006278BE" w:rsidRDefault="001A2306" w:rsidP="00837CE3">
            <w:pPr>
              <w:rPr>
                <w:rStyle w:val="LicenseeSpecific"/>
              </w:rPr>
            </w:pPr>
            <w:r w:rsidRPr="006278BE">
              <w:t>HO</w:t>
            </w:r>
            <w:r w:rsidRPr="006278BE">
              <w:rPr>
                <w:vertAlign w:val="subscript"/>
              </w:rPr>
              <w:t>t</w:t>
            </w:r>
          </w:p>
        </w:tc>
        <w:tc>
          <w:tcPr>
            <w:tcW w:w="1288" w:type="dxa"/>
            <w:vAlign w:val="center"/>
          </w:tcPr>
          <w:p w14:paraId="05F8B5F9"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3169BA72"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4022689A"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0313B6D6"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2659EFE2"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63547729"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r>
      <w:tr w:rsidR="001A2306" w:rsidRPr="006278BE" w14:paraId="00FEA985" w14:textId="77777777" w:rsidTr="00A75C46">
        <w:tc>
          <w:tcPr>
            <w:tcW w:w="1288" w:type="dxa"/>
            <w:vAlign w:val="center"/>
          </w:tcPr>
          <w:p w14:paraId="676DD642" w14:textId="77777777" w:rsidR="001A2306" w:rsidRPr="006278BE" w:rsidRDefault="001A2306" w:rsidP="00837CE3">
            <w:pPr>
              <w:rPr>
                <w:rStyle w:val="LicenseeSpecific"/>
              </w:rPr>
            </w:pPr>
            <w:r w:rsidRPr="006278BE">
              <w:t>SES</w:t>
            </w:r>
            <w:r w:rsidRPr="006278BE">
              <w:rPr>
                <w:vertAlign w:val="subscript"/>
              </w:rPr>
              <w:t>t</w:t>
            </w:r>
          </w:p>
        </w:tc>
        <w:tc>
          <w:tcPr>
            <w:tcW w:w="1288" w:type="dxa"/>
            <w:vAlign w:val="center"/>
          </w:tcPr>
          <w:p w14:paraId="7BC18135"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4986C949"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52E4D940"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306F3D06"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3684E1AD"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22D2832A"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r>
      <w:tr w:rsidR="001A2306" w:rsidRPr="006278BE" w14:paraId="020AF0DE" w14:textId="77777777" w:rsidTr="00A75C46">
        <w:tc>
          <w:tcPr>
            <w:tcW w:w="1288" w:type="dxa"/>
            <w:vAlign w:val="center"/>
          </w:tcPr>
          <w:p w14:paraId="44B9FCD4" w14:textId="77777777" w:rsidR="001A2306" w:rsidRPr="006278BE" w:rsidRDefault="001A2306" w:rsidP="00837CE3">
            <w:pPr>
              <w:rPr>
                <w:rStyle w:val="LicenseeSpecific"/>
              </w:rPr>
            </w:pPr>
            <w:r w:rsidRPr="006278BE">
              <w:t>SEFEC</w:t>
            </w:r>
            <w:r w:rsidRPr="006278BE">
              <w:rPr>
                <w:vertAlign w:val="subscript"/>
              </w:rPr>
              <w:t>t</w:t>
            </w:r>
          </w:p>
        </w:tc>
        <w:tc>
          <w:tcPr>
            <w:tcW w:w="1288" w:type="dxa"/>
            <w:vAlign w:val="center"/>
          </w:tcPr>
          <w:p w14:paraId="2E251C9F"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60C7C944"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6B8116CF"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5254EC9F"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1F067F7B"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c>
          <w:tcPr>
            <w:tcW w:w="1288" w:type="dxa"/>
            <w:vAlign w:val="center"/>
          </w:tcPr>
          <w:p w14:paraId="575564DA" w14:textId="77777777" w:rsidR="001A2306" w:rsidRPr="006278BE" w:rsidRDefault="001A2306" w:rsidP="00837CE3">
            <w:pPr>
              <w:rPr>
                <w:rStyle w:val="LicenseeSpecific"/>
                <w:bdr w:val="none" w:sz="0" w:space="0" w:color="auto"/>
              </w:rPr>
            </w:pPr>
            <w:r w:rsidRPr="006278BE">
              <w:rPr>
                <w:rStyle w:val="LicenseeSpecific"/>
                <w:bdr w:val="none" w:sz="0" w:space="0" w:color="auto"/>
              </w:rPr>
              <w:t>0</w:t>
            </w:r>
          </w:p>
        </w:tc>
      </w:tr>
    </w:tbl>
    <w:p w14:paraId="78C716D0" w14:textId="77777777" w:rsidR="001A2306" w:rsidRPr="006278BE" w:rsidRDefault="001A2306" w:rsidP="001A2306">
      <w:pPr>
        <w:pStyle w:val="AppendixHeading"/>
      </w:pPr>
    </w:p>
    <w:p w14:paraId="08C3232D" w14:textId="77777777" w:rsidR="001A2306" w:rsidRPr="006278BE" w:rsidRDefault="001A2306" w:rsidP="00837CE3">
      <w:pPr>
        <w:pStyle w:val="Caption"/>
      </w:pPr>
      <w:r w:rsidRPr="006278BE">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6278BE"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6278BE" w:rsidRDefault="001A2306" w:rsidP="00837CE3">
            <w:r w:rsidRPr="006278BE">
              <w:t>Licensee</w:t>
            </w:r>
          </w:p>
        </w:tc>
        <w:tc>
          <w:tcPr>
            <w:tcW w:w="3139" w:type="dxa"/>
            <w:hideMark/>
          </w:tcPr>
          <w:p w14:paraId="65601DAE" w14:textId="77777777" w:rsidR="001A2306" w:rsidRPr="006278BE" w:rsidRDefault="001A2306" w:rsidP="00837CE3">
            <w:r w:rsidRPr="006278BE">
              <w:t>Value of Load Related Expenditure ex ante non variant allowance</w:t>
            </w:r>
          </w:p>
        </w:tc>
      </w:tr>
      <w:tr w:rsidR="001A2306" w:rsidRPr="006278BE" w14:paraId="7F258B25" w14:textId="77777777" w:rsidTr="001F4407">
        <w:trPr>
          <w:trHeight w:val="325"/>
        </w:trPr>
        <w:tc>
          <w:tcPr>
            <w:tcW w:w="4962" w:type="dxa"/>
            <w:hideMark/>
          </w:tcPr>
          <w:p w14:paraId="7531697D" w14:textId="77777777" w:rsidR="001A2306" w:rsidRPr="006278BE" w:rsidRDefault="001A2306" w:rsidP="00837CE3">
            <w:r w:rsidRPr="006278BE">
              <w:t>ENWL</w:t>
            </w:r>
          </w:p>
        </w:tc>
        <w:tc>
          <w:tcPr>
            <w:tcW w:w="3139" w:type="dxa"/>
          </w:tcPr>
          <w:p w14:paraId="03A8D5FA" w14:textId="18797465" w:rsidR="001A2306" w:rsidRPr="006278BE" w:rsidRDefault="00A36835" w:rsidP="00837CE3">
            <w:r w:rsidRPr="006278BE">
              <w:t>113.39</w:t>
            </w:r>
          </w:p>
        </w:tc>
      </w:tr>
      <w:tr w:rsidR="00D87D26" w:rsidRPr="006278BE" w14:paraId="7FC7B3AD" w14:textId="77777777" w:rsidTr="001F4407">
        <w:trPr>
          <w:trHeight w:val="325"/>
        </w:trPr>
        <w:tc>
          <w:tcPr>
            <w:tcW w:w="4962" w:type="dxa"/>
            <w:hideMark/>
          </w:tcPr>
          <w:p w14:paraId="5E57F48A" w14:textId="4FD9F100" w:rsidR="00D87D26" w:rsidRPr="006278BE" w:rsidRDefault="00D87D26" w:rsidP="00D87D26">
            <w:r w:rsidRPr="006278BE">
              <w:t>NP</w:t>
            </w:r>
            <w:ins w:id="158" w:author="Dafydd Burton" w:date="2024-11-07T10:25:00Z" w16du:dateUtc="2024-11-07T10:25:00Z">
              <w:r w:rsidR="00905B91">
                <w:t>g</w:t>
              </w:r>
            </w:ins>
            <w:del w:id="159" w:author="Dafydd Burton" w:date="2024-11-07T10:25:00Z" w16du:dateUtc="2024-11-07T10:25:00Z">
              <w:r w:rsidRPr="006278BE" w:rsidDel="00905B91">
                <w:delText>G</w:delText>
              </w:r>
            </w:del>
            <w:r w:rsidRPr="006278BE">
              <w:t>N</w:t>
            </w:r>
          </w:p>
        </w:tc>
        <w:tc>
          <w:tcPr>
            <w:tcW w:w="3139" w:type="dxa"/>
          </w:tcPr>
          <w:p w14:paraId="6F4D33C3" w14:textId="13E0E764" w:rsidR="00D87D26" w:rsidRPr="006278BE" w:rsidRDefault="00D87D26" w:rsidP="00D87D26">
            <w:r w:rsidRPr="006278BE">
              <w:t>72.93</w:t>
            </w:r>
          </w:p>
        </w:tc>
      </w:tr>
      <w:tr w:rsidR="00D87D26" w:rsidRPr="006278BE" w14:paraId="6C8D9602" w14:textId="77777777" w:rsidTr="001F4407">
        <w:trPr>
          <w:trHeight w:val="319"/>
        </w:trPr>
        <w:tc>
          <w:tcPr>
            <w:tcW w:w="4962" w:type="dxa"/>
            <w:hideMark/>
          </w:tcPr>
          <w:p w14:paraId="2B44ED28" w14:textId="4065986F" w:rsidR="00D87D26" w:rsidRPr="006278BE" w:rsidRDefault="00D87D26" w:rsidP="00D87D26">
            <w:r w:rsidRPr="006278BE">
              <w:t>NP</w:t>
            </w:r>
            <w:ins w:id="160" w:author="Dafydd Burton" w:date="2024-11-07T10:25:00Z" w16du:dateUtc="2024-11-07T10:25:00Z">
              <w:r w:rsidR="00905B91">
                <w:t>g</w:t>
              </w:r>
            </w:ins>
            <w:del w:id="161" w:author="Dafydd Burton" w:date="2024-11-07T10:25:00Z" w16du:dateUtc="2024-11-07T10:25:00Z">
              <w:r w:rsidRPr="006278BE" w:rsidDel="00905B91">
                <w:delText>G</w:delText>
              </w:r>
            </w:del>
            <w:r w:rsidRPr="006278BE">
              <w:t>Y</w:t>
            </w:r>
          </w:p>
        </w:tc>
        <w:tc>
          <w:tcPr>
            <w:tcW w:w="3139" w:type="dxa"/>
          </w:tcPr>
          <w:p w14:paraId="0E4AF45F" w14:textId="10519721" w:rsidR="00D87D26" w:rsidRPr="006278BE" w:rsidRDefault="00D87D26" w:rsidP="00D87D26">
            <w:r w:rsidRPr="006278BE">
              <w:t>124.26</w:t>
            </w:r>
          </w:p>
        </w:tc>
      </w:tr>
      <w:tr w:rsidR="001A2306" w:rsidRPr="006278BE" w14:paraId="3F251CE3" w14:textId="77777777" w:rsidTr="001F4407">
        <w:trPr>
          <w:trHeight w:val="353"/>
        </w:trPr>
        <w:tc>
          <w:tcPr>
            <w:tcW w:w="4962" w:type="dxa"/>
            <w:hideMark/>
          </w:tcPr>
          <w:p w14:paraId="0EC0BF18" w14:textId="77777777" w:rsidR="001A2306" w:rsidRPr="006278BE" w:rsidRDefault="001A2306" w:rsidP="00837CE3">
            <w:r w:rsidRPr="006278BE">
              <w:t>WMID</w:t>
            </w:r>
          </w:p>
        </w:tc>
        <w:tc>
          <w:tcPr>
            <w:tcW w:w="3139" w:type="dxa"/>
          </w:tcPr>
          <w:p w14:paraId="136FB2A5" w14:textId="7189300D" w:rsidR="001A2306" w:rsidRPr="006278BE" w:rsidRDefault="00A36835" w:rsidP="00837CE3">
            <w:r w:rsidRPr="006278BE">
              <w:t>147</w:t>
            </w:r>
            <w:r w:rsidR="000A62F3" w:rsidRPr="006278BE">
              <w:t>.16</w:t>
            </w:r>
          </w:p>
        </w:tc>
      </w:tr>
      <w:tr w:rsidR="001A2306" w:rsidRPr="006278BE" w14:paraId="4E26277E" w14:textId="77777777" w:rsidTr="001F4407">
        <w:trPr>
          <w:trHeight w:val="231"/>
        </w:trPr>
        <w:tc>
          <w:tcPr>
            <w:tcW w:w="4962" w:type="dxa"/>
            <w:hideMark/>
          </w:tcPr>
          <w:p w14:paraId="0DD20C1B" w14:textId="77777777" w:rsidR="001A2306" w:rsidRPr="006278BE" w:rsidRDefault="001A2306" w:rsidP="00837CE3">
            <w:r w:rsidRPr="006278BE">
              <w:t>EMID</w:t>
            </w:r>
          </w:p>
        </w:tc>
        <w:tc>
          <w:tcPr>
            <w:tcW w:w="3139" w:type="dxa"/>
          </w:tcPr>
          <w:p w14:paraId="4E2720E7" w14:textId="2E24A034" w:rsidR="001A2306" w:rsidRPr="006278BE" w:rsidRDefault="000A62F3" w:rsidP="00837CE3">
            <w:r w:rsidRPr="006278BE">
              <w:t>218.54</w:t>
            </w:r>
          </w:p>
        </w:tc>
      </w:tr>
      <w:tr w:rsidR="001A2306" w:rsidRPr="006278BE" w14:paraId="00FB0CF9" w14:textId="77777777" w:rsidTr="001F4407">
        <w:trPr>
          <w:trHeight w:val="236"/>
        </w:trPr>
        <w:tc>
          <w:tcPr>
            <w:tcW w:w="4962" w:type="dxa"/>
            <w:hideMark/>
          </w:tcPr>
          <w:p w14:paraId="28C5E3FE" w14:textId="77777777" w:rsidR="001A2306" w:rsidRPr="006278BE" w:rsidRDefault="001A2306" w:rsidP="00837CE3">
            <w:r w:rsidRPr="006278BE">
              <w:t>SWALES</w:t>
            </w:r>
          </w:p>
        </w:tc>
        <w:tc>
          <w:tcPr>
            <w:tcW w:w="3139" w:type="dxa"/>
          </w:tcPr>
          <w:p w14:paraId="4AC84B3C" w14:textId="37E20DD2" w:rsidR="001A2306" w:rsidRPr="006278BE" w:rsidRDefault="000A62F3" w:rsidP="00837CE3">
            <w:r w:rsidRPr="006278BE">
              <w:t>122.07</w:t>
            </w:r>
          </w:p>
        </w:tc>
      </w:tr>
      <w:tr w:rsidR="001A2306" w:rsidRPr="006278BE" w14:paraId="27A8A618" w14:textId="77777777" w:rsidTr="001F4407">
        <w:trPr>
          <w:trHeight w:val="400"/>
        </w:trPr>
        <w:tc>
          <w:tcPr>
            <w:tcW w:w="4962" w:type="dxa"/>
            <w:hideMark/>
          </w:tcPr>
          <w:p w14:paraId="3A2D6D92" w14:textId="77777777" w:rsidR="001A2306" w:rsidRPr="006278BE" w:rsidRDefault="001A2306" w:rsidP="00837CE3">
            <w:r w:rsidRPr="006278BE">
              <w:t>SWEST</w:t>
            </w:r>
          </w:p>
        </w:tc>
        <w:tc>
          <w:tcPr>
            <w:tcW w:w="3139" w:type="dxa"/>
          </w:tcPr>
          <w:p w14:paraId="7BD14DF5" w14:textId="1EA56D78" w:rsidR="001A2306" w:rsidRPr="006278BE" w:rsidRDefault="000A62F3" w:rsidP="00837CE3">
            <w:r w:rsidRPr="006278BE">
              <w:t>129.80</w:t>
            </w:r>
          </w:p>
        </w:tc>
      </w:tr>
      <w:tr w:rsidR="001A2306" w:rsidRPr="006278BE" w14:paraId="6092C943" w14:textId="77777777" w:rsidTr="001F4407">
        <w:trPr>
          <w:trHeight w:val="400"/>
        </w:trPr>
        <w:tc>
          <w:tcPr>
            <w:tcW w:w="4962" w:type="dxa"/>
            <w:hideMark/>
          </w:tcPr>
          <w:p w14:paraId="0BF8A463" w14:textId="77777777" w:rsidR="001A2306" w:rsidRPr="006278BE" w:rsidRDefault="001A2306" w:rsidP="00837CE3">
            <w:r w:rsidRPr="006278BE">
              <w:t>LPN</w:t>
            </w:r>
          </w:p>
        </w:tc>
        <w:tc>
          <w:tcPr>
            <w:tcW w:w="3139" w:type="dxa"/>
          </w:tcPr>
          <w:p w14:paraId="5CC7303F" w14:textId="145C7C57" w:rsidR="001A2306" w:rsidRPr="006278BE" w:rsidRDefault="000A62F3" w:rsidP="00837CE3">
            <w:r w:rsidRPr="006278BE">
              <w:t>200.99</w:t>
            </w:r>
          </w:p>
        </w:tc>
      </w:tr>
      <w:tr w:rsidR="001A2306" w:rsidRPr="006278BE" w14:paraId="7A0EF8A4" w14:textId="77777777" w:rsidTr="001F4407">
        <w:trPr>
          <w:trHeight w:val="400"/>
        </w:trPr>
        <w:tc>
          <w:tcPr>
            <w:tcW w:w="4962" w:type="dxa"/>
            <w:hideMark/>
          </w:tcPr>
          <w:p w14:paraId="7A3FEA26" w14:textId="77777777" w:rsidR="001A2306" w:rsidRPr="006278BE" w:rsidRDefault="001A2306" w:rsidP="00837CE3">
            <w:r w:rsidRPr="006278BE">
              <w:t>SPN</w:t>
            </w:r>
          </w:p>
        </w:tc>
        <w:tc>
          <w:tcPr>
            <w:tcW w:w="3139" w:type="dxa"/>
          </w:tcPr>
          <w:p w14:paraId="0106B9B5" w14:textId="12CFE04B" w:rsidR="001A2306" w:rsidRPr="006278BE" w:rsidRDefault="000A62F3" w:rsidP="00837CE3">
            <w:r w:rsidRPr="006278BE">
              <w:t>109.39</w:t>
            </w:r>
          </w:p>
        </w:tc>
      </w:tr>
      <w:tr w:rsidR="001A2306" w:rsidRPr="006278BE" w14:paraId="5740FEA9" w14:textId="77777777" w:rsidTr="001F4407">
        <w:trPr>
          <w:trHeight w:val="400"/>
        </w:trPr>
        <w:tc>
          <w:tcPr>
            <w:tcW w:w="4962" w:type="dxa"/>
            <w:hideMark/>
          </w:tcPr>
          <w:p w14:paraId="2B65AC02" w14:textId="77777777" w:rsidR="001A2306" w:rsidRPr="006278BE" w:rsidRDefault="001A2306" w:rsidP="00837CE3">
            <w:r w:rsidRPr="006278BE">
              <w:t>EPN</w:t>
            </w:r>
          </w:p>
        </w:tc>
        <w:tc>
          <w:tcPr>
            <w:tcW w:w="3139" w:type="dxa"/>
          </w:tcPr>
          <w:p w14:paraId="7684947A" w14:textId="1303E0A1" w:rsidR="001A2306" w:rsidRPr="006278BE" w:rsidRDefault="00FA59B0" w:rsidP="00837CE3">
            <w:r w:rsidRPr="006278BE">
              <w:t>239.74</w:t>
            </w:r>
          </w:p>
        </w:tc>
      </w:tr>
      <w:tr w:rsidR="001A2306" w:rsidRPr="006278BE" w14:paraId="711408A2" w14:textId="77777777" w:rsidTr="001F4407">
        <w:trPr>
          <w:trHeight w:val="400"/>
        </w:trPr>
        <w:tc>
          <w:tcPr>
            <w:tcW w:w="4962" w:type="dxa"/>
            <w:hideMark/>
          </w:tcPr>
          <w:p w14:paraId="73767A6D" w14:textId="77777777" w:rsidR="001A2306" w:rsidRPr="006278BE" w:rsidRDefault="001A2306" w:rsidP="00837CE3">
            <w:r w:rsidRPr="006278BE">
              <w:t>SPD</w:t>
            </w:r>
          </w:p>
        </w:tc>
        <w:tc>
          <w:tcPr>
            <w:tcW w:w="3139" w:type="dxa"/>
          </w:tcPr>
          <w:p w14:paraId="23438A0E" w14:textId="6439A279" w:rsidR="001A2306" w:rsidRPr="006278BE" w:rsidRDefault="00FA59B0" w:rsidP="00837CE3">
            <w:r w:rsidRPr="006278BE">
              <w:t>117.70</w:t>
            </w:r>
          </w:p>
        </w:tc>
      </w:tr>
      <w:tr w:rsidR="001A2306" w:rsidRPr="006278BE" w14:paraId="7A642AB7" w14:textId="77777777" w:rsidTr="001F4407">
        <w:trPr>
          <w:trHeight w:val="400"/>
        </w:trPr>
        <w:tc>
          <w:tcPr>
            <w:tcW w:w="4962" w:type="dxa"/>
            <w:hideMark/>
          </w:tcPr>
          <w:p w14:paraId="289C2EFB" w14:textId="77777777" w:rsidR="001A2306" w:rsidRPr="006278BE" w:rsidRDefault="001A2306" w:rsidP="00837CE3">
            <w:r w:rsidRPr="006278BE">
              <w:t>SPMW</w:t>
            </w:r>
          </w:p>
        </w:tc>
        <w:tc>
          <w:tcPr>
            <w:tcW w:w="3139" w:type="dxa"/>
          </w:tcPr>
          <w:p w14:paraId="0AC31E0A" w14:textId="50D42BE2" w:rsidR="001A2306" w:rsidRPr="006278BE" w:rsidRDefault="00FA59B0" w:rsidP="00837CE3">
            <w:r w:rsidRPr="006278BE">
              <w:t>102.70</w:t>
            </w:r>
          </w:p>
        </w:tc>
      </w:tr>
      <w:tr w:rsidR="001A2306" w:rsidRPr="006278BE" w14:paraId="76E418BD" w14:textId="77777777" w:rsidTr="001F4407">
        <w:trPr>
          <w:trHeight w:val="400"/>
        </w:trPr>
        <w:tc>
          <w:tcPr>
            <w:tcW w:w="4962" w:type="dxa"/>
            <w:hideMark/>
          </w:tcPr>
          <w:p w14:paraId="6FC79A73" w14:textId="77777777" w:rsidR="001A2306" w:rsidRPr="006278BE" w:rsidRDefault="001A2306" w:rsidP="00837CE3">
            <w:r w:rsidRPr="006278BE">
              <w:t>SSEH</w:t>
            </w:r>
          </w:p>
        </w:tc>
        <w:tc>
          <w:tcPr>
            <w:tcW w:w="3139" w:type="dxa"/>
          </w:tcPr>
          <w:p w14:paraId="577D243D" w14:textId="47645F34" w:rsidR="001A2306" w:rsidRPr="006278BE" w:rsidRDefault="00FA59B0" w:rsidP="00837CE3">
            <w:r w:rsidRPr="006278BE">
              <w:t>113.69</w:t>
            </w:r>
          </w:p>
        </w:tc>
      </w:tr>
      <w:tr w:rsidR="001A2306" w:rsidRPr="006278BE" w14:paraId="5585C7D9" w14:textId="77777777" w:rsidTr="001F4407">
        <w:trPr>
          <w:trHeight w:val="400"/>
        </w:trPr>
        <w:tc>
          <w:tcPr>
            <w:tcW w:w="4962" w:type="dxa"/>
            <w:hideMark/>
          </w:tcPr>
          <w:p w14:paraId="27961009" w14:textId="77777777" w:rsidR="001A2306" w:rsidRPr="006278BE" w:rsidRDefault="001A2306" w:rsidP="00837CE3">
            <w:r w:rsidRPr="006278BE">
              <w:t>SSES</w:t>
            </w:r>
          </w:p>
        </w:tc>
        <w:tc>
          <w:tcPr>
            <w:tcW w:w="3139" w:type="dxa"/>
          </w:tcPr>
          <w:p w14:paraId="42F1E909" w14:textId="0052C7F2" w:rsidR="001A2306" w:rsidRPr="006278BE" w:rsidRDefault="00FA59B0" w:rsidP="00837CE3">
            <w:r w:rsidRPr="006278BE">
              <w:t>345.77</w:t>
            </w:r>
          </w:p>
        </w:tc>
      </w:tr>
    </w:tbl>
    <w:p w14:paraId="0850B7E9" w14:textId="77777777" w:rsidR="001A2306" w:rsidRPr="006278BE" w:rsidRDefault="001A2306" w:rsidP="00837CE3"/>
    <w:p w14:paraId="1BAC2496" w14:textId="77777777" w:rsidR="001A2306" w:rsidRPr="006278BE" w:rsidRDefault="001A2306" w:rsidP="001A2306">
      <w:pPr>
        <w:pStyle w:val="Heading2"/>
      </w:pPr>
      <w:bookmarkStart w:id="162" w:name="_Toc126075042"/>
      <w:r w:rsidRPr="006278BE">
        <w:lastRenderedPageBreak/>
        <w:t>Evaluative Price Control Deliverables</w:t>
      </w:r>
      <w:bookmarkEnd w:id="101"/>
      <w:bookmarkEnd w:id="102"/>
      <w:bookmarkEnd w:id="103"/>
      <w:bookmarkEnd w:id="162"/>
    </w:p>
    <w:p w14:paraId="36045826" w14:textId="77777777" w:rsidR="001A2306" w:rsidRPr="006278BE" w:rsidRDefault="001A2306" w:rsidP="001A2306">
      <w:pPr>
        <w:pStyle w:val="Heading3nonumbering"/>
      </w:pPr>
      <w:r w:rsidRPr="006278BE">
        <w:t>Introduction</w:t>
      </w:r>
    </w:p>
    <w:p w14:paraId="5FB6727C" w14:textId="77777777" w:rsidR="001A2306" w:rsidRPr="006278BE" w:rsidRDefault="001A2306" w:rsidP="00837CE3">
      <w:pPr>
        <w:pStyle w:val="NumberedNormal"/>
      </w:pPr>
      <w:r w:rsidRPr="006278BE">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6278BE" w:rsidRDefault="001A2306" w:rsidP="00837CE3">
      <w:pPr>
        <w:pStyle w:val="NumberedNormal"/>
      </w:pPr>
      <w:r w:rsidRPr="006278BE">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6278BE" w:rsidRDefault="001A2306" w:rsidP="00837CE3">
      <w:pPr>
        <w:pStyle w:val="NumberedNormal"/>
      </w:pPr>
      <w:r w:rsidRPr="006278BE">
        <w:t>Reporting requirements for Evaluative Price Control Deliverables are established in Special Condition 9.3.</w:t>
      </w:r>
    </w:p>
    <w:p w14:paraId="1551F764" w14:textId="77777777" w:rsidR="001A2306" w:rsidRPr="006278BE" w:rsidRDefault="001A2306" w:rsidP="001A2306">
      <w:pPr>
        <w:pStyle w:val="Heading3"/>
      </w:pPr>
      <w:r w:rsidRPr="006278BE">
        <w:t>The value of the Evaluative Price Control Deliverable terms</w:t>
      </w:r>
    </w:p>
    <w:p w14:paraId="048C83E9" w14:textId="77777777" w:rsidR="001A2306" w:rsidRPr="006278BE" w:rsidRDefault="001A2306" w:rsidP="00837CE3">
      <w:pPr>
        <w:pStyle w:val="NumberedNormal"/>
      </w:pPr>
      <w:r w:rsidRPr="006278BE">
        <w:t xml:space="preserve">The following terms are Evaluative Price Control Deliverable terms: </w:t>
      </w:r>
    </w:p>
    <w:p w14:paraId="1DAD2730" w14:textId="77777777" w:rsidR="001A2306" w:rsidRPr="006278BE" w:rsidRDefault="001A2306" w:rsidP="00837CE3">
      <w:pPr>
        <w:pStyle w:val="ListNormal"/>
      </w:pPr>
      <w:r w:rsidRPr="006278BE">
        <w:t>the Cyber Resilience OT baseline term (CROT</w:t>
      </w:r>
      <w:r w:rsidRPr="006278BE">
        <w:rPr>
          <w:rStyle w:val="Subscript"/>
        </w:rPr>
        <w:t>t</w:t>
      </w:r>
      <w:r w:rsidRPr="006278BE">
        <w:t>);</w:t>
      </w:r>
    </w:p>
    <w:p w14:paraId="16C50FFE" w14:textId="77777777" w:rsidR="001A2306" w:rsidRPr="006278BE" w:rsidRDefault="001A2306" w:rsidP="00837CE3">
      <w:pPr>
        <w:pStyle w:val="ListNormal"/>
      </w:pPr>
      <w:r w:rsidRPr="006278BE">
        <w:t>the Cyber Resilience OT non-baseline term (CROTRE</w:t>
      </w:r>
      <w:r w:rsidRPr="006278BE">
        <w:rPr>
          <w:rStyle w:val="Subscript"/>
        </w:rPr>
        <w:t>t</w:t>
      </w:r>
      <w:r w:rsidRPr="006278BE">
        <w:t>);</w:t>
      </w:r>
    </w:p>
    <w:p w14:paraId="2103358D" w14:textId="77777777" w:rsidR="001A2306" w:rsidRPr="006278BE" w:rsidRDefault="001A2306" w:rsidP="00837CE3">
      <w:pPr>
        <w:pStyle w:val="ListNormal"/>
      </w:pPr>
      <w:r w:rsidRPr="006278BE">
        <w:t>the Cyber Resilience IT baseline term (CRIT</w:t>
      </w:r>
      <w:r w:rsidRPr="006278BE">
        <w:rPr>
          <w:rStyle w:val="Subscript"/>
        </w:rPr>
        <w:t>t</w:t>
      </w:r>
      <w:r w:rsidRPr="006278BE">
        <w:t>);</w:t>
      </w:r>
    </w:p>
    <w:p w14:paraId="132A377E" w14:textId="77777777" w:rsidR="001A2306" w:rsidRPr="006278BE" w:rsidRDefault="001A2306" w:rsidP="00837CE3">
      <w:pPr>
        <w:pStyle w:val="ListNormal"/>
      </w:pPr>
      <w:r w:rsidRPr="006278BE">
        <w:t>the Cyber Resilience IT non-baseline term (CRITRE</w:t>
      </w:r>
      <w:r w:rsidRPr="006278BE">
        <w:rPr>
          <w:rStyle w:val="Subscript"/>
        </w:rPr>
        <w:t>t</w:t>
      </w:r>
      <w:r w:rsidRPr="006278BE">
        <w:t xml:space="preserve">); </w:t>
      </w:r>
    </w:p>
    <w:p w14:paraId="559FAB5F" w14:textId="05E660C7" w:rsidR="001A2306" w:rsidRPr="006278BE" w:rsidRDefault="001A2306" w:rsidP="00837CE3">
      <w:pPr>
        <w:pStyle w:val="ListNormal"/>
      </w:pPr>
      <w:r w:rsidRPr="006278BE">
        <w:t>the Strategic Investment term (SINV</w:t>
      </w:r>
      <w:r w:rsidRPr="006278BE">
        <w:rPr>
          <w:rStyle w:val="Subscript"/>
        </w:rPr>
        <w:t>t</w:t>
      </w:r>
      <w:r w:rsidRPr="006278BE">
        <w:t>);</w:t>
      </w:r>
      <w:r w:rsidR="005E14A5" w:rsidRPr="006278BE">
        <w:t xml:space="preserve"> </w:t>
      </w:r>
    </w:p>
    <w:p w14:paraId="2CEDCB8C" w14:textId="2AD78E18" w:rsidR="001A2306" w:rsidRPr="006278BE" w:rsidRDefault="001A2306" w:rsidP="00837CE3">
      <w:pPr>
        <w:pStyle w:val="ListNormal"/>
        <w:rPr>
          <w:rStyle w:val="LicenseeSpecific"/>
          <w:bdr w:val="none" w:sz="0" w:space="0" w:color="auto"/>
        </w:rPr>
      </w:pPr>
      <w:r w:rsidRPr="006278BE">
        <w:t xml:space="preserve"> </w:t>
      </w:r>
      <w:r w:rsidRPr="006278BE">
        <w:rPr>
          <w:rStyle w:val="LicenseeSpecific"/>
          <w:bdr w:val="none" w:sz="0" w:space="0" w:color="auto"/>
        </w:rPr>
        <w:t>the New Control Room term (CTRL</w:t>
      </w:r>
      <w:r w:rsidRPr="006278BE">
        <w:rPr>
          <w:rStyle w:val="LicenseeSpecific"/>
          <w:bdr w:val="none" w:sz="0" w:space="0" w:color="auto"/>
          <w:vertAlign w:val="subscript"/>
        </w:rPr>
        <w:t>t</w:t>
      </w:r>
      <w:r w:rsidRPr="006278BE">
        <w:rPr>
          <w:rStyle w:val="LicenseeSpecific"/>
          <w:bdr w:val="none" w:sz="0" w:space="0" w:color="auto"/>
        </w:rPr>
        <w:t>)</w:t>
      </w:r>
      <w:r w:rsidR="00211788" w:rsidRPr="006278BE">
        <w:rPr>
          <w:rStyle w:val="LicenseeSpecific"/>
          <w:bdr w:val="none" w:sz="0" w:space="0" w:color="auto"/>
        </w:rPr>
        <w:t xml:space="preserve">; and </w:t>
      </w:r>
    </w:p>
    <w:p w14:paraId="14FA82BA" w14:textId="6FF4D5F6" w:rsidR="00211788" w:rsidRPr="006278BE" w:rsidRDefault="00211788" w:rsidP="002F2E70">
      <w:pPr>
        <w:pStyle w:val="ListNormal"/>
        <w:rPr>
          <w:rStyle w:val="LicenseeSpecific"/>
          <w:bdr w:val="none" w:sz="0" w:space="0" w:color="auto"/>
        </w:rPr>
      </w:pPr>
      <w:r w:rsidRPr="006278BE">
        <w:rPr>
          <w:rStyle w:val="LicenseeSpecific"/>
          <w:bdr w:val="none" w:sz="0" w:space="0" w:color="auto"/>
        </w:rPr>
        <w:t xml:space="preserve">[not used]. </w:t>
      </w:r>
    </w:p>
    <w:p w14:paraId="39A67641" w14:textId="77777777" w:rsidR="001A2306" w:rsidRPr="006278BE" w:rsidRDefault="001A2306" w:rsidP="00837CE3">
      <w:pPr>
        <w:pStyle w:val="NumberedNormal"/>
      </w:pPr>
      <w:r w:rsidRPr="006278BE">
        <w:t>The value of CROT</w:t>
      </w:r>
      <w:r w:rsidRPr="006278BE">
        <w:rPr>
          <w:rStyle w:val="Subscript"/>
        </w:rPr>
        <w:t>t</w:t>
      </w:r>
      <w:r w:rsidRPr="006278BE">
        <w:t xml:space="preserve"> is derived in accordance with the following formula:</w:t>
      </w:r>
    </w:p>
    <w:p w14:paraId="42135E86" w14:textId="77777777" w:rsidR="001A2306" w:rsidRPr="006278BE" w:rsidRDefault="001A2306" w:rsidP="00837CE3">
      <w:pPr>
        <w:pStyle w:val="Equation"/>
      </w:pPr>
      <w:r w:rsidRPr="006278BE">
        <w:t>CROT</w:t>
      </w:r>
      <w:r w:rsidRPr="006278BE">
        <w:rPr>
          <w:rStyle w:val="Subscript"/>
        </w:rPr>
        <w:t>t</w:t>
      </w:r>
      <w:r w:rsidRPr="006278BE">
        <w:t xml:space="preserve"> = CROBA</w:t>
      </w:r>
      <w:r w:rsidRPr="006278BE">
        <w:rPr>
          <w:rStyle w:val="Subscript"/>
        </w:rPr>
        <w:t>t</w:t>
      </w:r>
      <w:r w:rsidRPr="006278BE">
        <w:t xml:space="preserve"> – CROPCD</w:t>
      </w:r>
      <w:r w:rsidRPr="006278BE">
        <w:rPr>
          <w:rStyle w:val="Subscript"/>
        </w:rPr>
        <w:t>t</w:t>
      </w:r>
    </w:p>
    <w:p w14:paraId="7C1E1C62" w14:textId="77777777" w:rsidR="001A2306" w:rsidRPr="006278BE" w:rsidRDefault="001A2306" w:rsidP="00837CE3">
      <w:pPr>
        <w:pStyle w:val="FormulaDefinitions"/>
      </w:pPr>
      <w:r w:rsidRPr="006278BE">
        <w:t>where:</w:t>
      </w:r>
    </w:p>
    <w:p w14:paraId="2A33D669" w14:textId="5FAB386F" w:rsidR="001A2306" w:rsidRPr="006278BE" w:rsidRDefault="001A2306" w:rsidP="000A6BA9">
      <w:pPr>
        <w:pStyle w:val="FormulaDefinitions"/>
        <w:ind w:left="2159" w:hanging="1280"/>
      </w:pPr>
      <w:r w:rsidRPr="006278BE">
        <w:t>CROBA</w:t>
      </w:r>
      <w:r w:rsidRPr="006278BE">
        <w:rPr>
          <w:rStyle w:val="Subscript"/>
        </w:rPr>
        <w:t>t</w:t>
      </w:r>
      <w:r w:rsidRPr="006278BE">
        <w:tab/>
      </w:r>
      <w:r w:rsidR="00014CF2" w:rsidRPr="006278BE">
        <w:tab/>
      </w:r>
      <w:r w:rsidRPr="006278BE">
        <w:t>has the value set out in the Cyber Resilience OT Baseline Allowances Table; and</w:t>
      </w:r>
    </w:p>
    <w:p w14:paraId="21B548E5" w14:textId="77777777" w:rsidR="001A2306" w:rsidRPr="006278BE" w:rsidRDefault="001A2306" w:rsidP="00837CE3">
      <w:pPr>
        <w:pStyle w:val="FormulaDefinitions"/>
      </w:pPr>
      <w:r w:rsidRPr="006278BE">
        <w:t>CROPCD</w:t>
      </w:r>
      <w:r w:rsidRPr="006278BE">
        <w:rPr>
          <w:rStyle w:val="Subscript"/>
        </w:rPr>
        <w:t>t</w:t>
      </w:r>
      <w:r w:rsidRPr="006278BE">
        <w:t xml:space="preserve"> </w:t>
      </w:r>
      <w:r w:rsidRPr="006278BE">
        <w:tab/>
        <w:t>has the value directed by the Authority in accordance with Part C.</w:t>
      </w:r>
    </w:p>
    <w:p w14:paraId="42BA4F5C" w14:textId="77777777" w:rsidR="001A2306" w:rsidRPr="006278BE" w:rsidRDefault="001A2306" w:rsidP="00837CE3">
      <w:pPr>
        <w:pStyle w:val="NumberedNormal"/>
      </w:pPr>
      <w:r w:rsidRPr="006278BE">
        <w:t>The value of CROTRE</w:t>
      </w:r>
      <w:r w:rsidRPr="006278BE">
        <w:rPr>
          <w:rStyle w:val="Subscript"/>
        </w:rPr>
        <w:t>t</w:t>
      </w:r>
      <w:r w:rsidRPr="006278BE">
        <w:t xml:space="preserve"> is derived in accordance with the following formula:</w:t>
      </w:r>
    </w:p>
    <w:p w14:paraId="008351EB" w14:textId="77777777" w:rsidR="001A2306" w:rsidRPr="006278BE" w:rsidRDefault="001A2306" w:rsidP="00837CE3">
      <w:pPr>
        <w:pStyle w:val="Equation"/>
      </w:pPr>
      <w:r w:rsidRPr="006278BE">
        <w:t>CROTRE</w:t>
      </w:r>
      <w:r w:rsidRPr="006278BE">
        <w:rPr>
          <w:rStyle w:val="Subscript"/>
        </w:rPr>
        <w:t>t</w:t>
      </w:r>
      <w:r w:rsidRPr="006278BE">
        <w:t xml:space="preserve"> = CROR</w:t>
      </w:r>
      <w:r w:rsidRPr="006278BE">
        <w:rPr>
          <w:rStyle w:val="Subscript"/>
        </w:rPr>
        <w:t>t</w:t>
      </w:r>
      <w:r w:rsidRPr="006278BE">
        <w:t xml:space="preserve"> – CROPCDR</w:t>
      </w:r>
      <w:r w:rsidRPr="006278BE">
        <w:rPr>
          <w:rStyle w:val="Subscript"/>
        </w:rPr>
        <w:t>t</w:t>
      </w:r>
    </w:p>
    <w:p w14:paraId="48EA6183" w14:textId="77777777" w:rsidR="001A2306" w:rsidRPr="006278BE" w:rsidRDefault="001A2306" w:rsidP="00837CE3">
      <w:pPr>
        <w:pStyle w:val="FormulaDefinitions"/>
      </w:pPr>
      <w:r w:rsidRPr="006278BE">
        <w:t>where:</w:t>
      </w:r>
    </w:p>
    <w:p w14:paraId="62ABC0D2" w14:textId="1F185D4F" w:rsidR="001A2306" w:rsidRPr="006278BE" w:rsidRDefault="001A2306" w:rsidP="000A6BA9">
      <w:pPr>
        <w:pStyle w:val="FormulaDefinitions"/>
        <w:ind w:left="2159" w:hanging="1280"/>
      </w:pPr>
      <w:r w:rsidRPr="006278BE">
        <w:t>CROR</w:t>
      </w:r>
      <w:r w:rsidRPr="006278BE">
        <w:rPr>
          <w:rStyle w:val="Subscript"/>
        </w:rPr>
        <w:t>t</w:t>
      </w:r>
      <w:r w:rsidRPr="006278BE">
        <w:tab/>
      </w:r>
      <w:r w:rsidR="00383809" w:rsidRPr="006278BE">
        <w:tab/>
      </w:r>
      <w:r w:rsidRPr="006278BE">
        <w:t>has the value set out in the Cyber Resilience OT Re-opener Allowances Table, in relation to which see Part G of Special Condition 3.2 (Uncertain Costs Re-openers); and</w:t>
      </w:r>
    </w:p>
    <w:p w14:paraId="7211229C" w14:textId="77777777" w:rsidR="001A2306" w:rsidRPr="006278BE" w:rsidRDefault="001A2306" w:rsidP="00837CE3">
      <w:pPr>
        <w:pStyle w:val="FormulaDefinitions"/>
      </w:pPr>
      <w:r w:rsidRPr="006278BE">
        <w:t>CROPCDR</w:t>
      </w:r>
      <w:r w:rsidRPr="006278BE">
        <w:rPr>
          <w:rStyle w:val="Subscript"/>
        </w:rPr>
        <w:t>t</w:t>
      </w:r>
      <w:r w:rsidRPr="006278BE">
        <w:t xml:space="preserve"> </w:t>
      </w:r>
      <w:r w:rsidRPr="006278BE">
        <w:tab/>
        <w:t>has the value directed by the Authority in accordance with Part C.</w:t>
      </w:r>
    </w:p>
    <w:p w14:paraId="1669B136" w14:textId="77777777" w:rsidR="001A2306" w:rsidRPr="006278BE" w:rsidRDefault="001A2306" w:rsidP="00837CE3">
      <w:pPr>
        <w:pStyle w:val="NumberedNormal"/>
      </w:pPr>
      <w:r w:rsidRPr="006278BE">
        <w:lastRenderedPageBreak/>
        <w:t>The value of CRIT</w:t>
      </w:r>
      <w:r w:rsidRPr="006278BE">
        <w:rPr>
          <w:rStyle w:val="Subscript"/>
        </w:rPr>
        <w:t>t</w:t>
      </w:r>
      <w:r w:rsidRPr="006278BE">
        <w:t xml:space="preserve"> is derived in accordance with the following formula:</w:t>
      </w:r>
    </w:p>
    <w:p w14:paraId="6FC025E1" w14:textId="77777777" w:rsidR="001A2306" w:rsidRPr="006278BE" w:rsidRDefault="001A2306" w:rsidP="00837CE3">
      <w:pPr>
        <w:pStyle w:val="Equation"/>
      </w:pPr>
      <w:r w:rsidRPr="006278BE">
        <w:t>CRIT</w:t>
      </w:r>
      <w:r w:rsidRPr="006278BE">
        <w:rPr>
          <w:rStyle w:val="Subscript"/>
        </w:rPr>
        <w:t>t</w:t>
      </w:r>
      <w:r w:rsidRPr="006278BE">
        <w:t xml:space="preserve"> = CRIBA</w:t>
      </w:r>
      <w:r w:rsidRPr="006278BE">
        <w:rPr>
          <w:rStyle w:val="Subscript"/>
        </w:rPr>
        <w:t>t</w:t>
      </w:r>
      <w:r w:rsidRPr="006278BE">
        <w:t xml:space="preserve"> – CRIPCD</w:t>
      </w:r>
      <w:r w:rsidRPr="006278BE">
        <w:rPr>
          <w:rStyle w:val="Subscript"/>
        </w:rPr>
        <w:t>t</w:t>
      </w:r>
    </w:p>
    <w:p w14:paraId="397A0A98" w14:textId="77777777" w:rsidR="001A2306" w:rsidRPr="006278BE" w:rsidRDefault="001A2306" w:rsidP="00837CE3">
      <w:pPr>
        <w:pStyle w:val="FormulaDefinitions"/>
      </w:pPr>
      <w:r w:rsidRPr="006278BE">
        <w:t>where:</w:t>
      </w:r>
    </w:p>
    <w:p w14:paraId="19F54BC1" w14:textId="1B69E658" w:rsidR="001A2306" w:rsidRPr="006278BE" w:rsidRDefault="001A2306" w:rsidP="000A6BA9">
      <w:pPr>
        <w:pStyle w:val="FormulaDefinitions"/>
        <w:ind w:left="2159" w:hanging="1280"/>
      </w:pPr>
      <w:r w:rsidRPr="006278BE">
        <w:t>CRIBA</w:t>
      </w:r>
      <w:r w:rsidRPr="006278BE">
        <w:rPr>
          <w:rStyle w:val="Subscript"/>
        </w:rPr>
        <w:t>t</w:t>
      </w:r>
      <w:r w:rsidRPr="006278BE">
        <w:tab/>
      </w:r>
      <w:r w:rsidR="002F1630" w:rsidRPr="006278BE">
        <w:tab/>
      </w:r>
      <w:r w:rsidRPr="006278BE">
        <w:t>has the value set out in the Cyber Resilience IT Baseline Allowances Table; and</w:t>
      </w:r>
    </w:p>
    <w:p w14:paraId="7267D91E" w14:textId="6704EDEE" w:rsidR="001A2306" w:rsidRPr="006278BE" w:rsidRDefault="001A2306" w:rsidP="00837CE3">
      <w:pPr>
        <w:pStyle w:val="FormulaDefinitions"/>
      </w:pPr>
      <w:r w:rsidRPr="006278BE">
        <w:t>CRIPCD</w:t>
      </w:r>
      <w:r w:rsidRPr="006278BE">
        <w:rPr>
          <w:rStyle w:val="Subscript"/>
        </w:rPr>
        <w:t>t</w:t>
      </w:r>
      <w:r w:rsidRPr="006278BE">
        <w:tab/>
        <w:t xml:space="preserve"> </w:t>
      </w:r>
      <w:r w:rsidR="002F1630" w:rsidRPr="006278BE">
        <w:tab/>
      </w:r>
      <w:r w:rsidRPr="006278BE">
        <w:t>has the value directed by the Authority in accordance with Part C.</w:t>
      </w:r>
    </w:p>
    <w:p w14:paraId="150141F9" w14:textId="77777777" w:rsidR="001A2306" w:rsidRPr="006278BE" w:rsidRDefault="001A2306" w:rsidP="00837CE3">
      <w:pPr>
        <w:pStyle w:val="NumberedNormal"/>
      </w:pPr>
      <w:r w:rsidRPr="006278BE">
        <w:t>The value of CRITRE</w:t>
      </w:r>
      <w:r w:rsidRPr="006278BE">
        <w:rPr>
          <w:rStyle w:val="Subscript"/>
        </w:rPr>
        <w:t>t</w:t>
      </w:r>
      <w:r w:rsidRPr="006278BE">
        <w:t xml:space="preserve"> is derived in accordance with the following formula:</w:t>
      </w:r>
    </w:p>
    <w:p w14:paraId="6C4C9A7D" w14:textId="77777777" w:rsidR="001A2306" w:rsidRPr="006278BE" w:rsidRDefault="001A2306" w:rsidP="00837CE3">
      <w:pPr>
        <w:pStyle w:val="Equation"/>
      </w:pPr>
      <w:r w:rsidRPr="006278BE">
        <w:t>CRITRE</w:t>
      </w:r>
      <w:r w:rsidRPr="006278BE">
        <w:rPr>
          <w:rStyle w:val="Subscript"/>
        </w:rPr>
        <w:t>t</w:t>
      </w:r>
      <w:r w:rsidRPr="006278BE">
        <w:t xml:space="preserve"> = CRIR</w:t>
      </w:r>
      <w:r w:rsidRPr="006278BE">
        <w:rPr>
          <w:rStyle w:val="Subscript"/>
        </w:rPr>
        <w:t>t</w:t>
      </w:r>
      <w:r w:rsidRPr="006278BE">
        <w:t xml:space="preserve"> – CRIPCDR</w:t>
      </w:r>
      <w:r w:rsidRPr="006278BE">
        <w:rPr>
          <w:rStyle w:val="Subscript"/>
        </w:rPr>
        <w:t>t</w:t>
      </w:r>
    </w:p>
    <w:p w14:paraId="51CF8D9E" w14:textId="77777777" w:rsidR="001A2306" w:rsidRPr="006278BE" w:rsidRDefault="001A2306" w:rsidP="00837CE3">
      <w:pPr>
        <w:pStyle w:val="FormulaDefinitions"/>
      </w:pPr>
      <w:r w:rsidRPr="006278BE">
        <w:t>where:</w:t>
      </w:r>
    </w:p>
    <w:p w14:paraId="2278C8EE" w14:textId="42C8AF52" w:rsidR="001A2306" w:rsidRPr="006278BE" w:rsidRDefault="001A2306" w:rsidP="000A6BA9">
      <w:pPr>
        <w:pStyle w:val="FormulaDefinitions"/>
        <w:ind w:left="2159" w:hanging="1280"/>
      </w:pPr>
      <w:r w:rsidRPr="006278BE">
        <w:t>CRIR</w:t>
      </w:r>
      <w:r w:rsidRPr="006278BE">
        <w:rPr>
          <w:rStyle w:val="Subscript"/>
        </w:rPr>
        <w:t>t</w:t>
      </w:r>
      <w:r w:rsidRPr="006278BE">
        <w:tab/>
      </w:r>
      <w:r w:rsidR="008E31FA" w:rsidRPr="006278BE">
        <w:tab/>
      </w:r>
      <w:r w:rsidRPr="006278BE">
        <w:t>has the value set out in the Cyber Resilience IT Re-opener Allowances Table, in relation to which see Part H of Special Condition 3.2 (Uncertain Costs Re-openers); and</w:t>
      </w:r>
    </w:p>
    <w:p w14:paraId="0EC126D5" w14:textId="77777777" w:rsidR="001A2306" w:rsidRPr="006278BE" w:rsidRDefault="001A2306" w:rsidP="00837CE3">
      <w:pPr>
        <w:pStyle w:val="FormulaDefinitions"/>
      </w:pPr>
      <w:r w:rsidRPr="006278BE">
        <w:t>CRIPCDR</w:t>
      </w:r>
      <w:r w:rsidRPr="006278BE">
        <w:rPr>
          <w:rStyle w:val="Subscript"/>
        </w:rPr>
        <w:t>t</w:t>
      </w:r>
      <w:r w:rsidRPr="006278BE">
        <w:tab/>
        <w:t>has the value directed by the Authority in accordance with Part C.</w:t>
      </w:r>
    </w:p>
    <w:p w14:paraId="22FB8116" w14:textId="77777777" w:rsidR="001A2306" w:rsidRPr="006278BE" w:rsidRDefault="001A2306" w:rsidP="00837CE3">
      <w:pPr>
        <w:pStyle w:val="NumberedNormal"/>
      </w:pPr>
      <w:r w:rsidRPr="006278BE">
        <w:t>The value of SINV</w:t>
      </w:r>
      <w:r w:rsidRPr="006278BE">
        <w:rPr>
          <w:rStyle w:val="Subscript"/>
        </w:rPr>
        <w:t>t</w:t>
      </w:r>
      <w:r w:rsidRPr="006278BE">
        <w:t xml:space="preserve"> is derived in accordance with the following formula:</w:t>
      </w:r>
    </w:p>
    <w:p w14:paraId="2593FC50" w14:textId="77777777" w:rsidR="001A2306" w:rsidRPr="006278BE" w:rsidRDefault="001A2306" w:rsidP="00837CE3">
      <w:pPr>
        <w:pStyle w:val="Equation"/>
      </w:pPr>
      <w:bookmarkStart w:id="163" w:name="_Hlk117779755"/>
      <w:r w:rsidRPr="006278BE">
        <w:t>SINV</w:t>
      </w:r>
      <w:r w:rsidRPr="006278BE">
        <w:rPr>
          <w:rStyle w:val="Subscript"/>
        </w:rPr>
        <w:t>t</w:t>
      </w:r>
      <w:r w:rsidRPr="006278BE">
        <w:t xml:space="preserve"> = SINVA</w:t>
      </w:r>
      <w:r w:rsidRPr="006278BE">
        <w:rPr>
          <w:rStyle w:val="Subscript"/>
        </w:rPr>
        <w:t>t</w:t>
      </w:r>
      <w:r w:rsidRPr="006278BE">
        <w:t xml:space="preserve"> - SINVB</w:t>
      </w:r>
      <w:r w:rsidRPr="006278BE">
        <w:rPr>
          <w:rStyle w:val="Subscript"/>
        </w:rPr>
        <w:t>t</w:t>
      </w:r>
      <w:bookmarkEnd w:id="163"/>
    </w:p>
    <w:p w14:paraId="3943624E" w14:textId="77777777" w:rsidR="001A2306" w:rsidRPr="006278BE" w:rsidRDefault="001A2306" w:rsidP="00837CE3">
      <w:pPr>
        <w:pStyle w:val="FormulaDefinitions"/>
      </w:pPr>
      <w:r w:rsidRPr="006278BE">
        <w:t>where:</w:t>
      </w:r>
    </w:p>
    <w:p w14:paraId="691F0A9F" w14:textId="77777777" w:rsidR="001A2306" w:rsidRPr="006278BE" w:rsidRDefault="001A2306" w:rsidP="00837CE3">
      <w:pPr>
        <w:pStyle w:val="FormulaDefinitions"/>
      </w:pPr>
      <w:r w:rsidRPr="006278BE">
        <w:t>SINVA</w:t>
      </w:r>
      <w:r w:rsidRPr="006278BE">
        <w:rPr>
          <w:rStyle w:val="Subscript"/>
        </w:rPr>
        <w:t>t</w:t>
      </w:r>
      <w:r w:rsidRPr="006278BE">
        <w:tab/>
        <w:t>means the value of SINVA</w:t>
      </w:r>
      <w:r w:rsidRPr="006278BE">
        <w:rPr>
          <w:rStyle w:val="Subscript"/>
        </w:rPr>
        <w:t>t</w:t>
      </w:r>
      <w:r w:rsidRPr="006278BE">
        <w:t xml:space="preserve"> set out in Appendix 1; and</w:t>
      </w:r>
    </w:p>
    <w:p w14:paraId="66E7701E" w14:textId="77777777" w:rsidR="001A2306" w:rsidRPr="006278BE" w:rsidRDefault="001A2306" w:rsidP="00837CE3">
      <w:pPr>
        <w:pStyle w:val="FormulaDefinitions"/>
      </w:pPr>
      <w:r w:rsidRPr="006278BE">
        <w:t>SINVB</w:t>
      </w:r>
      <w:r w:rsidRPr="006278BE">
        <w:rPr>
          <w:rStyle w:val="Subscript"/>
        </w:rPr>
        <w:t>t</w:t>
      </w:r>
      <w:r w:rsidRPr="006278BE">
        <w:t xml:space="preserve"> </w:t>
      </w:r>
      <w:r w:rsidRPr="006278BE">
        <w:tab/>
        <w:t>has the value zero unless the Authority directs otherwise in accordance with Part C.</w:t>
      </w:r>
    </w:p>
    <w:p w14:paraId="57C5207D" w14:textId="77777777" w:rsidR="001A2306" w:rsidRPr="006278BE" w:rsidRDefault="001A2306" w:rsidP="00837CE3">
      <w:pPr>
        <w:pStyle w:val="NumberedNormal"/>
        <w:rPr>
          <w:rStyle w:val="LicenseeSpecific"/>
          <w:bdr w:val="none" w:sz="0" w:space="0" w:color="auto"/>
        </w:rPr>
      </w:pPr>
      <w:r w:rsidRPr="006278BE">
        <w:rPr>
          <w:rStyle w:val="LicenseeSpecific"/>
          <w:bdr w:val="none" w:sz="0" w:space="0" w:color="auto"/>
        </w:rPr>
        <w:t>The value of CTRL</w:t>
      </w:r>
      <w:r w:rsidRPr="006278BE">
        <w:rPr>
          <w:rStyle w:val="LicenseeSpecific"/>
          <w:bdr w:val="none" w:sz="0" w:space="0" w:color="auto"/>
          <w:vertAlign w:val="subscript"/>
        </w:rPr>
        <w:t>t</w:t>
      </w:r>
      <w:r w:rsidRPr="006278BE">
        <w:rPr>
          <w:rStyle w:val="LicenseeSpecific"/>
          <w:bdr w:val="none" w:sz="0" w:space="0" w:color="auto"/>
        </w:rPr>
        <w:t xml:space="preserve"> is derived in accordance with the following formula:</w:t>
      </w:r>
    </w:p>
    <w:p w14:paraId="407C4356" w14:textId="77777777" w:rsidR="001A2306" w:rsidRPr="006278BE" w:rsidRDefault="001A2306" w:rsidP="00837CE3">
      <w:pPr>
        <w:pStyle w:val="Equation"/>
        <w:rPr>
          <w:rStyle w:val="LicenseeSpecific"/>
          <w:bdr w:val="none" w:sz="0" w:space="0" w:color="auto"/>
        </w:rPr>
      </w:pPr>
      <w:r w:rsidRPr="006278BE">
        <w:rPr>
          <w:rStyle w:val="LicenseeSpecific"/>
          <w:bdr w:val="none" w:sz="0" w:space="0" w:color="auto"/>
        </w:rPr>
        <w:t>CTRL</w:t>
      </w:r>
      <w:r w:rsidRPr="006278BE">
        <w:rPr>
          <w:rStyle w:val="Subscript"/>
        </w:rPr>
        <w:t>t</w:t>
      </w:r>
      <w:r w:rsidRPr="006278BE">
        <w:rPr>
          <w:rStyle w:val="LicenseeSpecific"/>
          <w:bdr w:val="none" w:sz="0" w:space="0" w:color="auto"/>
        </w:rPr>
        <w:t xml:space="preserve"> = CTRLA</w:t>
      </w:r>
      <w:r w:rsidRPr="006278BE">
        <w:rPr>
          <w:rStyle w:val="Subscript"/>
        </w:rPr>
        <w:t>t</w:t>
      </w:r>
      <w:r w:rsidRPr="006278BE">
        <w:rPr>
          <w:rStyle w:val="LicenseeSpecific"/>
          <w:bdr w:val="none" w:sz="0" w:space="0" w:color="auto"/>
        </w:rPr>
        <w:t xml:space="preserve"> - CTRLB</w:t>
      </w:r>
      <w:r w:rsidRPr="006278BE">
        <w:rPr>
          <w:rStyle w:val="Subscript"/>
        </w:rPr>
        <w:t>t</w:t>
      </w:r>
      <w:r w:rsidRPr="006278BE">
        <w:rPr>
          <w:rStyle w:val="LicenseeSpecific"/>
          <w:bdr w:val="none" w:sz="0" w:space="0" w:color="auto"/>
          <w:vertAlign w:val="subscript"/>
        </w:rPr>
        <w:t xml:space="preserve"> </w:t>
      </w:r>
    </w:p>
    <w:p w14:paraId="7A30119B" w14:textId="77777777" w:rsidR="001A2306" w:rsidRPr="006278BE" w:rsidRDefault="001A2306" w:rsidP="00837CE3">
      <w:pPr>
        <w:pStyle w:val="FormulaDefinitions"/>
        <w:rPr>
          <w:rStyle w:val="LicenseeSpecific"/>
          <w:bdr w:val="none" w:sz="0" w:space="0" w:color="auto"/>
        </w:rPr>
      </w:pPr>
      <w:r w:rsidRPr="006278BE">
        <w:rPr>
          <w:rStyle w:val="LicenseeSpecific"/>
          <w:bdr w:val="none" w:sz="0" w:space="0" w:color="auto"/>
        </w:rPr>
        <w:t>where:</w:t>
      </w:r>
    </w:p>
    <w:p w14:paraId="21205F92" w14:textId="77777777" w:rsidR="001A2306" w:rsidRPr="006278BE" w:rsidRDefault="001A2306" w:rsidP="00837CE3">
      <w:pPr>
        <w:pStyle w:val="FormulaDefinitions"/>
        <w:rPr>
          <w:rStyle w:val="LicenseeSpecific"/>
          <w:bdr w:val="none" w:sz="0" w:space="0" w:color="auto"/>
        </w:rPr>
      </w:pPr>
      <w:r w:rsidRPr="006278BE">
        <w:rPr>
          <w:rStyle w:val="LicenseeSpecific"/>
          <w:bdr w:val="none" w:sz="0" w:space="0" w:color="auto"/>
        </w:rPr>
        <w:t>CTRLA</w:t>
      </w:r>
      <w:r w:rsidRPr="006278BE">
        <w:rPr>
          <w:rStyle w:val="Subscript"/>
        </w:rPr>
        <w:t>t</w:t>
      </w:r>
      <w:r w:rsidRPr="006278BE">
        <w:rPr>
          <w:rStyle w:val="LicenseeSpecific"/>
          <w:bdr w:val="none" w:sz="0" w:space="0" w:color="auto"/>
        </w:rPr>
        <w:tab/>
        <w:t>means the value of CTRLA</w:t>
      </w:r>
      <w:r w:rsidRPr="006278BE">
        <w:rPr>
          <w:rStyle w:val="Subscript"/>
        </w:rPr>
        <w:t>t</w:t>
      </w:r>
      <w:r w:rsidRPr="006278BE">
        <w:rPr>
          <w:rStyle w:val="LicenseeSpecific"/>
          <w:bdr w:val="none" w:sz="0" w:space="0" w:color="auto"/>
        </w:rPr>
        <w:t xml:space="preserve"> set out in Appendix 1; and</w:t>
      </w:r>
    </w:p>
    <w:p w14:paraId="71FF2C0B" w14:textId="77777777" w:rsidR="001A2306" w:rsidRPr="006278BE" w:rsidRDefault="001A2306" w:rsidP="00837CE3">
      <w:pPr>
        <w:pStyle w:val="FormulaDefinitions"/>
        <w:rPr>
          <w:rStyle w:val="LicenseeSpecific"/>
          <w:bdr w:val="none" w:sz="0" w:space="0" w:color="auto"/>
        </w:rPr>
      </w:pPr>
      <w:r w:rsidRPr="006278BE">
        <w:rPr>
          <w:rStyle w:val="LicenseeSpecific"/>
          <w:bdr w:val="none" w:sz="0" w:space="0" w:color="auto"/>
        </w:rPr>
        <w:t>CTRLB</w:t>
      </w:r>
      <w:r w:rsidRPr="006278BE">
        <w:rPr>
          <w:rStyle w:val="Subscript"/>
        </w:rPr>
        <w:t>t</w:t>
      </w:r>
      <w:r w:rsidRPr="006278BE">
        <w:rPr>
          <w:rStyle w:val="LicenseeSpecific"/>
          <w:bdr w:val="none" w:sz="0" w:space="0" w:color="auto"/>
          <w:vertAlign w:val="subscript"/>
        </w:rPr>
        <w:t xml:space="preserve"> </w:t>
      </w:r>
      <w:r w:rsidRPr="006278BE">
        <w:rPr>
          <w:rStyle w:val="LicenseeSpecific"/>
          <w:bdr w:val="none" w:sz="0" w:space="0" w:color="auto"/>
        </w:rPr>
        <w:tab/>
        <w:t>has the value zero unless the Authority directs otherwise in accordance with Part C.</w:t>
      </w:r>
    </w:p>
    <w:p w14:paraId="38F546A6" w14:textId="38FD2F77" w:rsidR="001A2306" w:rsidRPr="006278BE" w:rsidRDefault="00A36F47" w:rsidP="00837CE3">
      <w:pPr>
        <w:pStyle w:val="NumberedNormal"/>
        <w:rPr>
          <w:rStyle w:val="LicenseeSpecific"/>
          <w:bdr w:val="none" w:sz="0" w:space="0" w:color="auto"/>
        </w:rPr>
      </w:pPr>
      <w:r w:rsidRPr="006278BE">
        <w:rPr>
          <w:rStyle w:val="LicenseeSpecific"/>
          <w:bdr w:val="none" w:sz="0" w:space="0" w:color="auto"/>
        </w:rPr>
        <w:t>[Not used]</w:t>
      </w:r>
      <w:r w:rsidR="001A2306" w:rsidRPr="006278BE">
        <w:rPr>
          <w:rStyle w:val="LicenseeSpecific"/>
          <w:bdr w:val="none" w:sz="0" w:space="0" w:color="auto"/>
        </w:rPr>
        <w:t xml:space="preserve"> </w:t>
      </w:r>
    </w:p>
    <w:p w14:paraId="34A41E67" w14:textId="77777777" w:rsidR="001A2306" w:rsidRPr="006278BE" w:rsidRDefault="001A2306" w:rsidP="001A2306">
      <w:pPr>
        <w:pStyle w:val="Heading3"/>
      </w:pPr>
      <w:r w:rsidRPr="006278BE">
        <w:t>Requirement to deliver certain Evaluative Price Control Deliverables</w:t>
      </w:r>
    </w:p>
    <w:p w14:paraId="172F35EE" w14:textId="77777777" w:rsidR="001A2306" w:rsidRPr="006278BE" w:rsidRDefault="001A2306" w:rsidP="00837CE3">
      <w:pPr>
        <w:pStyle w:val="NumberedNormal"/>
      </w:pPr>
      <w:r w:rsidRPr="006278BE">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6278BE" w:rsidRDefault="001A2306" w:rsidP="00837CE3">
      <w:pPr>
        <w:pStyle w:val="NumberedNormal"/>
      </w:pPr>
      <w:r w:rsidRPr="006278BE">
        <w:t>The licensee is also funded to deliver the outputs specified in Appendix 2 in accordance with and by the delivery dates specified in Appendix 2.</w:t>
      </w:r>
    </w:p>
    <w:p w14:paraId="427D31F7" w14:textId="77777777" w:rsidR="001A2306" w:rsidRPr="006278BE" w:rsidRDefault="001A2306" w:rsidP="001A2306">
      <w:pPr>
        <w:pStyle w:val="Heading3"/>
      </w:pPr>
      <w:r w:rsidRPr="006278BE">
        <w:lastRenderedPageBreak/>
        <w:t>Assessment of the Evaluative Price Control Deliverables</w:t>
      </w:r>
    </w:p>
    <w:p w14:paraId="57F299EF" w14:textId="77777777" w:rsidR="001A2306" w:rsidRPr="006278BE" w:rsidRDefault="001A2306" w:rsidP="00837CE3">
      <w:pPr>
        <w:pStyle w:val="NumberedNormal"/>
      </w:pPr>
      <w:r w:rsidRPr="006278BE">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6278BE" w:rsidRDefault="001A2306" w:rsidP="00837CE3">
      <w:pPr>
        <w:pStyle w:val="NumberedNormal"/>
      </w:pPr>
      <w:r w:rsidRPr="006278BE">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6278BE" w:rsidRDefault="001A2306" w:rsidP="00837CE3">
      <w:pPr>
        <w:pStyle w:val="ListNormal"/>
      </w:pPr>
      <w:r w:rsidRPr="006278BE">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6278BE" w:rsidRDefault="001A2306" w:rsidP="00837CE3">
      <w:pPr>
        <w:pStyle w:val="ListNormal"/>
      </w:pPr>
      <w:r w:rsidRPr="006278BE">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6278BE" w:rsidRDefault="001A2306" w:rsidP="00837CE3">
      <w:pPr>
        <w:pStyle w:val="ListNormal"/>
      </w:pPr>
      <w:r w:rsidRPr="006278BE">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6278BE" w:rsidRDefault="001A2306" w:rsidP="00837CE3">
      <w:pPr>
        <w:pStyle w:val="ListNormal"/>
      </w:pPr>
      <w:r w:rsidRPr="006278BE">
        <w:t>where the output is Partially Delivered or Partially Delivered With Alternative Specification, and</w:t>
      </w:r>
    </w:p>
    <w:p w14:paraId="26F7AE37" w14:textId="77777777" w:rsidR="001A2306" w:rsidRPr="006278BE" w:rsidRDefault="001A2306" w:rsidP="00837CE3">
      <w:pPr>
        <w:pStyle w:val="SublistNormal"/>
      </w:pPr>
      <w:r w:rsidRPr="006278BE">
        <w:t>the licensee demonstrates that any underspend against the associated allowance is attributable to Efficiency or Innovation; and</w:t>
      </w:r>
    </w:p>
    <w:p w14:paraId="06E34475" w14:textId="77777777" w:rsidR="001A2306" w:rsidRPr="006278BE" w:rsidRDefault="001A2306" w:rsidP="00837CE3">
      <w:pPr>
        <w:pStyle w:val="SublistNormal"/>
      </w:pPr>
      <w:r w:rsidRPr="006278BE">
        <w:t xml:space="preserve">the licensee provides a justified estimate of the proportion of the output or Consumer Outcome associated with the work delivered; </w:t>
      </w:r>
    </w:p>
    <w:p w14:paraId="57C5F320" w14:textId="77777777" w:rsidR="001A2306" w:rsidRPr="006278BE" w:rsidRDefault="001A2306" w:rsidP="003F6378">
      <w:pPr>
        <w:pStyle w:val="ListNormal"/>
        <w:numPr>
          <w:ilvl w:val="0"/>
          <w:numId w:val="0"/>
        </w:numPr>
        <w:ind w:left="1236"/>
      </w:pPr>
      <w:r w:rsidRPr="006278BE">
        <w:t xml:space="preserve">the Authority may direct an adjustment to the associated allowance only in accordance with the following formula:  </w:t>
      </w:r>
    </w:p>
    <w:p w14:paraId="600CFC6C" w14:textId="77777777" w:rsidR="001A2306" w:rsidRPr="006278BE" w:rsidRDefault="001A2306" w:rsidP="00837CE3">
      <w:pPr>
        <w:pStyle w:val="Equation"/>
      </w:pPr>
      <w:r w:rsidRPr="006278BE">
        <w:t>adjustment to allowances = ((1 – proportion of output or Consumer Outcome delivered) * associated allowance)</w:t>
      </w:r>
    </w:p>
    <w:p w14:paraId="6D3CA75A" w14:textId="77777777" w:rsidR="001A2306" w:rsidRPr="006278BE" w:rsidRDefault="001A2306" w:rsidP="00837CE3">
      <w:pPr>
        <w:pStyle w:val="ListNormal"/>
      </w:pPr>
      <w:r w:rsidRPr="006278BE">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6278BE" w:rsidRDefault="001A2306" w:rsidP="00837CE3">
      <w:pPr>
        <w:pStyle w:val="SublistNormal"/>
      </w:pPr>
      <w:r w:rsidRPr="006278BE">
        <w:t xml:space="preserve">have due regard to the particular characteristics of the output; </w:t>
      </w:r>
    </w:p>
    <w:p w14:paraId="07BE8D44" w14:textId="77777777" w:rsidR="001A2306" w:rsidRPr="006278BE" w:rsidRDefault="001A2306" w:rsidP="00837CE3">
      <w:pPr>
        <w:pStyle w:val="SublistNormal"/>
      </w:pPr>
      <w:r w:rsidRPr="006278BE">
        <w:lastRenderedPageBreak/>
        <w:t>have due regard to any factors that are outside of the licensee’s control and that may have affected the ability of the licensee to Fully Deliver the output; and</w:t>
      </w:r>
    </w:p>
    <w:p w14:paraId="343E2E30" w14:textId="77777777" w:rsidR="001A2306" w:rsidRPr="006278BE" w:rsidRDefault="001A2306" w:rsidP="00837CE3">
      <w:pPr>
        <w:pStyle w:val="SublistNormal"/>
      </w:pPr>
      <w:r w:rsidRPr="006278BE">
        <w:t>establish efficient costs using the following methods:</w:t>
      </w:r>
    </w:p>
    <w:p w14:paraId="507EC206" w14:textId="77777777" w:rsidR="001A2306" w:rsidRPr="006278BE" w:rsidRDefault="001A2306" w:rsidP="00837CE3">
      <w:pPr>
        <w:pStyle w:val="SublistIndentOnly"/>
      </w:pPr>
      <w:r w:rsidRPr="006278BE">
        <w:t>(AA) where these are available, using benchmarking against historical data; or</w:t>
      </w:r>
    </w:p>
    <w:p w14:paraId="29E6512C" w14:textId="77777777" w:rsidR="001A2306" w:rsidRPr="006278BE" w:rsidRDefault="001A2306" w:rsidP="00837CE3">
      <w:pPr>
        <w:pStyle w:val="SublistIndentOnly"/>
      </w:pPr>
      <w:r w:rsidRPr="006278BE">
        <w:t>(BB) where historical cost data is not available, using bespoke engineering and cost assessment, employing qualitative techniques to supplement technical methods;</w:t>
      </w:r>
    </w:p>
    <w:p w14:paraId="03C4DB88" w14:textId="77777777" w:rsidR="001A2306" w:rsidRPr="006278BE" w:rsidRDefault="001A2306" w:rsidP="00837CE3">
      <w:pPr>
        <w:pStyle w:val="ListNormal"/>
      </w:pPr>
      <w:r w:rsidRPr="006278BE">
        <w:t>the Authority may not direct an increase to allowances for an Evaluative Price Control Deliverable that has not been Fully Delivered;</w:t>
      </w:r>
    </w:p>
    <w:p w14:paraId="32269C04" w14:textId="77777777" w:rsidR="001A2306" w:rsidRPr="006278BE" w:rsidRDefault="001A2306" w:rsidP="00837CE3">
      <w:pPr>
        <w:pStyle w:val="ListNormal"/>
      </w:pPr>
      <w:r w:rsidRPr="006278BE">
        <w:t xml:space="preserve"> any adjustment to an associated allowance must allocate that allowance to Regulatory Years in accordance with the profile of actual expenditure reported by the licensee; and</w:t>
      </w:r>
    </w:p>
    <w:p w14:paraId="0E3C145B" w14:textId="77777777" w:rsidR="001A2306" w:rsidRPr="006278BE" w:rsidRDefault="001A2306" w:rsidP="00837CE3">
      <w:pPr>
        <w:pStyle w:val="ListNormal"/>
      </w:pPr>
      <w:r w:rsidRPr="006278BE">
        <w:t>the split between fast money and the RAV for any adjustments must be as set out in the ED2 Price Control Financial Model.</w:t>
      </w:r>
    </w:p>
    <w:p w14:paraId="31E5A4CD" w14:textId="77777777" w:rsidR="001A2306" w:rsidRPr="006278BE" w:rsidRDefault="001A2306" w:rsidP="001A2306">
      <w:pPr>
        <w:pStyle w:val="Heading3"/>
      </w:pPr>
      <w:r w:rsidRPr="006278BE">
        <w:t>What process will the Authority follow in making a direction?</w:t>
      </w:r>
    </w:p>
    <w:p w14:paraId="51F019B9" w14:textId="77777777" w:rsidR="001A2306" w:rsidRPr="006278BE" w:rsidRDefault="001A2306" w:rsidP="00837CE3">
      <w:pPr>
        <w:pStyle w:val="NumberedNormal"/>
      </w:pPr>
      <w:r w:rsidRPr="006278BE">
        <w:t>Before making a direction under this licence condition, the Authority must send to the licensee:</w:t>
      </w:r>
    </w:p>
    <w:p w14:paraId="0317B277" w14:textId="77777777" w:rsidR="001A2306" w:rsidRPr="006278BE" w:rsidRDefault="001A2306" w:rsidP="00837CE3">
      <w:pPr>
        <w:pStyle w:val="ListNormal"/>
      </w:pPr>
      <w:r w:rsidRPr="006278BE">
        <w:t>the text of the proposed direction;</w:t>
      </w:r>
    </w:p>
    <w:p w14:paraId="3F26340E" w14:textId="77777777" w:rsidR="001A2306" w:rsidRPr="006278BE" w:rsidRDefault="001A2306" w:rsidP="00837CE3">
      <w:pPr>
        <w:pStyle w:val="ListNormal"/>
      </w:pPr>
      <w:r w:rsidRPr="006278BE">
        <w:t>the reasons for the proposed direction; and</w:t>
      </w:r>
    </w:p>
    <w:p w14:paraId="37A7D91A" w14:textId="77777777" w:rsidR="001A2306" w:rsidRPr="006278BE" w:rsidRDefault="001A2306" w:rsidP="00837CE3">
      <w:pPr>
        <w:pStyle w:val="ListNormal"/>
      </w:pPr>
      <w:r w:rsidRPr="006278BE">
        <w:t>a statement setting out the period during which representations may be made on the proposed direction, which must not be less than 28 days.</w:t>
      </w:r>
    </w:p>
    <w:p w14:paraId="3D408706" w14:textId="3E3818CB" w:rsidR="001A2306" w:rsidRPr="006278BE" w:rsidRDefault="001A2306" w:rsidP="00837CE3">
      <w:pPr>
        <w:pStyle w:val="NumberedNormal"/>
      </w:pPr>
      <w:r w:rsidRPr="006278BE">
        <w:t>Where a direction relates to the PCFM Variable Values listed in paragraphs 3.3.4(e)</w:t>
      </w:r>
      <w:r w:rsidR="006C49F2" w:rsidRPr="006278BE">
        <w:t xml:space="preserve"> and</w:t>
      </w:r>
      <w:r w:rsidRPr="006278BE">
        <w:t xml:space="preserve"> (f), the Authority must also publish the proposed direction on the Authority’s Website.</w:t>
      </w:r>
    </w:p>
    <w:p w14:paraId="6F88BD14" w14:textId="77777777" w:rsidR="001A2306" w:rsidRPr="006278BE" w:rsidRDefault="001A2306" w:rsidP="00837CE3">
      <w:pPr>
        <w:pStyle w:val="NumberedNormal"/>
      </w:pPr>
      <w:r w:rsidRPr="006278BE">
        <w:t>The direction must set out:</w:t>
      </w:r>
    </w:p>
    <w:p w14:paraId="6BCAA88A" w14:textId="77777777" w:rsidR="001A2306" w:rsidRPr="006278BE" w:rsidRDefault="001A2306" w:rsidP="00837CE3">
      <w:pPr>
        <w:pStyle w:val="ListNormal"/>
      </w:pPr>
      <w:r w:rsidRPr="006278BE">
        <w:t>the delivery status of the output that has not been Fully Delivered;</w:t>
      </w:r>
    </w:p>
    <w:p w14:paraId="58B0B523" w14:textId="77777777" w:rsidR="001A2306" w:rsidRPr="006278BE" w:rsidRDefault="001A2306" w:rsidP="00837CE3">
      <w:pPr>
        <w:pStyle w:val="ListNormal"/>
      </w:pPr>
      <w:r w:rsidRPr="006278BE">
        <w:t xml:space="preserve">the value of the reduction to allowances and the Regulatory Years to which that adjustment relates, and </w:t>
      </w:r>
    </w:p>
    <w:p w14:paraId="0E21D510" w14:textId="77777777" w:rsidR="001A2306" w:rsidRPr="006278BE" w:rsidRDefault="001A2306" w:rsidP="00837CE3">
      <w:pPr>
        <w:pStyle w:val="ListNormal"/>
      </w:pPr>
      <w:r w:rsidRPr="006278BE">
        <w:t>in relation to:</w:t>
      </w:r>
    </w:p>
    <w:p w14:paraId="42F77604" w14:textId="77777777" w:rsidR="001A2306" w:rsidRPr="006278BE" w:rsidRDefault="001A2306" w:rsidP="00837CE3">
      <w:pPr>
        <w:pStyle w:val="SublistNormal"/>
      </w:pPr>
      <w:r w:rsidRPr="006278BE">
        <w:t>cyber resilience OT must specify the value of CROPCD</w:t>
      </w:r>
      <w:r w:rsidRPr="006278BE">
        <w:rPr>
          <w:rStyle w:val="Subscript"/>
        </w:rPr>
        <w:t>t</w:t>
      </w:r>
      <w:r w:rsidRPr="006278BE">
        <w:t xml:space="preserve"> and CROPCDR</w:t>
      </w:r>
      <w:r w:rsidRPr="006278BE">
        <w:rPr>
          <w:rStyle w:val="Subscript"/>
        </w:rPr>
        <w:t>t</w:t>
      </w:r>
      <w:r w:rsidRPr="006278BE">
        <w:t>; and</w:t>
      </w:r>
    </w:p>
    <w:p w14:paraId="2A7761EE" w14:textId="77777777" w:rsidR="001A2306" w:rsidRPr="006278BE" w:rsidRDefault="001A2306" w:rsidP="00837CE3">
      <w:pPr>
        <w:pStyle w:val="SublistNormal"/>
      </w:pPr>
      <w:r w:rsidRPr="006278BE">
        <w:t>cyber resilience IT must specify the value of CRIPCD</w:t>
      </w:r>
      <w:r w:rsidRPr="006278BE">
        <w:rPr>
          <w:rStyle w:val="Subscript"/>
        </w:rPr>
        <w:t>t</w:t>
      </w:r>
      <w:r w:rsidRPr="006278BE">
        <w:t xml:space="preserve"> and CRIPCDR</w:t>
      </w:r>
      <w:r w:rsidRPr="006278BE">
        <w:rPr>
          <w:rStyle w:val="Subscript"/>
        </w:rPr>
        <w:t>t</w:t>
      </w:r>
      <w:r w:rsidRPr="006278BE">
        <w:t>; and</w:t>
      </w:r>
    </w:p>
    <w:p w14:paraId="40F49F35" w14:textId="77777777" w:rsidR="001A2306" w:rsidRPr="006278BE" w:rsidRDefault="001A2306" w:rsidP="00837CE3">
      <w:pPr>
        <w:pStyle w:val="ListNormal"/>
      </w:pPr>
      <w:r w:rsidRPr="006278BE">
        <w:t>the methodology and data that has been used to decide the matters required by sub-paragraphs (a) and (b).</w:t>
      </w:r>
    </w:p>
    <w:p w14:paraId="038C937E" w14:textId="77777777" w:rsidR="001A2306" w:rsidRPr="006278BE" w:rsidRDefault="001A2306" w:rsidP="001A2306">
      <w:pPr>
        <w:pStyle w:val="AppendixHeading"/>
      </w:pPr>
    </w:p>
    <w:p w14:paraId="4302F714" w14:textId="77777777" w:rsidR="001A2306" w:rsidRPr="006278BE" w:rsidRDefault="001A2306" w:rsidP="00837CE3">
      <w:pPr>
        <w:pStyle w:val="Caption"/>
      </w:pPr>
      <w:r w:rsidRPr="006278BE">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6278BE" w14:paraId="7F901907" w14:textId="77777777" w:rsidTr="00331BC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6278BE" w:rsidRDefault="009F2AE9" w:rsidP="00837CE3">
            <w:r w:rsidRPr="006278BE">
              <w:t>Term</w:t>
            </w:r>
          </w:p>
        </w:tc>
        <w:tc>
          <w:tcPr>
            <w:tcW w:w="1287" w:type="dxa"/>
            <w:hideMark/>
          </w:tcPr>
          <w:p w14:paraId="622D50A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2023/24</w:t>
            </w:r>
          </w:p>
        </w:tc>
        <w:tc>
          <w:tcPr>
            <w:tcW w:w="1288" w:type="dxa"/>
            <w:hideMark/>
          </w:tcPr>
          <w:p w14:paraId="7F7C8AD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2024/25</w:t>
            </w:r>
          </w:p>
        </w:tc>
        <w:tc>
          <w:tcPr>
            <w:tcW w:w="1288" w:type="dxa"/>
            <w:hideMark/>
          </w:tcPr>
          <w:p w14:paraId="67E7F27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2025/26</w:t>
            </w:r>
          </w:p>
        </w:tc>
        <w:tc>
          <w:tcPr>
            <w:tcW w:w="1288" w:type="dxa"/>
            <w:hideMark/>
          </w:tcPr>
          <w:p w14:paraId="484E73D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2026/27</w:t>
            </w:r>
          </w:p>
        </w:tc>
        <w:tc>
          <w:tcPr>
            <w:tcW w:w="1288" w:type="dxa"/>
            <w:hideMark/>
          </w:tcPr>
          <w:p w14:paraId="04BF9F95"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2027/28</w:t>
            </w:r>
          </w:p>
        </w:tc>
        <w:tc>
          <w:tcPr>
            <w:tcW w:w="1290" w:type="dxa"/>
            <w:hideMark/>
          </w:tcPr>
          <w:p w14:paraId="4659D6BE"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Total allowance (all years)</w:t>
            </w:r>
          </w:p>
        </w:tc>
      </w:tr>
      <w:tr w:rsidR="001A2306" w:rsidRPr="006278BE" w14:paraId="30576FAE" w14:textId="77777777" w:rsidTr="00331BC1">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6278BE" w:rsidRDefault="001A2306" w:rsidP="00837CE3">
            <w:r w:rsidRPr="006278BE">
              <w:t>SINVA</w:t>
            </w:r>
            <w:r w:rsidRPr="006278BE">
              <w:rPr>
                <w:rStyle w:val="Subscript"/>
              </w:rPr>
              <w:t>t</w:t>
            </w:r>
          </w:p>
        </w:tc>
        <w:tc>
          <w:tcPr>
            <w:tcW w:w="1287" w:type="dxa"/>
          </w:tcPr>
          <w:p w14:paraId="3443098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0</w:t>
            </w:r>
          </w:p>
        </w:tc>
        <w:tc>
          <w:tcPr>
            <w:tcW w:w="1288" w:type="dxa"/>
          </w:tcPr>
          <w:p w14:paraId="0AD23DE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0</w:t>
            </w:r>
          </w:p>
        </w:tc>
        <w:tc>
          <w:tcPr>
            <w:tcW w:w="1288" w:type="dxa"/>
          </w:tcPr>
          <w:p w14:paraId="3E9D1B3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0</w:t>
            </w:r>
          </w:p>
        </w:tc>
        <w:tc>
          <w:tcPr>
            <w:tcW w:w="1288" w:type="dxa"/>
          </w:tcPr>
          <w:p w14:paraId="2C2AAA9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0</w:t>
            </w:r>
          </w:p>
        </w:tc>
        <w:tc>
          <w:tcPr>
            <w:tcW w:w="1288" w:type="dxa"/>
          </w:tcPr>
          <w:p w14:paraId="7BDFE60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0</w:t>
            </w:r>
          </w:p>
        </w:tc>
        <w:tc>
          <w:tcPr>
            <w:tcW w:w="1290" w:type="dxa"/>
          </w:tcPr>
          <w:p w14:paraId="5788A60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0</w:t>
            </w:r>
          </w:p>
        </w:tc>
      </w:tr>
      <w:tr w:rsidR="001A2306" w:rsidRPr="006278BE" w14:paraId="1B8A9332" w14:textId="77777777" w:rsidTr="00331BC1">
        <w:trPr>
          <w:jc w:val="center"/>
        </w:trPr>
        <w:tc>
          <w:tcPr>
            <w:cnfStyle w:val="001000000000" w:firstRow="0" w:lastRow="0" w:firstColumn="1" w:lastColumn="0" w:oddVBand="0" w:evenVBand="0" w:oddHBand="0" w:evenHBand="0" w:firstRowFirstColumn="0" w:firstRowLastColumn="0" w:lastRowFirstColumn="0" w:lastRowLastColumn="0"/>
            <w:tcW w:w="1287" w:type="dxa"/>
          </w:tcPr>
          <w:p w14:paraId="25644512" w14:textId="1973743D" w:rsidR="001A2306" w:rsidRPr="006278BE" w:rsidRDefault="001A2306" w:rsidP="00837CE3">
            <w:pPr>
              <w:rPr>
                <w:rStyle w:val="LicenseeSpecific"/>
                <w:bdr w:val="none" w:sz="0" w:space="0" w:color="auto"/>
              </w:rPr>
            </w:pPr>
            <w:r w:rsidRPr="006278BE">
              <w:rPr>
                <w:rStyle w:val="LicenseeSpecific"/>
                <w:bdr w:val="none" w:sz="0" w:space="0" w:color="auto"/>
              </w:rPr>
              <w:t>CTRLA</w:t>
            </w:r>
            <w:r w:rsidRPr="006278BE">
              <w:rPr>
                <w:rStyle w:val="Subscript"/>
              </w:rPr>
              <w:t>t</w:t>
            </w:r>
            <w:r w:rsidRPr="006278BE">
              <w:rPr>
                <w:rStyle w:val="LicenseeSpecific"/>
                <w:bdr w:val="none" w:sz="0" w:space="0" w:color="auto"/>
              </w:rPr>
              <w:t xml:space="preserve"> </w:t>
            </w:r>
          </w:p>
        </w:tc>
        <w:tc>
          <w:tcPr>
            <w:tcW w:w="1287" w:type="dxa"/>
          </w:tcPr>
          <w:p w14:paraId="12BA9BBC" w14:textId="5B2390D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6278BE">
              <w:rPr>
                <w:rStyle w:val="LicenseeSpecific"/>
                <w:bdr w:val="none" w:sz="0" w:space="0" w:color="auto"/>
              </w:rPr>
              <w:t>0.0</w:t>
            </w:r>
            <w:r w:rsidR="009E3B16" w:rsidRPr="006278BE">
              <w:rPr>
                <w:rStyle w:val="LicenseeSpecific"/>
                <w:bdr w:val="none" w:sz="0" w:space="0" w:color="auto"/>
              </w:rPr>
              <w:t>0</w:t>
            </w:r>
          </w:p>
        </w:tc>
        <w:tc>
          <w:tcPr>
            <w:tcW w:w="1288" w:type="dxa"/>
          </w:tcPr>
          <w:p w14:paraId="1BF526C2" w14:textId="47AEAFCA"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6278BE">
              <w:rPr>
                <w:rStyle w:val="LicenseeSpecific"/>
                <w:bdr w:val="none" w:sz="0" w:space="0" w:color="auto"/>
              </w:rPr>
              <w:t>1.</w:t>
            </w:r>
            <w:r w:rsidR="0016795C" w:rsidRPr="006278BE">
              <w:rPr>
                <w:rStyle w:val="LicenseeSpecific"/>
                <w:bdr w:val="none" w:sz="0" w:space="0" w:color="auto"/>
              </w:rPr>
              <w:t>37</w:t>
            </w:r>
          </w:p>
        </w:tc>
        <w:tc>
          <w:tcPr>
            <w:tcW w:w="1288" w:type="dxa"/>
          </w:tcPr>
          <w:p w14:paraId="26DCA171" w14:textId="0081CA08"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6278BE">
              <w:rPr>
                <w:rStyle w:val="LicenseeSpecific"/>
                <w:bdr w:val="none" w:sz="0" w:space="0" w:color="auto"/>
              </w:rPr>
              <w:t>3.</w:t>
            </w:r>
            <w:r w:rsidR="0016795C" w:rsidRPr="006278BE">
              <w:rPr>
                <w:rStyle w:val="LicenseeSpecific"/>
                <w:bdr w:val="none" w:sz="0" w:space="0" w:color="auto"/>
              </w:rPr>
              <w:t>38</w:t>
            </w:r>
          </w:p>
        </w:tc>
        <w:tc>
          <w:tcPr>
            <w:tcW w:w="1288" w:type="dxa"/>
          </w:tcPr>
          <w:p w14:paraId="792A3208" w14:textId="3F596C8B"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6278BE">
              <w:rPr>
                <w:rStyle w:val="LicenseeSpecific"/>
                <w:bdr w:val="none" w:sz="0" w:space="0" w:color="auto"/>
              </w:rPr>
              <w:t>6.</w:t>
            </w:r>
            <w:r w:rsidR="0016795C" w:rsidRPr="006278BE">
              <w:rPr>
                <w:rStyle w:val="LicenseeSpecific"/>
                <w:bdr w:val="none" w:sz="0" w:space="0" w:color="auto"/>
              </w:rPr>
              <w:t>68</w:t>
            </w:r>
          </w:p>
        </w:tc>
        <w:tc>
          <w:tcPr>
            <w:tcW w:w="1288" w:type="dxa"/>
          </w:tcPr>
          <w:p w14:paraId="62CE4FC5" w14:textId="6E4A9DDE" w:rsidR="001A2306" w:rsidRPr="006278BE" w:rsidRDefault="0016795C" w:rsidP="00837CE3">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6278BE">
              <w:rPr>
                <w:rStyle w:val="LicenseeSpecific"/>
                <w:bdr w:val="none" w:sz="0" w:space="0" w:color="auto"/>
              </w:rPr>
              <w:t>1</w:t>
            </w:r>
            <w:r w:rsidR="001A2306" w:rsidRPr="006278BE">
              <w:rPr>
                <w:rStyle w:val="LicenseeSpecific"/>
                <w:bdr w:val="none" w:sz="0" w:space="0" w:color="auto"/>
              </w:rPr>
              <w:t>.</w:t>
            </w:r>
            <w:r w:rsidRPr="006278BE">
              <w:rPr>
                <w:rStyle w:val="LicenseeSpecific"/>
                <w:bdr w:val="none" w:sz="0" w:space="0" w:color="auto"/>
              </w:rPr>
              <w:t>98</w:t>
            </w:r>
          </w:p>
        </w:tc>
        <w:tc>
          <w:tcPr>
            <w:tcW w:w="1290" w:type="dxa"/>
          </w:tcPr>
          <w:p w14:paraId="1FD723F1" w14:textId="5990A44B"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6278BE">
              <w:rPr>
                <w:rStyle w:val="LicenseeSpecific"/>
                <w:bdr w:val="none" w:sz="0" w:space="0" w:color="auto"/>
              </w:rPr>
              <w:t>13.4</w:t>
            </w:r>
            <w:r w:rsidR="00681E87" w:rsidRPr="006278BE">
              <w:rPr>
                <w:rStyle w:val="LicenseeSpecific"/>
                <w:bdr w:val="none" w:sz="0" w:space="0" w:color="auto"/>
              </w:rPr>
              <w:t>1</w:t>
            </w:r>
          </w:p>
        </w:tc>
      </w:tr>
    </w:tbl>
    <w:p w14:paraId="506B0AD8" w14:textId="77777777" w:rsidR="001A2306" w:rsidRPr="006278BE" w:rsidRDefault="001A2306" w:rsidP="001A2306">
      <w:pPr>
        <w:pStyle w:val="AppendixHeading"/>
      </w:pPr>
    </w:p>
    <w:p w14:paraId="358BD2E4" w14:textId="2DACFCE9" w:rsidR="001A2306" w:rsidRPr="006278BE" w:rsidRDefault="001A2306" w:rsidP="00837CE3">
      <w:pPr>
        <w:pStyle w:val="Caption"/>
      </w:pPr>
      <w:r w:rsidRPr="006278BE">
        <w:t>Evaluative Price Control Deliverables</w:t>
      </w:r>
    </w:p>
    <w:tbl>
      <w:tblPr>
        <w:tblStyle w:val="TableGridLight"/>
        <w:tblW w:w="90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276"/>
        <w:gridCol w:w="851"/>
        <w:gridCol w:w="850"/>
        <w:gridCol w:w="851"/>
        <w:gridCol w:w="850"/>
        <w:gridCol w:w="860"/>
        <w:gridCol w:w="1276"/>
      </w:tblGrid>
      <w:tr w:rsidR="0089372F" w:rsidRPr="006278BE" w14:paraId="01C3B486" w14:textId="77777777" w:rsidTr="00FE303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27AFF0E5" w14:textId="77777777" w:rsidR="0089372F" w:rsidRPr="006278BE" w:rsidRDefault="0089372F" w:rsidP="002F2E70">
            <w:bookmarkStart w:id="164" w:name="_Hlk125990182"/>
            <w:r w:rsidRPr="006278BE">
              <w:t>Output</w:t>
            </w:r>
          </w:p>
        </w:tc>
        <w:tc>
          <w:tcPr>
            <w:tcW w:w="1276" w:type="dxa"/>
          </w:tcPr>
          <w:p w14:paraId="23B951E4" w14:textId="77777777" w:rsidR="0089372F" w:rsidRPr="006278BE" w:rsidRDefault="0089372F" w:rsidP="002F2E70">
            <w:pPr>
              <w:cnfStyle w:val="100000000000" w:firstRow="1" w:lastRow="0" w:firstColumn="0" w:lastColumn="0" w:oddVBand="0" w:evenVBand="0" w:oddHBand="0" w:evenHBand="0" w:firstRowFirstColumn="0" w:firstRowLastColumn="0" w:lastRowFirstColumn="0" w:lastRowLastColumn="0"/>
            </w:pPr>
            <w:r w:rsidRPr="006278BE">
              <w:t>Delivery Date</w:t>
            </w:r>
          </w:p>
        </w:tc>
        <w:tc>
          <w:tcPr>
            <w:tcW w:w="851" w:type="dxa"/>
            <w:hideMark/>
          </w:tcPr>
          <w:p w14:paraId="1787635C" w14:textId="77777777" w:rsidR="0089372F" w:rsidRPr="006278BE" w:rsidRDefault="0089372F" w:rsidP="002F2E70">
            <w:pPr>
              <w:cnfStyle w:val="100000000000" w:firstRow="1" w:lastRow="0" w:firstColumn="0" w:lastColumn="0" w:oddVBand="0" w:evenVBand="0" w:oddHBand="0" w:evenHBand="0" w:firstRowFirstColumn="0" w:firstRowLastColumn="0" w:lastRowFirstColumn="0" w:lastRowLastColumn="0"/>
            </w:pPr>
            <w:r w:rsidRPr="006278BE">
              <w:t>2023/24</w:t>
            </w:r>
          </w:p>
        </w:tc>
        <w:tc>
          <w:tcPr>
            <w:tcW w:w="850" w:type="dxa"/>
            <w:hideMark/>
          </w:tcPr>
          <w:p w14:paraId="3FFB777F" w14:textId="77777777" w:rsidR="0089372F" w:rsidRPr="006278BE" w:rsidRDefault="0089372F" w:rsidP="002F2E70">
            <w:pPr>
              <w:cnfStyle w:val="100000000000" w:firstRow="1" w:lastRow="0" w:firstColumn="0" w:lastColumn="0" w:oddVBand="0" w:evenVBand="0" w:oddHBand="0" w:evenHBand="0" w:firstRowFirstColumn="0" w:firstRowLastColumn="0" w:lastRowFirstColumn="0" w:lastRowLastColumn="0"/>
            </w:pPr>
            <w:r w:rsidRPr="006278BE">
              <w:t>2024/25</w:t>
            </w:r>
          </w:p>
        </w:tc>
        <w:tc>
          <w:tcPr>
            <w:tcW w:w="851" w:type="dxa"/>
            <w:hideMark/>
          </w:tcPr>
          <w:p w14:paraId="2D240A05" w14:textId="77777777" w:rsidR="0089372F" w:rsidRPr="006278BE" w:rsidRDefault="0089372F" w:rsidP="002F2E70">
            <w:pPr>
              <w:cnfStyle w:val="100000000000" w:firstRow="1" w:lastRow="0" w:firstColumn="0" w:lastColumn="0" w:oddVBand="0" w:evenVBand="0" w:oddHBand="0" w:evenHBand="0" w:firstRowFirstColumn="0" w:firstRowLastColumn="0" w:lastRowFirstColumn="0" w:lastRowLastColumn="0"/>
            </w:pPr>
            <w:r w:rsidRPr="006278BE">
              <w:t>2025/26</w:t>
            </w:r>
          </w:p>
        </w:tc>
        <w:tc>
          <w:tcPr>
            <w:tcW w:w="850" w:type="dxa"/>
            <w:hideMark/>
          </w:tcPr>
          <w:p w14:paraId="5AA13536" w14:textId="77777777" w:rsidR="0089372F" w:rsidRPr="006278BE" w:rsidRDefault="0089372F" w:rsidP="002F2E70">
            <w:pPr>
              <w:cnfStyle w:val="100000000000" w:firstRow="1" w:lastRow="0" w:firstColumn="0" w:lastColumn="0" w:oddVBand="0" w:evenVBand="0" w:oddHBand="0" w:evenHBand="0" w:firstRowFirstColumn="0" w:firstRowLastColumn="0" w:lastRowFirstColumn="0" w:lastRowLastColumn="0"/>
            </w:pPr>
            <w:r w:rsidRPr="006278BE">
              <w:t>2026/27</w:t>
            </w:r>
          </w:p>
        </w:tc>
        <w:tc>
          <w:tcPr>
            <w:tcW w:w="860" w:type="dxa"/>
            <w:hideMark/>
          </w:tcPr>
          <w:p w14:paraId="758338D2" w14:textId="77777777" w:rsidR="0089372F" w:rsidRPr="006278BE" w:rsidRDefault="0089372F" w:rsidP="002F2E70">
            <w:pPr>
              <w:cnfStyle w:val="100000000000" w:firstRow="1" w:lastRow="0" w:firstColumn="0" w:lastColumn="0" w:oddVBand="0" w:evenVBand="0" w:oddHBand="0" w:evenHBand="0" w:firstRowFirstColumn="0" w:firstRowLastColumn="0" w:lastRowFirstColumn="0" w:lastRowLastColumn="0"/>
            </w:pPr>
            <w:r w:rsidRPr="006278BE">
              <w:t>2027/28</w:t>
            </w:r>
          </w:p>
        </w:tc>
        <w:tc>
          <w:tcPr>
            <w:tcW w:w="1276" w:type="dxa"/>
            <w:hideMark/>
          </w:tcPr>
          <w:p w14:paraId="4627D92F" w14:textId="77777777" w:rsidR="0089372F" w:rsidRPr="006278BE" w:rsidRDefault="0089372F" w:rsidP="002F2E70">
            <w:pPr>
              <w:cnfStyle w:val="100000000000" w:firstRow="1" w:lastRow="0" w:firstColumn="0" w:lastColumn="0" w:oddVBand="0" w:evenVBand="0" w:oddHBand="0" w:evenHBand="0" w:firstRowFirstColumn="0" w:firstRowLastColumn="0" w:lastRowFirstColumn="0" w:lastRowLastColumn="0"/>
            </w:pPr>
            <w:r w:rsidRPr="006278BE">
              <w:t>Total allowance (all years) £m</w:t>
            </w:r>
          </w:p>
        </w:tc>
      </w:tr>
      <w:tr w:rsidR="009B25A4" w:rsidRPr="006278BE" w14:paraId="59F32479" w14:textId="77777777" w:rsidTr="00FE3039">
        <w:trPr>
          <w:jc w:val="center"/>
        </w:trPr>
        <w:tc>
          <w:tcPr>
            <w:cnfStyle w:val="001000000000" w:firstRow="0" w:lastRow="0" w:firstColumn="1" w:lastColumn="0" w:oddVBand="0" w:evenVBand="0" w:oddHBand="0" w:evenHBand="0" w:firstRowFirstColumn="0" w:firstRowLastColumn="0" w:lastRowFirstColumn="0" w:lastRowLastColumn="0"/>
            <w:tcW w:w="2263" w:type="dxa"/>
          </w:tcPr>
          <w:p w14:paraId="09C8F6B3" w14:textId="1DE63FC1" w:rsidR="009B25A4" w:rsidRPr="006278BE" w:rsidRDefault="009B25A4" w:rsidP="002F2E70">
            <w:r w:rsidRPr="006278BE">
              <w:t xml:space="preserve">New Control Room </w:t>
            </w:r>
          </w:p>
        </w:tc>
        <w:tc>
          <w:tcPr>
            <w:tcW w:w="1276" w:type="dxa"/>
          </w:tcPr>
          <w:p w14:paraId="7DACDC68" w14:textId="30DEFE62" w:rsidR="009B25A4" w:rsidRPr="006278BE" w:rsidRDefault="009B25A4" w:rsidP="002F2E70">
            <w:pPr>
              <w:cnfStyle w:val="000000000000" w:firstRow="0" w:lastRow="0" w:firstColumn="0" w:lastColumn="0" w:oddVBand="0" w:evenVBand="0" w:oddHBand="0" w:evenHBand="0" w:firstRowFirstColumn="0" w:firstRowLastColumn="0" w:lastRowFirstColumn="0" w:lastRowLastColumn="0"/>
            </w:pPr>
            <w:r w:rsidRPr="006278BE">
              <w:t>31 March 2028</w:t>
            </w:r>
          </w:p>
        </w:tc>
        <w:tc>
          <w:tcPr>
            <w:tcW w:w="851" w:type="dxa"/>
          </w:tcPr>
          <w:p w14:paraId="6B908880" w14:textId="75D1B9EF" w:rsidR="009B25A4" w:rsidRPr="006278BE" w:rsidRDefault="009B25A4" w:rsidP="002F2E70">
            <w:pPr>
              <w:cnfStyle w:val="000000000000" w:firstRow="0" w:lastRow="0" w:firstColumn="0" w:lastColumn="0" w:oddVBand="0" w:evenVBand="0" w:oddHBand="0" w:evenHBand="0" w:firstRowFirstColumn="0" w:firstRowLastColumn="0" w:lastRowFirstColumn="0" w:lastRowLastColumn="0"/>
            </w:pPr>
            <w:r w:rsidRPr="006278BE">
              <w:t>0.00</w:t>
            </w:r>
          </w:p>
        </w:tc>
        <w:tc>
          <w:tcPr>
            <w:tcW w:w="850" w:type="dxa"/>
          </w:tcPr>
          <w:p w14:paraId="22D1871F" w14:textId="09D6F8D8" w:rsidR="009B25A4" w:rsidRPr="006278BE" w:rsidRDefault="009B25A4" w:rsidP="002F2E70">
            <w:pPr>
              <w:cnfStyle w:val="000000000000" w:firstRow="0" w:lastRow="0" w:firstColumn="0" w:lastColumn="0" w:oddVBand="0" w:evenVBand="0" w:oddHBand="0" w:evenHBand="0" w:firstRowFirstColumn="0" w:firstRowLastColumn="0" w:lastRowFirstColumn="0" w:lastRowLastColumn="0"/>
            </w:pPr>
            <w:r w:rsidRPr="006278BE">
              <w:t>1.37</w:t>
            </w:r>
          </w:p>
        </w:tc>
        <w:tc>
          <w:tcPr>
            <w:tcW w:w="851" w:type="dxa"/>
          </w:tcPr>
          <w:p w14:paraId="5B396409" w14:textId="1715230E" w:rsidR="009B25A4" w:rsidRPr="006278BE" w:rsidRDefault="009B25A4" w:rsidP="002F2E70">
            <w:pPr>
              <w:cnfStyle w:val="000000000000" w:firstRow="0" w:lastRow="0" w:firstColumn="0" w:lastColumn="0" w:oddVBand="0" w:evenVBand="0" w:oddHBand="0" w:evenHBand="0" w:firstRowFirstColumn="0" w:firstRowLastColumn="0" w:lastRowFirstColumn="0" w:lastRowLastColumn="0"/>
            </w:pPr>
            <w:r w:rsidRPr="006278BE">
              <w:t>3.38</w:t>
            </w:r>
          </w:p>
        </w:tc>
        <w:tc>
          <w:tcPr>
            <w:tcW w:w="850" w:type="dxa"/>
          </w:tcPr>
          <w:p w14:paraId="43BF9AD1" w14:textId="20EE867C" w:rsidR="009B25A4" w:rsidRPr="006278BE" w:rsidRDefault="009B25A4" w:rsidP="002F2E70">
            <w:pPr>
              <w:cnfStyle w:val="000000000000" w:firstRow="0" w:lastRow="0" w:firstColumn="0" w:lastColumn="0" w:oddVBand="0" w:evenVBand="0" w:oddHBand="0" w:evenHBand="0" w:firstRowFirstColumn="0" w:firstRowLastColumn="0" w:lastRowFirstColumn="0" w:lastRowLastColumn="0"/>
            </w:pPr>
            <w:r w:rsidRPr="006278BE">
              <w:t>6.68</w:t>
            </w:r>
          </w:p>
        </w:tc>
        <w:tc>
          <w:tcPr>
            <w:tcW w:w="860" w:type="dxa"/>
          </w:tcPr>
          <w:p w14:paraId="28A30CD5" w14:textId="79AA17F0" w:rsidR="009B25A4" w:rsidRPr="006278BE" w:rsidRDefault="009B25A4" w:rsidP="002F2E70">
            <w:pPr>
              <w:cnfStyle w:val="000000000000" w:firstRow="0" w:lastRow="0" w:firstColumn="0" w:lastColumn="0" w:oddVBand="0" w:evenVBand="0" w:oddHBand="0" w:evenHBand="0" w:firstRowFirstColumn="0" w:firstRowLastColumn="0" w:lastRowFirstColumn="0" w:lastRowLastColumn="0"/>
            </w:pPr>
            <w:r w:rsidRPr="006278BE">
              <w:t>1.98</w:t>
            </w:r>
          </w:p>
        </w:tc>
        <w:tc>
          <w:tcPr>
            <w:tcW w:w="1276" w:type="dxa"/>
          </w:tcPr>
          <w:p w14:paraId="1230171B" w14:textId="0D654AAD" w:rsidR="009B25A4" w:rsidRPr="006278BE" w:rsidRDefault="009B25A4" w:rsidP="002F2E70">
            <w:pPr>
              <w:cnfStyle w:val="000000000000" w:firstRow="0" w:lastRow="0" w:firstColumn="0" w:lastColumn="0" w:oddVBand="0" w:evenVBand="0" w:oddHBand="0" w:evenHBand="0" w:firstRowFirstColumn="0" w:firstRowLastColumn="0" w:lastRowFirstColumn="0" w:lastRowLastColumn="0"/>
            </w:pPr>
            <w:r w:rsidRPr="006278BE">
              <w:t>13.41</w:t>
            </w:r>
          </w:p>
        </w:tc>
      </w:tr>
      <w:bookmarkEnd w:id="164"/>
    </w:tbl>
    <w:p w14:paraId="40F56A10" w14:textId="77777777" w:rsidR="00085780" w:rsidRPr="006278BE" w:rsidRDefault="00085780" w:rsidP="002F2E70"/>
    <w:p w14:paraId="76A54408" w14:textId="77777777" w:rsidR="001A2306" w:rsidRPr="006278BE" w:rsidRDefault="001A2306" w:rsidP="001A2306">
      <w:pPr>
        <w:pStyle w:val="Heading2"/>
      </w:pPr>
      <w:bookmarkStart w:id="165" w:name="_Toc111035972"/>
      <w:bookmarkStart w:id="166" w:name="_Toc121736114"/>
      <w:bookmarkStart w:id="167" w:name="_Toc126075043"/>
      <w:r w:rsidRPr="006278BE">
        <w:t>Use It Or Lose It Allowances</w:t>
      </w:r>
      <w:bookmarkEnd w:id="165"/>
      <w:bookmarkEnd w:id="166"/>
      <w:bookmarkEnd w:id="167"/>
      <w:r w:rsidRPr="006278BE">
        <w:t xml:space="preserve"> </w:t>
      </w:r>
    </w:p>
    <w:p w14:paraId="3D2FCF18" w14:textId="77777777" w:rsidR="001A2306" w:rsidRPr="006278BE" w:rsidRDefault="001A2306" w:rsidP="001A2306">
      <w:pPr>
        <w:pStyle w:val="Heading3nonumbering"/>
      </w:pPr>
      <w:r w:rsidRPr="006278BE">
        <w:t>Introduction</w:t>
      </w:r>
    </w:p>
    <w:p w14:paraId="6E28A867" w14:textId="77777777" w:rsidR="001A2306" w:rsidRPr="006278BE" w:rsidRDefault="001A2306" w:rsidP="00837CE3">
      <w:pPr>
        <w:pStyle w:val="NumberedNormal"/>
      </w:pPr>
      <w:r w:rsidRPr="006278BE">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6278BE" w:rsidRDefault="001A2306" w:rsidP="00837CE3">
      <w:pPr>
        <w:pStyle w:val="NumberedNormal"/>
      </w:pPr>
      <w:r w:rsidRPr="006278BE">
        <w:t>These terms are incorporated into the ED2 Price Control Financial Model so as to receive neutral treatment by the Totex Incentive Mechanism.</w:t>
      </w:r>
    </w:p>
    <w:p w14:paraId="051DD500" w14:textId="77777777" w:rsidR="001A2306" w:rsidRPr="006278BE" w:rsidRDefault="001A2306" w:rsidP="00837CE3">
      <w:pPr>
        <w:pStyle w:val="NumberedNormal"/>
      </w:pPr>
      <w:r w:rsidRPr="006278BE">
        <w:t>This condition also establishes the WSC Governance Document.</w:t>
      </w:r>
    </w:p>
    <w:p w14:paraId="64811719" w14:textId="77777777" w:rsidR="001A2306" w:rsidRPr="006278BE" w:rsidRDefault="001A2306" w:rsidP="001A2306">
      <w:pPr>
        <w:pStyle w:val="Heading3"/>
      </w:pPr>
      <w:r w:rsidRPr="006278BE">
        <w:t>Value of the Use It Or Lose It Allowances terms</w:t>
      </w:r>
    </w:p>
    <w:p w14:paraId="475FF977" w14:textId="77777777" w:rsidR="001A2306" w:rsidRPr="006278BE" w:rsidRDefault="001A2306" w:rsidP="00837CE3">
      <w:pPr>
        <w:pStyle w:val="NumberedNormal"/>
      </w:pPr>
      <w:r w:rsidRPr="006278BE">
        <w:t>The following are Use It Or Lose It Allowance terms:</w:t>
      </w:r>
    </w:p>
    <w:p w14:paraId="47F22CD6" w14:textId="365FCF2F" w:rsidR="001A2306" w:rsidRPr="006278BE" w:rsidRDefault="001A2306" w:rsidP="00837CE3">
      <w:pPr>
        <w:pStyle w:val="ListNormal"/>
      </w:pPr>
      <w:r w:rsidRPr="006278BE">
        <w:t>the Worst Served Customers term (WSC</w:t>
      </w:r>
      <w:r w:rsidRPr="006278BE">
        <w:rPr>
          <w:rStyle w:val="Subscript"/>
        </w:rPr>
        <w:t>t</w:t>
      </w:r>
      <w:r w:rsidRPr="006278BE">
        <w:t>);</w:t>
      </w:r>
      <w:r w:rsidR="00014CBD" w:rsidRPr="006278BE">
        <w:t xml:space="preserve"> </w:t>
      </w:r>
    </w:p>
    <w:p w14:paraId="41308E37" w14:textId="602E336F" w:rsidR="001A2306" w:rsidRPr="006278BE" w:rsidRDefault="001A2306" w:rsidP="00837CE3">
      <w:pPr>
        <w:pStyle w:val="ListNormal"/>
      </w:pPr>
      <w:r w:rsidRPr="006278BE">
        <w:t>the Visual Amenity Projects term (VAP</w:t>
      </w:r>
      <w:r w:rsidRPr="006278BE">
        <w:rPr>
          <w:rStyle w:val="Subscript"/>
        </w:rPr>
        <w:t>t</w:t>
      </w:r>
      <w:r w:rsidRPr="006278BE">
        <w:t>)</w:t>
      </w:r>
      <w:r w:rsidR="00C01BBC" w:rsidRPr="006278BE">
        <w:t>; and</w:t>
      </w:r>
      <w:r w:rsidRPr="006278BE">
        <w:t xml:space="preserve"> </w:t>
      </w:r>
    </w:p>
    <w:p w14:paraId="06DB3D5C" w14:textId="35D257E9" w:rsidR="00C01BBC" w:rsidRPr="006278BE" w:rsidRDefault="00C01BBC" w:rsidP="002F2E70">
      <w:pPr>
        <w:pStyle w:val="ListNormal"/>
        <w:rPr>
          <w:rStyle w:val="LicenseeSpecific"/>
          <w:bdr w:val="none" w:sz="0" w:space="0" w:color="auto"/>
        </w:rPr>
      </w:pPr>
      <w:r w:rsidRPr="006278BE">
        <w:t xml:space="preserve">[not used]. </w:t>
      </w:r>
    </w:p>
    <w:p w14:paraId="7ECCA7AC" w14:textId="77777777" w:rsidR="001A2306" w:rsidRPr="006278BE" w:rsidRDefault="001A2306" w:rsidP="001A2306">
      <w:pPr>
        <w:pStyle w:val="Heading3"/>
      </w:pPr>
      <w:r w:rsidRPr="006278BE">
        <w:t>Formulae for calculating the Worst Served Customers term (WSC</w:t>
      </w:r>
      <w:r w:rsidRPr="006278BE">
        <w:rPr>
          <w:rStyle w:val="Subscript"/>
        </w:rPr>
        <w:t>t</w:t>
      </w:r>
      <w:r w:rsidRPr="006278BE">
        <w:t>)</w:t>
      </w:r>
    </w:p>
    <w:p w14:paraId="0C496D92" w14:textId="77777777" w:rsidR="001A2306" w:rsidRPr="006278BE" w:rsidRDefault="001A2306" w:rsidP="00837CE3">
      <w:pPr>
        <w:pStyle w:val="NumberedNormal"/>
      </w:pPr>
      <w:r w:rsidRPr="006278BE">
        <w:t>For the Regulatory Year commencing on 1 April 2023, the value of WSC</w:t>
      </w:r>
      <w:r w:rsidRPr="006278BE">
        <w:rPr>
          <w:rStyle w:val="Subscript"/>
        </w:rPr>
        <w:t>t</w:t>
      </w:r>
      <w:r w:rsidRPr="006278BE">
        <w:t xml:space="preserve"> is derived in accordance with the following formula:</w:t>
      </w:r>
    </w:p>
    <w:p w14:paraId="77FD25B8" w14:textId="77777777" w:rsidR="001A2306" w:rsidRPr="006278BE" w:rsidRDefault="004A5D3F" w:rsidP="00837CE3">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m:rPr>
              <m:sty m:val="p"/>
            </m:rPr>
            <w:rPr>
              <w:rFonts w:ascii="Cambria Math" w:hAnsi="Cambria Math"/>
            </w:rPr>
            <m:t xml:space="preserve">, </m:t>
          </m:r>
          <m:r>
            <w:rPr>
              <w:rFonts w:ascii="Cambria Math" w:hAnsi="Cambria Math"/>
            </w:rPr>
            <m:t>WSCCSC</m:t>
          </m:r>
          <m:r>
            <m:rPr>
              <m:sty m:val="p"/>
            </m:rPr>
            <w:rPr>
              <w:rFonts w:ascii="Cambria Math" w:hAnsi="Cambria Math"/>
            </w:rPr>
            <m:t>)</m:t>
          </m:r>
        </m:oMath>
      </m:oMathPara>
    </w:p>
    <w:p w14:paraId="459D0013" w14:textId="77777777" w:rsidR="001A2306" w:rsidRPr="006278BE" w:rsidRDefault="001A2306" w:rsidP="00837CE3">
      <w:pPr>
        <w:pStyle w:val="FormulaDefinitions"/>
      </w:pPr>
      <w:r w:rsidRPr="006278BE">
        <w:t>where:</w:t>
      </w:r>
    </w:p>
    <w:tbl>
      <w:tblPr>
        <w:tblStyle w:val="TableGridLight"/>
        <w:tblW w:w="8658" w:type="dxa"/>
        <w:tblLook w:val="04A0" w:firstRow="1" w:lastRow="0" w:firstColumn="1" w:lastColumn="0" w:noHBand="0" w:noVBand="1"/>
      </w:tblPr>
      <w:tblGrid>
        <w:gridCol w:w="2211"/>
        <w:gridCol w:w="6447"/>
      </w:tblGrid>
      <w:tr w:rsidR="001A2306" w:rsidRPr="006278BE"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6278BE" w:rsidRDefault="001A2306" w:rsidP="00837CE3">
            <w:r w:rsidRPr="006278BE">
              <w:t>WSCCSE</w:t>
            </w:r>
            <w:r w:rsidRPr="006278BE">
              <w:rPr>
                <w:rStyle w:val="Subscript"/>
              </w:rPr>
              <w:t>t</w:t>
            </w:r>
          </w:p>
        </w:tc>
        <w:tc>
          <w:tcPr>
            <w:tcW w:w="6447" w:type="dxa"/>
            <w:hideMark/>
          </w:tcPr>
          <w:p w14:paraId="567F69D5"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total expenditure on WSC Projects as reported in accordance with the RIGs; and</w:t>
            </w:r>
          </w:p>
        </w:tc>
      </w:tr>
      <w:tr w:rsidR="001A2306" w:rsidRPr="006278BE"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6278BE" w:rsidRDefault="001A2306" w:rsidP="00837CE3">
            <w:r w:rsidRPr="006278BE">
              <w:t>WSCCSC</w:t>
            </w:r>
          </w:p>
        </w:tc>
        <w:tc>
          <w:tcPr>
            <w:tcW w:w="6447" w:type="dxa"/>
            <w:hideMark/>
          </w:tcPr>
          <w:p w14:paraId="7AEF58C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the licensee's expenditure cap for WSC Projects for the Price Control Period, as set out in Appendix 1.</w:t>
            </w:r>
          </w:p>
        </w:tc>
      </w:tr>
    </w:tbl>
    <w:p w14:paraId="61FEC9B8" w14:textId="77777777" w:rsidR="001A2306" w:rsidRPr="006278BE" w:rsidRDefault="001A2306" w:rsidP="00837CE3">
      <w:pPr>
        <w:pStyle w:val="NumberedNormal"/>
      </w:pPr>
      <w:r w:rsidRPr="006278BE">
        <w:t>For Regulatory Years commencing on or after 1 April 2024, the value of WSC</w:t>
      </w:r>
      <w:r w:rsidRPr="006278BE">
        <w:rPr>
          <w:rStyle w:val="Subscript"/>
        </w:rPr>
        <w:t>t</w:t>
      </w:r>
      <w:r w:rsidRPr="006278BE">
        <w:t xml:space="preserve"> is derived in accordance with the following formula:</w:t>
      </w:r>
    </w:p>
    <w:p w14:paraId="068D804C" w14:textId="77777777" w:rsidR="001A2306" w:rsidRPr="006278BE" w:rsidRDefault="004A5D3F" w:rsidP="00837CE3">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t>
          </m:r>
          <m:r>
            <w:rPr>
              <w:rFonts w:ascii="Cambria Math" w:hAnsi="Cambria Math"/>
            </w:rPr>
            <m:t>max</m:t>
          </m:r>
          <m:r>
            <m:rPr>
              <m:sty m:val="p"/>
            </m:rPr>
            <w:rPr>
              <w:rFonts w:ascii="Cambria Math" w:hAnsi="Cambria Math"/>
            </w:rPr>
            <m:t>⁡</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m:rPr>
                          <m:sty m:val="p"/>
                        </m:rPr>
                        <w:rPr>
                          <w:rFonts w:ascii="Cambria Math" w:hAnsi="Cambria Math"/>
                        </w:rPr>
                        <m:t xml:space="preserve">, </m:t>
                      </m:r>
                      <m:r>
                        <w:rPr>
                          <w:rFonts w:ascii="Cambria Math" w:hAnsi="Cambria Math"/>
                        </w:rPr>
                        <m:t>WSCCSC</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m:rPr>
                  <m:sty m:val="p"/>
                </m:rPr>
                <w:rPr>
                  <w:rFonts w:ascii="Cambria Math" w:hAnsi="Cambria Math"/>
                </w:rPr>
                <m:t>, 0</m:t>
              </m:r>
            </m:e>
          </m:d>
        </m:oMath>
      </m:oMathPara>
    </w:p>
    <w:p w14:paraId="7D7F9F06" w14:textId="77777777" w:rsidR="001A2306" w:rsidRPr="006278BE" w:rsidRDefault="001A2306" w:rsidP="00837CE3">
      <w:pPr>
        <w:pStyle w:val="FormulaDefinitions"/>
      </w:pPr>
      <w:r w:rsidRPr="006278BE">
        <w:t>where:</w:t>
      </w:r>
    </w:p>
    <w:tbl>
      <w:tblPr>
        <w:tblStyle w:val="TableGridLight"/>
        <w:tblW w:w="8658" w:type="dxa"/>
        <w:tblLook w:val="04A0" w:firstRow="1" w:lastRow="0" w:firstColumn="1" w:lastColumn="0" w:noHBand="0" w:noVBand="1"/>
      </w:tblPr>
      <w:tblGrid>
        <w:gridCol w:w="2211"/>
        <w:gridCol w:w="6447"/>
      </w:tblGrid>
      <w:tr w:rsidR="001A2306" w:rsidRPr="006278BE"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6278BE" w:rsidRDefault="001A2306" w:rsidP="00837CE3">
            <w:r w:rsidRPr="006278BE">
              <w:t>WSCCSE</w:t>
            </w:r>
            <w:r w:rsidRPr="006278BE">
              <w:rPr>
                <w:rStyle w:val="Subscript"/>
              </w:rPr>
              <w:t>t</w:t>
            </w:r>
          </w:p>
        </w:tc>
        <w:tc>
          <w:tcPr>
            <w:tcW w:w="6447" w:type="dxa"/>
            <w:hideMark/>
          </w:tcPr>
          <w:p w14:paraId="621F438E"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meaning given in paragraph 3.4.5;</w:t>
            </w:r>
          </w:p>
        </w:tc>
      </w:tr>
      <w:tr w:rsidR="001A2306" w:rsidRPr="006278BE"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6278BE" w:rsidRDefault="001A2306" w:rsidP="00837CE3">
            <w:r w:rsidRPr="006278BE">
              <w:t>WSCCSC</w:t>
            </w:r>
          </w:p>
        </w:tc>
        <w:tc>
          <w:tcPr>
            <w:tcW w:w="6447" w:type="dxa"/>
            <w:hideMark/>
          </w:tcPr>
          <w:p w14:paraId="00BAB07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paragraph 3.4.5; and</w:t>
            </w:r>
          </w:p>
        </w:tc>
      </w:tr>
      <w:tr w:rsidR="001A2306" w:rsidRPr="006278BE"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6278BE" w:rsidRDefault="004A5D3F" w:rsidP="00837CE3">
            <m:oMathPara>
              <m:oMath>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total expenditure during the Price Control Period on WSC Projects prior to Regulatory Year t.</w:t>
            </w:r>
          </w:p>
        </w:tc>
      </w:tr>
    </w:tbl>
    <w:p w14:paraId="3BED7DB1" w14:textId="77777777" w:rsidR="001A2306" w:rsidRPr="006278BE" w:rsidRDefault="001A2306" w:rsidP="00837CE3">
      <w:pPr>
        <w:pStyle w:val="NumberedNormal"/>
      </w:pPr>
      <w:r w:rsidRPr="006278BE">
        <w:t xml:space="preserve">The licensee must comply with the WSC Governance Document in its administration and delivery of its WSC Projects. </w:t>
      </w:r>
    </w:p>
    <w:p w14:paraId="20FBBE5A" w14:textId="77777777" w:rsidR="001A2306" w:rsidRPr="006278BE" w:rsidRDefault="001A2306" w:rsidP="00837CE3">
      <w:pPr>
        <w:pStyle w:val="NumberedNormal"/>
      </w:pPr>
      <w:r w:rsidRPr="006278BE">
        <w:t>The WSC Governance Document may make provision for the governance and administration of the Worst Served Customers Use It Or Lose It Allowance, including:</w:t>
      </w:r>
    </w:p>
    <w:p w14:paraId="74C24E5F" w14:textId="77777777" w:rsidR="001A2306" w:rsidRPr="006278BE" w:rsidRDefault="001A2306" w:rsidP="00837CE3">
      <w:pPr>
        <w:pStyle w:val="ListNormal"/>
      </w:pPr>
      <w:r w:rsidRPr="006278BE">
        <w:t>the eligibility criteria that WSC Projects must meet; and</w:t>
      </w:r>
    </w:p>
    <w:p w14:paraId="5D457DE2" w14:textId="77777777" w:rsidR="001A2306" w:rsidRPr="006278BE" w:rsidRDefault="001A2306" w:rsidP="00837CE3">
      <w:pPr>
        <w:pStyle w:val="ListNormal"/>
      </w:pPr>
      <w:r w:rsidRPr="006278BE">
        <w:t>reporting requirements in respect of WSC Projects.</w:t>
      </w:r>
    </w:p>
    <w:p w14:paraId="4DFB2C2E" w14:textId="77777777" w:rsidR="001A2306" w:rsidRPr="006278BE" w:rsidRDefault="001A2306" w:rsidP="00837CE3">
      <w:pPr>
        <w:pStyle w:val="NumberedNormal"/>
      </w:pPr>
      <w:r w:rsidRPr="006278BE">
        <w:t xml:space="preserve">The procedure for issuing and amending the WSC Governance Document is provided in Special Condition 1.3 (Common procedures). </w:t>
      </w:r>
    </w:p>
    <w:p w14:paraId="37DABBD3" w14:textId="77777777" w:rsidR="001A2306" w:rsidRPr="006278BE" w:rsidRDefault="001A2306" w:rsidP="001A2306">
      <w:pPr>
        <w:pStyle w:val="Heading3"/>
      </w:pPr>
      <w:r w:rsidRPr="006278BE">
        <w:t>Formulae for calculating the Visual Amenity Projects term (VAP</w:t>
      </w:r>
      <w:r w:rsidRPr="006278BE">
        <w:rPr>
          <w:rStyle w:val="Subscript"/>
        </w:rPr>
        <w:t>t</w:t>
      </w:r>
      <w:r w:rsidRPr="006278BE">
        <w:t>)</w:t>
      </w:r>
    </w:p>
    <w:p w14:paraId="5D6462B2" w14:textId="77777777" w:rsidR="001A2306" w:rsidRPr="006278BE" w:rsidRDefault="001A2306" w:rsidP="00837CE3">
      <w:pPr>
        <w:pStyle w:val="NumberedNormal"/>
      </w:pPr>
      <w:r w:rsidRPr="006278BE">
        <w:t>For the Regulatory Year commencing on 1 April 2023, the value of VAP</w:t>
      </w:r>
      <w:r w:rsidRPr="006278BE">
        <w:rPr>
          <w:rStyle w:val="Subscript"/>
        </w:rPr>
        <w:t>t</w:t>
      </w:r>
      <w:r w:rsidRPr="006278BE">
        <w:t xml:space="preserve"> is derived in accordance with the following formula:</w:t>
      </w:r>
    </w:p>
    <w:p w14:paraId="6F2B26B8" w14:textId="77777777" w:rsidR="001A2306" w:rsidRPr="006278BE" w:rsidRDefault="004A5D3F" w:rsidP="00837CE3">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m:rPr>
              <m:sty m:val="p"/>
            </m:rPr>
            <w:rPr>
              <w:rFonts w:ascii="Cambria Math" w:hAnsi="Cambria Math"/>
            </w:rPr>
            <m:t xml:space="preserve">, </m:t>
          </m:r>
          <m:r>
            <w:rPr>
              <w:rFonts w:ascii="Cambria Math" w:hAnsi="Cambria Math"/>
            </w:rPr>
            <m:t>VAPCAP</m:t>
          </m:r>
          <m:r>
            <m:rPr>
              <m:sty m:val="p"/>
            </m:rPr>
            <w:rPr>
              <w:rFonts w:ascii="Cambria Math" w:hAnsi="Cambria Math"/>
            </w:rPr>
            <m:t>)</m:t>
          </m:r>
        </m:oMath>
      </m:oMathPara>
    </w:p>
    <w:p w14:paraId="65795BCD" w14:textId="77777777" w:rsidR="001A2306" w:rsidRPr="006278BE" w:rsidRDefault="001A2306" w:rsidP="00837CE3">
      <w:pPr>
        <w:pStyle w:val="FormulaDefinitions"/>
      </w:pPr>
      <w:r w:rsidRPr="006278BE">
        <w:t>where:</w:t>
      </w:r>
    </w:p>
    <w:tbl>
      <w:tblPr>
        <w:tblStyle w:val="TableGridLight"/>
        <w:tblW w:w="8658" w:type="dxa"/>
        <w:tblLook w:val="04A0" w:firstRow="1" w:lastRow="0" w:firstColumn="1" w:lastColumn="0" w:noHBand="0" w:noVBand="1"/>
      </w:tblPr>
      <w:tblGrid>
        <w:gridCol w:w="1447"/>
        <w:gridCol w:w="7211"/>
      </w:tblGrid>
      <w:tr w:rsidR="001A2306" w:rsidRPr="006278BE"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6278BE" w:rsidRDefault="001A2306" w:rsidP="00837CE3">
            <w:r w:rsidRPr="006278BE">
              <w:t>VAPTE</w:t>
            </w:r>
            <w:r w:rsidRPr="006278BE">
              <w:rPr>
                <w:rStyle w:val="Subscript"/>
              </w:rPr>
              <w:t>t</w:t>
            </w:r>
          </w:p>
        </w:tc>
        <w:tc>
          <w:tcPr>
            <w:tcW w:w="7211" w:type="dxa"/>
            <w:hideMark/>
          </w:tcPr>
          <w:p w14:paraId="1B7D86D3"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total expenditure on Visual Amenity Projects as reported in accordance with the RIGs; and</w:t>
            </w:r>
          </w:p>
        </w:tc>
      </w:tr>
      <w:tr w:rsidR="001A2306" w:rsidRPr="006278BE"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6278BE" w:rsidRDefault="001A2306" w:rsidP="00837CE3">
            <w:r w:rsidRPr="006278BE">
              <w:t>VAPCAP</w:t>
            </w:r>
          </w:p>
        </w:tc>
        <w:tc>
          <w:tcPr>
            <w:tcW w:w="7211" w:type="dxa"/>
            <w:hideMark/>
          </w:tcPr>
          <w:p w14:paraId="2ED2290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the licensee's expenditure cap for Visual Amenity Projects for the Price Control Period, as set out in Appendix 2.</w:t>
            </w:r>
          </w:p>
        </w:tc>
      </w:tr>
    </w:tbl>
    <w:p w14:paraId="08A34EEE" w14:textId="77777777" w:rsidR="001A2306" w:rsidRPr="006278BE" w:rsidRDefault="001A2306" w:rsidP="00837CE3">
      <w:pPr>
        <w:pStyle w:val="NumberedNormal"/>
      </w:pPr>
      <w:r w:rsidRPr="006278BE">
        <w:t>For Regulatory Years commencing on or after 1 April 2024, the value of VAP</w:t>
      </w:r>
      <w:r w:rsidRPr="006278BE">
        <w:rPr>
          <w:rStyle w:val="Subscript"/>
        </w:rPr>
        <w:t>t</w:t>
      </w:r>
      <w:r w:rsidRPr="006278BE">
        <w:t xml:space="preserve"> is derived in accordance with the following formula:</w:t>
      </w:r>
    </w:p>
    <w:p w14:paraId="7C17C40B" w14:textId="77777777" w:rsidR="001A2306" w:rsidRPr="006278BE" w:rsidRDefault="004A5D3F" w:rsidP="00837CE3">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t>
          </m:r>
          <m:r>
            <w:rPr>
              <w:rFonts w:ascii="Cambria Math" w:hAnsi="Cambria Math"/>
            </w:rPr>
            <m:t>max</m:t>
          </m:r>
          <m:r>
            <m:rPr>
              <m:sty m:val="p"/>
            </m:rPr>
            <w:rPr>
              <w:rFonts w:ascii="Cambria Math" w:hAnsi="Cambria Math"/>
            </w:rPr>
            <m:t>⁡</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m:rPr>
                          <m:sty m:val="p"/>
                        </m:rPr>
                        <w:rPr>
                          <w:rFonts w:ascii="Cambria Math" w:hAnsi="Cambria Math"/>
                        </w:rPr>
                        <m:t xml:space="preserve">, </m:t>
                      </m:r>
                      <m:r>
                        <w:rPr>
                          <w:rFonts w:ascii="Cambria Math" w:hAnsi="Cambria Math"/>
                        </w:rPr>
                        <m:t>VAPCAP</m:t>
                      </m:r>
                      <m:r>
                        <m:rPr>
                          <m:sty m:val="p"/>
                        </m:rPr>
                        <w:rPr>
                          <w:rFonts w:ascii="Cambria Math" w:hAnsi="Cambria Math"/>
                        </w:rPr>
                        <m:t xml:space="preserve">- </m:t>
                      </m:r>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m:rPr>
                  <m:sty m:val="p"/>
                </m:rPr>
                <w:rPr>
                  <w:rFonts w:ascii="Cambria Math" w:hAnsi="Cambria Math"/>
                </w:rPr>
                <m:t>, 0</m:t>
              </m:r>
            </m:e>
          </m:d>
        </m:oMath>
      </m:oMathPara>
    </w:p>
    <w:p w14:paraId="36C8D40E" w14:textId="77777777" w:rsidR="001A2306" w:rsidRPr="006278BE" w:rsidRDefault="001A2306" w:rsidP="00837CE3">
      <w:pPr>
        <w:pStyle w:val="FormulaDefinitions"/>
      </w:pPr>
      <w:r w:rsidRPr="006278BE">
        <w:t>where:</w:t>
      </w:r>
    </w:p>
    <w:tbl>
      <w:tblPr>
        <w:tblStyle w:val="TableGridLight"/>
        <w:tblW w:w="8658" w:type="dxa"/>
        <w:tblLook w:val="04A0" w:firstRow="1" w:lastRow="0" w:firstColumn="1" w:lastColumn="0" w:noHBand="0" w:noVBand="1"/>
      </w:tblPr>
      <w:tblGrid>
        <w:gridCol w:w="2211"/>
        <w:gridCol w:w="6447"/>
      </w:tblGrid>
      <w:tr w:rsidR="001A2306" w:rsidRPr="006278BE"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6278BE" w:rsidRDefault="001A2306" w:rsidP="00837CE3">
            <w:r w:rsidRPr="006278BE">
              <w:t>VAPTE</w:t>
            </w:r>
            <w:r w:rsidRPr="006278BE">
              <w:rPr>
                <w:rStyle w:val="Subscript"/>
              </w:rPr>
              <w:t>t</w:t>
            </w:r>
          </w:p>
        </w:tc>
        <w:tc>
          <w:tcPr>
            <w:tcW w:w="6447" w:type="dxa"/>
            <w:hideMark/>
          </w:tcPr>
          <w:p w14:paraId="1B217AC1"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meaning given in paragraph 3.4.10;</w:t>
            </w:r>
          </w:p>
        </w:tc>
      </w:tr>
      <w:tr w:rsidR="001A2306" w:rsidRPr="006278BE"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6278BE" w:rsidRDefault="001A2306" w:rsidP="00837CE3">
            <w:r w:rsidRPr="006278BE">
              <w:t>VAPCAP</w:t>
            </w:r>
          </w:p>
        </w:tc>
        <w:tc>
          <w:tcPr>
            <w:tcW w:w="6447" w:type="dxa"/>
            <w:hideMark/>
          </w:tcPr>
          <w:p w14:paraId="2D14D36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paragraph 3.4.10; and</w:t>
            </w:r>
          </w:p>
        </w:tc>
      </w:tr>
      <w:tr w:rsidR="001A2306" w:rsidRPr="006278BE"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6278BE" w:rsidRDefault="004A5D3F" w:rsidP="00837CE3">
            <m:oMathPara>
              <m:oMath>
                <m:nary>
                  <m:naryPr>
                    <m:chr m:val="∑"/>
                    <m:limLoc m:val="undOvr"/>
                    <m:ctrlPr>
                      <w:rPr>
                        <w:rFonts w:ascii="Cambria Math" w:hAnsi="Cambria Math"/>
                      </w:rPr>
                    </m:ctrlPr>
                  </m:naryPr>
                  <m:sub>
                    <m:r>
                      <w:rPr>
                        <w:rFonts w:ascii="Cambria Math" w:hAnsi="Cambria Math"/>
                      </w:rPr>
                      <m:t>k</m:t>
                    </m:r>
                    <m:r>
                      <m:rPr>
                        <m:sty m:val="p"/>
                      </m:rPr>
                      <w:rPr>
                        <w:rFonts w:ascii="Cambria Math" w:hAnsi="Cambria Math"/>
                      </w:rPr>
                      <m:t>=2023/24</m:t>
                    </m:r>
                  </m:sub>
                  <m:sup>
                    <m:r>
                      <m:rPr>
                        <m:sty m:val="p"/>
                      </m:rPr>
                      <w:rPr>
                        <w:rFonts w:ascii="Cambria Math" w:hAnsi="Cambria Math"/>
                      </w:rPr>
                      <m:t xml:space="preserve"> </m:t>
                    </m:r>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718B86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total expenditure during the Price Control Period on Visual Amenity Projects prior to Regulatory Year t.</w:t>
            </w:r>
          </w:p>
        </w:tc>
      </w:tr>
    </w:tbl>
    <w:p w14:paraId="20BEBC3A" w14:textId="34A7A470" w:rsidR="001A2306" w:rsidRPr="006278BE" w:rsidRDefault="00C01BBC" w:rsidP="00C01BBC">
      <w:pPr>
        <w:pStyle w:val="Heading3"/>
      </w:pPr>
      <w:r w:rsidRPr="006278BE">
        <w:t xml:space="preserve">[Not used] </w:t>
      </w:r>
    </w:p>
    <w:p w14:paraId="5079E3AD" w14:textId="76FF18D9" w:rsidR="00C01BBC" w:rsidRPr="006278BE" w:rsidRDefault="00C01BBC" w:rsidP="002F2E70">
      <w:pPr>
        <w:pStyle w:val="NumberedNormal"/>
      </w:pPr>
      <w:r w:rsidRPr="006278BE">
        <w:t xml:space="preserve">[Not used] </w:t>
      </w:r>
    </w:p>
    <w:p w14:paraId="65186DE1" w14:textId="4F8FDF4D" w:rsidR="00C01BBC" w:rsidRPr="006278BE" w:rsidRDefault="00C01BBC" w:rsidP="002F2E70">
      <w:pPr>
        <w:pStyle w:val="NumberedNormal"/>
      </w:pPr>
      <w:r w:rsidRPr="006278BE">
        <w:t xml:space="preserve">[Not used] </w:t>
      </w:r>
    </w:p>
    <w:p w14:paraId="23334126" w14:textId="77777777" w:rsidR="00C01BBC" w:rsidRPr="006278BE" w:rsidRDefault="00C01BBC" w:rsidP="00C01BBC">
      <w:pPr>
        <w:pStyle w:val="AppendixHeading"/>
      </w:pPr>
    </w:p>
    <w:p w14:paraId="5047C839" w14:textId="77777777" w:rsidR="001A2306" w:rsidRPr="006278BE" w:rsidRDefault="001A2306" w:rsidP="00837CE3">
      <w:pPr>
        <w:pStyle w:val="Caption"/>
      </w:pPr>
      <w:r w:rsidRPr="006278BE">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6278BE"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6278BE" w:rsidRDefault="001A2306" w:rsidP="00837CE3">
            <w:r w:rsidRPr="006278BE">
              <w:t>Licensee</w:t>
            </w:r>
          </w:p>
        </w:tc>
        <w:tc>
          <w:tcPr>
            <w:tcW w:w="3132" w:type="dxa"/>
            <w:hideMark/>
          </w:tcPr>
          <w:p w14:paraId="5ED43C3E" w14:textId="77777777" w:rsidR="001A2306" w:rsidRPr="006278BE" w:rsidRDefault="001A2306" w:rsidP="00837CE3">
            <w:r w:rsidRPr="006278BE">
              <w:t>Value of cap (£m)</w:t>
            </w:r>
          </w:p>
        </w:tc>
      </w:tr>
      <w:tr w:rsidR="001A2306" w:rsidRPr="006278BE" w14:paraId="7BEA86ED" w14:textId="77777777" w:rsidTr="00A75C46">
        <w:trPr>
          <w:trHeight w:val="97"/>
        </w:trPr>
        <w:tc>
          <w:tcPr>
            <w:tcW w:w="4951" w:type="dxa"/>
            <w:hideMark/>
          </w:tcPr>
          <w:p w14:paraId="28F07D78" w14:textId="77777777" w:rsidR="001A2306" w:rsidRPr="006278BE" w:rsidRDefault="001A2306" w:rsidP="00837CE3">
            <w:r w:rsidRPr="006278BE">
              <w:t>ENWL</w:t>
            </w:r>
          </w:p>
        </w:tc>
        <w:tc>
          <w:tcPr>
            <w:tcW w:w="3132" w:type="dxa"/>
            <w:hideMark/>
          </w:tcPr>
          <w:p w14:paraId="2D0A36F1" w14:textId="6631A886" w:rsidR="001A2306" w:rsidRPr="006278BE" w:rsidRDefault="001A2306" w:rsidP="00837CE3">
            <w:r w:rsidRPr="006278BE">
              <w:t>20.</w:t>
            </w:r>
            <w:r w:rsidR="00240D83" w:rsidRPr="006278BE">
              <w:t>86</w:t>
            </w:r>
          </w:p>
        </w:tc>
      </w:tr>
      <w:tr w:rsidR="00D87D26" w:rsidRPr="006278BE" w14:paraId="5B5EAF5D" w14:textId="77777777" w:rsidTr="00A75C46">
        <w:trPr>
          <w:trHeight w:val="97"/>
        </w:trPr>
        <w:tc>
          <w:tcPr>
            <w:tcW w:w="4951" w:type="dxa"/>
            <w:hideMark/>
          </w:tcPr>
          <w:p w14:paraId="6F4727F5" w14:textId="018737E7" w:rsidR="00D87D26" w:rsidRPr="006278BE" w:rsidRDefault="00D87D26" w:rsidP="00D87D26">
            <w:r w:rsidRPr="006278BE">
              <w:t>NP</w:t>
            </w:r>
            <w:ins w:id="168" w:author="Dafydd Burton" w:date="2024-11-07T10:26:00Z" w16du:dateUtc="2024-11-07T10:26:00Z">
              <w:r w:rsidR="00905B91">
                <w:t>g</w:t>
              </w:r>
            </w:ins>
            <w:del w:id="169" w:author="Dafydd Burton" w:date="2024-11-07T10:26:00Z" w16du:dateUtc="2024-11-07T10:26:00Z">
              <w:r w:rsidRPr="006278BE" w:rsidDel="00905B91">
                <w:delText>G</w:delText>
              </w:r>
            </w:del>
            <w:r w:rsidRPr="006278BE">
              <w:t>N</w:t>
            </w:r>
          </w:p>
        </w:tc>
        <w:tc>
          <w:tcPr>
            <w:tcW w:w="3132" w:type="dxa"/>
            <w:hideMark/>
          </w:tcPr>
          <w:p w14:paraId="17D4D792" w14:textId="2642941B" w:rsidR="00D87D26" w:rsidRPr="006278BE" w:rsidRDefault="00D87D26" w:rsidP="00D87D26">
            <w:r w:rsidRPr="006278BE">
              <w:t>0.87</w:t>
            </w:r>
          </w:p>
        </w:tc>
      </w:tr>
      <w:tr w:rsidR="00D87D26" w:rsidRPr="006278BE" w14:paraId="6B5928C5" w14:textId="77777777" w:rsidTr="00A75C46">
        <w:trPr>
          <w:trHeight w:val="95"/>
        </w:trPr>
        <w:tc>
          <w:tcPr>
            <w:tcW w:w="4951" w:type="dxa"/>
            <w:hideMark/>
          </w:tcPr>
          <w:p w14:paraId="5A7A6CE2" w14:textId="331857AB" w:rsidR="00D87D26" w:rsidRPr="006278BE" w:rsidRDefault="00D87D26" w:rsidP="00D87D26">
            <w:r w:rsidRPr="006278BE">
              <w:t>NP</w:t>
            </w:r>
            <w:ins w:id="170" w:author="Dafydd Burton" w:date="2024-11-07T10:26:00Z" w16du:dateUtc="2024-11-07T10:26:00Z">
              <w:r w:rsidR="00905B91">
                <w:t>g</w:t>
              </w:r>
            </w:ins>
            <w:del w:id="171" w:author="Dafydd Burton" w:date="2024-11-07T10:26:00Z" w16du:dateUtc="2024-11-07T10:26:00Z">
              <w:r w:rsidRPr="006278BE" w:rsidDel="00905B91">
                <w:delText>G</w:delText>
              </w:r>
            </w:del>
            <w:r w:rsidRPr="006278BE">
              <w:t>Y</w:t>
            </w:r>
          </w:p>
        </w:tc>
        <w:tc>
          <w:tcPr>
            <w:tcW w:w="3132" w:type="dxa"/>
            <w:hideMark/>
          </w:tcPr>
          <w:p w14:paraId="25AFFBBC" w14:textId="0EDCC1F9" w:rsidR="00D87D26" w:rsidRPr="006278BE" w:rsidRDefault="00D87D26" w:rsidP="00D87D26">
            <w:r w:rsidRPr="006278BE">
              <w:t>3.07</w:t>
            </w:r>
          </w:p>
        </w:tc>
      </w:tr>
      <w:tr w:rsidR="001A2306" w:rsidRPr="006278BE" w14:paraId="701ACBB2" w14:textId="77777777" w:rsidTr="00A75C46">
        <w:trPr>
          <w:trHeight w:val="105"/>
        </w:trPr>
        <w:tc>
          <w:tcPr>
            <w:tcW w:w="4951" w:type="dxa"/>
            <w:hideMark/>
          </w:tcPr>
          <w:p w14:paraId="567E06B9" w14:textId="77777777" w:rsidR="001A2306" w:rsidRPr="006278BE" w:rsidRDefault="001A2306" w:rsidP="00837CE3">
            <w:r w:rsidRPr="006278BE">
              <w:t>WMID</w:t>
            </w:r>
          </w:p>
        </w:tc>
        <w:tc>
          <w:tcPr>
            <w:tcW w:w="3132" w:type="dxa"/>
            <w:hideMark/>
          </w:tcPr>
          <w:p w14:paraId="3BD4DC78" w14:textId="6190965A" w:rsidR="001A2306" w:rsidRPr="006278BE" w:rsidRDefault="001A2306" w:rsidP="00837CE3">
            <w:r w:rsidRPr="006278BE">
              <w:t>1.</w:t>
            </w:r>
            <w:r w:rsidR="00240D83" w:rsidRPr="006278BE">
              <w:t>49</w:t>
            </w:r>
          </w:p>
        </w:tc>
      </w:tr>
      <w:tr w:rsidR="001A2306" w:rsidRPr="006278BE" w14:paraId="5428866B" w14:textId="77777777" w:rsidTr="00A75C46">
        <w:trPr>
          <w:trHeight w:val="69"/>
        </w:trPr>
        <w:tc>
          <w:tcPr>
            <w:tcW w:w="4951" w:type="dxa"/>
            <w:hideMark/>
          </w:tcPr>
          <w:p w14:paraId="4F055F47" w14:textId="77777777" w:rsidR="001A2306" w:rsidRPr="006278BE" w:rsidRDefault="001A2306" w:rsidP="00837CE3">
            <w:r w:rsidRPr="006278BE">
              <w:t>EMID</w:t>
            </w:r>
          </w:p>
        </w:tc>
        <w:tc>
          <w:tcPr>
            <w:tcW w:w="3132" w:type="dxa"/>
            <w:hideMark/>
          </w:tcPr>
          <w:p w14:paraId="1C250B20" w14:textId="13AB2919" w:rsidR="001A2306" w:rsidRPr="006278BE" w:rsidRDefault="001A2306" w:rsidP="00837CE3">
            <w:r w:rsidRPr="006278BE">
              <w:t>0.1</w:t>
            </w:r>
            <w:r w:rsidR="00B15622" w:rsidRPr="006278BE">
              <w:t>0</w:t>
            </w:r>
          </w:p>
        </w:tc>
      </w:tr>
      <w:tr w:rsidR="001A2306" w:rsidRPr="006278BE" w14:paraId="3300C89E" w14:textId="77777777" w:rsidTr="00A75C46">
        <w:trPr>
          <w:trHeight w:val="70"/>
        </w:trPr>
        <w:tc>
          <w:tcPr>
            <w:tcW w:w="4951" w:type="dxa"/>
            <w:hideMark/>
          </w:tcPr>
          <w:p w14:paraId="31B98EC3" w14:textId="77777777" w:rsidR="001A2306" w:rsidRPr="006278BE" w:rsidRDefault="001A2306" w:rsidP="00837CE3">
            <w:r w:rsidRPr="006278BE">
              <w:t>SWALES</w:t>
            </w:r>
          </w:p>
        </w:tc>
        <w:tc>
          <w:tcPr>
            <w:tcW w:w="3132" w:type="dxa"/>
            <w:hideMark/>
          </w:tcPr>
          <w:p w14:paraId="36A6AB27" w14:textId="285467AB" w:rsidR="001A2306" w:rsidRPr="006278BE" w:rsidRDefault="001A2306" w:rsidP="00837CE3">
            <w:r w:rsidRPr="006278BE">
              <w:t>1.</w:t>
            </w:r>
            <w:r w:rsidR="00B15622" w:rsidRPr="006278BE">
              <w:t>5</w:t>
            </w:r>
            <w:r w:rsidRPr="006278BE">
              <w:t>6</w:t>
            </w:r>
          </w:p>
        </w:tc>
      </w:tr>
      <w:tr w:rsidR="001A2306" w:rsidRPr="006278BE" w14:paraId="63BDC9ED" w14:textId="77777777" w:rsidTr="00A75C46">
        <w:trPr>
          <w:trHeight w:val="119"/>
        </w:trPr>
        <w:tc>
          <w:tcPr>
            <w:tcW w:w="4951" w:type="dxa"/>
            <w:hideMark/>
          </w:tcPr>
          <w:p w14:paraId="401D19E2" w14:textId="77777777" w:rsidR="001A2306" w:rsidRPr="006278BE" w:rsidRDefault="001A2306" w:rsidP="00837CE3">
            <w:r w:rsidRPr="006278BE">
              <w:t>SWEST</w:t>
            </w:r>
          </w:p>
        </w:tc>
        <w:tc>
          <w:tcPr>
            <w:tcW w:w="3132" w:type="dxa"/>
            <w:hideMark/>
          </w:tcPr>
          <w:p w14:paraId="3776CDB1" w14:textId="5D8F2E1C" w:rsidR="001A2306" w:rsidRPr="006278BE" w:rsidRDefault="001A2306" w:rsidP="00837CE3">
            <w:r w:rsidRPr="006278BE">
              <w:t>0</w:t>
            </w:r>
            <w:r w:rsidR="00A925FC" w:rsidRPr="006278BE">
              <w:t>.95</w:t>
            </w:r>
          </w:p>
        </w:tc>
      </w:tr>
      <w:tr w:rsidR="001A2306" w:rsidRPr="006278BE" w14:paraId="25AF0025" w14:textId="77777777" w:rsidTr="00A75C46">
        <w:trPr>
          <w:trHeight w:val="119"/>
        </w:trPr>
        <w:tc>
          <w:tcPr>
            <w:tcW w:w="4951" w:type="dxa"/>
            <w:hideMark/>
          </w:tcPr>
          <w:p w14:paraId="02F88602" w14:textId="77777777" w:rsidR="001A2306" w:rsidRPr="006278BE" w:rsidRDefault="001A2306" w:rsidP="00837CE3">
            <w:r w:rsidRPr="006278BE">
              <w:t>LPN</w:t>
            </w:r>
          </w:p>
        </w:tc>
        <w:tc>
          <w:tcPr>
            <w:tcW w:w="3132" w:type="dxa"/>
            <w:hideMark/>
          </w:tcPr>
          <w:p w14:paraId="1339A657" w14:textId="58E8C36F" w:rsidR="001A2306" w:rsidRPr="006278BE" w:rsidRDefault="001A2306" w:rsidP="00837CE3">
            <w:r w:rsidRPr="006278BE">
              <w:t>0.0</w:t>
            </w:r>
            <w:r w:rsidR="00A925FC" w:rsidRPr="006278BE">
              <w:t>0</w:t>
            </w:r>
          </w:p>
        </w:tc>
      </w:tr>
      <w:tr w:rsidR="001A2306" w:rsidRPr="006278BE" w14:paraId="4E7B19D7" w14:textId="77777777" w:rsidTr="00A75C46">
        <w:trPr>
          <w:trHeight w:val="119"/>
        </w:trPr>
        <w:tc>
          <w:tcPr>
            <w:tcW w:w="4951" w:type="dxa"/>
            <w:hideMark/>
          </w:tcPr>
          <w:p w14:paraId="45A5602F" w14:textId="77777777" w:rsidR="001A2306" w:rsidRPr="006278BE" w:rsidRDefault="001A2306" w:rsidP="00837CE3">
            <w:r w:rsidRPr="006278BE">
              <w:t>SPN</w:t>
            </w:r>
          </w:p>
        </w:tc>
        <w:tc>
          <w:tcPr>
            <w:tcW w:w="3132" w:type="dxa"/>
            <w:hideMark/>
          </w:tcPr>
          <w:p w14:paraId="7467D59F" w14:textId="356E5183" w:rsidR="001A2306" w:rsidRPr="006278BE" w:rsidRDefault="001A2306" w:rsidP="00837CE3">
            <w:r w:rsidRPr="006278BE">
              <w:t>11.</w:t>
            </w:r>
            <w:r w:rsidR="00A925FC" w:rsidRPr="006278BE">
              <w:t>28</w:t>
            </w:r>
          </w:p>
        </w:tc>
      </w:tr>
      <w:tr w:rsidR="001A2306" w:rsidRPr="006278BE" w14:paraId="1FE83CEA" w14:textId="77777777" w:rsidTr="00A75C46">
        <w:trPr>
          <w:trHeight w:val="119"/>
        </w:trPr>
        <w:tc>
          <w:tcPr>
            <w:tcW w:w="4951" w:type="dxa"/>
            <w:hideMark/>
          </w:tcPr>
          <w:p w14:paraId="639B284B" w14:textId="77777777" w:rsidR="001A2306" w:rsidRPr="006278BE" w:rsidRDefault="001A2306" w:rsidP="00837CE3">
            <w:r w:rsidRPr="006278BE">
              <w:t>EPN</w:t>
            </w:r>
          </w:p>
        </w:tc>
        <w:tc>
          <w:tcPr>
            <w:tcW w:w="3132" w:type="dxa"/>
            <w:hideMark/>
          </w:tcPr>
          <w:p w14:paraId="5265A142" w14:textId="3890175D" w:rsidR="001A2306" w:rsidRPr="006278BE" w:rsidRDefault="001A2306" w:rsidP="00837CE3">
            <w:r w:rsidRPr="006278BE">
              <w:t>16.</w:t>
            </w:r>
            <w:r w:rsidR="00A925FC" w:rsidRPr="006278BE">
              <w:t>54</w:t>
            </w:r>
          </w:p>
        </w:tc>
      </w:tr>
      <w:tr w:rsidR="001A2306" w:rsidRPr="006278BE" w14:paraId="06456F5D" w14:textId="77777777" w:rsidTr="00A75C46">
        <w:trPr>
          <w:trHeight w:val="119"/>
        </w:trPr>
        <w:tc>
          <w:tcPr>
            <w:tcW w:w="4951" w:type="dxa"/>
            <w:hideMark/>
          </w:tcPr>
          <w:p w14:paraId="2B75B1FA" w14:textId="77777777" w:rsidR="001A2306" w:rsidRPr="006278BE" w:rsidRDefault="001A2306" w:rsidP="00837CE3">
            <w:r w:rsidRPr="006278BE">
              <w:t>SPD</w:t>
            </w:r>
          </w:p>
        </w:tc>
        <w:tc>
          <w:tcPr>
            <w:tcW w:w="3132" w:type="dxa"/>
            <w:hideMark/>
          </w:tcPr>
          <w:p w14:paraId="5D399CE9" w14:textId="400E4815" w:rsidR="001A2306" w:rsidRPr="006278BE" w:rsidRDefault="001A2306" w:rsidP="00837CE3">
            <w:r w:rsidRPr="006278BE">
              <w:t>5.</w:t>
            </w:r>
            <w:r w:rsidR="00A925FC" w:rsidRPr="006278BE">
              <w:t>79</w:t>
            </w:r>
          </w:p>
        </w:tc>
      </w:tr>
      <w:tr w:rsidR="001A2306" w:rsidRPr="006278BE" w14:paraId="0A249AFC" w14:textId="77777777" w:rsidTr="00A75C46">
        <w:trPr>
          <w:trHeight w:val="119"/>
        </w:trPr>
        <w:tc>
          <w:tcPr>
            <w:tcW w:w="4951" w:type="dxa"/>
            <w:hideMark/>
          </w:tcPr>
          <w:p w14:paraId="30CDF8A9" w14:textId="77777777" w:rsidR="001A2306" w:rsidRPr="006278BE" w:rsidRDefault="001A2306" w:rsidP="00837CE3">
            <w:r w:rsidRPr="006278BE">
              <w:t>SPMW</w:t>
            </w:r>
          </w:p>
        </w:tc>
        <w:tc>
          <w:tcPr>
            <w:tcW w:w="3132" w:type="dxa"/>
            <w:hideMark/>
          </w:tcPr>
          <w:p w14:paraId="68C935DF" w14:textId="10FCEBC7" w:rsidR="001A2306" w:rsidRPr="006278BE" w:rsidRDefault="001A2306" w:rsidP="00837CE3">
            <w:r w:rsidRPr="006278BE">
              <w:t>8.0</w:t>
            </w:r>
            <w:r w:rsidR="005D4EBE" w:rsidRPr="006278BE">
              <w:t>0</w:t>
            </w:r>
          </w:p>
        </w:tc>
      </w:tr>
      <w:tr w:rsidR="001A2306" w:rsidRPr="006278BE" w14:paraId="3E34820A" w14:textId="77777777" w:rsidTr="00A75C46">
        <w:trPr>
          <w:trHeight w:val="119"/>
        </w:trPr>
        <w:tc>
          <w:tcPr>
            <w:tcW w:w="4951" w:type="dxa"/>
            <w:hideMark/>
          </w:tcPr>
          <w:p w14:paraId="395A6966" w14:textId="77777777" w:rsidR="001A2306" w:rsidRPr="006278BE" w:rsidRDefault="001A2306" w:rsidP="00837CE3">
            <w:r w:rsidRPr="006278BE">
              <w:t>SSEH</w:t>
            </w:r>
          </w:p>
        </w:tc>
        <w:tc>
          <w:tcPr>
            <w:tcW w:w="3132" w:type="dxa"/>
            <w:hideMark/>
          </w:tcPr>
          <w:p w14:paraId="5C8A3C34" w14:textId="51EDE24C" w:rsidR="001A2306" w:rsidRPr="006278BE" w:rsidRDefault="001A2306" w:rsidP="00837CE3">
            <w:r w:rsidRPr="006278BE">
              <w:t>20.9</w:t>
            </w:r>
            <w:r w:rsidR="005D4EBE" w:rsidRPr="006278BE">
              <w:t>2</w:t>
            </w:r>
          </w:p>
        </w:tc>
      </w:tr>
      <w:tr w:rsidR="001A2306" w:rsidRPr="006278BE" w14:paraId="2D42E618" w14:textId="77777777" w:rsidTr="00A75C46">
        <w:trPr>
          <w:trHeight w:val="119"/>
        </w:trPr>
        <w:tc>
          <w:tcPr>
            <w:tcW w:w="4951" w:type="dxa"/>
            <w:hideMark/>
          </w:tcPr>
          <w:p w14:paraId="7F6D89BA" w14:textId="77777777" w:rsidR="001A2306" w:rsidRPr="006278BE" w:rsidRDefault="001A2306" w:rsidP="00837CE3">
            <w:r w:rsidRPr="006278BE">
              <w:t>SSES</w:t>
            </w:r>
          </w:p>
        </w:tc>
        <w:tc>
          <w:tcPr>
            <w:tcW w:w="3132" w:type="dxa"/>
            <w:hideMark/>
          </w:tcPr>
          <w:p w14:paraId="2849AB71" w14:textId="2E0F4F82" w:rsidR="001A2306" w:rsidRPr="006278BE" w:rsidRDefault="001A2306" w:rsidP="00837CE3">
            <w:r w:rsidRPr="006278BE">
              <w:t>3.0</w:t>
            </w:r>
            <w:r w:rsidR="005D4EBE" w:rsidRPr="006278BE">
              <w:t>3</w:t>
            </w:r>
          </w:p>
        </w:tc>
      </w:tr>
    </w:tbl>
    <w:p w14:paraId="7A81EA9A" w14:textId="77777777" w:rsidR="001A2306" w:rsidRPr="006278BE" w:rsidRDefault="001A2306" w:rsidP="001A2306">
      <w:pPr>
        <w:pStyle w:val="AppendixHeading"/>
      </w:pPr>
    </w:p>
    <w:p w14:paraId="65120583" w14:textId="77777777" w:rsidR="001A2306" w:rsidRPr="006278BE" w:rsidRDefault="001A2306" w:rsidP="00837CE3">
      <w:pPr>
        <w:pStyle w:val="Caption"/>
      </w:pPr>
      <w:r w:rsidRPr="006278BE">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6278BE"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6278BE" w:rsidRDefault="001A2306" w:rsidP="00837CE3">
            <w:r w:rsidRPr="006278BE">
              <w:t>Licensee</w:t>
            </w:r>
          </w:p>
        </w:tc>
        <w:tc>
          <w:tcPr>
            <w:tcW w:w="3139" w:type="dxa"/>
            <w:hideMark/>
          </w:tcPr>
          <w:p w14:paraId="2EAF0ADB" w14:textId="77777777" w:rsidR="001A2306" w:rsidRPr="006278BE" w:rsidRDefault="001A2306" w:rsidP="00837CE3">
            <w:r w:rsidRPr="006278BE">
              <w:t>Value of cap (£m)</w:t>
            </w:r>
          </w:p>
        </w:tc>
      </w:tr>
      <w:tr w:rsidR="001A2306" w:rsidRPr="006278BE" w14:paraId="12BBB294" w14:textId="77777777" w:rsidTr="00A75C46">
        <w:trPr>
          <w:trHeight w:val="198"/>
        </w:trPr>
        <w:tc>
          <w:tcPr>
            <w:tcW w:w="4962" w:type="dxa"/>
            <w:hideMark/>
          </w:tcPr>
          <w:p w14:paraId="16933A03" w14:textId="77777777" w:rsidR="001A2306" w:rsidRPr="006278BE" w:rsidRDefault="001A2306" w:rsidP="00837CE3">
            <w:r w:rsidRPr="006278BE">
              <w:t>ENWL</w:t>
            </w:r>
          </w:p>
        </w:tc>
        <w:tc>
          <w:tcPr>
            <w:tcW w:w="3139" w:type="dxa"/>
            <w:hideMark/>
          </w:tcPr>
          <w:p w14:paraId="29253053" w14:textId="31B0BE47" w:rsidR="001A2306" w:rsidRPr="006278BE" w:rsidRDefault="001A2306" w:rsidP="00837CE3">
            <w:r w:rsidRPr="006278BE">
              <w:t>6.</w:t>
            </w:r>
            <w:r w:rsidR="00916065" w:rsidRPr="006278BE">
              <w:t>55</w:t>
            </w:r>
          </w:p>
        </w:tc>
      </w:tr>
      <w:tr w:rsidR="00E83CA8" w:rsidRPr="006278BE" w14:paraId="4AFD497D" w14:textId="77777777" w:rsidTr="00A75C46">
        <w:trPr>
          <w:trHeight w:val="198"/>
        </w:trPr>
        <w:tc>
          <w:tcPr>
            <w:tcW w:w="4962" w:type="dxa"/>
            <w:hideMark/>
          </w:tcPr>
          <w:p w14:paraId="45BE83C0" w14:textId="766837FC" w:rsidR="00E83CA8" w:rsidRPr="006278BE" w:rsidRDefault="00E83CA8" w:rsidP="00E83CA8">
            <w:r w:rsidRPr="006278BE">
              <w:t>NP</w:t>
            </w:r>
            <w:ins w:id="172" w:author="Dafydd Burton" w:date="2024-11-07T10:26:00Z" w16du:dateUtc="2024-11-07T10:26:00Z">
              <w:r w:rsidR="00905B91">
                <w:t>g</w:t>
              </w:r>
            </w:ins>
            <w:del w:id="173" w:author="Dafydd Burton" w:date="2024-11-07T10:26:00Z" w16du:dateUtc="2024-11-07T10:26:00Z">
              <w:r w:rsidRPr="006278BE" w:rsidDel="00905B91">
                <w:delText>G</w:delText>
              </w:r>
            </w:del>
            <w:r w:rsidRPr="006278BE">
              <w:t>N</w:t>
            </w:r>
          </w:p>
        </w:tc>
        <w:tc>
          <w:tcPr>
            <w:tcW w:w="3139" w:type="dxa"/>
            <w:hideMark/>
          </w:tcPr>
          <w:p w14:paraId="38D12821" w14:textId="0E4D9A9C" w:rsidR="00E83CA8" w:rsidRPr="006278BE" w:rsidRDefault="00E83CA8" w:rsidP="00E83CA8">
            <w:r w:rsidRPr="006278BE">
              <w:t>5.43</w:t>
            </w:r>
          </w:p>
        </w:tc>
      </w:tr>
      <w:tr w:rsidR="00E83CA8" w:rsidRPr="006278BE" w14:paraId="773642D5" w14:textId="77777777" w:rsidTr="00A75C46">
        <w:trPr>
          <w:trHeight w:val="195"/>
        </w:trPr>
        <w:tc>
          <w:tcPr>
            <w:tcW w:w="4962" w:type="dxa"/>
            <w:hideMark/>
          </w:tcPr>
          <w:p w14:paraId="71F90F88" w14:textId="2F57E554" w:rsidR="00E83CA8" w:rsidRPr="006278BE" w:rsidRDefault="00E83CA8" w:rsidP="00E83CA8">
            <w:r w:rsidRPr="006278BE">
              <w:t>NP</w:t>
            </w:r>
            <w:ins w:id="174" w:author="Dafydd Burton" w:date="2024-11-07T10:26:00Z" w16du:dateUtc="2024-11-07T10:26:00Z">
              <w:r w:rsidR="00905B91">
                <w:t>g</w:t>
              </w:r>
            </w:ins>
            <w:del w:id="175" w:author="Dafydd Burton" w:date="2024-11-07T10:26:00Z" w16du:dateUtc="2024-11-07T10:26:00Z">
              <w:r w:rsidRPr="006278BE" w:rsidDel="00905B91">
                <w:delText>G</w:delText>
              </w:r>
            </w:del>
            <w:r w:rsidRPr="006278BE">
              <w:t>Y</w:t>
            </w:r>
          </w:p>
        </w:tc>
        <w:tc>
          <w:tcPr>
            <w:tcW w:w="3139" w:type="dxa"/>
            <w:hideMark/>
          </w:tcPr>
          <w:p w14:paraId="7AD5CD6A" w14:textId="4046B4A3" w:rsidR="00E83CA8" w:rsidRPr="006278BE" w:rsidRDefault="00E83CA8" w:rsidP="00E83CA8">
            <w:r w:rsidRPr="006278BE">
              <w:t>4.70</w:t>
            </w:r>
          </w:p>
        </w:tc>
      </w:tr>
      <w:tr w:rsidR="001A2306" w:rsidRPr="006278BE" w14:paraId="68367CAC" w14:textId="77777777" w:rsidTr="00A75C46">
        <w:trPr>
          <w:trHeight w:val="215"/>
        </w:trPr>
        <w:tc>
          <w:tcPr>
            <w:tcW w:w="4962" w:type="dxa"/>
            <w:hideMark/>
          </w:tcPr>
          <w:p w14:paraId="77AED1CC" w14:textId="77777777" w:rsidR="001A2306" w:rsidRPr="006278BE" w:rsidRDefault="001A2306" w:rsidP="00837CE3">
            <w:r w:rsidRPr="006278BE">
              <w:t>WMID</w:t>
            </w:r>
          </w:p>
        </w:tc>
        <w:tc>
          <w:tcPr>
            <w:tcW w:w="3139" w:type="dxa"/>
            <w:hideMark/>
          </w:tcPr>
          <w:p w14:paraId="08B37905" w14:textId="7821F160" w:rsidR="001A2306" w:rsidRPr="006278BE" w:rsidRDefault="001A2306" w:rsidP="00837CE3">
            <w:r w:rsidRPr="006278BE">
              <w:t>4.5</w:t>
            </w:r>
            <w:r w:rsidR="00916065" w:rsidRPr="006278BE">
              <w:t>2</w:t>
            </w:r>
          </w:p>
        </w:tc>
      </w:tr>
      <w:tr w:rsidR="001A2306" w:rsidRPr="006278BE" w14:paraId="5B9E1437" w14:textId="77777777" w:rsidTr="00A75C46">
        <w:trPr>
          <w:trHeight w:val="141"/>
        </w:trPr>
        <w:tc>
          <w:tcPr>
            <w:tcW w:w="4962" w:type="dxa"/>
            <w:hideMark/>
          </w:tcPr>
          <w:p w14:paraId="0D59B3BF" w14:textId="77777777" w:rsidR="001A2306" w:rsidRPr="006278BE" w:rsidRDefault="001A2306" w:rsidP="00837CE3">
            <w:r w:rsidRPr="006278BE">
              <w:t>EMID</w:t>
            </w:r>
          </w:p>
        </w:tc>
        <w:tc>
          <w:tcPr>
            <w:tcW w:w="3139" w:type="dxa"/>
            <w:hideMark/>
          </w:tcPr>
          <w:p w14:paraId="45515105" w14:textId="27E43069" w:rsidR="001A2306" w:rsidRPr="006278BE" w:rsidRDefault="001A2306" w:rsidP="00837CE3">
            <w:r w:rsidRPr="006278BE">
              <w:t>3.0</w:t>
            </w:r>
            <w:r w:rsidR="00916065" w:rsidRPr="006278BE">
              <w:t>0</w:t>
            </w:r>
          </w:p>
        </w:tc>
      </w:tr>
      <w:tr w:rsidR="001A2306" w:rsidRPr="006278BE" w14:paraId="46E35195" w14:textId="77777777" w:rsidTr="00A75C46">
        <w:trPr>
          <w:trHeight w:val="144"/>
        </w:trPr>
        <w:tc>
          <w:tcPr>
            <w:tcW w:w="4962" w:type="dxa"/>
            <w:hideMark/>
          </w:tcPr>
          <w:p w14:paraId="5A7A754B" w14:textId="77777777" w:rsidR="001A2306" w:rsidRPr="006278BE" w:rsidRDefault="001A2306" w:rsidP="00837CE3">
            <w:r w:rsidRPr="006278BE">
              <w:t>SWALES</w:t>
            </w:r>
          </w:p>
        </w:tc>
        <w:tc>
          <w:tcPr>
            <w:tcW w:w="3139" w:type="dxa"/>
            <w:hideMark/>
          </w:tcPr>
          <w:p w14:paraId="26F2ACFE" w14:textId="4EF1A8C3" w:rsidR="001A2306" w:rsidRPr="006278BE" w:rsidRDefault="001A2306" w:rsidP="00837CE3">
            <w:r w:rsidRPr="006278BE">
              <w:t>2.4</w:t>
            </w:r>
            <w:r w:rsidR="00916065" w:rsidRPr="006278BE">
              <w:t>2</w:t>
            </w:r>
          </w:p>
        </w:tc>
      </w:tr>
      <w:tr w:rsidR="001A2306" w:rsidRPr="006278BE" w14:paraId="5E9E0A9B" w14:textId="77777777" w:rsidTr="00A75C46">
        <w:trPr>
          <w:trHeight w:val="244"/>
        </w:trPr>
        <w:tc>
          <w:tcPr>
            <w:tcW w:w="4962" w:type="dxa"/>
            <w:hideMark/>
          </w:tcPr>
          <w:p w14:paraId="19BD9BA5" w14:textId="77777777" w:rsidR="001A2306" w:rsidRPr="006278BE" w:rsidRDefault="001A2306" w:rsidP="00837CE3">
            <w:r w:rsidRPr="006278BE">
              <w:t>SWEST</w:t>
            </w:r>
          </w:p>
        </w:tc>
        <w:tc>
          <w:tcPr>
            <w:tcW w:w="3139" w:type="dxa"/>
            <w:hideMark/>
          </w:tcPr>
          <w:p w14:paraId="1A08CC9B" w14:textId="358450F7" w:rsidR="001A2306" w:rsidRPr="006278BE" w:rsidRDefault="001A2306" w:rsidP="00837CE3">
            <w:r w:rsidRPr="006278BE">
              <w:t>4.9</w:t>
            </w:r>
            <w:r w:rsidR="0067785C" w:rsidRPr="006278BE">
              <w:t>0</w:t>
            </w:r>
          </w:p>
        </w:tc>
      </w:tr>
      <w:tr w:rsidR="001A2306" w:rsidRPr="006278BE" w14:paraId="47DAE6C2" w14:textId="77777777" w:rsidTr="00A75C46">
        <w:trPr>
          <w:trHeight w:val="244"/>
        </w:trPr>
        <w:tc>
          <w:tcPr>
            <w:tcW w:w="4962" w:type="dxa"/>
            <w:hideMark/>
          </w:tcPr>
          <w:p w14:paraId="7009D444" w14:textId="77777777" w:rsidR="001A2306" w:rsidRPr="006278BE" w:rsidRDefault="001A2306" w:rsidP="00837CE3">
            <w:r w:rsidRPr="006278BE">
              <w:t>LPN</w:t>
            </w:r>
          </w:p>
        </w:tc>
        <w:tc>
          <w:tcPr>
            <w:tcW w:w="3139" w:type="dxa"/>
            <w:hideMark/>
          </w:tcPr>
          <w:p w14:paraId="44212D7D" w14:textId="472019A3" w:rsidR="001A2306" w:rsidRPr="006278BE" w:rsidRDefault="001A2306" w:rsidP="00837CE3">
            <w:r w:rsidRPr="006278BE">
              <w:t>0.0</w:t>
            </w:r>
            <w:r w:rsidR="0067785C" w:rsidRPr="006278BE">
              <w:t>0</w:t>
            </w:r>
          </w:p>
        </w:tc>
      </w:tr>
      <w:tr w:rsidR="001A2306" w:rsidRPr="006278BE" w14:paraId="5C868E92" w14:textId="77777777" w:rsidTr="00A75C46">
        <w:trPr>
          <w:trHeight w:val="244"/>
        </w:trPr>
        <w:tc>
          <w:tcPr>
            <w:tcW w:w="4962" w:type="dxa"/>
            <w:hideMark/>
          </w:tcPr>
          <w:p w14:paraId="33D36BDB" w14:textId="77777777" w:rsidR="001A2306" w:rsidRPr="006278BE" w:rsidRDefault="001A2306" w:rsidP="00837CE3">
            <w:r w:rsidRPr="006278BE">
              <w:t>SPN</w:t>
            </w:r>
          </w:p>
        </w:tc>
        <w:tc>
          <w:tcPr>
            <w:tcW w:w="3139" w:type="dxa"/>
            <w:hideMark/>
          </w:tcPr>
          <w:p w14:paraId="50DD800F" w14:textId="276775D4" w:rsidR="001A2306" w:rsidRPr="006278BE" w:rsidRDefault="001A2306" w:rsidP="00837CE3">
            <w:r w:rsidRPr="006278BE">
              <w:t>8.1</w:t>
            </w:r>
            <w:r w:rsidR="0067785C" w:rsidRPr="006278BE">
              <w:t>6</w:t>
            </w:r>
          </w:p>
        </w:tc>
      </w:tr>
      <w:tr w:rsidR="001A2306" w:rsidRPr="006278BE" w14:paraId="44ED3D0D" w14:textId="77777777" w:rsidTr="00A75C46">
        <w:trPr>
          <w:trHeight w:val="244"/>
        </w:trPr>
        <w:tc>
          <w:tcPr>
            <w:tcW w:w="4962" w:type="dxa"/>
            <w:hideMark/>
          </w:tcPr>
          <w:p w14:paraId="3118700D" w14:textId="77777777" w:rsidR="001A2306" w:rsidRPr="006278BE" w:rsidRDefault="001A2306" w:rsidP="00837CE3">
            <w:r w:rsidRPr="006278BE">
              <w:t>EPN</w:t>
            </w:r>
          </w:p>
        </w:tc>
        <w:tc>
          <w:tcPr>
            <w:tcW w:w="3139" w:type="dxa"/>
            <w:hideMark/>
          </w:tcPr>
          <w:p w14:paraId="118F639D" w14:textId="3E002A67" w:rsidR="001A2306" w:rsidRPr="006278BE" w:rsidRDefault="001A2306" w:rsidP="00837CE3">
            <w:r w:rsidRPr="006278BE">
              <w:t>7.2</w:t>
            </w:r>
            <w:r w:rsidR="0067785C" w:rsidRPr="006278BE">
              <w:t>1</w:t>
            </w:r>
          </w:p>
        </w:tc>
      </w:tr>
      <w:tr w:rsidR="001A2306" w:rsidRPr="006278BE" w14:paraId="6C5ECA62" w14:textId="77777777" w:rsidTr="00A75C46">
        <w:trPr>
          <w:trHeight w:val="244"/>
        </w:trPr>
        <w:tc>
          <w:tcPr>
            <w:tcW w:w="4962" w:type="dxa"/>
            <w:hideMark/>
          </w:tcPr>
          <w:p w14:paraId="5C4BEC58" w14:textId="77777777" w:rsidR="001A2306" w:rsidRPr="006278BE" w:rsidRDefault="001A2306" w:rsidP="00837CE3">
            <w:r w:rsidRPr="006278BE">
              <w:t>SPD</w:t>
            </w:r>
          </w:p>
        </w:tc>
        <w:tc>
          <w:tcPr>
            <w:tcW w:w="3139" w:type="dxa"/>
            <w:hideMark/>
          </w:tcPr>
          <w:p w14:paraId="67B6D6E4" w14:textId="2DF8D495" w:rsidR="001A2306" w:rsidRPr="006278BE" w:rsidRDefault="001A2306" w:rsidP="00837CE3">
            <w:r w:rsidRPr="006278BE">
              <w:t>2.6</w:t>
            </w:r>
            <w:r w:rsidR="0067785C" w:rsidRPr="006278BE">
              <w:t>4</w:t>
            </w:r>
          </w:p>
        </w:tc>
      </w:tr>
      <w:tr w:rsidR="001A2306" w:rsidRPr="006278BE" w14:paraId="46C4C5B2" w14:textId="77777777" w:rsidTr="00A75C46">
        <w:trPr>
          <w:trHeight w:val="244"/>
        </w:trPr>
        <w:tc>
          <w:tcPr>
            <w:tcW w:w="4962" w:type="dxa"/>
            <w:hideMark/>
          </w:tcPr>
          <w:p w14:paraId="0B86FE7A" w14:textId="77777777" w:rsidR="001A2306" w:rsidRPr="006278BE" w:rsidRDefault="001A2306" w:rsidP="00837CE3">
            <w:r w:rsidRPr="006278BE">
              <w:t>SPMW</w:t>
            </w:r>
          </w:p>
        </w:tc>
        <w:tc>
          <w:tcPr>
            <w:tcW w:w="3139" w:type="dxa"/>
            <w:hideMark/>
          </w:tcPr>
          <w:p w14:paraId="54DD3EF3" w14:textId="679A854D" w:rsidR="001A2306" w:rsidRPr="006278BE" w:rsidRDefault="001A2306" w:rsidP="00837CE3">
            <w:r w:rsidRPr="006278BE">
              <w:t>3.7</w:t>
            </w:r>
            <w:r w:rsidR="0067785C" w:rsidRPr="006278BE">
              <w:t>2</w:t>
            </w:r>
          </w:p>
        </w:tc>
      </w:tr>
      <w:tr w:rsidR="001A2306" w:rsidRPr="006278BE" w14:paraId="32102239" w14:textId="77777777" w:rsidTr="00A75C46">
        <w:trPr>
          <w:trHeight w:val="244"/>
        </w:trPr>
        <w:tc>
          <w:tcPr>
            <w:tcW w:w="4962" w:type="dxa"/>
            <w:hideMark/>
          </w:tcPr>
          <w:p w14:paraId="05E11A34" w14:textId="77777777" w:rsidR="001A2306" w:rsidRPr="006278BE" w:rsidRDefault="001A2306" w:rsidP="00837CE3">
            <w:r w:rsidRPr="006278BE">
              <w:t>SSEH</w:t>
            </w:r>
          </w:p>
        </w:tc>
        <w:tc>
          <w:tcPr>
            <w:tcW w:w="3139" w:type="dxa"/>
            <w:hideMark/>
          </w:tcPr>
          <w:p w14:paraId="27B6FCE2" w14:textId="754EB59F" w:rsidR="001A2306" w:rsidRPr="006278BE" w:rsidRDefault="001A2306" w:rsidP="00837CE3">
            <w:r w:rsidRPr="006278BE">
              <w:t>4.5</w:t>
            </w:r>
            <w:r w:rsidR="0067785C" w:rsidRPr="006278BE">
              <w:t>0</w:t>
            </w:r>
          </w:p>
        </w:tc>
      </w:tr>
      <w:tr w:rsidR="001A2306" w:rsidRPr="006278BE" w14:paraId="0510DC11" w14:textId="77777777" w:rsidTr="00A75C46">
        <w:trPr>
          <w:trHeight w:val="25"/>
        </w:trPr>
        <w:tc>
          <w:tcPr>
            <w:tcW w:w="4962" w:type="dxa"/>
            <w:hideMark/>
          </w:tcPr>
          <w:p w14:paraId="2FFDC06C" w14:textId="77777777" w:rsidR="001A2306" w:rsidRPr="006278BE" w:rsidRDefault="001A2306" w:rsidP="00837CE3">
            <w:r w:rsidRPr="006278BE">
              <w:t>SSES</w:t>
            </w:r>
          </w:p>
        </w:tc>
        <w:tc>
          <w:tcPr>
            <w:tcW w:w="3139" w:type="dxa"/>
            <w:hideMark/>
          </w:tcPr>
          <w:p w14:paraId="34CBAF4D" w14:textId="560ABF03" w:rsidR="001A2306" w:rsidRPr="006278BE" w:rsidRDefault="001A2306" w:rsidP="00837CE3">
            <w:r w:rsidRPr="006278BE">
              <w:t>10.</w:t>
            </w:r>
            <w:r w:rsidR="0067785C" w:rsidRPr="006278BE">
              <w:t>55</w:t>
            </w:r>
          </w:p>
        </w:tc>
      </w:tr>
    </w:tbl>
    <w:p w14:paraId="72D72967" w14:textId="77777777" w:rsidR="001A2306" w:rsidRPr="006278BE" w:rsidRDefault="001A2306" w:rsidP="001A2306">
      <w:pPr>
        <w:pStyle w:val="AppendixHeading"/>
      </w:pPr>
    </w:p>
    <w:p w14:paraId="435C3B38" w14:textId="5054F978" w:rsidR="001A2306" w:rsidRPr="006278BE" w:rsidRDefault="002413EE" w:rsidP="00837CE3">
      <w:pPr>
        <w:pStyle w:val="Caption"/>
        <w:rPr>
          <w:rStyle w:val="LicenseeSpecific"/>
          <w:bdr w:val="none" w:sz="0" w:space="0" w:color="auto"/>
        </w:rPr>
      </w:pPr>
      <w:r w:rsidRPr="006278BE">
        <w:rPr>
          <w:rStyle w:val="LicenseeSpecific"/>
          <w:bdr w:val="none" w:sz="0" w:space="0" w:color="auto"/>
        </w:rPr>
        <w:t>[Not used]</w:t>
      </w:r>
    </w:p>
    <w:p w14:paraId="697A2904" w14:textId="77777777" w:rsidR="001A2306" w:rsidRPr="006278BE" w:rsidRDefault="001A2306" w:rsidP="001A2306">
      <w:pPr>
        <w:pStyle w:val="Heading2"/>
      </w:pPr>
      <w:bookmarkStart w:id="176" w:name="_Toc109215408"/>
      <w:bookmarkStart w:id="177" w:name="_Toc121736115"/>
      <w:bookmarkStart w:id="178" w:name="_Toc126075044"/>
      <w:r w:rsidRPr="006278BE">
        <w:t>PCB Interventions volume driver</w:t>
      </w:r>
      <w:bookmarkEnd w:id="176"/>
      <w:r w:rsidRPr="006278BE">
        <w:t xml:space="preserve"> (PCB</w:t>
      </w:r>
      <w:r w:rsidRPr="006278BE">
        <w:rPr>
          <w:rStyle w:val="Subscript"/>
        </w:rPr>
        <w:t>t</w:t>
      </w:r>
      <w:r w:rsidRPr="006278BE">
        <w:t>)</w:t>
      </w:r>
      <w:bookmarkEnd w:id="177"/>
      <w:bookmarkEnd w:id="178"/>
    </w:p>
    <w:p w14:paraId="0E8479DD" w14:textId="77777777" w:rsidR="001A2306" w:rsidRPr="006278BE" w:rsidRDefault="001A2306" w:rsidP="001A2306">
      <w:pPr>
        <w:pStyle w:val="Heading3nonumbering"/>
      </w:pPr>
      <w:r w:rsidRPr="006278BE">
        <w:t>Introduction</w:t>
      </w:r>
    </w:p>
    <w:p w14:paraId="0B43CCFC" w14:textId="77777777" w:rsidR="001A2306" w:rsidRPr="006278BE" w:rsidRDefault="001A2306" w:rsidP="00837CE3">
      <w:pPr>
        <w:pStyle w:val="NumberedNormal"/>
      </w:pPr>
      <w:r w:rsidRPr="006278BE">
        <w:t>The purpose of this condition is to calculate the term PCB</w:t>
      </w:r>
      <w:r w:rsidRPr="006278BE">
        <w:rPr>
          <w:rStyle w:val="Subscript"/>
        </w:rPr>
        <w:t>t</w:t>
      </w:r>
      <w:r w:rsidRPr="006278BE">
        <w:t xml:space="preserve"> (the PCB volume driver term), which contributes to the calculation of the Totex Allowance (in relation to which see the ED2 Price Control Financial Model).</w:t>
      </w:r>
    </w:p>
    <w:p w14:paraId="431B8DC7" w14:textId="5A2DB644" w:rsidR="001A2306" w:rsidRPr="006278BE" w:rsidRDefault="001A2306" w:rsidP="00837CE3">
      <w:pPr>
        <w:pStyle w:val="NumberedNormal"/>
      </w:pPr>
      <w:r w:rsidRPr="006278BE">
        <w:t>The effect of this condition is to fund the licensee to carry out PCB Interventions during the Price Control Period.</w:t>
      </w:r>
    </w:p>
    <w:p w14:paraId="131AE7E8" w14:textId="77777777" w:rsidR="001A2306" w:rsidRPr="006278BE" w:rsidRDefault="001A2306" w:rsidP="001A2306">
      <w:pPr>
        <w:pStyle w:val="Heading3"/>
      </w:pPr>
      <w:r w:rsidRPr="006278BE">
        <w:t>Formula for calculating the PCB Interventions volume driver term (PCB</w:t>
      </w:r>
      <w:r w:rsidRPr="006278BE">
        <w:rPr>
          <w:rStyle w:val="Subscript"/>
        </w:rPr>
        <w:t>t</w:t>
      </w:r>
      <w:r w:rsidRPr="006278BE">
        <w:t xml:space="preserve">) </w:t>
      </w:r>
    </w:p>
    <w:p w14:paraId="0A3F763E" w14:textId="377671DE" w:rsidR="001A2306" w:rsidRPr="006278BE" w:rsidRDefault="001A2306" w:rsidP="00837CE3">
      <w:pPr>
        <w:pStyle w:val="NumberedNormal"/>
      </w:pPr>
      <w:r w:rsidRPr="006278BE">
        <w:t>The value of PCB</w:t>
      </w:r>
      <w:r w:rsidRPr="006278BE">
        <w:rPr>
          <w:rStyle w:val="Subscript"/>
        </w:rPr>
        <w:t>t</w:t>
      </w:r>
      <w:r w:rsidRPr="006278BE">
        <w:t xml:space="preserve"> is derived in accordance with the following formula:</w:t>
      </w:r>
    </w:p>
    <w:p w14:paraId="3FA7DC86" w14:textId="77777777" w:rsidR="001A2306" w:rsidRPr="006278BE" w:rsidRDefault="004A5D3F" w:rsidP="00837CE3">
      <m:oMathPara>
        <m:oMath>
          <m:sSub>
            <m:sSubPr>
              <m:ctrlPr>
                <w:rPr>
                  <w:rFonts w:ascii="Cambria Math" w:hAnsi="Cambria Math"/>
                </w:rPr>
              </m:ctrlPr>
            </m:sSubPr>
            <m:e>
              <m:r>
                <w:rPr>
                  <w:rFonts w:ascii="Cambria Math" w:hAnsi="Cambria Math"/>
                </w:rPr>
                <m:t>PCB</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m:rPr>
                  <m:sty m:val="p"/>
                </m:rPr>
                <w:rPr>
                  <w:rFonts w:ascii="Cambria Math" w:hAnsi="Cambria Math"/>
                </w:rPr>
                <m:t>×</m:t>
              </m:r>
              <m:r>
                <w:rPr>
                  <w:rFonts w:ascii="Cambria Math" w:hAnsi="Cambria Math"/>
                </w:rPr>
                <m:t>PCBU</m:t>
              </m:r>
            </m:num>
            <m:den>
              <m:r>
                <m:rPr>
                  <m:sty m:val="p"/>
                </m:rPr>
                <w:rPr>
                  <w:rFonts w:ascii="Cambria Math" w:hAnsi="Cambria Math"/>
                </w:rPr>
                <m:t>1,000,000</m:t>
              </m:r>
            </m:den>
          </m:f>
        </m:oMath>
      </m:oMathPara>
    </w:p>
    <w:p w14:paraId="25C3DCC5" w14:textId="77777777" w:rsidR="001A2306" w:rsidRPr="006278BE" w:rsidRDefault="001A2306" w:rsidP="00837CE3">
      <w:pPr>
        <w:pStyle w:val="FormulaDefinitions"/>
      </w:pPr>
      <w:r w:rsidRPr="006278BE">
        <w:t>where:</w:t>
      </w:r>
    </w:p>
    <w:p w14:paraId="65F92E1B" w14:textId="77777777" w:rsidR="001A2306" w:rsidRPr="006278BE" w:rsidRDefault="001A2306" w:rsidP="00837CE3">
      <w:pPr>
        <w:pStyle w:val="FormulaDefinitions"/>
      </w:pPr>
      <w:r w:rsidRPr="006278BE">
        <w:t>PCBV</w:t>
      </w:r>
      <w:r w:rsidRPr="006278BE">
        <w:rPr>
          <w:rStyle w:val="Subscript"/>
        </w:rPr>
        <w:t>t</w:t>
      </w:r>
      <w:r w:rsidRPr="006278BE">
        <w:tab/>
        <w:t>means the total number of PCB Interventions; and</w:t>
      </w:r>
    </w:p>
    <w:p w14:paraId="236AB906" w14:textId="77777777" w:rsidR="001A2306" w:rsidRPr="006278BE" w:rsidRDefault="001A2306" w:rsidP="00837CE3">
      <w:pPr>
        <w:pStyle w:val="FormulaDefinitions"/>
      </w:pPr>
      <w:r w:rsidRPr="006278BE">
        <w:t xml:space="preserve">PCBU </w:t>
      </w:r>
      <w:r w:rsidRPr="006278BE">
        <w:tab/>
        <w:t>means the licensee's allowed unit cost of PCB Interventions and equals £4,026.</w:t>
      </w:r>
    </w:p>
    <w:p w14:paraId="5048CE48" w14:textId="77777777" w:rsidR="001A2306" w:rsidRPr="006278BE" w:rsidRDefault="001A2306" w:rsidP="001A2306">
      <w:pPr>
        <w:pStyle w:val="Heading2"/>
      </w:pPr>
      <w:bookmarkStart w:id="179" w:name="_Toc109215409"/>
      <w:bookmarkStart w:id="180" w:name="_Toc121736116"/>
      <w:bookmarkStart w:id="181" w:name="_Toc126075045"/>
      <w:r w:rsidRPr="006278BE">
        <w:t>Net Zero Re-opener and Price Control Deliverable (NZ</w:t>
      </w:r>
      <w:r w:rsidRPr="006278BE">
        <w:rPr>
          <w:rStyle w:val="Subscript"/>
        </w:rPr>
        <w:t>t</w:t>
      </w:r>
      <w:r w:rsidRPr="006278BE">
        <w:t>)</w:t>
      </w:r>
      <w:bookmarkEnd w:id="179"/>
      <w:bookmarkEnd w:id="180"/>
      <w:bookmarkEnd w:id="181"/>
    </w:p>
    <w:p w14:paraId="141E755A" w14:textId="77777777" w:rsidR="001A2306" w:rsidRPr="006278BE" w:rsidRDefault="001A2306" w:rsidP="001A2306">
      <w:pPr>
        <w:pStyle w:val="Heading3nonumbering"/>
      </w:pPr>
      <w:r w:rsidRPr="006278BE">
        <w:t xml:space="preserve">Introduction </w:t>
      </w:r>
    </w:p>
    <w:p w14:paraId="6F88C553" w14:textId="77777777" w:rsidR="001A2306" w:rsidRPr="006278BE" w:rsidRDefault="001A2306" w:rsidP="00837CE3">
      <w:pPr>
        <w:pStyle w:val="NumberedNormal"/>
      </w:pPr>
      <w:r w:rsidRPr="006278BE">
        <w:t>The purpose of this condition is to calculate the term NZ</w:t>
      </w:r>
      <w:r w:rsidRPr="006278BE">
        <w:rPr>
          <w:rStyle w:val="Subscript"/>
        </w:rPr>
        <w:t>t</w:t>
      </w:r>
      <w:r w:rsidRPr="006278BE">
        <w:t xml:space="preserve"> (the Net Zero Re-opener term), which contributes to the calculation of the Totex Allowance (in relation to which see the ED2 Price Control Financial Model).</w:t>
      </w:r>
    </w:p>
    <w:p w14:paraId="6D06F3DD" w14:textId="77777777" w:rsidR="001A2306" w:rsidRPr="006278BE" w:rsidRDefault="001A2306" w:rsidP="00837CE3">
      <w:pPr>
        <w:pStyle w:val="NumberedNormal"/>
      </w:pPr>
      <w:r w:rsidRPr="006278BE">
        <w:t xml:space="preserve">The effect of this condition is to: </w:t>
      </w:r>
    </w:p>
    <w:p w14:paraId="3EC66916" w14:textId="77777777" w:rsidR="001A2306" w:rsidRPr="006278BE" w:rsidRDefault="001A2306" w:rsidP="00837CE3">
      <w:pPr>
        <w:pStyle w:val="ListNormal"/>
      </w:pPr>
      <w:r w:rsidRPr="006278BE">
        <w:t>specify any Price Control Deliverable relating to Net Zero Developments;</w:t>
      </w:r>
    </w:p>
    <w:p w14:paraId="5CBA37F3" w14:textId="77777777" w:rsidR="001A2306" w:rsidRPr="006278BE" w:rsidRDefault="001A2306" w:rsidP="00837CE3">
      <w:pPr>
        <w:pStyle w:val="ListNormal"/>
      </w:pPr>
      <w:r w:rsidRPr="006278BE">
        <w:t>establish a Re-opener for the Authority to trigger amendments to any such Price Control Deliverable and the outputs, delivery dates and allowances established by the other special conditions; and</w:t>
      </w:r>
    </w:p>
    <w:p w14:paraId="6F013FA3" w14:textId="77777777" w:rsidR="001A2306" w:rsidRPr="006278BE" w:rsidRDefault="001A2306" w:rsidP="00837CE3">
      <w:pPr>
        <w:pStyle w:val="ListNormal"/>
      </w:pPr>
      <w:r w:rsidRPr="006278BE">
        <w:t xml:space="preserve">provide for an assessment of the Price Control Deliverables specified in this condition. </w:t>
      </w:r>
    </w:p>
    <w:p w14:paraId="1DF352AB" w14:textId="77777777" w:rsidR="001A2306" w:rsidRPr="006278BE" w:rsidRDefault="001A2306" w:rsidP="00837CE3">
      <w:pPr>
        <w:pStyle w:val="NumberedNormal"/>
      </w:pPr>
      <w:r w:rsidRPr="006278BE">
        <w:t xml:space="preserve">This condition also explains the process the Authority will follow when making any changes under this condition.  </w:t>
      </w:r>
    </w:p>
    <w:p w14:paraId="1AB726BE" w14:textId="77777777" w:rsidR="001A2306" w:rsidRPr="006278BE" w:rsidRDefault="001A2306" w:rsidP="001A2306">
      <w:pPr>
        <w:pStyle w:val="Heading3"/>
      </w:pPr>
      <w:r w:rsidRPr="006278BE">
        <w:t>Formula for calculating the Net Zero Re-opener term (NZ</w:t>
      </w:r>
      <w:r w:rsidRPr="006278BE">
        <w:rPr>
          <w:rStyle w:val="Subscript"/>
        </w:rPr>
        <w:t>t</w:t>
      </w:r>
      <w:r w:rsidRPr="006278BE">
        <w:t>)</w:t>
      </w:r>
    </w:p>
    <w:p w14:paraId="7F55F879" w14:textId="77777777" w:rsidR="001A2306" w:rsidRPr="006278BE" w:rsidRDefault="001A2306" w:rsidP="00837CE3">
      <w:pPr>
        <w:pStyle w:val="NumberedNormal"/>
      </w:pPr>
      <w:r w:rsidRPr="006278BE">
        <w:t>The value of NZ</w:t>
      </w:r>
      <w:r w:rsidRPr="006278BE">
        <w:rPr>
          <w:rStyle w:val="Subscript"/>
        </w:rPr>
        <w:t>t</w:t>
      </w:r>
      <w:r w:rsidRPr="006278BE">
        <w:t xml:space="preserve"> is derived in accordance with the following formula:</w:t>
      </w:r>
    </w:p>
    <w:p w14:paraId="202A35AA" w14:textId="77777777" w:rsidR="001A2306" w:rsidRPr="006278BE" w:rsidRDefault="004A5D3F" w:rsidP="00837CE3">
      <m:oMathPara>
        <m:oMath>
          <m:sSub>
            <m:sSubPr>
              <m:ctrlPr>
                <w:rPr>
                  <w:rFonts w:ascii="Cambria Math" w:hAnsi="Cambria Math"/>
                </w:rPr>
              </m:ctrlPr>
            </m:sSubPr>
            <m:e>
              <m:r>
                <w:rPr>
                  <w:rFonts w:ascii="Cambria Math" w:hAnsi="Cambria Math"/>
                </w:rPr>
                <m:t>NZ</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6278BE" w:rsidRDefault="001A2306" w:rsidP="00837CE3">
      <w:pPr>
        <w:pStyle w:val="FormulaDefinitions"/>
      </w:pPr>
      <w:r w:rsidRPr="006278BE">
        <w:t>where:</w:t>
      </w:r>
    </w:p>
    <w:p w14:paraId="1D058A80" w14:textId="77777777" w:rsidR="001A2306" w:rsidRPr="006278BE" w:rsidRDefault="001A2306" w:rsidP="00837CE3">
      <w:pPr>
        <w:pStyle w:val="FormulaDefinitions"/>
      </w:pPr>
      <w:r w:rsidRPr="006278BE">
        <w:t>NZO</w:t>
      </w:r>
      <w:r w:rsidRPr="006278BE">
        <w:rPr>
          <w:rStyle w:val="Subscript"/>
        </w:rPr>
        <w:t>t</w:t>
      </w:r>
      <w:r w:rsidRPr="006278BE">
        <w:tab/>
        <w:t>means the sum of allowances in Appendix 1; and</w:t>
      </w:r>
    </w:p>
    <w:p w14:paraId="789F041F" w14:textId="77777777" w:rsidR="001A2306" w:rsidRPr="006278BE" w:rsidRDefault="001A2306" w:rsidP="00837CE3">
      <w:pPr>
        <w:pStyle w:val="FormulaDefinitions"/>
      </w:pPr>
      <w:r w:rsidRPr="006278BE">
        <w:t>NZRO</w:t>
      </w:r>
      <w:r w:rsidRPr="006278BE">
        <w:rPr>
          <w:rStyle w:val="Subscript"/>
        </w:rPr>
        <w:t>t</w:t>
      </w:r>
      <w:r w:rsidRPr="006278BE">
        <w:tab/>
        <w:t>has the value zero unless otherwise directed by the Authority in accordance with Part D.</w:t>
      </w:r>
    </w:p>
    <w:p w14:paraId="076E1F3D" w14:textId="77777777" w:rsidR="001A2306" w:rsidRPr="006278BE" w:rsidRDefault="001A2306" w:rsidP="001A2306">
      <w:pPr>
        <w:pStyle w:val="Heading3"/>
      </w:pPr>
      <w:r w:rsidRPr="006278BE">
        <w:t>What is the licensee funded to deliver?</w:t>
      </w:r>
    </w:p>
    <w:p w14:paraId="26B111F2" w14:textId="77777777" w:rsidR="001A2306" w:rsidRPr="006278BE" w:rsidRDefault="001A2306" w:rsidP="00837CE3">
      <w:pPr>
        <w:pStyle w:val="NumberedNormal"/>
      </w:pPr>
      <w:r w:rsidRPr="006278BE">
        <w:t>Appendix 1 specifies the outputs that the licensee is funded to deliver, the delivery dates for those outputs and the allowances associated with those outputs.</w:t>
      </w:r>
    </w:p>
    <w:p w14:paraId="720A3FE3" w14:textId="77777777" w:rsidR="001A2306" w:rsidRPr="006278BE" w:rsidRDefault="001A2306" w:rsidP="001A2306">
      <w:pPr>
        <w:pStyle w:val="Heading3"/>
      </w:pPr>
      <w:r w:rsidRPr="006278BE">
        <w:t>Net Zero Re-opener</w:t>
      </w:r>
    </w:p>
    <w:p w14:paraId="0E41D28A" w14:textId="77777777" w:rsidR="001A2306" w:rsidRPr="006278BE" w:rsidRDefault="001A2306" w:rsidP="00837CE3">
      <w:pPr>
        <w:pStyle w:val="NumberedNormal"/>
      </w:pPr>
      <w:r w:rsidRPr="006278BE">
        <w:t>This Part establishes the Net Zero Re-opener.</w:t>
      </w:r>
    </w:p>
    <w:p w14:paraId="0E36C157" w14:textId="77777777" w:rsidR="001A2306" w:rsidRPr="006278BE" w:rsidRDefault="001A2306" w:rsidP="00837CE3">
      <w:pPr>
        <w:pStyle w:val="NumberedNormal"/>
      </w:pPr>
      <w:r w:rsidRPr="006278BE">
        <w:t>The Net Zero Re-opener may be used where:</w:t>
      </w:r>
    </w:p>
    <w:p w14:paraId="65A3EBD6" w14:textId="77777777" w:rsidR="001A2306" w:rsidRPr="006278BE" w:rsidRDefault="001A2306" w:rsidP="00837CE3">
      <w:pPr>
        <w:pStyle w:val="ListNormal"/>
      </w:pPr>
      <w:r w:rsidRPr="006278BE">
        <w:t>a Net Zero Development has occurred or is expected to occur;</w:t>
      </w:r>
    </w:p>
    <w:p w14:paraId="5C9B6AA6" w14:textId="77777777" w:rsidR="001A2306" w:rsidRPr="006278BE" w:rsidRDefault="001A2306" w:rsidP="00837CE3">
      <w:pPr>
        <w:pStyle w:val="ListNormal"/>
      </w:pPr>
      <w:r w:rsidRPr="006278BE">
        <w:t xml:space="preserve">the Net Zero Development has caused or is expected to cause the cost of Distribution Business to increase or decrease during the Price Control Period; </w:t>
      </w:r>
    </w:p>
    <w:p w14:paraId="51575073" w14:textId="77777777" w:rsidR="001A2306" w:rsidRPr="006278BE" w:rsidRDefault="001A2306" w:rsidP="00837CE3">
      <w:pPr>
        <w:pStyle w:val="ListNormal"/>
      </w:pPr>
      <w:r w:rsidRPr="006278BE">
        <w:t>the effect of the Net Zero Development on the cost of Distribution Business is not otherwise provided for in this licence;</w:t>
      </w:r>
    </w:p>
    <w:p w14:paraId="1DB62611" w14:textId="77777777" w:rsidR="001A2306" w:rsidRPr="006278BE" w:rsidRDefault="001A2306" w:rsidP="00837CE3">
      <w:pPr>
        <w:pStyle w:val="ListNormal"/>
      </w:pPr>
      <w:r w:rsidRPr="006278BE">
        <w:t>the effect of the Net Zero Development has not already been assessed under another Re-opener; and</w:t>
      </w:r>
    </w:p>
    <w:p w14:paraId="6FDF2F4B" w14:textId="77777777" w:rsidR="001A2306" w:rsidRPr="006278BE" w:rsidRDefault="001A2306" w:rsidP="00837CE3">
      <w:pPr>
        <w:pStyle w:val="ListNormal"/>
      </w:pPr>
      <w:r w:rsidRPr="006278BE">
        <w:t>the effect, or estimated effect, of the Net Zero Development on the cost of Distribution Business exceeds the Materiality Threshold.</w:t>
      </w:r>
    </w:p>
    <w:p w14:paraId="60263745" w14:textId="77777777" w:rsidR="001A2306" w:rsidRPr="006278BE" w:rsidRDefault="001A2306" w:rsidP="00837CE3">
      <w:pPr>
        <w:pStyle w:val="NumberedNormal"/>
      </w:pPr>
      <w:r w:rsidRPr="006278BE">
        <w:t>The Authority may make modifications under the Net Zero Re-opener at any time during the Price Control Period where the conditions in paragraph 3.6.7 are met.</w:t>
      </w:r>
    </w:p>
    <w:p w14:paraId="352348FB" w14:textId="77777777" w:rsidR="001A2306" w:rsidRPr="006278BE" w:rsidRDefault="001A2306" w:rsidP="00837CE3">
      <w:pPr>
        <w:pStyle w:val="NumberedNormal"/>
      </w:pPr>
      <w:r w:rsidRPr="006278BE">
        <w:t>The following modifications to the licence may be made under the Net Zero Re-opener:</w:t>
      </w:r>
    </w:p>
    <w:p w14:paraId="25B382C7" w14:textId="77777777" w:rsidR="001A2306" w:rsidRPr="006278BE" w:rsidRDefault="001A2306" w:rsidP="00837CE3">
      <w:pPr>
        <w:pStyle w:val="ListNormal"/>
      </w:pPr>
      <w:r w:rsidRPr="006278BE">
        <w:t xml:space="preserve">modifications to the outputs, delivery dates and allowances in Appendix 1; </w:t>
      </w:r>
    </w:p>
    <w:p w14:paraId="72ACCB9B" w14:textId="77777777" w:rsidR="001A2306" w:rsidRPr="006278BE" w:rsidRDefault="001A2306" w:rsidP="00837CE3">
      <w:pPr>
        <w:pStyle w:val="ListNormal"/>
      </w:pPr>
      <w:r w:rsidRPr="006278BE">
        <w:t>modifications to the outputs, delivery dates and allowances in the other special conditions;</w:t>
      </w:r>
    </w:p>
    <w:p w14:paraId="6A0BE5CD" w14:textId="77777777" w:rsidR="001A2306" w:rsidRPr="006278BE" w:rsidRDefault="001A2306" w:rsidP="00837CE3">
      <w:pPr>
        <w:pStyle w:val="ListNormal"/>
      </w:pPr>
      <w:r w:rsidRPr="006278BE">
        <w:t>modifications confined to outputs, delivery dates and allowances relevant to the Net Zero Development that is the subject of the Re-opener; and</w:t>
      </w:r>
    </w:p>
    <w:p w14:paraId="657BEA46" w14:textId="77777777" w:rsidR="001A2306" w:rsidRPr="006278BE" w:rsidRDefault="001A2306" w:rsidP="00837CE3">
      <w:pPr>
        <w:pStyle w:val="ListNormal"/>
      </w:pPr>
      <w:r w:rsidRPr="006278BE">
        <w:t>modifications confined to allowances for Regulatory Years commencing on or after 1 April 2023.</w:t>
      </w:r>
    </w:p>
    <w:p w14:paraId="5DD7627C" w14:textId="77777777" w:rsidR="001A2306" w:rsidRPr="006278BE" w:rsidRDefault="001A2306" w:rsidP="00837CE3">
      <w:pPr>
        <w:pStyle w:val="NumberedNormal"/>
      </w:pPr>
      <w:r w:rsidRPr="006278BE">
        <w:t>Any modifications made under the Net Zero Re-opener must be made under section 11A (modifications of conditions of licences) of the Act.</w:t>
      </w:r>
    </w:p>
    <w:p w14:paraId="2AEA0DD5" w14:textId="77777777" w:rsidR="001A2306" w:rsidRPr="006278BE" w:rsidRDefault="001A2306" w:rsidP="001A2306">
      <w:pPr>
        <w:pStyle w:val="Heading3"/>
      </w:pPr>
      <w:r w:rsidRPr="006278BE">
        <w:t>Assessment of the Price Control Deliverable (NZRO</w:t>
      </w:r>
      <w:r w:rsidRPr="006278BE">
        <w:rPr>
          <w:rStyle w:val="Subscript"/>
        </w:rPr>
        <w:t>t</w:t>
      </w:r>
      <w:r w:rsidRPr="006278BE">
        <w:t>)</w:t>
      </w:r>
    </w:p>
    <w:p w14:paraId="70217599" w14:textId="77777777" w:rsidR="001A2306" w:rsidRPr="006278BE" w:rsidRDefault="001A2306" w:rsidP="00837CE3">
      <w:pPr>
        <w:pStyle w:val="NumberedNormal"/>
      </w:pPr>
      <w:r w:rsidRPr="006278BE">
        <w:t>The Authority may, in accordance with the assessment principles set out in Part C of Special Condition 3.3 (Evaluative Price Control Deliverables), direct a value for NZRO</w:t>
      </w:r>
      <w:r w:rsidRPr="006278BE">
        <w:rPr>
          <w:rStyle w:val="Subscript"/>
        </w:rPr>
        <w:t>t</w:t>
      </w:r>
      <w:r w:rsidRPr="006278BE">
        <w:t xml:space="preserve"> where the licensee has not Fully Delivered an output in Appendix 1.</w:t>
      </w:r>
    </w:p>
    <w:p w14:paraId="4EA96AE3" w14:textId="77777777" w:rsidR="001A2306" w:rsidRPr="006278BE" w:rsidRDefault="001A2306" w:rsidP="001A2306">
      <w:pPr>
        <w:pStyle w:val="Heading3"/>
      </w:pPr>
      <w:r w:rsidRPr="006278BE">
        <w:t>What process will the Authority follow in making a direction?</w:t>
      </w:r>
    </w:p>
    <w:p w14:paraId="54766D7E" w14:textId="77777777" w:rsidR="001A2306" w:rsidRPr="006278BE" w:rsidRDefault="001A2306" w:rsidP="00837CE3">
      <w:pPr>
        <w:pStyle w:val="NumberedNormal"/>
      </w:pPr>
      <w:r w:rsidRPr="006278BE">
        <w:t>Before making a direction under paragraph 3.6.11, the Authority must send to the licensee and publish on the Authority's Website:</w:t>
      </w:r>
    </w:p>
    <w:p w14:paraId="5E534B3F" w14:textId="77777777" w:rsidR="001A2306" w:rsidRPr="006278BE" w:rsidRDefault="001A2306" w:rsidP="00837CE3">
      <w:pPr>
        <w:pStyle w:val="ListNormal"/>
      </w:pPr>
      <w:r w:rsidRPr="006278BE">
        <w:t>the text of the proposed direction;</w:t>
      </w:r>
    </w:p>
    <w:p w14:paraId="3C7A8CE0" w14:textId="77777777" w:rsidR="001A2306" w:rsidRPr="006278BE" w:rsidRDefault="001A2306" w:rsidP="00837CE3">
      <w:pPr>
        <w:pStyle w:val="ListNormal"/>
      </w:pPr>
      <w:r w:rsidRPr="006278BE">
        <w:t>the reasons for the proposed direction; and</w:t>
      </w:r>
    </w:p>
    <w:p w14:paraId="447B30CF" w14:textId="77777777" w:rsidR="001A2306" w:rsidRPr="006278BE" w:rsidRDefault="001A2306" w:rsidP="00837CE3">
      <w:pPr>
        <w:pStyle w:val="ListNormal"/>
      </w:pPr>
      <w:r w:rsidRPr="006278BE">
        <w:t>a statement setting out the period during which representations may be made on the proposed direction, which must not be less than 28 days.</w:t>
      </w:r>
    </w:p>
    <w:p w14:paraId="450C6152" w14:textId="77777777" w:rsidR="001A2306" w:rsidRPr="006278BE" w:rsidRDefault="001A2306" w:rsidP="00837CE3">
      <w:pPr>
        <w:pStyle w:val="NumberedNormal"/>
      </w:pPr>
      <w:r w:rsidRPr="006278BE">
        <w:t>A direction under paragraph 3.6.12 must set out:</w:t>
      </w:r>
    </w:p>
    <w:p w14:paraId="06FE64C1" w14:textId="77777777" w:rsidR="001A2306" w:rsidRPr="006278BE" w:rsidRDefault="001A2306" w:rsidP="00837CE3">
      <w:pPr>
        <w:pStyle w:val="ListNormal"/>
      </w:pPr>
      <w:r w:rsidRPr="006278BE">
        <w:t>the delivery status of the output that has not been Fully Delivered;</w:t>
      </w:r>
    </w:p>
    <w:p w14:paraId="686BEB0C" w14:textId="77777777" w:rsidR="001A2306" w:rsidRPr="006278BE" w:rsidRDefault="001A2306" w:rsidP="00837CE3">
      <w:pPr>
        <w:pStyle w:val="ListNormal"/>
      </w:pPr>
      <w:r w:rsidRPr="006278BE">
        <w:t>the value of the NZRO</w:t>
      </w:r>
      <w:r w:rsidRPr="006278BE">
        <w:rPr>
          <w:rStyle w:val="Subscript"/>
        </w:rPr>
        <w:t>t</w:t>
      </w:r>
      <w:r w:rsidRPr="006278BE">
        <w:t xml:space="preserve"> term and the Regulatory Years to which that adjustment relates; and</w:t>
      </w:r>
    </w:p>
    <w:p w14:paraId="0F250846" w14:textId="77777777" w:rsidR="001A2306" w:rsidRPr="006278BE" w:rsidRDefault="001A2306" w:rsidP="00837CE3">
      <w:pPr>
        <w:pStyle w:val="ListNormal"/>
      </w:pPr>
      <w:r w:rsidRPr="006278BE">
        <w:t>the methodology and data that has been used to decide the delivery status and value of any adjustments to the NZRO</w:t>
      </w:r>
      <w:r w:rsidRPr="006278BE">
        <w:rPr>
          <w:rStyle w:val="Subscript"/>
        </w:rPr>
        <w:t>t</w:t>
      </w:r>
      <w:r w:rsidRPr="006278BE">
        <w:t xml:space="preserve"> term. </w:t>
      </w:r>
    </w:p>
    <w:p w14:paraId="1ABB21E6" w14:textId="77777777" w:rsidR="001A2306" w:rsidRPr="006278BE" w:rsidRDefault="001A2306" w:rsidP="001A2306">
      <w:pPr>
        <w:pStyle w:val="AppendixHeading"/>
      </w:pPr>
    </w:p>
    <w:p w14:paraId="18103E70" w14:textId="77777777" w:rsidR="001A2306" w:rsidRPr="006278BE" w:rsidRDefault="001A2306" w:rsidP="00837CE3">
      <w:pPr>
        <w:pStyle w:val="Caption"/>
      </w:pPr>
      <w:r w:rsidRPr="006278BE">
        <w:t>Net Zero Price Control Deliverables (NZO</w:t>
      </w:r>
      <w:r w:rsidRPr="006278BE">
        <w:rPr>
          <w:rStyle w:val="Subscript"/>
        </w:rPr>
        <w:t>t</w:t>
      </w:r>
      <w:r w:rsidRPr="006278BE">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6278BE"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6278BE" w:rsidRDefault="001A2306" w:rsidP="00837CE3">
            <w:r w:rsidRPr="006278BE">
              <w:t>Output</w:t>
            </w:r>
          </w:p>
        </w:tc>
        <w:tc>
          <w:tcPr>
            <w:tcW w:w="1020" w:type="dxa"/>
          </w:tcPr>
          <w:p w14:paraId="7A479076" w14:textId="77777777" w:rsidR="001A2306" w:rsidRPr="006278BE" w:rsidRDefault="001A2306" w:rsidP="00837CE3">
            <w:r w:rsidRPr="006278BE">
              <w:t>Delivery date</w:t>
            </w:r>
          </w:p>
        </w:tc>
        <w:tc>
          <w:tcPr>
            <w:tcW w:w="1276" w:type="dxa"/>
          </w:tcPr>
          <w:p w14:paraId="267DF063" w14:textId="77777777" w:rsidR="001A2306" w:rsidRPr="006278BE" w:rsidRDefault="001A2306" w:rsidP="00837CE3">
            <w:r w:rsidRPr="006278BE">
              <w:t>Regulatory Year</w:t>
            </w:r>
          </w:p>
        </w:tc>
        <w:tc>
          <w:tcPr>
            <w:tcW w:w="1276" w:type="dxa"/>
          </w:tcPr>
          <w:p w14:paraId="487BC0A2" w14:textId="77777777" w:rsidR="001A2306" w:rsidRPr="006278BE" w:rsidRDefault="001A2306" w:rsidP="00837CE3">
            <w:r w:rsidRPr="006278BE">
              <w:t>Regulatory Year</w:t>
            </w:r>
          </w:p>
        </w:tc>
        <w:tc>
          <w:tcPr>
            <w:tcW w:w="1276" w:type="dxa"/>
          </w:tcPr>
          <w:p w14:paraId="4E99E94F" w14:textId="77777777" w:rsidR="001A2306" w:rsidRPr="006278BE" w:rsidRDefault="001A2306" w:rsidP="00837CE3">
            <w:r w:rsidRPr="006278BE">
              <w:t>Regulatory Year</w:t>
            </w:r>
          </w:p>
        </w:tc>
        <w:tc>
          <w:tcPr>
            <w:tcW w:w="1276" w:type="dxa"/>
          </w:tcPr>
          <w:p w14:paraId="0198491B" w14:textId="77777777" w:rsidR="001A2306" w:rsidRPr="006278BE" w:rsidRDefault="001A2306" w:rsidP="00837CE3">
            <w:r w:rsidRPr="006278BE">
              <w:t>Regulatory Year</w:t>
            </w:r>
          </w:p>
        </w:tc>
        <w:tc>
          <w:tcPr>
            <w:tcW w:w="1276" w:type="dxa"/>
          </w:tcPr>
          <w:p w14:paraId="4A393646" w14:textId="77777777" w:rsidR="001A2306" w:rsidRPr="006278BE" w:rsidRDefault="001A2306" w:rsidP="00837CE3">
            <w:r w:rsidRPr="006278BE">
              <w:t>Regulatory Year</w:t>
            </w:r>
          </w:p>
        </w:tc>
        <w:tc>
          <w:tcPr>
            <w:tcW w:w="703" w:type="dxa"/>
          </w:tcPr>
          <w:p w14:paraId="0FE3EE61" w14:textId="77777777" w:rsidR="001A2306" w:rsidRPr="006278BE" w:rsidRDefault="001A2306" w:rsidP="00837CE3">
            <w:r w:rsidRPr="006278BE">
              <w:t>Total</w:t>
            </w:r>
          </w:p>
        </w:tc>
      </w:tr>
      <w:tr w:rsidR="001A2306" w:rsidRPr="006278BE" w14:paraId="0ED49B63" w14:textId="77777777" w:rsidTr="00A75C46">
        <w:tc>
          <w:tcPr>
            <w:tcW w:w="913" w:type="dxa"/>
            <w:hideMark/>
          </w:tcPr>
          <w:p w14:paraId="53C8CF52" w14:textId="77777777" w:rsidR="001A2306" w:rsidRPr="006278BE" w:rsidRDefault="001A2306" w:rsidP="00837CE3"/>
        </w:tc>
        <w:tc>
          <w:tcPr>
            <w:tcW w:w="1020" w:type="dxa"/>
            <w:hideMark/>
          </w:tcPr>
          <w:p w14:paraId="59C66490" w14:textId="77777777" w:rsidR="001A2306" w:rsidRPr="006278BE" w:rsidRDefault="001A2306" w:rsidP="00837CE3"/>
        </w:tc>
        <w:tc>
          <w:tcPr>
            <w:tcW w:w="1276" w:type="dxa"/>
            <w:hideMark/>
          </w:tcPr>
          <w:p w14:paraId="2B0CD81B" w14:textId="77777777" w:rsidR="001A2306" w:rsidRPr="006278BE" w:rsidRDefault="001A2306" w:rsidP="00837CE3">
            <w:r w:rsidRPr="006278BE">
              <w:t>2023/24</w:t>
            </w:r>
          </w:p>
        </w:tc>
        <w:tc>
          <w:tcPr>
            <w:tcW w:w="1276" w:type="dxa"/>
            <w:hideMark/>
          </w:tcPr>
          <w:p w14:paraId="26CB5DF3" w14:textId="77777777" w:rsidR="001A2306" w:rsidRPr="006278BE" w:rsidRDefault="001A2306" w:rsidP="00837CE3">
            <w:r w:rsidRPr="006278BE">
              <w:t>2024/25</w:t>
            </w:r>
          </w:p>
        </w:tc>
        <w:tc>
          <w:tcPr>
            <w:tcW w:w="1276" w:type="dxa"/>
            <w:hideMark/>
          </w:tcPr>
          <w:p w14:paraId="62DFFA75" w14:textId="77777777" w:rsidR="001A2306" w:rsidRPr="006278BE" w:rsidRDefault="001A2306" w:rsidP="00837CE3">
            <w:r w:rsidRPr="006278BE">
              <w:t>2025/26</w:t>
            </w:r>
          </w:p>
        </w:tc>
        <w:tc>
          <w:tcPr>
            <w:tcW w:w="1276" w:type="dxa"/>
            <w:hideMark/>
          </w:tcPr>
          <w:p w14:paraId="459849C6" w14:textId="77777777" w:rsidR="001A2306" w:rsidRPr="006278BE" w:rsidRDefault="001A2306" w:rsidP="00837CE3">
            <w:r w:rsidRPr="006278BE">
              <w:t>2026/27</w:t>
            </w:r>
          </w:p>
        </w:tc>
        <w:tc>
          <w:tcPr>
            <w:tcW w:w="1276" w:type="dxa"/>
            <w:hideMark/>
          </w:tcPr>
          <w:p w14:paraId="7E5300A6" w14:textId="77777777" w:rsidR="001A2306" w:rsidRPr="006278BE" w:rsidRDefault="001A2306" w:rsidP="00837CE3">
            <w:r w:rsidRPr="006278BE">
              <w:t>2027/28</w:t>
            </w:r>
          </w:p>
        </w:tc>
        <w:tc>
          <w:tcPr>
            <w:tcW w:w="703" w:type="dxa"/>
            <w:hideMark/>
          </w:tcPr>
          <w:p w14:paraId="514CEAB2" w14:textId="77777777" w:rsidR="001A2306" w:rsidRPr="006278BE" w:rsidRDefault="001A2306" w:rsidP="00837CE3"/>
        </w:tc>
      </w:tr>
      <w:tr w:rsidR="001A2306" w:rsidRPr="006278BE" w14:paraId="43C7869E" w14:textId="77777777" w:rsidTr="00A75C46">
        <w:tc>
          <w:tcPr>
            <w:tcW w:w="913" w:type="dxa"/>
            <w:hideMark/>
          </w:tcPr>
          <w:p w14:paraId="0D59EDF3" w14:textId="77777777" w:rsidR="001A2306" w:rsidRPr="006278BE" w:rsidRDefault="001A2306" w:rsidP="00837CE3"/>
        </w:tc>
        <w:tc>
          <w:tcPr>
            <w:tcW w:w="1020" w:type="dxa"/>
            <w:hideMark/>
          </w:tcPr>
          <w:p w14:paraId="4E0A339B" w14:textId="77777777" w:rsidR="001A2306" w:rsidRPr="006278BE" w:rsidRDefault="001A2306" w:rsidP="00837CE3"/>
        </w:tc>
        <w:tc>
          <w:tcPr>
            <w:tcW w:w="1276" w:type="dxa"/>
            <w:hideMark/>
          </w:tcPr>
          <w:p w14:paraId="786AA137" w14:textId="77777777" w:rsidR="001A2306" w:rsidRPr="006278BE" w:rsidRDefault="001A2306" w:rsidP="00837CE3"/>
        </w:tc>
        <w:tc>
          <w:tcPr>
            <w:tcW w:w="1276" w:type="dxa"/>
            <w:hideMark/>
          </w:tcPr>
          <w:p w14:paraId="2DB7A801" w14:textId="77777777" w:rsidR="001A2306" w:rsidRPr="006278BE" w:rsidRDefault="001A2306" w:rsidP="00837CE3"/>
        </w:tc>
        <w:tc>
          <w:tcPr>
            <w:tcW w:w="1276" w:type="dxa"/>
            <w:hideMark/>
          </w:tcPr>
          <w:p w14:paraId="79B4ECED" w14:textId="77777777" w:rsidR="001A2306" w:rsidRPr="006278BE" w:rsidRDefault="001A2306" w:rsidP="00837CE3"/>
        </w:tc>
        <w:tc>
          <w:tcPr>
            <w:tcW w:w="1276" w:type="dxa"/>
            <w:hideMark/>
          </w:tcPr>
          <w:p w14:paraId="2CF233A3" w14:textId="77777777" w:rsidR="001A2306" w:rsidRPr="006278BE" w:rsidRDefault="001A2306" w:rsidP="00837CE3"/>
        </w:tc>
        <w:tc>
          <w:tcPr>
            <w:tcW w:w="1276" w:type="dxa"/>
            <w:hideMark/>
          </w:tcPr>
          <w:p w14:paraId="62B3D1A6" w14:textId="77777777" w:rsidR="001A2306" w:rsidRPr="006278BE" w:rsidRDefault="001A2306" w:rsidP="00837CE3"/>
        </w:tc>
        <w:tc>
          <w:tcPr>
            <w:tcW w:w="703" w:type="dxa"/>
            <w:hideMark/>
          </w:tcPr>
          <w:p w14:paraId="277EBA8D" w14:textId="77777777" w:rsidR="001A2306" w:rsidRPr="006278BE" w:rsidRDefault="001A2306" w:rsidP="00837CE3"/>
        </w:tc>
      </w:tr>
      <w:tr w:rsidR="001A2306" w:rsidRPr="006278BE" w14:paraId="28C9DBF9" w14:textId="77777777" w:rsidTr="00A75C46">
        <w:tc>
          <w:tcPr>
            <w:tcW w:w="913" w:type="dxa"/>
            <w:hideMark/>
          </w:tcPr>
          <w:p w14:paraId="58843B9B" w14:textId="77777777" w:rsidR="001A2306" w:rsidRPr="006278BE" w:rsidRDefault="001A2306" w:rsidP="00837CE3"/>
        </w:tc>
        <w:tc>
          <w:tcPr>
            <w:tcW w:w="1020" w:type="dxa"/>
            <w:hideMark/>
          </w:tcPr>
          <w:p w14:paraId="63EF8BD6" w14:textId="77777777" w:rsidR="001A2306" w:rsidRPr="006278BE" w:rsidRDefault="001A2306" w:rsidP="00837CE3"/>
        </w:tc>
        <w:tc>
          <w:tcPr>
            <w:tcW w:w="1276" w:type="dxa"/>
            <w:hideMark/>
          </w:tcPr>
          <w:p w14:paraId="77D48B79" w14:textId="77777777" w:rsidR="001A2306" w:rsidRPr="006278BE" w:rsidRDefault="001A2306" w:rsidP="00837CE3"/>
        </w:tc>
        <w:tc>
          <w:tcPr>
            <w:tcW w:w="1276" w:type="dxa"/>
            <w:hideMark/>
          </w:tcPr>
          <w:p w14:paraId="2FF78F07" w14:textId="77777777" w:rsidR="001A2306" w:rsidRPr="006278BE" w:rsidRDefault="001A2306" w:rsidP="00837CE3"/>
        </w:tc>
        <w:tc>
          <w:tcPr>
            <w:tcW w:w="1276" w:type="dxa"/>
            <w:hideMark/>
          </w:tcPr>
          <w:p w14:paraId="4736D2F0" w14:textId="77777777" w:rsidR="001A2306" w:rsidRPr="006278BE" w:rsidRDefault="001A2306" w:rsidP="00837CE3"/>
        </w:tc>
        <w:tc>
          <w:tcPr>
            <w:tcW w:w="1276" w:type="dxa"/>
            <w:hideMark/>
          </w:tcPr>
          <w:p w14:paraId="1D472166" w14:textId="77777777" w:rsidR="001A2306" w:rsidRPr="006278BE" w:rsidRDefault="001A2306" w:rsidP="00837CE3"/>
        </w:tc>
        <w:tc>
          <w:tcPr>
            <w:tcW w:w="1276" w:type="dxa"/>
            <w:hideMark/>
          </w:tcPr>
          <w:p w14:paraId="4CD90239" w14:textId="77777777" w:rsidR="001A2306" w:rsidRPr="006278BE" w:rsidRDefault="001A2306" w:rsidP="00837CE3"/>
        </w:tc>
        <w:tc>
          <w:tcPr>
            <w:tcW w:w="703" w:type="dxa"/>
            <w:hideMark/>
          </w:tcPr>
          <w:p w14:paraId="3C371914" w14:textId="77777777" w:rsidR="001A2306" w:rsidRPr="006278BE" w:rsidRDefault="001A2306" w:rsidP="00837CE3"/>
        </w:tc>
      </w:tr>
      <w:tr w:rsidR="001A2306" w:rsidRPr="006278BE" w14:paraId="6AB954E2" w14:textId="77777777" w:rsidTr="00A75C46">
        <w:tc>
          <w:tcPr>
            <w:tcW w:w="913" w:type="dxa"/>
            <w:hideMark/>
          </w:tcPr>
          <w:p w14:paraId="6308B2C7" w14:textId="77777777" w:rsidR="001A2306" w:rsidRPr="006278BE" w:rsidRDefault="001A2306" w:rsidP="00837CE3"/>
        </w:tc>
        <w:tc>
          <w:tcPr>
            <w:tcW w:w="1020" w:type="dxa"/>
            <w:hideMark/>
          </w:tcPr>
          <w:p w14:paraId="5FBF5588" w14:textId="77777777" w:rsidR="001A2306" w:rsidRPr="006278BE" w:rsidRDefault="001A2306" w:rsidP="00837CE3"/>
        </w:tc>
        <w:tc>
          <w:tcPr>
            <w:tcW w:w="1276" w:type="dxa"/>
            <w:hideMark/>
          </w:tcPr>
          <w:p w14:paraId="4A41290F" w14:textId="77777777" w:rsidR="001A2306" w:rsidRPr="006278BE" w:rsidRDefault="001A2306" w:rsidP="00837CE3"/>
        </w:tc>
        <w:tc>
          <w:tcPr>
            <w:tcW w:w="1276" w:type="dxa"/>
            <w:hideMark/>
          </w:tcPr>
          <w:p w14:paraId="40D0F872" w14:textId="77777777" w:rsidR="001A2306" w:rsidRPr="006278BE" w:rsidRDefault="001A2306" w:rsidP="00837CE3"/>
        </w:tc>
        <w:tc>
          <w:tcPr>
            <w:tcW w:w="1276" w:type="dxa"/>
            <w:hideMark/>
          </w:tcPr>
          <w:p w14:paraId="2BD7F8A5" w14:textId="77777777" w:rsidR="001A2306" w:rsidRPr="006278BE" w:rsidRDefault="001A2306" w:rsidP="00837CE3"/>
        </w:tc>
        <w:tc>
          <w:tcPr>
            <w:tcW w:w="1276" w:type="dxa"/>
            <w:hideMark/>
          </w:tcPr>
          <w:p w14:paraId="176A9382" w14:textId="77777777" w:rsidR="001A2306" w:rsidRPr="006278BE" w:rsidRDefault="001A2306" w:rsidP="00837CE3"/>
        </w:tc>
        <w:tc>
          <w:tcPr>
            <w:tcW w:w="1276" w:type="dxa"/>
            <w:hideMark/>
          </w:tcPr>
          <w:p w14:paraId="6EA9933A" w14:textId="77777777" w:rsidR="001A2306" w:rsidRPr="006278BE" w:rsidRDefault="001A2306" w:rsidP="00837CE3"/>
        </w:tc>
        <w:tc>
          <w:tcPr>
            <w:tcW w:w="703" w:type="dxa"/>
            <w:hideMark/>
          </w:tcPr>
          <w:p w14:paraId="7A821054" w14:textId="77777777" w:rsidR="001A2306" w:rsidRPr="006278BE" w:rsidRDefault="001A2306" w:rsidP="00837CE3"/>
        </w:tc>
      </w:tr>
    </w:tbl>
    <w:p w14:paraId="62FA515E" w14:textId="77777777" w:rsidR="001A2306" w:rsidRPr="006278BE" w:rsidRDefault="001A2306" w:rsidP="001A2306">
      <w:pPr>
        <w:pStyle w:val="Heading2"/>
      </w:pPr>
      <w:bookmarkStart w:id="182" w:name="_Toc109215410"/>
      <w:bookmarkStart w:id="183" w:name="_Toc121736117"/>
      <w:bookmarkStart w:id="184" w:name="_Toc126075046"/>
      <w:r w:rsidRPr="006278BE">
        <w:t>Coordinated Adjustment Mechanism Re-opener (CAM</w:t>
      </w:r>
      <w:r w:rsidRPr="006278BE">
        <w:rPr>
          <w:rStyle w:val="Subscript"/>
        </w:rPr>
        <w:t>t</w:t>
      </w:r>
      <w:r w:rsidRPr="006278BE">
        <w:t>)</w:t>
      </w:r>
      <w:bookmarkEnd w:id="182"/>
      <w:bookmarkEnd w:id="183"/>
      <w:bookmarkEnd w:id="184"/>
    </w:p>
    <w:p w14:paraId="3810793C" w14:textId="77777777" w:rsidR="001A2306" w:rsidRPr="006278BE" w:rsidRDefault="001A2306" w:rsidP="001A2306">
      <w:pPr>
        <w:pStyle w:val="Heading3nonumbering"/>
      </w:pPr>
      <w:r w:rsidRPr="006278BE">
        <w:t xml:space="preserve">Introduction </w:t>
      </w:r>
    </w:p>
    <w:p w14:paraId="6B07D6D3" w14:textId="77777777" w:rsidR="001A2306" w:rsidRPr="006278BE" w:rsidRDefault="001A2306" w:rsidP="00837CE3">
      <w:pPr>
        <w:pStyle w:val="NumberedNormal"/>
      </w:pPr>
      <w:r w:rsidRPr="006278BE">
        <w:t>The purpose of this condition is to establish a process for setting the value of the term CAM</w:t>
      </w:r>
      <w:r w:rsidRPr="006278BE">
        <w:rPr>
          <w:rStyle w:val="Subscript"/>
        </w:rPr>
        <w:t>t</w:t>
      </w:r>
      <w:r w:rsidRPr="006278BE">
        <w:t xml:space="preserve"> (the Coordinated Adjustment Mechanism Re-opener term), which contributes to the calculation of the Totex Allowance (in relation to which see the ED2 Price Control Financial Model). </w:t>
      </w:r>
    </w:p>
    <w:p w14:paraId="26C9494D" w14:textId="77777777" w:rsidR="001A2306" w:rsidRPr="006278BE" w:rsidRDefault="001A2306" w:rsidP="00837CE3">
      <w:pPr>
        <w:pStyle w:val="NumberedNormal"/>
      </w:pPr>
      <w:r w:rsidRPr="006278BE">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6278BE" w:rsidRDefault="001A2306" w:rsidP="00837CE3">
      <w:pPr>
        <w:pStyle w:val="NumberedNormal"/>
      </w:pPr>
      <w:r w:rsidRPr="006278BE">
        <w:t xml:space="preserve">This condition also sets out the process the Authority will follow when directing any changes as a result of the Re-opener. </w:t>
      </w:r>
    </w:p>
    <w:p w14:paraId="141CEE1B" w14:textId="77777777" w:rsidR="001A2306" w:rsidRPr="006278BE" w:rsidRDefault="001A2306" w:rsidP="001A2306">
      <w:pPr>
        <w:pStyle w:val="Heading3"/>
      </w:pPr>
      <w:r w:rsidRPr="006278BE">
        <w:t>What is the scope of this Re-opener?</w:t>
      </w:r>
    </w:p>
    <w:p w14:paraId="34E732BD" w14:textId="77777777" w:rsidR="001A2306" w:rsidRPr="006278BE" w:rsidRDefault="001A2306" w:rsidP="00837CE3">
      <w:pPr>
        <w:pStyle w:val="NumberedNormal"/>
      </w:pPr>
      <w:bookmarkStart w:id="185" w:name="_Ref113446837"/>
      <w:r w:rsidRPr="006278BE">
        <w:t>The licensee may apply to the Authority for a direction adjusting the value of the CAM</w:t>
      </w:r>
      <w:r w:rsidRPr="006278BE">
        <w:rPr>
          <w:rStyle w:val="Subscript"/>
        </w:rPr>
        <w:t>t</w:t>
      </w:r>
      <w:r w:rsidRPr="006278BE">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85"/>
    </w:p>
    <w:p w14:paraId="24924797" w14:textId="77777777" w:rsidR="001A2306" w:rsidRPr="006278BE" w:rsidRDefault="001A2306" w:rsidP="001A2306">
      <w:pPr>
        <w:pStyle w:val="Heading3"/>
      </w:pPr>
      <w:r w:rsidRPr="006278BE">
        <w:t>When to make an application</w:t>
      </w:r>
    </w:p>
    <w:p w14:paraId="1AD137E9" w14:textId="3B387570" w:rsidR="001A2306" w:rsidRPr="006278BE" w:rsidRDefault="001A2306" w:rsidP="00837CE3">
      <w:pPr>
        <w:pStyle w:val="NumberedNormal"/>
      </w:pPr>
      <w:r w:rsidRPr="006278BE">
        <w:t xml:space="preserve">The licensee may only apply to the Authority for an adjustment under paragraph </w:t>
      </w:r>
      <w:r w:rsidRPr="006278BE">
        <w:fldChar w:fldCharType="begin"/>
      </w:r>
      <w:r w:rsidRPr="006278BE">
        <w:instrText>REF _Ref113446837 \r</w:instrText>
      </w:r>
      <w:r w:rsidR="006278BE">
        <w:instrText xml:space="preserve"> \* MERGEFORMAT </w:instrText>
      </w:r>
      <w:r w:rsidRPr="006278BE">
        <w:fldChar w:fldCharType="separate"/>
      </w:r>
      <w:r w:rsidR="00573AA9">
        <w:t>3.7.4</w:t>
      </w:r>
      <w:r w:rsidRPr="006278BE">
        <w:fldChar w:fldCharType="end"/>
      </w:r>
      <w:r w:rsidRPr="006278BE">
        <w:t xml:space="preserve"> Between 23 May and 29 May in each of the Regulatory Years during the Price Control Period, or during such other periods as the Authority may direct.</w:t>
      </w:r>
    </w:p>
    <w:p w14:paraId="675AA721" w14:textId="77777777" w:rsidR="001A2306" w:rsidRPr="006278BE" w:rsidRDefault="001A2306" w:rsidP="001A2306">
      <w:pPr>
        <w:pStyle w:val="Heading3"/>
      </w:pPr>
      <w:r w:rsidRPr="006278BE">
        <w:t>How to make an application</w:t>
      </w:r>
    </w:p>
    <w:p w14:paraId="1BCA93C1" w14:textId="52DF6CA3" w:rsidR="001A2306" w:rsidRPr="006278BE" w:rsidRDefault="001A2306" w:rsidP="00837CE3">
      <w:pPr>
        <w:pStyle w:val="NumberedNormal"/>
      </w:pPr>
      <w:bookmarkStart w:id="186" w:name="_Ref113447253"/>
      <w:r w:rsidRPr="006278BE">
        <w:t xml:space="preserve">An application under paragraph </w:t>
      </w:r>
      <w:r w:rsidRPr="006278BE">
        <w:fldChar w:fldCharType="begin"/>
      </w:r>
      <w:r w:rsidRPr="006278BE">
        <w:instrText>REF _Ref113446837 \r</w:instrText>
      </w:r>
      <w:r w:rsidR="006278BE">
        <w:instrText xml:space="preserve"> \* MERGEFORMAT </w:instrText>
      </w:r>
      <w:r w:rsidRPr="006278BE">
        <w:fldChar w:fldCharType="separate"/>
      </w:r>
      <w:r w:rsidR="00573AA9">
        <w:t>3.7.4</w:t>
      </w:r>
      <w:r w:rsidRPr="006278BE">
        <w:fldChar w:fldCharType="end"/>
      </w:r>
      <w:r w:rsidRPr="006278BE">
        <w:t xml:space="preserve"> must:</w:t>
      </w:r>
      <w:bookmarkEnd w:id="186"/>
    </w:p>
    <w:p w14:paraId="459302C5" w14:textId="77777777" w:rsidR="001A2306" w:rsidRPr="006278BE" w:rsidRDefault="001A2306" w:rsidP="00837CE3">
      <w:pPr>
        <w:pStyle w:val="ListNormal"/>
      </w:pPr>
      <w:r w:rsidRPr="006278BE">
        <w:t>give a description of the engagement between the licensee and the Partner Licensee which has led to the application;</w:t>
      </w:r>
    </w:p>
    <w:p w14:paraId="33DE0720" w14:textId="77777777" w:rsidR="001A2306" w:rsidRPr="006278BE" w:rsidRDefault="001A2306" w:rsidP="00837CE3">
      <w:pPr>
        <w:pStyle w:val="ListNormal"/>
      </w:pPr>
      <w:r w:rsidRPr="006278BE">
        <w:t>explain whether the licensee is applying to have the CAM Activity reallocated to the licensee from the Partner Licensee, or from the licensee to the Partner Licensee;</w:t>
      </w:r>
    </w:p>
    <w:p w14:paraId="67C41C02" w14:textId="77777777" w:rsidR="001A2306" w:rsidRPr="006278BE" w:rsidRDefault="001A2306" w:rsidP="00837CE3">
      <w:pPr>
        <w:pStyle w:val="ListNormal"/>
      </w:pPr>
      <w:r w:rsidRPr="006278BE">
        <w:t xml:space="preserve">explain why the original allocation of the CAM Activity no longer delivers greater overall consumer value, and why the reallocation does deliver greater overall consumer value; </w:t>
      </w:r>
    </w:p>
    <w:p w14:paraId="69735A35" w14:textId="77777777" w:rsidR="001A2306" w:rsidRPr="006278BE" w:rsidRDefault="001A2306" w:rsidP="00837CE3">
      <w:pPr>
        <w:pStyle w:val="ListNormal"/>
      </w:pPr>
      <w:r w:rsidRPr="006278BE">
        <w:t xml:space="preserve">give a description of the CAM Activity and associated revenue that the licensee is applying to reallocate; </w:t>
      </w:r>
    </w:p>
    <w:p w14:paraId="09588929" w14:textId="77777777" w:rsidR="001A2306" w:rsidRPr="006278BE" w:rsidRDefault="001A2306" w:rsidP="00837CE3">
      <w:pPr>
        <w:pStyle w:val="ListNormal"/>
      </w:pPr>
      <w:r w:rsidRPr="006278BE">
        <w:t>set out any amendments requested to any outputs, delivery dates or allowances established by the special conditions of this licence and that of the Partner Licensee, relating to the CAM Activity;</w:t>
      </w:r>
    </w:p>
    <w:p w14:paraId="24929E92" w14:textId="77777777" w:rsidR="001A2306" w:rsidRPr="006278BE" w:rsidRDefault="001A2306" w:rsidP="00837CE3">
      <w:pPr>
        <w:pStyle w:val="ListNormal"/>
      </w:pPr>
      <w:r w:rsidRPr="006278BE">
        <w:t>set out the adjustments to the value of the CAM</w:t>
      </w:r>
      <w:r w:rsidRPr="006278BE">
        <w:rPr>
          <w:rStyle w:val="Subscript"/>
        </w:rPr>
        <w:t>t</w:t>
      </w:r>
      <w:r w:rsidRPr="006278BE">
        <w:t xml:space="preserve"> term for both the licensee and the Partner Licensee that the licensee is requesting and the Regulatory Years to which those adjustments relate; </w:t>
      </w:r>
    </w:p>
    <w:p w14:paraId="27DA151E" w14:textId="77777777" w:rsidR="001A2306" w:rsidRPr="006278BE" w:rsidRDefault="001A2306" w:rsidP="00837CE3">
      <w:pPr>
        <w:pStyle w:val="ListNormal"/>
      </w:pPr>
      <w:r w:rsidRPr="006278BE">
        <w:t>explain the basis of the calculation for the proposed adjustments to the value of the licensee and the Partner Licensee's CAM</w:t>
      </w:r>
      <w:r w:rsidRPr="006278BE">
        <w:rPr>
          <w:rStyle w:val="Subscript"/>
        </w:rPr>
        <w:t>t</w:t>
      </w:r>
      <w:r w:rsidRPr="006278BE">
        <w:t xml:space="preserve"> terms or other allowances of the licensee and the Partner Licensee;</w:t>
      </w:r>
    </w:p>
    <w:p w14:paraId="7468DDB6" w14:textId="77777777" w:rsidR="001A2306" w:rsidRPr="006278BE" w:rsidRDefault="001A2306" w:rsidP="00837CE3">
      <w:pPr>
        <w:pStyle w:val="ListNormal"/>
      </w:pPr>
      <w:r w:rsidRPr="006278BE">
        <w:t>provide such detailed supporting evidence including cost benefit analysis, impact assessments, risk mitigation, and engineering justification statements as is reasonable in the circumstances; and</w:t>
      </w:r>
    </w:p>
    <w:p w14:paraId="760E89B2" w14:textId="77777777" w:rsidR="001A2306" w:rsidRPr="006278BE" w:rsidRDefault="001A2306" w:rsidP="00837CE3">
      <w:pPr>
        <w:pStyle w:val="ListNormal"/>
      </w:pPr>
      <w:r w:rsidRPr="006278BE">
        <w:t xml:space="preserve">provide a copy of the agreement between the licensee and the Partner Licensee to transfer responsibility for and associated revenue of the CAM Activity. </w:t>
      </w:r>
    </w:p>
    <w:p w14:paraId="26C5782A" w14:textId="0BAE3D25" w:rsidR="001A2306" w:rsidRPr="006278BE" w:rsidRDefault="001A2306" w:rsidP="00837CE3">
      <w:pPr>
        <w:pStyle w:val="NumberedNormal"/>
      </w:pPr>
      <w:r w:rsidRPr="006278BE">
        <w:t xml:space="preserve">An application under paragraph </w:t>
      </w:r>
      <w:r w:rsidRPr="006278BE">
        <w:fldChar w:fldCharType="begin"/>
      </w:r>
      <w:r w:rsidRPr="006278BE">
        <w:instrText>REF _Ref113446837 \r</w:instrText>
      </w:r>
      <w:r w:rsidR="006278BE">
        <w:instrText xml:space="preserve"> \* MERGEFORMAT </w:instrText>
      </w:r>
      <w:r w:rsidRPr="006278BE">
        <w:fldChar w:fldCharType="separate"/>
      </w:r>
      <w:r w:rsidR="00573AA9">
        <w:t>3.7.4</w:t>
      </w:r>
      <w:r w:rsidRPr="006278BE">
        <w:fldChar w:fldCharType="end"/>
      </w:r>
      <w:r w:rsidRPr="006278BE">
        <w:t xml:space="preserve"> must:</w:t>
      </w:r>
    </w:p>
    <w:p w14:paraId="009F9889" w14:textId="77777777" w:rsidR="001A2306" w:rsidRPr="006278BE" w:rsidRDefault="001A2306" w:rsidP="00837CE3">
      <w:pPr>
        <w:pStyle w:val="ListNormal"/>
      </w:pPr>
      <w:r w:rsidRPr="006278BE">
        <w:t>take account of any allowed expenditure by both the licensee and the Partner Licensee which can be avoided as a result of the change; and</w:t>
      </w:r>
    </w:p>
    <w:p w14:paraId="05AB78DE" w14:textId="77777777" w:rsidR="001A2306" w:rsidRPr="006278BE" w:rsidRDefault="001A2306" w:rsidP="00837CE3">
      <w:pPr>
        <w:pStyle w:val="ListNormal"/>
      </w:pPr>
      <w:r w:rsidRPr="006278BE">
        <w:t>be confined to costs incurred or expected to be incurred on or after 1 April 2023.</w:t>
      </w:r>
    </w:p>
    <w:p w14:paraId="1E489FDD" w14:textId="77777777" w:rsidR="001A2306" w:rsidRPr="006278BE" w:rsidRDefault="001A2306" w:rsidP="00837CE3">
      <w:pPr>
        <w:pStyle w:val="NumberedNormal"/>
      </w:pPr>
      <w:bookmarkStart w:id="187" w:name="_Ref113447316"/>
      <w:r w:rsidRPr="006278BE">
        <w:t>The requirement to comply with the Re-opener Guidance and Application Requirements Document when submitting a Re-opener application is established by Special Condition 9.4 (Re-opener Guidance and Application Requirements Document).</w:t>
      </w:r>
      <w:bookmarkEnd w:id="187"/>
    </w:p>
    <w:p w14:paraId="63299DA2" w14:textId="77777777" w:rsidR="001A2306" w:rsidRPr="006278BE" w:rsidRDefault="001A2306" w:rsidP="001A2306">
      <w:pPr>
        <w:pStyle w:val="Heading3"/>
      </w:pPr>
      <w:r w:rsidRPr="006278BE">
        <w:t>What process will the Authority follow in making a direction?</w:t>
      </w:r>
    </w:p>
    <w:p w14:paraId="4E91412E" w14:textId="3846EABB" w:rsidR="001A2306" w:rsidRPr="006278BE" w:rsidRDefault="001A2306" w:rsidP="00837CE3">
      <w:pPr>
        <w:pStyle w:val="NumberedNormal"/>
      </w:pPr>
      <w:bookmarkStart w:id="188" w:name="_Ref124936342"/>
      <w:r w:rsidRPr="006278BE">
        <w:t xml:space="preserve">The Authority may only make modifications to this licence under this Re-opener by direction where the requirements of paragraphs 3.7.4, and </w:t>
      </w:r>
      <w:r w:rsidRPr="006278BE">
        <w:fldChar w:fldCharType="begin"/>
      </w:r>
      <w:r w:rsidRPr="006278BE">
        <w:instrText>REF _Ref113447253 \r</w:instrText>
      </w:r>
      <w:r w:rsidR="006278BE">
        <w:instrText xml:space="preserve"> \* MERGEFORMAT </w:instrText>
      </w:r>
      <w:r w:rsidRPr="006278BE">
        <w:fldChar w:fldCharType="separate"/>
      </w:r>
      <w:r w:rsidR="00573AA9">
        <w:t>3.7.6</w:t>
      </w:r>
      <w:r w:rsidRPr="006278BE">
        <w:fldChar w:fldCharType="end"/>
      </w:r>
      <w:r w:rsidRPr="006278BE">
        <w:t xml:space="preserve"> to </w:t>
      </w:r>
      <w:r w:rsidRPr="006278BE">
        <w:fldChar w:fldCharType="begin"/>
      </w:r>
      <w:r w:rsidRPr="006278BE">
        <w:instrText>REF _Ref113447316 \r</w:instrText>
      </w:r>
      <w:r w:rsidR="006278BE">
        <w:instrText xml:space="preserve"> \* MERGEFORMAT </w:instrText>
      </w:r>
      <w:r w:rsidRPr="006278BE">
        <w:fldChar w:fldCharType="separate"/>
      </w:r>
      <w:r w:rsidR="00573AA9">
        <w:t>3.7.8</w:t>
      </w:r>
      <w:r w:rsidRPr="006278BE">
        <w:fldChar w:fldCharType="end"/>
      </w:r>
      <w:r w:rsidRPr="006278BE">
        <w:t xml:space="preserve"> have been met.</w:t>
      </w:r>
      <w:bookmarkEnd w:id="188"/>
      <w:r w:rsidRPr="006278BE">
        <w:t xml:space="preserve"> </w:t>
      </w:r>
    </w:p>
    <w:p w14:paraId="357E6478" w14:textId="03F01302" w:rsidR="001A2306" w:rsidRPr="006278BE" w:rsidRDefault="001A2306" w:rsidP="00837CE3">
      <w:pPr>
        <w:pStyle w:val="NumberedNormal"/>
      </w:pPr>
      <w:r w:rsidRPr="006278BE">
        <w:t xml:space="preserve">Before making a direction under paragraph </w:t>
      </w:r>
      <w:r w:rsidRPr="006278BE">
        <w:fldChar w:fldCharType="begin"/>
      </w:r>
      <w:r w:rsidRPr="006278BE">
        <w:instrText xml:space="preserve"> REF _Ref124936342 \r \h </w:instrText>
      </w:r>
      <w:r w:rsidR="006278BE">
        <w:instrText xml:space="preserve"> \* MERGEFORMAT </w:instrText>
      </w:r>
      <w:r w:rsidRPr="006278BE">
        <w:fldChar w:fldCharType="separate"/>
      </w:r>
      <w:r w:rsidR="00573AA9">
        <w:t>3.7.9</w:t>
      </w:r>
      <w:r w:rsidRPr="006278BE">
        <w:fldChar w:fldCharType="end"/>
      </w:r>
      <w:r w:rsidRPr="006278BE">
        <w:t xml:space="preserve"> the Authority must publish on the Authority's Website:</w:t>
      </w:r>
    </w:p>
    <w:p w14:paraId="4CE11281" w14:textId="77777777" w:rsidR="001A2306" w:rsidRPr="006278BE" w:rsidRDefault="001A2306" w:rsidP="00837CE3">
      <w:pPr>
        <w:pStyle w:val="ListNormal"/>
      </w:pPr>
      <w:r w:rsidRPr="006278BE">
        <w:t>the text of the proposed direction;</w:t>
      </w:r>
    </w:p>
    <w:p w14:paraId="718FC091" w14:textId="77777777" w:rsidR="001A2306" w:rsidRPr="006278BE" w:rsidRDefault="001A2306" w:rsidP="00837CE3">
      <w:pPr>
        <w:pStyle w:val="ListNormal"/>
      </w:pPr>
      <w:r w:rsidRPr="006278BE">
        <w:t>the reasons for the proposed direction; and</w:t>
      </w:r>
    </w:p>
    <w:p w14:paraId="32DB757C" w14:textId="77777777" w:rsidR="001A2306" w:rsidRPr="006278BE" w:rsidRDefault="001A2306" w:rsidP="00837CE3">
      <w:pPr>
        <w:pStyle w:val="ListNormal"/>
      </w:pPr>
      <w:r w:rsidRPr="006278BE">
        <w:t>a statement setting out the period during which representations may be made on the proposed direction, which must not be less than 28 days.</w:t>
      </w:r>
    </w:p>
    <w:p w14:paraId="2836E4CC" w14:textId="77777777" w:rsidR="001A2306" w:rsidRPr="006278BE" w:rsidRDefault="001A2306" w:rsidP="00837CE3">
      <w:pPr>
        <w:pStyle w:val="NumberedNormal"/>
      </w:pPr>
      <w:r w:rsidRPr="006278BE">
        <w:t>The direction must set out:</w:t>
      </w:r>
    </w:p>
    <w:p w14:paraId="5CF43C47" w14:textId="77777777" w:rsidR="001A2306" w:rsidRPr="006278BE" w:rsidRDefault="001A2306" w:rsidP="00837CE3">
      <w:pPr>
        <w:pStyle w:val="ListNormal"/>
      </w:pPr>
      <w:r w:rsidRPr="006278BE">
        <w:t>any adjustments to the PCFM Variable Values of this licence and that of the Partner Licensee;</w:t>
      </w:r>
    </w:p>
    <w:p w14:paraId="20B9454A" w14:textId="77777777" w:rsidR="001A2306" w:rsidRPr="006278BE" w:rsidRDefault="001A2306" w:rsidP="00837CE3">
      <w:pPr>
        <w:pStyle w:val="ListNormal"/>
      </w:pPr>
      <w:r w:rsidRPr="006278BE">
        <w:t>the Regulatory Years to which those adjustments relate; and</w:t>
      </w:r>
    </w:p>
    <w:p w14:paraId="7EA3E505" w14:textId="77777777" w:rsidR="001A2306" w:rsidRPr="006278BE" w:rsidRDefault="001A2306" w:rsidP="00837CE3">
      <w:pPr>
        <w:pStyle w:val="ListNormal"/>
      </w:pPr>
      <w:bookmarkStart w:id="189" w:name="_Hlk58420520"/>
      <w:r w:rsidRPr="006278BE">
        <w:t>any amendments to the outputs and delivery dates established by the special conditions of this licence and that of the Partner Licensee</w:t>
      </w:r>
      <w:bookmarkEnd w:id="189"/>
      <w:r w:rsidRPr="006278BE">
        <w:t>.</w:t>
      </w:r>
    </w:p>
    <w:p w14:paraId="7095F968" w14:textId="77777777" w:rsidR="001A2306" w:rsidRPr="006278BE" w:rsidRDefault="001A2306" w:rsidP="001A2306">
      <w:pPr>
        <w:pStyle w:val="Heading2"/>
      </w:pPr>
      <w:bookmarkStart w:id="190" w:name="_Toc109215411"/>
      <w:bookmarkStart w:id="191" w:name="_Toc121736118"/>
      <w:bookmarkStart w:id="192" w:name="_Toc126075047"/>
      <w:r w:rsidRPr="006278BE">
        <w:t>Carry-over Green Recovery Scheme Project Costs (CGRS</w:t>
      </w:r>
      <w:r w:rsidRPr="006278BE">
        <w:rPr>
          <w:rStyle w:val="Subscript"/>
        </w:rPr>
        <w:t>t</w:t>
      </w:r>
      <w:r w:rsidRPr="006278BE">
        <w:t>)</w:t>
      </w:r>
      <w:bookmarkEnd w:id="190"/>
      <w:bookmarkEnd w:id="191"/>
      <w:bookmarkEnd w:id="192"/>
    </w:p>
    <w:p w14:paraId="448E1014" w14:textId="77777777" w:rsidR="001A2306" w:rsidRPr="006278BE" w:rsidRDefault="001A2306" w:rsidP="001A2306">
      <w:pPr>
        <w:pStyle w:val="Heading3nonumbering"/>
      </w:pPr>
      <w:r w:rsidRPr="006278BE">
        <w:t>Introduction</w:t>
      </w:r>
    </w:p>
    <w:p w14:paraId="190BAE81" w14:textId="77777777" w:rsidR="001A2306" w:rsidRPr="006278BE" w:rsidRDefault="001A2306" w:rsidP="00837CE3">
      <w:pPr>
        <w:pStyle w:val="NumberedNormal"/>
      </w:pPr>
      <w:r w:rsidRPr="006278BE">
        <w:t>The purpose of this condition is to calculate the term CGRS</w:t>
      </w:r>
      <w:r w:rsidRPr="006278BE">
        <w:rPr>
          <w:rStyle w:val="Subscript"/>
        </w:rPr>
        <w:t>t</w:t>
      </w:r>
      <w:r w:rsidRPr="006278BE">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6278BE" w:rsidRDefault="001A2306" w:rsidP="00837CE3">
      <w:pPr>
        <w:pStyle w:val="NumberedNormal"/>
      </w:pPr>
      <w:r w:rsidRPr="006278BE">
        <w:t>The effect of this condition is to carry-over remaining Green Recovery Scheme funding provided in the RIIO-1 Price Control Period.</w:t>
      </w:r>
    </w:p>
    <w:p w14:paraId="51C80A33" w14:textId="77777777" w:rsidR="001A2306" w:rsidRPr="006278BE" w:rsidRDefault="001A2306" w:rsidP="001A2306">
      <w:pPr>
        <w:pStyle w:val="Heading3"/>
      </w:pPr>
      <w:r w:rsidRPr="006278BE">
        <w:t>Formulae for calculating the carry-over Green Recovery Scheme term (CGRS</w:t>
      </w:r>
      <w:r w:rsidRPr="006278BE">
        <w:rPr>
          <w:rStyle w:val="Subscript"/>
        </w:rPr>
        <w:t>t</w:t>
      </w:r>
      <w:r w:rsidRPr="006278BE">
        <w:t>)</w:t>
      </w:r>
    </w:p>
    <w:p w14:paraId="023C2FCE" w14:textId="77777777" w:rsidR="001A2306" w:rsidRPr="006278BE" w:rsidRDefault="001A2306" w:rsidP="00837CE3">
      <w:pPr>
        <w:pStyle w:val="NumberedNormal"/>
      </w:pPr>
      <w:r w:rsidRPr="006278BE">
        <w:t>For the Regulatory Year commencing on 1 April 2023, the value of CGRS</w:t>
      </w:r>
      <w:r w:rsidRPr="006278BE">
        <w:rPr>
          <w:rStyle w:val="Subscript"/>
        </w:rPr>
        <w:t>t</w:t>
      </w:r>
      <w:r w:rsidRPr="006278BE">
        <w:t xml:space="preserve"> is derived in accordance with the following formula:</w:t>
      </w:r>
    </w:p>
    <w:p w14:paraId="5A02AD2E" w14:textId="77777777" w:rsidR="001A2306" w:rsidRPr="006278BE" w:rsidRDefault="004A5D3F" w:rsidP="00837CE3">
      <m:oMathPara>
        <m:oMath>
          <m:sSub>
            <m:sSubPr>
              <m:ctrlPr>
                <w:rPr>
                  <w:rFonts w:ascii="Cambria Math" w:hAnsi="Cambria Math"/>
                </w:rPr>
              </m:ctrlPr>
            </m:sSubPr>
            <m:e>
              <m:r>
                <w:rPr>
                  <w:rFonts w:ascii="Cambria Math" w:hAnsi="Cambria Math"/>
                </w:rPr>
                <m:t>CGRS</m:t>
              </m:r>
            </m:e>
            <m:sub>
              <m:r>
                <w:rPr>
                  <w:rFonts w:ascii="Cambria Math" w:hAnsi="Cambria Math"/>
                </w:rPr>
                <m:t>t</m:t>
              </m:r>
            </m:sub>
          </m:sSub>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m:rPr>
                  <m:sty m:val="p"/>
                </m:rPr>
                <w:rPr>
                  <w:rFonts w:ascii="Cambria Math" w:hAnsi="Cambria Math"/>
                </w:rPr>
                <m:t>,</m:t>
              </m:r>
              <m:r>
                <w:rPr>
                  <w:rFonts w:ascii="Cambria Math" w:hAnsi="Cambria Math"/>
                </w:rPr>
                <m:t>EGRS</m:t>
              </m:r>
            </m:e>
          </m:d>
        </m:oMath>
      </m:oMathPara>
    </w:p>
    <w:p w14:paraId="33BA9229"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021"/>
        <w:gridCol w:w="7325"/>
      </w:tblGrid>
      <w:tr w:rsidR="001A2306" w:rsidRPr="006278BE"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6278BE" w:rsidRDefault="001A2306" w:rsidP="00837CE3">
            <w:r w:rsidRPr="006278BE">
              <w:t>GRE</w:t>
            </w:r>
            <w:r w:rsidRPr="006278BE">
              <w:rPr>
                <w:rStyle w:val="Subscript"/>
              </w:rPr>
              <w:t>t</w:t>
            </w:r>
          </w:p>
        </w:tc>
        <w:tc>
          <w:tcPr>
            <w:tcW w:w="7325" w:type="dxa"/>
            <w:hideMark/>
          </w:tcPr>
          <w:p w14:paraId="081053C1"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amount incurred by the licensee on Green Recovery Scheme Project Costs; and</w:t>
            </w:r>
          </w:p>
        </w:tc>
      </w:tr>
      <w:tr w:rsidR="001A2306" w:rsidRPr="006278BE"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6278BE" w:rsidRDefault="001A2306" w:rsidP="00837CE3">
            <w:r w:rsidRPr="006278BE">
              <w:t>EGRS</w:t>
            </w:r>
          </w:p>
        </w:tc>
        <w:tc>
          <w:tcPr>
            <w:tcW w:w="7325" w:type="dxa"/>
            <w:hideMark/>
          </w:tcPr>
          <w:p w14:paraId="2D5B43B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RIIO-ED1 Green Recovery Scheme term and is derived in accordance with paragraph 3.8.5.</w:t>
            </w:r>
          </w:p>
        </w:tc>
      </w:tr>
    </w:tbl>
    <w:p w14:paraId="628C9F94" w14:textId="77777777" w:rsidR="001A2306" w:rsidRPr="006278BE" w:rsidRDefault="001A2306" w:rsidP="00837CE3">
      <w:pPr>
        <w:pStyle w:val="NumberedNormal"/>
      </w:pPr>
      <w:r w:rsidRPr="006278BE">
        <w:t>For Regulatory Years commencing on or after 1 April 2024, the value of CGRS</w:t>
      </w:r>
      <w:r w:rsidRPr="006278BE">
        <w:rPr>
          <w:rStyle w:val="Subscript"/>
        </w:rPr>
        <w:t>t</w:t>
      </w:r>
      <w:r w:rsidRPr="006278BE">
        <w:t xml:space="preserve"> is derived in accordance with the </w:t>
      </w:r>
      <w:r w:rsidRPr="006278BE">
        <w:tab/>
        <w:t>following formula:</w:t>
      </w:r>
    </w:p>
    <w:p w14:paraId="47D2D458" w14:textId="77777777" w:rsidR="001A2306" w:rsidRPr="006278BE" w:rsidRDefault="004A5D3F" w:rsidP="00837CE3">
      <m:oMathPara>
        <m:oMath>
          <m:sSub>
            <m:sSubPr>
              <m:ctrlPr>
                <w:rPr>
                  <w:rFonts w:ascii="Cambria Math" w:hAnsi="Cambria Math"/>
                </w:rPr>
              </m:ctrlPr>
            </m:sSubPr>
            <m:e>
              <m:r>
                <w:rPr>
                  <w:rFonts w:ascii="Cambria Math" w:hAnsi="Cambria Math"/>
                </w:rPr>
                <m:t>CGRS</m:t>
              </m:r>
            </m:e>
            <m:sub>
              <m:r>
                <w:rPr>
                  <w:rFonts w:ascii="Cambria Math" w:hAnsi="Cambria Math"/>
                </w:rPr>
                <m:t>t</m:t>
              </m:r>
            </m:sub>
          </m:sSub>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m:rPr>
                  <m:sty m:val="p"/>
                </m:rPr>
                <w:rPr>
                  <w:rFonts w:ascii="Cambria Math" w:hAnsi="Cambria Math"/>
                </w:rPr>
                <m:t>,</m:t>
              </m:r>
              <m:r>
                <w:rPr>
                  <w:rFonts w:ascii="Cambria Math" w:hAnsi="Cambria Math"/>
                </w:rPr>
                <m:t>EGRS</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w:rPr>
                      <w:rFonts w:ascii="Cambria Math" w:hAnsi="Cambria Math"/>
                    </w:rPr>
                    <m:t>t</m:t>
                  </m:r>
                  <m:r>
                    <m:rPr>
                      <m:sty m:val="p"/>
                    </m:rPr>
                    <w:rPr>
                      <w:rFonts w:ascii="Cambria Math" w:hAnsi="Cambria Math"/>
                    </w:rPr>
                    <m: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6278BE" w:rsidRDefault="001A2306" w:rsidP="00837CE3">
      <w:pPr>
        <w:pStyle w:val="FormulaDefinitions"/>
      </w:pPr>
      <w:r w:rsidRPr="006278BE">
        <w:t>where each term has the meaning given in paragraph 3.8.3.</w:t>
      </w:r>
    </w:p>
    <w:p w14:paraId="0A50D55D" w14:textId="77777777" w:rsidR="001A2306" w:rsidRPr="006278BE" w:rsidRDefault="001A2306" w:rsidP="00837CE3">
      <w:pPr>
        <w:pStyle w:val="NumberedNormal"/>
      </w:pPr>
      <w:r w:rsidRPr="006278BE">
        <w:t>The value of EGRS is derived in accordance with the following formula:</w:t>
      </w:r>
    </w:p>
    <w:p w14:paraId="5A160310" w14:textId="77777777" w:rsidR="001A2306" w:rsidRPr="006278BE" w:rsidRDefault="001A2306" w:rsidP="00837CE3">
      <m:oMathPara>
        <m:oMath>
          <m:r>
            <w:rPr>
              <w:rFonts w:ascii="Cambria Math" w:hAnsi="Cambria Math"/>
            </w:rPr>
            <m:t>EGRS</m:t>
          </m:r>
          <m:r>
            <m:rPr>
              <m:sty m:val="p"/>
            </m:rPr>
            <w:rPr>
              <w:rFonts w:ascii="Cambria Math" w:hAnsi="Cambria Math"/>
            </w:rPr>
            <m:t>=</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m:rPr>
                      <m:sty m:val="p"/>
                    </m:rPr>
                    <w:rPr>
                      <w:rFonts w:ascii="Cambria Math" w:hAnsi="Cambria Math"/>
                    </w:rPr>
                    <m:t>0,</m:t>
                  </m:r>
                  <m:r>
                    <w:rPr>
                      <w:rFonts w:ascii="Cambria Math" w:hAnsi="Cambria Math"/>
                    </w:rPr>
                    <m:t>TGRS</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=2020/21</m:t>
                      </m:r>
                    </m:sub>
                    <m:sup>
                      <m:r>
                        <m:rPr>
                          <m:sty m:val="p"/>
                        </m:rP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6278BE" w:rsidRDefault="001A2306" w:rsidP="00837CE3">
      <w:pPr>
        <w:pStyle w:val="FormulaDefinitions"/>
      </w:pPr>
      <w:r w:rsidRPr="006278BE">
        <w:t>where:</w:t>
      </w:r>
    </w:p>
    <w:tbl>
      <w:tblPr>
        <w:tblStyle w:val="TableGridLight"/>
        <w:tblW w:w="8805" w:type="dxa"/>
        <w:tblLayout w:type="fixed"/>
        <w:tblLook w:val="01E0" w:firstRow="1" w:lastRow="1" w:firstColumn="1" w:lastColumn="1" w:noHBand="0" w:noVBand="0"/>
      </w:tblPr>
      <w:tblGrid>
        <w:gridCol w:w="1020"/>
        <w:gridCol w:w="7785"/>
      </w:tblGrid>
      <w:tr w:rsidR="001A2306" w:rsidRPr="006278BE"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6278BE" w:rsidRDefault="001A2306" w:rsidP="00837CE3">
            <w:r w:rsidRPr="006278BE">
              <w:t>TGRS</w:t>
            </w:r>
          </w:p>
        </w:tc>
        <w:tc>
          <w:tcPr>
            <w:tcW w:w="7791" w:type="dxa"/>
            <w:hideMark/>
          </w:tcPr>
          <w:p w14:paraId="3E63A5AA"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licensee’s total cap for the RIIO-1 Price Control Period and the Price Control Period as specified in Appendix 1; and</w:t>
            </w:r>
          </w:p>
        </w:tc>
      </w:tr>
      <w:tr w:rsidR="001A2306" w:rsidRPr="006278BE"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6278BE" w:rsidRDefault="001A2306" w:rsidP="00837CE3">
            <w:r w:rsidRPr="006278BE">
              <w:t>GRS1</w:t>
            </w:r>
            <w:r w:rsidRPr="006278BE">
              <w:rPr>
                <w:rStyle w:val="Subscript"/>
              </w:rPr>
              <w:t>t</w:t>
            </w:r>
          </w:p>
        </w:tc>
        <w:tc>
          <w:tcPr>
            <w:tcW w:w="7791" w:type="dxa"/>
            <w:hideMark/>
          </w:tcPr>
          <w:p w14:paraId="44F2E05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GRSR</w:t>
            </w:r>
            <w:r w:rsidRPr="006278BE">
              <w:rPr>
                <w:rStyle w:val="Subscript"/>
              </w:rPr>
              <w:t>t</w:t>
            </w:r>
            <w:r w:rsidRPr="006278BE">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6278BE" w:rsidRDefault="001A2306" w:rsidP="001A2306">
      <w:pPr>
        <w:pStyle w:val="AppendixHeading"/>
      </w:pPr>
    </w:p>
    <w:p w14:paraId="4BCA69C9" w14:textId="77777777" w:rsidR="001A2306" w:rsidRPr="006278BE" w:rsidRDefault="001A2306" w:rsidP="00837CE3">
      <w:pPr>
        <w:pStyle w:val="Caption"/>
      </w:pPr>
      <w:r w:rsidRPr="006278BE">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6278BE"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6278BE" w:rsidRDefault="001A2306" w:rsidP="00837CE3">
            <w:r w:rsidRPr="006278BE">
              <w:t>Licensee</w:t>
            </w:r>
          </w:p>
        </w:tc>
        <w:tc>
          <w:tcPr>
            <w:tcW w:w="2869" w:type="dxa"/>
            <w:hideMark/>
          </w:tcPr>
          <w:p w14:paraId="217324F6" w14:textId="77777777" w:rsidR="001A2306" w:rsidRPr="006278BE" w:rsidRDefault="001A2306" w:rsidP="00837CE3">
            <w:r w:rsidRPr="006278BE">
              <w:t>TGRS (£m)</w:t>
            </w:r>
          </w:p>
        </w:tc>
      </w:tr>
      <w:tr w:rsidR="001A2306" w:rsidRPr="006278BE" w14:paraId="54C90D09" w14:textId="77777777" w:rsidTr="00A75C46">
        <w:trPr>
          <w:trHeight w:val="268"/>
        </w:trPr>
        <w:tc>
          <w:tcPr>
            <w:tcW w:w="2869" w:type="dxa"/>
            <w:hideMark/>
          </w:tcPr>
          <w:p w14:paraId="79EE341A" w14:textId="77777777" w:rsidR="001A2306" w:rsidRPr="006278BE" w:rsidRDefault="001A2306" w:rsidP="00837CE3">
            <w:r w:rsidRPr="006278BE">
              <w:t>ENWL</w:t>
            </w:r>
          </w:p>
        </w:tc>
        <w:tc>
          <w:tcPr>
            <w:tcW w:w="2869" w:type="dxa"/>
          </w:tcPr>
          <w:p w14:paraId="4251BCE9" w14:textId="130F5D28" w:rsidR="001A2306" w:rsidRPr="006278BE" w:rsidRDefault="001A2306" w:rsidP="00837CE3">
            <w:r w:rsidRPr="006278BE">
              <w:t>24.4</w:t>
            </w:r>
            <w:r w:rsidR="00595FCD" w:rsidRPr="006278BE">
              <w:t>0</w:t>
            </w:r>
          </w:p>
        </w:tc>
      </w:tr>
      <w:tr w:rsidR="001A2306" w:rsidRPr="006278BE" w14:paraId="617904B1" w14:textId="77777777" w:rsidTr="00A75C46">
        <w:trPr>
          <w:trHeight w:val="281"/>
        </w:trPr>
        <w:tc>
          <w:tcPr>
            <w:tcW w:w="2869" w:type="dxa"/>
            <w:hideMark/>
          </w:tcPr>
          <w:p w14:paraId="4005FCAB" w14:textId="77777777" w:rsidR="001A2306" w:rsidRPr="006278BE" w:rsidRDefault="001A2306" w:rsidP="00837CE3">
            <w:r w:rsidRPr="006278BE">
              <w:t>NPgN</w:t>
            </w:r>
          </w:p>
        </w:tc>
        <w:tc>
          <w:tcPr>
            <w:tcW w:w="2869" w:type="dxa"/>
          </w:tcPr>
          <w:p w14:paraId="40BB0343" w14:textId="73F4D800" w:rsidR="001A2306" w:rsidRPr="006278BE" w:rsidRDefault="001A2306" w:rsidP="00837CE3">
            <w:r w:rsidRPr="006278BE">
              <w:t>32.7</w:t>
            </w:r>
            <w:r w:rsidR="00595FCD" w:rsidRPr="006278BE">
              <w:t>0</w:t>
            </w:r>
          </w:p>
        </w:tc>
      </w:tr>
      <w:tr w:rsidR="001A2306" w:rsidRPr="006278BE" w14:paraId="138BDD41" w14:textId="77777777" w:rsidTr="00A75C46">
        <w:trPr>
          <w:trHeight w:val="281"/>
        </w:trPr>
        <w:tc>
          <w:tcPr>
            <w:tcW w:w="2869" w:type="dxa"/>
            <w:hideMark/>
          </w:tcPr>
          <w:p w14:paraId="7AB5F4F5" w14:textId="77777777" w:rsidR="001A2306" w:rsidRPr="006278BE" w:rsidRDefault="001A2306" w:rsidP="00837CE3">
            <w:r w:rsidRPr="006278BE">
              <w:t>NPgY</w:t>
            </w:r>
          </w:p>
        </w:tc>
        <w:tc>
          <w:tcPr>
            <w:tcW w:w="2869" w:type="dxa"/>
          </w:tcPr>
          <w:p w14:paraId="3183421B" w14:textId="401154F3" w:rsidR="001A2306" w:rsidRPr="006278BE" w:rsidRDefault="001A2306" w:rsidP="00837CE3">
            <w:r w:rsidRPr="006278BE">
              <w:t>31.1</w:t>
            </w:r>
            <w:r w:rsidR="00595FCD" w:rsidRPr="006278BE">
              <w:t>0</w:t>
            </w:r>
          </w:p>
        </w:tc>
      </w:tr>
      <w:tr w:rsidR="001A2306" w:rsidRPr="006278BE" w14:paraId="32EA436E" w14:textId="77777777" w:rsidTr="00A75C46">
        <w:trPr>
          <w:trHeight w:val="281"/>
        </w:trPr>
        <w:tc>
          <w:tcPr>
            <w:tcW w:w="2869" w:type="dxa"/>
            <w:hideMark/>
          </w:tcPr>
          <w:p w14:paraId="77B3B91D" w14:textId="77777777" w:rsidR="001A2306" w:rsidRPr="006278BE" w:rsidRDefault="001A2306" w:rsidP="00837CE3">
            <w:r w:rsidRPr="006278BE">
              <w:t>WMID</w:t>
            </w:r>
          </w:p>
        </w:tc>
        <w:tc>
          <w:tcPr>
            <w:tcW w:w="2869" w:type="dxa"/>
          </w:tcPr>
          <w:p w14:paraId="44D177B5" w14:textId="2AC41975" w:rsidR="001A2306" w:rsidRPr="006278BE" w:rsidRDefault="001A2306" w:rsidP="00837CE3">
            <w:r w:rsidRPr="006278BE">
              <w:t>21.6</w:t>
            </w:r>
            <w:r w:rsidR="00595FCD" w:rsidRPr="006278BE">
              <w:t>0</w:t>
            </w:r>
          </w:p>
        </w:tc>
      </w:tr>
      <w:tr w:rsidR="001A2306" w:rsidRPr="006278BE" w14:paraId="54250AB7" w14:textId="77777777" w:rsidTr="00A75C46">
        <w:trPr>
          <w:trHeight w:val="268"/>
        </w:trPr>
        <w:tc>
          <w:tcPr>
            <w:tcW w:w="2869" w:type="dxa"/>
            <w:hideMark/>
          </w:tcPr>
          <w:p w14:paraId="6029A348" w14:textId="77777777" w:rsidR="001A2306" w:rsidRPr="006278BE" w:rsidRDefault="001A2306" w:rsidP="00837CE3">
            <w:r w:rsidRPr="006278BE">
              <w:t>EMID</w:t>
            </w:r>
          </w:p>
        </w:tc>
        <w:tc>
          <w:tcPr>
            <w:tcW w:w="2869" w:type="dxa"/>
          </w:tcPr>
          <w:p w14:paraId="3869F692" w14:textId="4CD1E17B" w:rsidR="001A2306" w:rsidRPr="006278BE" w:rsidRDefault="001A2306" w:rsidP="00837CE3">
            <w:r w:rsidRPr="006278BE">
              <w:t>20.0</w:t>
            </w:r>
            <w:r w:rsidR="00595FCD" w:rsidRPr="006278BE">
              <w:t>0</w:t>
            </w:r>
          </w:p>
        </w:tc>
      </w:tr>
      <w:tr w:rsidR="001A2306" w:rsidRPr="006278BE" w14:paraId="147249AD" w14:textId="77777777" w:rsidTr="00A75C46">
        <w:trPr>
          <w:trHeight w:val="281"/>
        </w:trPr>
        <w:tc>
          <w:tcPr>
            <w:tcW w:w="2869" w:type="dxa"/>
            <w:hideMark/>
          </w:tcPr>
          <w:p w14:paraId="2C18F9DB" w14:textId="77777777" w:rsidR="001A2306" w:rsidRPr="006278BE" w:rsidRDefault="001A2306" w:rsidP="00837CE3">
            <w:r w:rsidRPr="006278BE">
              <w:t>SWALES</w:t>
            </w:r>
          </w:p>
        </w:tc>
        <w:tc>
          <w:tcPr>
            <w:tcW w:w="2869" w:type="dxa"/>
          </w:tcPr>
          <w:p w14:paraId="55360533" w14:textId="7B92E115" w:rsidR="001A2306" w:rsidRPr="006278BE" w:rsidRDefault="001A2306" w:rsidP="00837CE3">
            <w:r w:rsidRPr="006278BE">
              <w:t>11.4</w:t>
            </w:r>
            <w:r w:rsidR="00595FCD" w:rsidRPr="006278BE">
              <w:t>0</w:t>
            </w:r>
          </w:p>
        </w:tc>
      </w:tr>
      <w:tr w:rsidR="001A2306" w:rsidRPr="006278BE" w14:paraId="623C6919" w14:textId="77777777" w:rsidTr="00A75C46">
        <w:trPr>
          <w:trHeight w:val="281"/>
        </w:trPr>
        <w:tc>
          <w:tcPr>
            <w:tcW w:w="2869" w:type="dxa"/>
            <w:hideMark/>
          </w:tcPr>
          <w:p w14:paraId="7F8124A5" w14:textId="77777777" w:rsidR="001A2306" w:rsidRPr="006278BE" w:rsidRDefault="001A2306" w:rsidP="00837CE3">
            <w:r w:rsidRPr="006278BE">
              <w:t>SWEST</w:t>
            </w:r>
          </w:p>
        </w:tc>
        <w:tc>
          <w:tcPr>
            <w:tcW w:w="2869" w:type="dxa"/>
          </w:tcPr>
          <w:p w14:paraId="1867D3FE" w14:textId="0C52F42C" w:rsidR="001A2306" w:rsidRPr="006278BE" w:rsidRDefault="001A2306" w:rsidP="00837CE3">
            <w:r w:rsidRPr="006278BE">
              <w:t>18.0</w:t>
            </w:r>
            <w:r w:rsidR="002A1B7B" w:rsidRPr="006278BE">
              <w:t>0</w:t>
            </w:r>
          </w:p>
        </w:tc>
      </w:tr>
      <w:tr w:rsidR="001A2306" w:rsidRPr="006278BE" w14:paraId="28726CE4" w14:textId="77777777" w:rsidTr="00A75C46">
        <w:trPr>
          <w:trHeight w:val="268"/>
        </w:trPr>
        <w:tc>
          <w:tcPr>
            <w:tcW w:w="2869" w:type="dxa"/>
            <w:hideMark/>
          </w:tcPr>
          <w:p w14:paraId="4298DC44" w14:textId="77777777" w:rsidR="001A2306" w:rsidRPr="006278BE" w:rsidRDefault="001A2306" w:rsidP="00837CE3">
            <w:r w:rsidRPr="006278BE">
              <w:t>LPN</w:t>
            </w:r>
          </w:p>
        </w:tc>
        <w:tc>
          <w:tcPr>
            <w:tcW w:w="2869" w:type="dxa"/>
          </w:tcPr>
          <w:p w14:paraId="7D470407" w14:textId="5D471DE6" w:rsidR="001A2306" w:rsidRPr="006278BE" w:rsidRDefault="001A2306" w:rsidP="00837CE3">
            <w:r w:rsidRPr="006278BE">
              <w:t>10.1</w:t>
            </w:r>
            <w:r w:rsidR="002A1B7B" w:rsidRPr="006278BE">
              <w:t>0</w:t>
            </w:r>
          </w:p>
        </w:tc>
      </w:tr>
      <w:tr w:rsidR="001A2306" w:rsidRPr="006278BE" w14:paraId="18F9C562" w14:textId="77777777" w:rsidTr="00A75C46">
        <w:trPr>
          <w:trHeight w:val="281"/>
        </w:trPr>
        <w:tc>
          <w:tcPr>
            <w:tcW w:w="2869" w:type="dxa"/>
            <w:hideMark/>
          </w:tcPr>
          <w:p w14:paraId="48C8337B" w14:textId="77777777" w:rsidR="001A2306" w:rsidRPr="006278BE" w:rsidRDefault="001A2306" w:rsidP="00837CE3">
            <w:r w:rsidRPr="006278BE">
              <w:t>SPN</w:t>
            </w:r>
          </w:p>
        </w:tc>
        <w:tc>
          <w:tcPr>
            <w:tcW w:w="2869" w:type="dxa"/>
          </w:tcPr>
          <w:p w14:paraId="436BC88E" w14:textId="72C07B4D" w:rsidR="001A2306" w:rsidRPr="006278BE" w:rsidRDefault="001A2306" w:rsidP="00837CE3">
            <w:r w:rsidRPr="006278BE">
              <w:t>14.7</w:t>
            </w:r>
            <w:r w:rsidR="002A1B7B" w:rsidRPr="006278BE">
              <w:t>0</w:t>
            </w:r>
          </w:p>
        </w:tc>
      </w:tr>
      <w:tr w:rsidR="001A2306" w:rsidRPr="006278BE" w14:paraId="672967C7" w14:textId="77777777" w:rsidTr="00A75C46">
        <w:trPr>
          <w:trHeight w:val="281"/>
        </w:trPr>
        <w:tc>
          <w:tcPr>
            <w:tcW w:w="2869" w:type="dxa"/>
            <w:hideMark/>
          </w:tcPr>
          <w:p w14:paraId="4115F341" w14:textId="77777777" w:rsidR="001A2306" w:rsidRPr="006278BE" w:rsidRDefault="001A2306" w:rsidP="00837CE3">
            <w:r w:rsidRPr="006278BE">
              <w:t>EPN</w:t>
            </w:r>
          </w:p>
        </w:tc>
        <w:tc>
          <w:tcPr>
            <w:tcW w:w="2869" w:type="dxa"/>
          </w:tcPr>
          <w:p w14:paraId="0221D65D" w14:textId="791D43D7" w:rsidR="001A2306" w:rsidRPr="006278BE" w:rsidRDefault="001A2306" w:rsidP="00837CE3">
            <w:r w:rsidRPr="006278BE">
              <w:t>54.7</w:t>
            </w:r>
            <w:r w:rsidR="002A1B7B" w:rsidRPr="006278BE">
              <w:t>0</w:t>
            </w:r>
          </w:p>
        </w:tc>
      </w:tr>
      <w:tr w:rsidR="001A2306" w:rsidRPr="006278BE" w14:paraId="1E9333D9" w14:textId="77777777" w:rsidTr="00A75C46">
        <w:trPr>
          <w:trHeight w:val="268"/>
        </w:trPr>
        <w:tc>
          <w:tcPr>
            <w:tcW w:w="2869" w:type="dxa"/>
            <w:hideMark/>
          </w:tcPr>
          <w:p w14:paraId="3A7F2DC3" w14:textId="77777777" w:rsidR="001A2306" w:rsidRPr="006278BE" w:rsidRDefault="001A2306" w:rsidP="00837CE3">
            <w:r w:rsidRPr="006278BE">
              <w:t>SPD</w:t>
            </w:r>
          </w:p>
        </w:tc>
        <w:tc>
          <w:tcPr>
            <w:tcW w:w="2869" w:type="dxa"/>
          </w:tcPr>
          <w:p w14:paraId="3C0B74F8" w14:textId="69A1A3FE" w:rsidR="001A2306" w:rsidRPr="006278BE" w:rsidRDefault="001A2306" w:rsidP="00837CE3">
            <w:r w:rsidRPr="006278BE">
              <w:t>40.8</w:t>
            </w:r>
            <w:r w:rsidR="002A1B7B" w:rsidRPr="006278BE">
              <w:t>0</w:t>
            </w:r>
          </w:p>
        </w:tc>
      </w:tr>
      <w:tr w:rsidR="001A2306" w:rsidRPr="006278BE" w14:paraId="10A28B83" w14:textId="77777777" w:rsidTr="00A75C46">
        <w:trPr>
          <w:trHeight w:val="281"/>
        </w:trPr>
        <w:tc>
          <w:tcPr>
            <w:tcW w:w="2869" w:type="dxa"/>
            <w:hideMark/>
          </w:tcPr>
          <w:p w14:paraId="1038D8F0" w14:textId="77777777" w:rsidR="001A2306" w:rsidRPr="006278BE" w:rsidRDefault="001A2306" w:rsidP="00837CE3">
            <w:r w:rsidRPr="006278BE">
              <w:t>SPMW</w:t>
            </w:r>
          </w:p>
        </w:tc>
        <w:tc>
          <w:tcPr>
            <w:tcW w:w="2869" w:type="dxa"/>
          </w:tcPr>
          <w:p w14:paraId="6FE71F24" w14:textId="3A6C03C6" w:rsidR="001A2306" w:rsidRPr="006278BE" w:rsidRDefault="001A2306" w:rsidP="00837CE3">
            <w:r w:rsidRPr="006278BE">
              <w:t>33.4</w:t>
            </w:r>
            <w:r w:rsidR="00FD36B9" w:rsidRPr="006278BE">
              <w:t>0</w:t>
            </w:r>
          </w:p>
        </w:tc>
      </w:tr>
      <w:tr w:rsidR="001A2306" w:rsidRPr="006278BE" w14:paraId="4BF8E109" w14:textId="77777777" w:rsidTr="00A75C46">
        <w:trPr>
          <w:trHeight w:val="281"/>
        </w:trPr>
        <w:tc>
          <w:tcPr>
            <w:tcW w:w="2869" w:type="dxa"/>
            <w:hideMark/>
          </w:tcPr>
          <w:p w14:paraId="46CED590" w14:textId="77777777" w:rsidR="001A2306" w:rsidRPr="006278BE" w:rsidRDefault="001A2306" w:rsidP="00837CE3">
            <w:r w:rsidRPr="006278BE">
              <w:t>SSEH</w:t>
            </w:r>
          </w:p>
        </w:tc>
        <w:tc>
          <w:tcPr>
            <w:tcW w:w="2869" w:type="dxa"/>
          </w:tcPr>
          <w:p w14:paraId="07E3DF44" w14:textId="2FA3CFEA" w:rsidR="001A2306" w:rsidRPr="006278BE" w:rsidRDefault="001A2306" w:rsidP="00837CE3">
            <w:r w:rsidRPr="006278BE">
              <w:t>17.4</w:t>
            </w:r>
            <w:r w:rsidR="00FD36B9" w:rsidRPr="006278BE">
              <w:t>0</w:t>
            </w:r>
          </w:p>
        </w:tc>
      </w:tr>
      <w:tr w:rsidR="001A2306" w:rsidRPr="006278BE" w14:paraId="6B1DFEDF" w14:textId="77777777" w:rsidTr="00A75C46">
        <w:trPr>
          <w:trHeight w:val="268"/>
        </w:trPr>
        <w:tc>
          <w:tcPr>
            <w:tcW w:w="2869" w:type="dxa"/>
            <w:hideMark/>
          </w:tcPr>
          <w:p w14:paraId="25DDEBFD" w14:textId="77777777" w:rsidR="001A2306" w:rsidRPr="006278BE" w:rsidRDefault="001A2306" w:rsidP="00837CE3">
            <w:r w:rsidRPr="006278BE">
              <w:t>SSES</w:t>
            </w:r>
          </w:p>
        </w:tc>
        <w:tc>
          <w:tcPr>
            <w:tcW w:w="2869" w:type="dxa"/>
          </w:tcPr>
          <w:p w14:paraId="4DB31AF5" w14:textId="2272F814" w:rsidR="001A2306" w:rsidRPr="006278BE" w:rsidRDefault="001A2306" w:rsidP="00837CE3">
            <w:r w:rsidRPr="006278BE">
              <w:t>31.7</w:t>
            </w:r>
            <w:r w:rsidR="00FD36B9" w:rsidRPr="006278BE">
              <w:t>0</w:t>
            </w:r>
          </w:p>
        </w:tc>
      </w:tr>
    </w:tbl>
    <w:p w14:paraId="78C790FE" w14:textId="77777777" w:rsidR="001A2306" w:rsidRPr="006278BE" w:rsidRDefault="001A2306" w:rsidP="001A2306">
      <w:pPr>
        <w:pStyle w:val="Heading2"/>
      </w:pPr>
      <w:bookmarkStart w:id="193" w:name="_Toc121736119"/>
      <w:bookmarkStart w:id="194" w:name="_Toc126075048"/>
      <w:r w:rsidRPr="006278BE">
        <w:t>Load Related Expenditure volume drivers (SRVD</w:t>
      </w:r>
      <w:r w:rsidRPr="006278BE">
        <w:rPr>
          <w:rStyle w:val="Subscript"/>
        </w:rPr>
        <w:t>t</w:t>
      </w:r>
      <w:r w:rsidRPr="006278BE">
        <w:t xml:space="preserve"> and LVSVD</w:t>
      </w:r>
      <w:r w:rsidRPr="006278BE">
        <w:rPr>
          <w:rStyle w:val="Subscript"/>
        </w:rPr>
        <w:t>t</w:t>
      </w:r>
      <w:r w:rsidRPr="006278BE">
        <w:t>)</w:t>
      </w:r>
      <w:bookmarkEnd w:id="193"/>
      <w:bookmarkEnd w:id="194"/>
    </w:p>
    <w:p w14:paraId="1B125457" w14:textId="77777777" w:rsidR="001A2306" w:rsidRPr="006278BE" w:rsidRDefault="001A2306" w:rsidP="001A2306">
      <w:pPr>
        <w:pStyle w:val="Heading3nonumbering"/>
      </w:pPr>
      <w:r w:rsidRPr="006278BE">
        <w:t>Introduction</w:t>
      </w:r>
    </w:p>
    <w:p w14:paraId="293A4F05" w14:textId="77777777" w:rsidR="001A2306" w:rsidRPr="006278BE" w:rsidRDefault="001A2306" w:rsidP="00837CE3">
      <w:pPr>
        <w:pStyle w:val="NumberedNormal"/>
      </w:pPr>
      <w:r w:rsidRPr="006278BE">
        <w:t>The purpose of this condition is to calculate the terms SRVD</w:t>
      </w:r>
      <w:r w:rsidRPr="006278BE">
        <w:rPr>
          <w:rStyle w:val="Subscript"/>
        </w:rPr>
        <w:t>t</w:t>
      </w:r>
      <w:r w:rsidRPr="006278BE">
        <w:t xml:space="preserve"> (the secondary reinforcement volume driver term) and LVSVD</w:t>
      </w:r>
      <w:r w:rsidRPr="006278BE">
        <w:rPr>
          <w:rStyle w:val="Subscript"/>
        </w:rPr>
        <w:t>t</w:t>
      </w:r>
      <w:r w:rsidRPr="006278BE">
        <w:t xml:space="preserve"> (the Low Voltage services volume driver term). These terms contribute to the calculation of the Totex Allowance (in relation to which see the ED2 Price Control Financial Model).</w:t>
      </w:r>
    </w:p>
    <w:p w14:paraId="3CF63C3F" w14:textId="0788BA3D" w:rsidR="001A2306" w:rsidRPr="006278BE" w:rsidRDefault="001A2306" w:rsidP="00837CE3">
      <w:pPr>
        <w:pStyle w:val="NumberedNormal"/>
      </w:pPr>
      <w:r w:rsidRPr="006278BE">
        <w:t>The effect of this condition is to fund the licensee for Load Related Expenditure related to the activities listed at Appendix 1 and Appendix 2 during the Price Control Period.</w:t>
      </w:r>
    </w:p>
    <w:p w14:paraId="4D721706" w14:textId="77777777" w:rsidR="001A2306" w:rsidRPr="006278BE" w:rsidRDefault="001A2306" w:rsidP="00837CE3">
      <w:pPr>
        <w:pStyle w:val="NumberedNormal"/>
      </w:pPr>
      <w:bookmarkStart w:id="195" w:name="_Hlk110514693"/>
      <w:r w:rsidRPr="006278BE">
        <w:t>This condition also establishes the Load Related Expenditure Volume Drivers Governance Document and the RIIO-ED2 LRE Volume Drivers Workbook as licence instruments.</w:t>
      </w:r>
      <w:bookmarkEnd w:id="195"/>
    </w:p>
    <w:p w14:paraId="2CEA2EBA" w14:textId="77777777" w:rsidR="001A2306" w:rsidRPr="006278BE" w:rsidRDefault="001A2306" w:rsidP="001A2306">
      <w:pPr>
        <w:pStyle w:val="Heading3"/>
      </w:pPr>
      <w:r w:rsidRPr="006278BE">
        <w:t>Formulae for calculating the secondary reinforcement volume driver term (SRVD</w:t>
      </w:r>
      <w:r w:rsidRPr="006278BE">
        <w:rPr>
          <w:rStyle w:val="Subscript"/>
        </w:rPr>
        <w:t>t</w:t>
      </w:r>
      <w:r w:rsidRPr="006278BE">
        <w:t>)</w:t>
      </w:r>
    </w:p>
    <w:p w14:paraId="2F0F5E7A" w14:textId="77777777" w:rsidR="001A2306" w:rsidRPr="006278BE" w:rsidRDefault="001A2306" w:rsidP="00837CE3">
      <w:pPr>
        <w:pStyle w:val="NumberedNormal"/>
      </w:pPr>
      <w:r w:rsidRPr="006278BE">
        <w:t>The value of SRVD</w:t>
      </w:r>
      <w:r w:rsidRPr="006278BE">
        <w:rPr>
          <w:rStyle w:val="Subscript"/>
        </w:rPr>
        <w:t>t</w:t>
      </w:r>
      <w:r w:rsidRPr="006278BE">
        <w:t xml:space="preserve"> is derived in accordance with the following formula:</w:t>
      </w:r>
    </w:p>
    <w:p w14:paraId="7BA83E0A" w14:textId="77777777" w:rsidR="001A2306" w:rsidRPr="006278BE" w:rsidRDefault="004A5D3F" w:rsidP="00837CE3">
      <m:oMathPara>
        <m:oMath>
          <m:sSub>
            <m:sSubPr>
              <m:ctrlPr>
                <w:rPr>
                  <w:rFonts w:ascii="Cambria Math" w:hAnsi="Cambria Math"/>
                </w:rPr>
              </m:ctrlPr>
            </m:sSubPr>
            <m:e>
              <m:r>
                <w:rPr>
                  <w:rFonts w:ascii="Cambria Math" w:hAnsi="Cambria Math"/>
                </w:rPr>
                <m:t>SRVD</m:t>
              </m:r>
            </m:e>
            <m:sub>
              <m:r>
                <w:rPr>
                  <w:rFonts w:ascii="Cambria Math" w:hAnsi="Cambria Math"/>
                </w:rPr>
                <m:t>t</m:t>
              </m:r>
            </m:sub>
          </m:sSub>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m:t>
                      </m:r>
                      <m:r>
                        <m:rPr>
                          <m:sty m:val="p"/>
                        </m:rPr>
                        <w:rPr>
                          <w:rFonts w:ascii="Cambria Math" w:hAnsi="Cambria Math"/>
                        </w:rPr>
                        <m:t>,</m:t>
                      </m:r>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m:t>
                      </m:r>
                      <m:r>
                        <m:rPr>
                          <m:sty m:val="p"/>
                        </m:rPr>
                        <w:rPr>
                          <w:rFonts w:ascii="Cambria Math" w:hAnsi="Cambria Math"/>
                        </w:rPr>
                        <m:t>,</m:t>
                      </m:r>
                      <m:r>
                        <w:rPr>
                          <w:rFonts w:ascii="Cambria Math" w:hAnsi="Cambria Math"/>
                        </w:rPr>
                        <m:t>i</m:t>
                      </m:r>
                    </m:sub>
                  </m:sSub>
                </m:e>
              </m:nary>
            </m:num>
            <m:den>
              <m:r>
                <m:rPr>
                  <m:sty m:val="p"/>
                </m:rPr>
                <w:rPr>
                  <w:rFonts w:ascii="Cambria Math" w:hAnsi="Cambria Math"/>
                </w:rPr>
                <m:t>1,000,000</m:t>
              </m:r>
            </m:den>
          </m:f>
        </m:oMath>
      </m:oMathPara>
    </w:p>
    <w:p w14:paraId="00611008"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367"/>
        <w:gridCol w:w="6979"/>
      </w:tblGrid>
      <w:tr w:rsidR="001A2306" w:rsidRPr="006278BE"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26B62E2A" w:rsidR="001A2306" w:rsidRPr="006278BE" w:rsidRDefault="001A2306" w:rsidP="00837CE3">
            <w:r w:rsidRPr="006278BE">
              <w:t>SRUC</w:t>
            </w:r>
            <w:r w:rsidRPr="006278BE">
              <w:rPr>
                <w:rStyle w:val="Subscript"/>
              </w:rPr>
              <w:t>t,i</w:t>
            </w:r>
          </w:p>
        </w:tc>
        <w:tc>
          <w:tcPr>
            <w:tcW w:w="6979" w:type="dxa"/>
            <w:hideMark/>
          </w:tcPr>
          <w:p w14:paraId="616640E6"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unit cost of activity type i, set out in Appendix 1; and</w:t>
            </w:r>
          </w:p>
        </w:tc>
      </w:tr>
      <w:tr w:rsidR="001A2306" w:rsidRPr="006278BE"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3615C478" w:rsidR="001A2306" w:rsidRPr="006278BE" w:rsidRDefault="001A2306" w:rsidP="00837CE3">
            <w:r w:rsidRPr="006278BE">
              <w:t>SRCD</w:t>
            </w:r>
            <w:r w:rsidRPr="006278BE">
              <w:rPr>
                <w:rStyle w:val="Subscript"/>
              </w:rPr>
              <w:t>t,i</w:t>
            </w:r>
          </w:p>
        </w:tc>
        <w:tc>
          <w:tcPr>
            <w:tcW w:w="6979" w:type="dxa"/>
            <w:hideMark/>
          </w:tcPr>
          <w:p w14:paraId="76AF51C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volumes of activity delivered of type i, as </w:t>
            </w:r>
            <w:r w:rsidRPr="006278BE" w:rsidDel="00124C71">
              <w:t>set out</w:t>
            </w:r>
            <w:r w:rsidRPr="006278BE">
              <w:t xml:space="preserve"> in Appendix 1. </w:t>
            </w:r>
          </w:p>
        </w:tc>
      </w:tr>
    </w:tbl>
    <w:p w14:paraId="57BCD6A7" w14:textId="7C1F06CF" w:rsidR="001A2306" w:rsidRPr="006278BE" w:rsidRDefault="001A2306" w:rsidP="00837CE3">
      <w:pPr>
        <w:pStyle w:val="NumberedNormal"/>
      </w:pPr>
      <w:bookmarkStart w:id="196" w:name="_Hlk120878217"/>
      <w:r w:rsidRPr="006278BE">
        <w:t xml:space="preserve">The value of SRVD across the Price Control Period cannot exceed </w:t>
      </w:r>
      <w:bookmarkEnd w:id="196"/>
      <w:r w:rsidRPr="006278BE">
        <w:t xml:space="preserve">the cap </w:t>
      </w:r>
      <w:r w:rsidR="00A00C41" w:rsidRPr="006278BE">
        <w:t>s</w:t>
      </w:r>
      <w:r w:rsidR="00400872" w:rsidRPr="006278BE">
        <w:t xml:space="preserve">et out </w:t>
      </w:r>
      <w:r w:rsidRPr="006278BE">
        <w:t>in Appendix 3.</w:t>
      </w:r>
    </w:p>
    <w:p w14:paraId="0283AF38" w14:textId="0615D727" w:rsidR="001A2306" w:rsidRPr="006278BE" w:rsidRDefault="001A2306" w:rsidP="00837CE3">
      <w:pPr>
        <w:pStyle w:val="NumberedNormal"/>
      </w:pPr>
      <w:r w:rsidRPr="006278BE">
        <w:t>The value of SRUC</w:t>
      </w:r>
      <w:r w:rsidR="008B5909" w:rsidRPr="006278BE">
        <w:rPr>
          <w:vertAlign w:val="subscript"/>
        </w:rPr>
        <w:t>t</w:t>
      </w:r>
      <w:r w:rsidR="008B5909" w:rsidRPr="006278BE">
        <w:rPr>
          <w:rStyle w:val="Subscript"/>
        </w:rPr>
        <w:t>,</w:t>
      </w:r>
      <w:r w:rsidRPr="006278BE">
        <w:rPr>
          <w:rStyle w:val="Subscript"/>
        </w:rPr>
        <w:t>i</w:t>
      </w:r>
      <w:r w:rsidRPr="006278BE">
        <w:t xml:space="preserve"> for gross MVA or km deferred through the procurement of flexibility services is derived in accordance with the following formula:</w:t>
      </w:r>
    </w:p>
    <w:p w14:paraId="10E5B610" w14:textId="77777777" w:rsidR="001A2306" w:rsidRPr="006278BE" w:rsidRDefault="004A5D3F" w:rsidP="00837CE3">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6278BE" w:rsidRDefault="001A2306" w:rsidP="00837CE3">
      <w:pPr>
        <w:pStyle w:val="FormulaDefinitions"/>
      </w:pPr>
      <w:r w:rsidRPr="006278BE">
        <w:t>where:</w:t>
      </w:r>
    </w:p>
    <w:p w14:paraId="5334D85C" w14:textId="77777777" w:rsidR="001A2306" w:rsidRPr="006278BE" w:rsidRDefault="001A2306" w:rsidP="000A6BA9">
      <w:pPr>
        <w:pStyle w:val="FormulaDefinitions"/>
        <w:ind w:left="2154" w:hanging="1275"/>
      </w:pPr>
      <w:r w:rsidRPr="006278BE">
        <w:t>SRUC</w:t>
      </w:r>
      <w:r w:rsidRPr="006278BE">
        <w:rPr>
          <w:rStyle w:val="Subscript"/>
        </w:rPr>
        <w:t xml:space="preserve">t,i </w:t>
      </w:r>
      <w:r w:rsidRPr="006278BE">
        <w:t xml:space="preserve"> </w:t>
      </w:r>
      <w:r w:rsidRPr="006278BE">
        <w:tab/>
      </w:r>
      <w:r w:rsidRPr="006278BE">
        <w:tab/>
        <w:t xml:space="preserve">means the unit cost for secondary reinforcement activity type i, that is being deferred by flexibility; </w:t>
      </w:r>
    </w:p>
    <w:p w14:paraId="2D5D186A" w14:textId="77777777" w:rsidR="001A2306" w:rsidRPr="006278BE" w:rsidRDefault="001A2306" w:rsidP="000A6BA9">
      <w:pPr>
        <w:pStyle w:val="FormulaDefinitions"/>
        <w:ind w:left="2154" w:hanging="1275"/>
      </w:pPr>
      <w:r w:rsidRPr="006278BE">
        <w:t>WACC</w:t>
      </w:r>
      <w:r w:rsidRPr="006278BE">
        <w:rPr>
          <w:rStyle w:val="Subscript"/>
        </w:rPr>
        <w:t>t</w:t>
      </w:r>
      <w:r w:rsidRPr="006278BE">
        <w:t xml:space="preserve"> </w:t>
      </w:r>
      <w:r w:rsidRPr="006278BE">
        <w:tab/>
      </w:r>
      <w:r w:rsidRPr="006278BE">
        <w:tab/>
        <w:t>means vanilla weighted average cost of capital, derived in accordance with Chapter 4 of the ED2 Price Control Financial Handbook; and</w:t>
      </w:r>
    </w:p>
    <w:p w14:paraId="677E6FED" w14:textId="3FB7BF34" w:rsidR="001A2306" w:rsidRPr="006278BE" w:rsidRDefault="001A2306" w:rsidP="000A6BA9">
      <w:pPr>
        <w:pStyle w:val="FormulaDefinitions"/>
        <w:ind w:left="2154" w:hanging="1275"/>
      </w:pPr>
      <w:r w:rsidRPr="006278BE">
        <w:t xml:space="preserve">n </w:t>
      </w:r>
      <w:r w:rsidRPr="006278BE">
        <w:tab/>
      </w:r>
      <w:r w:rsidR="008B5909" w:rsidRPr="006278BE">
        <w:tab/>
      </w:r>
      <w:r w:rsidRPr="006278BE">
        <w:t xml:space="preserve">means the forecast number of years of reinforcement deferral which </w:t>
      </w:r>
      <w:r w:rsidR="003F6378" w:rsidRPr="006278BE">
        <w:t>cannot</w:t>
      </w:r>
      <w:r w:rsidRPr="006278BE">
        <w:t xml:space="preserve"> be </w:t>
      </w:r>
      <w:r w:rsidR="003F6378" w:rsidRPr="006278BE">
        <w:t>more</w:t>
      </w:r>
      <w:r w:rsidRPr="006278BE">
        <w:t xml:space="preserve"> than five years.</w:t>
      </w:r>
    </w:p>
    <w:p w14:paraId="7898B3A2" w14:textId="77777777" w:rsidR="001A2306" w:rsidRPr="006278BE" w:rsidRDefault="001A2306" w:rsidP="001A2306">
      <w:pPr>
        <w:pStyle w:val="Heading3"/>
      </w:pPr>
      <w:r w:rsidRPr="006278BE">
        <w:t>Formula for calculating the Low Voltage services volume driver term (LVSVD</w:t>
      </w:r>
      <w:r w:rsidRPr="006278BE">
        <w:rPr>
          <w:rStyle w:val="Subscript"/>
        </w:rPr>
        <w:t>t</w:t>
      </w:r>
      <w:r w:rsidRPr="006278BE">
        <w:t>)</w:t>
      </w:r>
    </w:p>
    <w:p w14:paraId="15303435" w14:textId="77777777" w:rsidR="001A2306" w:rsidRPr="006278BE" w:rsidRDefault="001A2306" w:rsidP="00837CE3">
      <w:pPr>
        <w:pStyle w:val="NumberedNormal"/>
      </w:pPr>
      <w:r w:rsidRPr="006278BE">
        <w:t>The value of LVSVD</w:t>
      </w:r>
      <w:r w:rsidRPr="006278BE">
        <w:rPr>
          <w:rStyle w:val="Subscript"/>
        </w:rPr>
        <w:t>t</w:t>
      </w:r>
      <w:r w:rsidRPr="006278BE">
        <w:t xml:space="preserve"> is derived in accordance with the following formula:</w:t>
      </w:r>
    </w:p>
    <w:p w14:paraId="754F8D86" w14:textId="461FA34B" w:rsidR="001A2306" w:rsidRPr="006278BE" w:rsidRDefault="004A5D3F" w:rsidP="00837CE3">
      <m:oMathPara>
        <m:oMath>
          <m:sSub>
            <m:sSubPr>
              <m:ctrlPr>
                <w:rPr>
                  <w:rFonts w:ascii="Cambria Math" w:hAnsi="Cambria Math"/>
                </w:rPr>
              </m:ctrlPr>
            </m:sSubPr>
            <m:e>
              <m:r>
                <w:rPr>
                  <w:rFonts w:ascii="Cambria Math" w:hAnsi="Cambria Math"/>
                </w:rPr>
                <m:t>LVSVD</m:t>
              </m:r>
            </m:e>
            <m:sub>
              <m:r>
                <w:rPr>
                  <w:rFonts w:ascii="Cambria Math" w:hAnsi="Cambria Math"/>
                </w:rPr>
                <m:t>t</m:t>
              </m:r>
            </m:sub>
          </m:sSub>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m:rPr>
                      <m:sty m:val="p"/>
                    </m:rP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m:rPr>
                  <m:sty m:val="p"/>
                </m:rPr>
                <w:rPr>
                  <w:rFonts w:ascii="Cambria Math" w:hAnsi="Cambria Math"/>
                </w:rPr>
                <m:t>1,000,000</m:t>
              </m:r>
            </m:den>
          </m:f>
        </m:oMath>
      </m:oMathPara>
    </w:p>
    <w:p w14:paraId="07F53755"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038"/>
        <w:gridCol w:w="6979"/>
      </w:tblGrid>
      <w:tr w:rsidR="001A2306" w:rsidRPr="006278BE"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6278BE" w:rsidRDefault="001A2306" w:rsidP="00837CE3">
            <w:r w:rsidRPr="006278BE">
              <w:t>LVSUC</w:t>
            </w:r>
            <w:r w:rsidRPr="006278BE">
              <w:rPr>
                <w:rStyle w:val="Subscript"/>
              </w:rPr>
              <w:t>t</w:t>
            </w:r>
            <w:r w:rsidRPr="006278BE">
              <w:t>,</w:t>
            </w:r>
            <w:r w:rsidRPr="006278BE">
              <w:rPr>
                <w:vertAlign w:val="subscript"/>
              </w:rPr>
              <w:t>i</w:t>
            </w:r>
          </w:p>
        </w:tc>
        <w:tc>
          <w:tcPr>
            <w:tcW w:w="6979" w:type="dxa"/>
            <w:hideMark/>
          </w:tcPr>
          <w:p w14:paraId="0CC7CBF9"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unit cost of activity type i, set out in Appendix 2; and</w:t>
            </w:r>
          </w:p>
        </w:tc>
      </w:tr>
      <w:tr w:rsidR="001A2306" w:rsidRPr="006278BE"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6278BE" w:rsidRDefault="001A2306" w:rsidP="00837CE3">
            <w:r w:rsidRPr="006278BE">
              <w:t>LVSAR</w:t>
            </w:r>
            <w:r w:rsidRPr="006278BE">
              <w:rPr>
                <w:rStyle w:val="Subscript"/>
              </w:rPr>
              <w:t>t</w:t>
            </w:r>
            <w:r w:rsidRPr="006278BE">
              <w:t>,</w:t>
            </w:r>
            <w:r w:rsidRPr="006278BE">
              <w:rPr>
                <w:vertAlign w:val="subscript"/>
              </w:rPr>
              <w:t>i</w:t>
            </w:r>
          </w:p>
        </w:tc>
        <w:tc>
          <w:tcPr>
            <w:tcW w:w="6979" w:type="dxa"/>
          </w:tcPr>
          <w:p w14:paraId="1F480B2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volumes of activity delivered of type i, as </w:t>
            </w:r>
            <w:r w:rsidRPr="006278BE" w:rsidDel="00A97E25">
              <w:t>set out</w:t>
            </w:r>
            <w:r w:rsidRPr="006278BE">
              <w:t xml:space="preserve"> in Appendix 2. </w:t>
            </w:r>
          </w:p>
        </w:tc>
      </w:tr>
    </w:tbl>
    <w:p w14:paraId="0BD37D67" w14:textId="5104F823" w:rsidR="001A2306" w:rsidRPr="006278BE" w:rsidRDefault="001A2306" w:rsidP="00837CE3">
      <w:pPr>
        <w:pStyle w:val="NumberedNormal"/>
      </w:pPr>
      <w:r w:rsidRPr="006278BE">
        <w:t xml:space="preserve">The value of LVSVD across the Price Control Period cannot exceed the cap </w:t>
      </w:r>
      <w:r w:rsidR="006E7257" w:rsidRPr="006278BE">
        <w:t>set out</w:t>
      </w:r>
      <w:r w:rsidRPr="006278BE">
        <w:t xml:space="preserve"> in Appendix 3.</w:t>
      </w:r>
    </w:p>
    <w:p w14:paraId="4B7E9842" w14:textId="77777777" w:rsidR="001A2306" w:rsidRPr="006278BE" w:rsidRDefault="001A2306" w:rsidP="001A2306">
      <w:pPr>
        <w:pStyle w:val="Heading3"/>
      </w:pPr>
      <w:r w:rsidRPr="006278BE">
        <w:t>Load Related Expenditure Volume Drivers Governance Document</w:t>
      </w:r>
    </w:p>
    <w:p w14:paraId="52A3EC86" w14:textId="77777777" w:rsidR="001A2306" w:rsidRPr="006278BE" w:rsidRDefault="001A2306" w:rsidP="00837CE3">
      <w:pPr>
        <w:pStyle w:val="NumberedNormal"/>
      </w:pPr>
      <w:r w:rsidRPr="006278BE">
        <w:t xml:space="preserve">The Load Related Expenditure Volume Drivers Governance Document forms part of this condition. </w:t>
      </w:r>
    </w:p>
    <w:p w14:paraId="75B5B4A2" w14:textId="77777777" w:rsidR="001A2306" w:rsidRPr="006278BE" w:rsidRDefault="001A2306" w:rsidP="00837CE3">
      <w:pPr>
        <w:pStyle w:val="NumberedNormal"/>
      </w:pPr>
      <w:r w:rsidRPr="006278BE">
        <w:t>The Load Related Expenditure Volume Drivers Governance Document may make provision about the scope, governance, administration and review of the Load Related Expenditure volume drivers.</w:t>
      </w:r>
    </w:p>
    <w:p w14:paraId="56DF9087" w14:textId="77777777" w:rsidR="001A2306" w:rsidRPr="006278BE" w:rsidRDefault="001A2306" w:rsidP="00837CE3">
      <w:pPr>
        <w:pStyle w:val="NumberedNormal"/>
      </w:pPr>
      <w:r w:rsidRPr="006278BE">
        <w:t>The licensee must comply with the Load Related Expenditure Volume Drivers Governance Document when:</w:t>
      </w:r>
    </w:p>
    <w:p w14:paraId="59B8779D" w14:textId="77777777" w:rsidR="001A2306" w:rsidRPr="006278BE" w:rsidRDefault="001A2306" w:rsidP="00837CE3">
      <w:pPr>
        <w:pStyle w:val="ListNormal"/>
      </w:pPr>
      <w:r w:rsidRPr="006278BE">
        <w:t>incurring expenditure under these volume drivers; and</w:t>
      </w:r>
    </w:p>
    <w:p w14:paraId="14D1A372" w14:textId="77777777" w:rsidR="001A2306" w:rsidRPr="006278BE" w:rsidRDefault="001A2306" w:rsidP="00837CE3">
      <w:pPr>
        <w:pStyle w:val="ListNormal"/>
      </w:pPr>
      <w:r w:rsidRPr="006278BE">
        <w:t>in relation to the review of the volume drivers.</w:t>
      </w:r>
    </w:p>
    <w:p w14:paraId="497804FC" w14:textId="77777777" w:rsidR="001A2306" w:rsidRPr="006278BE" w:rsidRDefault="001A2306" w:rsidP="00837CE3">
      <w:pPr>
        <w:pStyle w:val="NumberedNormal"/>
      </w:pPr>
      <w:bookmarkStart w:id="197" w:name="_Ref120889480"/>
      <w:r w:rsidRPr="006278BE">
        <w:t>The Authority may only direct modifications to the Load Related Expenditure Volume Drivers Governance Document where:</w:t>
      </w:r>
      <w:bookmarkEnd w:id="197"/>
      <w:r w:rsidRPr="006278BE">
        <w:t xml:space="preserve"> </w:t>
      </w:r>
    </w:p>
    <w:p w14:paraId="1C6416B5" w14:textId="61E00A34" w:rsidR="001A2306" w:rsidRPr="006278BE" w:rsidRDefault="001A2306" w:rsidP="00837CE3">
      <w:pPr>
        <w:pStyle w:val="ListNormal"/>
      </w:pPr>
      <w:r w:rsidRPr="006278BE">
        <w:t xml:space="preserve">it becomes aware of modifications of the type set out in paragraph </w:t>
      </w:r>
      <w:r w:rsidRPr="006278BE">
        <w:fldChar w:fldCharType="begin"/>
      </w:r>
      <w:r w:rsidRPr="006278BE">
        <w:instrText xml:space="preserve"> REF _Ref120889466 \r \h </w:instrText>
      </w:r>
      <w:r w:rsidR="006278BE">
        <w:instrText xml:space="preserve"> \* MERGEFORMAT </w:instrText>
      </w:r>
      <w:r w:rsidRPr="006278BE">
        <w:fldChar w:fldCharType="separate"/>
      </w:r>
      <w:r w:rsidR="00573AA9">
        <w:t>3.9.14</w:t>
      </w:r>
      <w:r w:rsidRPr="006278BE">
        <w:fldChar w:fldCharType="end"/>
      </w:r>
      <w:r w:rsidRPr="006278BE">
        <w:t xml:space="preserve"> that would improve the clarity or usefulness to users of the Load Related Expenditure Volume Drivers Governance Document; and</w:t>
      </w:r>
    </w:p>
    <w:p w14:paraId="46C7EB74" w14:textId="77777777" w:rsidR="001A2306" w:rsidRPr="006278BE" w:rsidRDefault="001A2306" w:rsidP="00837CE3">
      <w:pPr>
        <w:pStyle w:val="ListNormal"/>
      </w:pPr>
      <w:r w:rsidRPr="006278BE">
        <w:t>the modification will have no impact on the licensee’s Allowed Revenue.</w:t>
      </w:r>
    </w:p>
    <w:p w14:paraId="7EA0A8D6" w14:textId="3BC27DA5" w:rsidR="001A2306" w:rsidRPr="006278BE" w:rsidRDefault="001A2306" w:rsidP="00837CE3">
      <w:pPr>
        <w:pStyle w:val="NumberedNormal"/>
      </w:pPr>
      <w:bookmarkStart w:id="198" w:name="_Ref120613232"/>
      <w:r w:rsidRPr="006278BE">
        <w:t xml:space="preserve">For the purposes of paragraph </w:t>
      </w:r>
      <w:r w:rsidRPr="006278BE">
        <w:fldChar w:fldCharType="begin"/>
      </w:r>
      <w:r w:rsidRPr="006278BE">
        <w:instrText xml:space="preserve"> REF _Ref120889480 \r \h </w:instrText>
      </w:r>
      <w:r w:rsidR="006278BE">
        <w:instrText xml:space="preserve"> \* MERGEFORMAT </w:instrText>
      </w:r>
      <w:r w:rsidRPr="006278BE">
        <w:fldChar w:fldCharType="separate"/>
      </w:r>
      <w:r w:rsidR="00573AA9">
        <w:t>3.9.12</w:t>
      </w:r>
      <w:r w:rsidRPr="006278BE">
        <w:fldChar w:fldCharType="end"/>
      </w:r>
      <w:r w:rsidRPr="006278BE">
        <w:t>, it is to be presumed that a modification which serves to correct a manifest error will have no impact on the licensee’s Allowed Revenue.</w:t>
      </w:r>
    </w:p>
    <w:p w14:paraId="747A28ED" w14:textId="77777777" w:rsidR="001A2306" w:rsidRPr="006278BE" w:rsidRDefault="001A2306" w:rsidP="00837CE3">
      <w:pPr>
        <w:pStyle w:val="NumberedNormal"/>
      </w:pPr>
      <w:bookmarkStart w:id="199" w:name="_Ref120889466"/>
      <w:r w:rsidRPr="006278BE">
        <w:t>The following categories of modifications may be made under this Part:</w:t>
      </w:r>
      <w:bookmarkEnd w:id="198"/>
      <w:bookmarkEnd w:id="199"/>
    </w:p>
    <w:p w14:paraId="0D8110CD" w14:textId="77777777" w:rsidR="001A2306" w:rsidRPr="006278BE" w:rsidRDefault="001A2306" w:rsidP="00837CE3">
      <w:pPr>
        <w:pStyle w:val="ListNormal"/>
      </w:pPr>
      <w:r w:rsidRPr="006278BE">
        <w:t>formatting changes such as re-numbering of paragraphs, capitalising defined terms, cell labelling, renaming or re-ordering of sections or worksheets;</w:t>
      </w:r>
    </w:p>
    <w:p w14:paraId="2B6E2FF6" w14:textId="77777777" w:rsidR="001A2306" w:rsidRPr="006278BE" w:rsidRDefault="001A2306" w:rsidP="00837CE3">
      <w:pPr>
        <w:pStyle w:val="ListNormal"/>
      </w:pPr>
      <w:r w:rsidRPr="006278BE">
        <w:t>deleting irrelevant material such as transitional provisions that have expired;</w:t>
      </w:r>
    </w:p>
    <w:p w14:paraId="3D32BFA4" w14:textId="77777777" w:rsidR="001A2306" w:rsidRPr="006278BE" w:rsidRDefault="001A2306" w:rsidP="00837CE3">
      <w:pPr>
        <w:pStyle w:val="ListNormal"/>
      </w:pPr>
      <w:r w:rsidRPr="006278BE">
        <w:t>updates such as to dates, version numbers of documents, titles of re-enacted legislation and re-named bodies;</w:t>
      </w:r>
    </w:p>
    <w:p w14:paraId="5EEED729" w14:textId="77777777" w:rsidR="001A2306" w:rsidRPr="006278BE" w:rsidRDefault="001A2306" w:rsidP="00837CE3">
      <w:pPr>
        <w:pStyle w:val="ListNormal"/>
      </w:pPr>
      <w:r w:rsidRPr="006278BE">
        <w:t>consequential changes required to reflect modifications made to the special conditions such as amendments made to the Appendices to this condition; and</w:t>
      </w:r>
    </w:p>
    <w:p w14:paraId="0BC11EE8" w14:textId="77777777" w:rsidR="001A2306" w:rsidRPr="006278BE" w:rsidRDefault="001A2306" w:rsidP="00837CE3">
      <w:pPr>
        <w:pStyle w:val="ListNormal"/>
      </w:pPr>
      <w:r w:rsidRPr="006278BE">
        <w:t>corrections of manifest errors such as discrepancies between the Load Related Expenditure Volume Drivers Governance Document and the other special conditions.</w:t>
      </w:r>
    </w:p>
    <w:p w14:paraId="0ACB6A0C" w14:textId="70F9A79A" w:rsidR="001A2306" w:rsidRPr="006278BE" w:rsidRDefault="001A2306" w:rsidP="00837CE3">
      <w:pPr>
        <w:pStyle w:val="NumberedNormal"/>
      </w:pPr>
      <w:r w:rsidRPr="006278BE">
        <w:t xml:space="preserve">Before making a direction under paragraph </w:t>
      </w:r>
      <w:r w:rsidRPr="006278BE">
        <w:fldChar w:fldCharType="begin"/>
      </w:r>
      <w:r w:rsidRPr="006278BE">
        <w:instrText xml:space="preserve"> REF _Ref120889480 \r \h </w:instrText>
      </w:r>
      <w:r w:rsidR="006278BE">
        <w:instrText xml:space="preserve"> \* MERGEFORMAT </w:instrText>
      </w:r>
      <w:r w:rsidRPr="006278BE">
        <w:fldChar w:fldCharType="separate"/>
      </w:r>
      <w:r w:rsidR="00573AA9">
        <w:t>3.9.12</w:t>
      </w:r>
      <w:r w:rsidRPr="006278BE">
        <w:fldChar w:fldCharType="end"/>
      </w:r>
      <w:r w:rsidRPr="006278BE">
        <w:t>, the Authority must send to the licensee and publish on the Authority’s Website:</w:t>
      </w:r>
    </w:p>
    <w:p w14:paraId="38B017F1" w14:textId="77777777" w:rsidR="001A2306" w:rsidRPr="006278BE" w:rsidRDefault="001A2306" w:rsidP="00837CE3">
      <w:pPr>
        <w:pStyle w:val="ListNormal"/>
      </w:pPr>
      <w:r w:rsidRPr="006278BE">
        <w:t>the text of the proposed direction;</w:t>
      </w:r>
    </w:p>
    <w:p w14:paraId="56933A43" w14:textId="0BE3F72B" w:rsidR="001A2306" w:rsidRPr="006278BE" w:rsidRDefault="001A2306" w:rsidP="00837CE3">
      <w:pPr>
        <w:pStyle w:val="ListNormal"/>
      </w:pPr>
      <w:r w:rsidRPr="006278BE">
        <w:t xml:space="preserve">the reasons for the proposed direction, including why the Authority believes that the modifications meet the requirements of </w:t>
      </w:r>
      <w:r w:rsidRPr="006278BE">
        <w:fldChar w:fldCharType="begin"/>
      </w:r>
      <w:r w:rsidRPr="006278BE">
        <w:instrText xml:space="preserve"> REF _Ref120889480 \r \h </w:instrText>
      </w:r>
      <w:r w:rsidR="006278BE">
        <w:instrText xml:space="preserve"> \* MERGEFORMAT </w:instrText>
      </w:r>
      <w:r w:rsidRPr="006278BE">
        <w:fldChar w:fldCharType="separate"/>
      </w:r>
      <w:r w:rsidR="00573AA9">
        <w:t>3.9.12</w:t>
      </w:r>
      <w:r w:rsidRPr="006278BE">
        <w:fldChar w:fldCharType="end"/>
      </w:r>
      <w:r w:rsidRPr="006278BE">
        <w:t xml:space="preserve"> and </w:t>
      </w:r>
      <w:r w:rsidRPr="006278BE">
        <w:fldChar w:fldCharType="begin"/>
      </w:r>
      <w:r w:rsidRPr="006278BE">
        <w:instrText xml:space="preserve"> REF _Ref120889466 \r \h </w:instrText>
      </w:r>
      <w:r w:rsidR="006278BE">
        <w:instrText xml:space="preserve"> \* MERGEFORMAT </w:instrText>
      </w:r>
      <w:r w:rsidRPr="006278BE">
        <w:fldChar w:fldCharType="separate"/>
      </w:r>
      <w:r w:rsidR="00573AA9">
        <w:t>3.9.14</w:t>
      </w:r>
      <w:r w:rsidRPr="006278BE">
        <w:fldChar w:fldCharType="end"/>
      </w:r>
      <w:r w:rsidRPr="006278BE">
        <w:t>; and</w:t>
      </w:r>
    </w:p>
    <w:p w14:paraId="692F01A4" w14:textId="77777777" w:rsidR="001A2306" w:rsidRPr="006278BE" w:rsidRDefault="001A2306" w:rsidP="00837CE3">
      <w:pPr>
        <w:pStyle w:val="ListNormal"/>
      </w:pPr>
      <w:r w:rsidRPr="006278BE">
        <w:t>a period during which representations may be made on the proposed direction, which must not be less than 28 days.</w:t>
      </w:r>
    </w:p>
    <w:p w14:paraId="4B5EE098" w14:textId="77777777" w:rsidR="001A2306" w:rsidRPr="006278BE" w:rsidRDefault="001A2306" w:rsidP="00837CE3">
      <w:pPr>
        <w:pStyle w:val="NumberedNormal"/>
      </w:pPr>
      <w:r w:rsidRPr="006278BE">
        <w:t>A direction under this Part must set out:</w:t>
      </w:r>
    </w:p>
    <w:p w14:paraId="11DB1644" w14:textId="77777777" w:rsidR="001A2306" w:rsidRPr="006278BE" w:rsidRDefault="001A2306" w:rsidP="00837CE3">
      <w:pPr>
        <w:pStyle w:val="ListNormal"/>
      </w:pPr>
      <w:r w:rsidRPr="006278BE">
        <w:t>the modifications to the Load Related Expenditure Volume Drivers Governance Document; and</w:t>
      </w:r>
    </w:p>
    <w:p w14:paraId="1CF1E986" w14:textId="46C85F3E" w:rsidR="001A2306" w:rsidRPr="006278BE" w:rsidRDefault="001A2306" w:rsidP="00837CE3">
      <w:pPr>
        <w:pStyle w:val="ListNormal"/>
      </w:pPr>
      <w:r w:rsidRPr="006278BE">
        <w:t xml:space="preserve">the date from which it is to have effect </w:t>
      </w:r>
      <w:r w:rsidR="006D53AE" w:rsidRPr="006278BE">
        <w:t>or</w:t>
      </w:r>
      <w:r w:rsidRPr="006278BE">
        <w:t xml:space="preserve"> the mechanism by which that date is to be determined.</w:t>
      </w:r>
    </w:p>
    <w:p w14:paraId="079883B6" w14:textId="77777777" w:rsidR="001A2306" w:rsidRPr="006278BE" w:rsidRDefault="001A2306" w:rsidP="00837CE3">
      <w:pPr>
        <w:pStyle w:val="NumberedNormal"/>
      </w:pPr>
      <w:r w:rsidRPr="006278BE">
        <w:t>The Authority must:</w:t>
      </w:r>
    </w:p>
    <w:p w14:paraId="0101A248" w14:textId="77777777" w:rsidR="001A2306" w:rsidRPr="006278BE" w:rsidRDefault="001A2306" w:rsidP="00837CE3">
      <w:pPr>
        <w:pStyle w:val="ListNormal"/>
      </w:pPr>
      <w:r w:rsidRPr="006278BE">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6278BE" w:rsidRDefault="001A2306" w:rsidP="00837CE3">
      <w:pPr>
        <w:pStyle w:val="ListNormal"/>
      </w:pPr>
      <w:r w:rsidRPr="006278BE">
        <w:t>send the consolidated version to the licensee; and</w:t>
      </w:r>
    </w:p>
    <w:p w14:paraId="4A20EA6A" w14:textId="77777777" w:rsidR="001A2306" w:rsidRPr="006278BE" w:rsidRDefault="001A2306" w:rsidP="00837CE3">
      <w:pPr>
        <w:pStyle w:val="ListNormal"/>
      </w:pPr>
      <w:r w:rsidRPr="006278BE">
        <w:t>maintain a consolidated version on the Authority’s Website.</w:t>
      </w:r>
    </w:p>
    <w:p w14:paraId="6BCDC9E2" w14:textId="77777777" w:rsidR="001A2306" w:rsidRPr="006278BE" w:rsidRDefault="001A2306" w:rsidP="001A2306">
      <w:pPr>
        <w:pStyle w:val="AppendixHeading"/>
      </w:pPr>
    </w:p>
    <w:p w14:paraId="50C6DA16" w14:textId="77777777" w:rsidR="001A2306" w:rsidRPr="006278BE" w:rsidRDefault="001A2306" w:rsidP="00837CE3">
      <w:pPr>
        <w:pStyle w:val="Caption"/>
      </w:pPr>
      <w:r w:rsidRPr="006278BE">
        <w:t>SRVD</w:t>
      </w:r>
      <w:r w:rsidRPr="006278BE">
        <w:rPr>
          <w:rStyle w:val="Subscript"/>
        </w:rPr>
        <w:t>t</w:t>
      </w:r>
      <w:r w:rsidRPr="006278BE">
        <w:t xml:space="preserve"> unit cost by activity type (£)</w:t>
      </w:r>
    </w:p>
    <w:tbl>
      <w:tblPr>
        <w:tblStyle w:val="AppendixTable"/>
        <w:tblW w:w="0" w:type="auto"/>
        <w:tblLook w:val="04A0" w:firstRow="1" w:lastRow="0" w:firstColumn="1" w:lastColumn="0" w:noHBand="0" w:noVBand="1"/>
      </w:tblPr>
      <w:tblGrid>
        <w:gridCol w:w="988"/>
        <w:gridCol w:w="6080"/>
        <w:gridCol w:w="1948"/>
      </w:tblGrid>
      <w:tr w:rsidR="001A2306" w:rsidRPr="006278BE" w14:paraId="49A688BB" w14:textId="77777777" w:rsidTr="000A6BA9">
        <w:trPr>
          <w:cnfStyle w:val="100000000000" w:firstRow="1" w:lastRow="0" w:firstColumn="0" w:lastColumn="0" w:oddVBand="0" w:evenVBand="0" w:oddHBand="0" w:evenHBand="0" w:firstRowFirstColumn="0" w:firstRowLastColumn="0" w:lastRowFirstColumn="0" w:lastRowLastColumn="0"/>
        </w:trPr>
        <w:tc>
          <w:tcPr>
            <w:tcW w:w="988" w:type="dxa"/>
            <w:hideMark/>
          </w:tcPr>
          <w:p w14:paraId="77A968E9" w14:textId="689AAA9F" w:rsidR="001A2306" w:rsidRPr="006278BE" w:rsidRDefault="00292181" w:rsidP="00837CE3">
            <w:r w:rsidRPr="006278BE">
              <w:t xml:space="preserve">Type </w:t>
            </w:r>
            <w:r w:rsidR="001A2306" w:rsidRPr="006278BE">
              <w:t>i</w:t>
            </w:r>
          </w:p>
        </w:tc>
        <w:tc>
          <w:tcPr>
            <w:tcW w:w="6080" w:type="dxa"/>
            <w:hideMark/>
          </w:tcPr>
          <w:p w14:paraId="392ABA91" w14:textId="0C7DB078" w:rsidR="001A2306" w:rsidRPr="006278BE" w:rsidRDefault="001A2306" w:rsidP="00837CE3">
            <w:r w:rsidRPr="006278BE">
              <w:t xml:space="preserve">Activity delivered </w:t>
            </w:r>
            <w:r w:rsidR="00D82706" w:rsidRPr="006278BE">
              <w:rPr>
                <w:position w:val="1"/>
              </w:rPr>
              <w:t>SRCD</w:t>
            </w:r>
            <w:r w:rsidR="00D82706" w:rsidRPr="006278BE">
              <w:rPr>
                <w:rFonts w:ascii="Cambria Math" w:eastAsia="Cambria Math" w:hAnsi="Cambria Math"/>
                <w:w w:val="105"/>
                <w:vertAlign w:val="subscript"/>
              </w:rPr>
              <w:t>𝑡,𝑖</w:t>
            </w:r>
          </w:p>
        </w:tc>
        <w:tc>
          <w:tcPr>
            <w:tcW w:w="1948" w:type="dxa"/>
            <w:hideMark/>
          </w:tcPr>
          <w:p w14:paraId="37441356" w14:textId="07D26BC5" w:rsidR="001A2306" w:rsidRPr="006278BE" w:rsidRDefault="00CD211A" w:rsidP="00837CE3">
            <w:r w:rsidRPr="006278BE">
              <w:t>SRUC</w:t>
            </w:r>
            <w:r w:rsidRPr="006278BE">
              <w:rPr>
                <w:rFonts w:ascii="Cambria Math" w:eastAsia="Cambria Math" w:hAnsi="Cambria Math"/>
                <w:w w:val="105"/>
                <w:vertAlign w:val="subscript"/>
              </w:rPr>
              <w:t>𝑡,𝑖</w:t>
            </w:r>
          </w:p>
        </w:tc>
      </w:tr>
      <w:tr w:rsidR="004E58E2" w:rsidRPr="006278BE" w14:paraId="5F31A528" w14:textId="77777777" w:rsidTr="000A6BA9">
        <w:tc>
          <w:tcPr>
            <w:tcW w:w="988" w:type="dxa"/>
            <w:hideMark/>
          </w:tcPr>
          <w:p w14:paraId="14D85A82" w14:textId="77777777" w:rsidR="004E58E2" w:rsidRPr="006278BE" w:rsidRDefault="004E58E2" w:rsidP="00837CE3">
            <w:r w:rsidRPr="006278BE">
              <w:t>1</w:t>
            </w:r>
          </w:p>
        </w:tc>
        <w:tc>
          <w:tcPr>
            <w:tcW w:w="6080" w:type="dxa"/>
            <w:hideMark/>
          </w:tcPr>
          <w:p w14:paraId="4B14E845" w14:textId="77777777" w:rsidR="004E58E2" w:rsidRPr="006278BE" w:rsidRDefault="004E58E2" w:rsidP="00837CE3">
            <w:r w:rsidRPr="006278BE">
              <w:t>Gross MVA released by installing a ground mounted Transformer, determined in accordance with the Load Related Expenditure Volume Drivers Governance Document</w:t>
            </w:r>
          </w:p>
        </w:tc>
        <w:tc>
          <w:tcPr>
            <w:tcW w:w="1948" w:type="dxa"/>
            <w:hideMark/>
          </w:tcPr>
          <w:p w14:paraId="7C1F7DFF" w14:textId="22E0E4FE" w:rsidR="004E58E2" w:rsidRPr="006278BE" w:rsidRDefault="004E58E2" w:rsidP="00837CE3">
            <w:r w:rsidRPr="006278BE">
              <w:t>£63,250/MVA</w:t>
            </w:r>
          </w:p>
        </w:tc>
      </w:tr>
      <w:tr w:rsidR="004E58E2" w:rsidRPr="006278BE" w14:paraId="3ABBA9D4" w14:textId="77777777" w:rsidTr="000A6BA9">
        <w:tc>
          <w:tcPr>
            <w:tcW w:w="988" w:type="dxa"/>
            <w:hideMark/>
          </w:tcPr>
          <w:p w14:paraId="0E99E3C0" w14:textId="77777777" w:rsidR="004E58E2" w:rsidRPr="006278BE" w:rsidRDefault="004E58E2" w:rsidP="00837CE3">
            <w:r w:rsidRPr="006278BE">
              <w:t>2</w:t>
            </w:r>
          </w:p>
        </w:tc>
        <w:tc>
          <w:tcPr>
            <w:tcW w:w="6080" w:type="dxa"/>
            <w:hideMark/>
          </w:tcPr>
          <w:p w14:paraId="40C2E5A9" w14:textId="77777777" w:rsidR="004E58E2" w:rsidRPr="006278BE" w:rsidRDefault="004E58E2" w:rsidP="00837CE3">
            <w:r w:rsidRPr="006278BE">
              <w:t>Gross MVA released by installing a pole mounted Transformer, determined in accordance with the Load Related Expenditure Volume Drivers Governance Document</w:t>
            </w:r>
          </w:p>
        </w:tc>
        <w:tc>
          <w:tcPr>
            <w:tcW w:w="1948" w:type="dxa"/>
            <w:hideMark/>
          </w:tcPr>
          <w:p w14:paraId="0FF164FB" w14:textId="0FE30ADA" w:rsidR="004E58E2" w:rsidRPr="006278BE" w:rsidRDefault="004E58E2" w:rsidP="00837CE3">
            <w:r w:rsidRPr="006278BE">
              <w:t>£89,470/MVA</w:t>
            </w:r>
          </w:p>
        </w:tc>
      </w:tr>
      <w:tr w:rsidR="004E58E2" w:rsidRPr="006278BE" w14:paraId="1DBFC822" w14:textId="77777777" w:rsidTr="000A6BA9">
        <w:tc>
          <w:tcPr>
            <w:tcW w:w="988" w:type="dxa"/>
          </w:tcPr>
          <w:p w14:paraId="4C6F1024" w14:textId="77777777" w:rsidR="004E58E2" w:rsidRPr="006278BE" w:rsidRDefault="004E58E2" w:rsidP="00837CE3">
            <w:r w:rsidRPr="006278BE">
              <w:t>3</w:t>
            </w:r>
          </w:p>
        </w:tc>
        <w:tc>
          <w:tcPr>
            <w:tcW w:w="6080" w:type="dxa"/>
          </w:tcPr>
          <w:p w14:paraId="5BCB2505" w14:textId="77777777" w:rsidR="004E58E2" w:rsidRPr="006278BE" w:rsidRDefault="004E58E2" w:rsidP="00837CE3">
            <w:r w:rsidRPr="006278BE">
              <w:t>Gross kilometres (km) of Low Voltage underground cables installed, determined in accordance with the Load Related Expenditure Volume Drivers Governance Document</w:t>
            </w:r>
          </w:p>
        </w:tc>
        <w:tc>
          <w:tcPr>
            <w:tcW w:w="1948" w:type="dxa"/>
          </w:tcPr>
          <w:p w14:paraId="1B5818E5" w14:textId="44E71066" w:rsidR="004E58E2" w:rsidRPr="006278BE" w:rsidRDefault="004E58E2" w:rsidP="00837CE3">
            <w:r w:rsidRPr="006278BE">
              <w:t>£141,310/km</w:t>
            </w:r>
          </w:p>
        </w:tc>
      </w:tr>
      <w:tr w:rsidR="004E58E2" w:rsidRPr="006278BE" w14:paraId="77C6DAC2" w14:textId="77777777" w:rsidTr="000A6BA9">
        <w:tc>
          <w:tcPr>
            <w:tcW w:w="988" w:type="dxa"/>
          </w:tcPr>
          <w:p w14:paraId="616D8A01" w14:textId="77777777" w:rsidR="004E58E2" w:rsidRPr="006278BE" w:rsidRDefault="004E58E2" w:rsidP="00837CE3">
            <w:r w:rsidRPr="006278BE">
              <w:t>4</w:t>
            </w:r>
          </w:p>
        </w:tc>
        <w:tc>
          <w:tcPr>
            <w:tcW w:w="6080" w:type="dxa"/>
          </w:tcPr>
          <w:p w14:paraId="42543768" w14:textId="77777777" w:rsidR="004E58E2" w:rsidRPr="006278BE" w:rsidRDefault="004E58E2" w:rsidP="00837CE3">
            <w:r w:rsidRPr="006278BE">
              <w:t>Gross kilometres (km) of high voltage underground cables installed, determined in accordance with the Load Related Expenditure Volume Drivers Governance Document</w:t>
            </w:r>
          </w:p>
        </w:tc>
        <w:tc>
          <w:tcPr>
            <w:tcW w:w="1948" w:type="dxa"/>
          </w:tcPr>
          <w:p w14:paraId="33DE71F7" w14:textId="3F0E6B20" w:rsidR="004E58E2" w:rsidRPr="006278BE" w:rsidRDefault="004E58E2" w:rsidP="00837CE3">
            <w:r w:rsidRPr="006278BE">
              <w:t>£127,270/km</w:t>
            </w:r>
          </w:p>
        </w:tc>
      </w:tr>
      <w:tr w:rsidR="004E58E2" w:rsidRPr="006278BE" w14:paraId="350F74ED" w14:textId="77777777" w:rsidTr="000A6BA9">
        <w:tc>
          <w:tcPr>
            <w:tcW w:w="988" w:type="dxa"/>
            <w:hideMark/>
          </w:tcPr>
          <w:p w14:paraId="22C33000" w14:textId="77777777" w:rsidR="004E58E2" w:rsidRPr="006278BE" w:rsidRDefault="004E58E2" w:rsidP="00837CE3">
            <w:r w:rsidRPr="006278BE">
              <w:t>5</w:t>
            </w:r>
          </w:p>
        </w:tc>
        <w:tc>
          <w:tcPr>
            <w:tcW w:w="6080" w:type="dxa"/>
            <w:hideMark/>
          </w:tcPr>
          <w:p w14:paraId="35153CA7" w14:textId="77777777" w:rsidR="004E58E2" w:rsidRPr="006278BE" w:rsidRDefault="004E58E2" w:rsidP="00837CE3">
            <w:r w:rsidRPr="006278BE">
              <w:t>Gross kilometres (km) of Low Voltage overhead lines installed, determined in accordance with the Load Related Expenditure Volume Drivers Governance Document</w:t>
            </w:r>
          </w:p>
        </w:tc>
        <w:tc>
          <w:tcPr>
            <w:tcW w:w="1948" w:type="dxa"/>
            <w:hideMark/>
          </w:tcPr>
          <w:p w14:paraId="0AC4A58B" w14:textId="0C0E92A1" w:rsidR="004E58E2" w:rsidRPr="006278BE" w:rsidRDefault="004E58E2" w:rsidP="00837CE3">
            <w:r w:rsidRPr="006278BE">
              <w:t>£49,770/km</w:t>
            </w:r>
          </w:p>
        </w:tc>
      </w:tr>
      <w:tr w:rsidR="004E58E2" w:rsidRPr="006278BE" w14:paraId="3954D30F" w14:textId="77777777" w:rsidTr="000A6BA9">
        <w:tc>
          <w:tcPr>
            <w:tcW w:w="988" w:type="dxa"/>
            <w:hideMark/>
          </w:tcPr>
          <w:p w14:paraId="2D05811D" w14:textId="77777777" w:rsidR="004E58E2" w:rsidRPr="006278BE" w:rsidRDefault="004E58E2" w:rsidP="00837CE3">
            <w:r w:rsidRPr="006278BE">
              <w:t>6</w:t>
            </w:r>
          </w:p>
        </w:tc>
        <w:tc>
          <w:tcPr>
            <w:tcW w:w="6080" w:type="dxa"/>
            <w:hideMark/>
          </w:tcPr>
          <w:p w14:paraId="47370748" w14:textId="77777777" w:rsidR="004E58E2" w:rsidRPr="006278BE" w:rsidRDefault="004E58E2" w:rsidP="00837CE3">
            <w:r w:rsidRPr="006278BE">
              <w:t>Gross kilometres (km) of high voltage overhead lines installed, determined in accordance with the Load Related Expenditure Volume Drivers Governance Document</w:t>
            </w:r>
          </w:p>
        </w:tc>
        <w:tc>
          <w:tcPr>
            <w:tcW w:w="1948" w:type="dxa"/>
            <w:hideMark/>
          </w:tcPr>
          <w:p w14:paraId="251F3584" w14:textId="16C5D6E7" w:rsidR="004E58E2" w:rsidRPr="006278BE" w:rsidRDefault="004E58E2" w:rsidP="00837CE3">
            <w:r w:rsidRPr="006278BE">
              <w:t>£39,600/km</w:t>
            </w:r>
          </w:p>
        </w:tc>
      </w:tr>
      <w:tr w:rsidR="001A2306" w:rsidRPr="006278BE" w14:paraId="6CD077F0" w14:textId="77777777" w:rsidTr="000A6BA9">
        <w:tc>
          <w:tcPr>
            <w:tcW w:w="988" w:type="dxa"/>
          </w:tcPr>
          <w:p w14:paraId="0631B295" w14:textId="77777777" w:rsidR="001A2306" w:rsidRPr="006278BE" w:rsidRDefault="001A2306" w:rsidP="00837CE3">
            <w:r w:rsidRPr="006278BE">
              <w:t>7</w:t>
            </w:r>
          </w:p>
        </w:tc>
        <w:tc>
          <w:tcPr>
            <w:tcW w:w="6080" w:type="dxa"/>
          </w:tcPr>
          <w:p w14:paraId="3B9CA039" w14:textId="77777777" w:rsidR="001A2306" w:rsidRPr="006278BE" w:rsidRDefault="001A2306" w:rsidP="00837CE3">
            <w:r w:rsidRPr="006278BE">
              <w:t>Gross MVA or km deferred through the procurement of flexibility services, determined in accordance with the Load Related Expenditure Volume Drivers Governance Document</w:t>
            </w:r>
          </w:p>
        </w:tc>
        <w:tc>
          <w:tcPr>
            <w:tcW w:w="1948" w:type="dxa"/>
          </w:tcPr>
          <w:p w14:paraId="02BB76FD" w14:textId="77777777" w:rsidR="001A2306" w:rsidRPr="006278BE" w:rsidRDefault="001A2306" w:rsidP="00837CE3">
            <w:r w:rsidRPr="006278BE">
              <w:t>Derived in accordance with paragraph 3.9.6</w:t>
            </w:r>
          </w:p>
        </w:tc>
      </w:tr>
    </w:tbl>
    <w:p w14:paraId="14961C97" w14:textId="77777777" w:rsidR="001A2306" w:rsidRPr="006278BE" w:rsidRDefault="001A2306" w:rsidP="001A2306">
      <w:pPr>
        <w:pStyle w:val="AppendixHeading"/>
      </w:pPr>
    </w:p>
    <w:p w14:paraId="5DD394B6" w14:textId="77777777" w:rsidR="001A2306" w:rsidRPr="006278BE" w:rsidRDefault="001A2306" w:rsidP="00837CE3">
      <w:pPr>
        <w:pStyle w:val="Caption"/>
      </w:pPr>
      <w:r w:rsidRPr="006278BE">
        <w:t>LVSVD</w:t>
      </w:r>
      <w:r w:rsidRPr="006278BE">
        <w:rPr>
          <w:rStyle w:val="Subscript"/>
        </w:rPr>
        <w:t>t</w:t>
      </w:r>
      <w:r w:rsidRPr="006278BE">
        <w:t xml:space="preserve"> unit cost by activity type (£)</w:t>
      </w:r>
    </w:p>
    <w:tbl>
      <w:tblPr>
        <w:tblStyle w:val="AppendixTable"/>
        <w:tblW w:w="0" w:type="auto"/>
        <w:tblLayout w:type="fixed"/>
        <w:tblLook w:val="04A0" w:firstRow="1" w:lastRow="0" w:firstColumn="1" w:lastColumn="0" w:noHBand="0" w:noVBand="1"/>
      </w:tblPr>
      <w:tblGrid>
        <w:gridCol w:w="846"/>
        <w:gridCol w:w="6354"/>
        <w:gridCol w:w="1726"/>
      </w:tblGrid>
      <w:tr w:rsidR="001A2306" w:rsidRPr="006278BE" w14:paraId="0AA71B76" w14:textId="77777777" w:rsidTr="000A6BA9">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06A29279" w:rsidR="001A2306" w:rsidRPr="006278BE" w:rsidRDefault="00292181" w:rsidP="00837CE3">
            <w:r w:rsidRPr="006278BE">
              <w:t xml:space="preserve">Type </w:t>
            </w:r>
            <w:r w:rsidR="001A2306" w:rsidRPr="006278BE">
              <w:t>i</w:t>
            </w:r>
          </w:p>
        </w:tc>
        <w:tc>
          <w:tcPr>
            <w:tcW w:w="6354" w:type="dxa"/>
            <w:hideMark/>
          </w:tcPr>
          <w:p w14:paraId="39DE92E0" w14:textId="0EA5FFF7" w:rsidR="001A2306" w:rsidRPr="006278BE" w:rsidRDefault="001A2306" w:rsidP="00837CE3">
            <w:r w:rsidRPr="006278BE">
              <w:t>Activity delivered</w:t>
            </w:r>
            <w:r w:rsidR="00354568" w:rsidRPr="006278BE">
              <w:t xml:space="preserve"> LVSAR</w:t>
            </w:r>
            <w:r w:rsidR="00354568" w:rsidRPr="006278BE">
              <w:rPr>
                <w:rFonts w:ascii="Cambria Math" w:eastAsia="Cambria Math" w:hAnsi="Cambria Math"/>
                <w:w w:val="105"/>
                <w:vertAlign w:val="subscript"/>
              </w:rPr>
              <w:t>𝑡,𝑖</w:t>
            </w:r>
          </w:p>
        </w:tc>
        <w:tc>
          <w:tcPr>
            <w:tcW w:w="1726" w:type="dxa"/>
            <w:hideMark/>
          </w:tcPr>
          <w:p w14:paraId="2AB55C6A" w14:textId="34D75C30" w:rsidR="001A2306" w:rsidRPr="006278BE" w:rsidRDefault="00CE1A05" w:rsidP="00837CE3">
            <w:r w:rsidRPr="006278BE">
              <w:t>LVSUC</w:t>
            </w:r>
            <w:r w:rsidRPr="006278BE">
              <w:rPr>
                <w:rFonts w:ascii="Cambria Math" w:eastAsia="Cambria Math" w:hAnsi="Cambria Math"/>
                <w:w w:val="105"/>
                <w:vertAlign w:val="subscript"/>
              </w:rPr>
              <w:t>𝑡,𝑖</w:t>
            </w:r>
          </w:p>
        </w:tc>
      </w:tr>
      <w:tr w:rsidR="001A2306" w:rsidRPr="006278BE" w14:paraId="2F975AE4" w14:textId="77777777" w:rsidTr="000A6BA9">
        <w:tc>
          <w:tcPr>
            <w:tcW w:w="846" w:type="dxa"/>
            <w:hideMark/>
          </w:tcPr>
          <w:p w14:paraId="47D5463F" w14:textId="77777777" w:rsidR="001A2306" w:rsidRPr="006278BE" w:rsidRDefault="001A2306" w:rsidP="00837CE3">
            <w:r w:rsidRPr="006278BE">
              <w:t>1</w:t>
            </w:r>
          </w:p>
        </w:tc>
        <w:tc>
          <w:tcPr>
            <w:tcW w:w="6354" w:type="dxa"/>
            <w:hideMark/>
          </w:tcPr>
          <w:p w14:paraId="5BF4CA8F" w14:textId="77777777" w:rsidR="001A2306" w:rsidRPr="006278BE" w:rsidRDefault="001A2306" w:rsidP="00837CE3">
            <w:r w:rsidRPr="006278BE">
              <w:t>Overhead pole line – Low Voltage Service (overhead line) additions, determined in accordance with the Load Related Expenditure Volume Drivers Governance Document</w:t>
            </w:r>
          </w:p>
        </w:tc>
        <w:tc>
          <w:tcPr>
            <w:tcW w:w="1726" w:type="dxa"/>
            <w:hideMark/>
          </w:tcPr>
          <w:p w14:paraId="590BAA76" w14:textId="77777777" w:rsidR="001A2306" w:rsidRPr="006278BE" w:rsidRDefault="001A2306" w:rsidP="00837CE3">
            <w:r w:rsidRPr="006278BE">
              <w:t>£350 each</w:t>
            </w:r>
          </w:p>
        </w:tc>
      </w:tr>
      <w:tr w:rsidR="001A2306" w:rsidRPr="006278BE" w14:paraId="1ABCD72C" w14:textId="77777777" w:rsidTr="000A6BA9">
        <w:tc>
          <w:tcPr>
            <w:tcW w:w="846" w:type="dxa"/>
            <w:hideMark/>
          </w:tcPr>
          <w:p w14:paraId="5C86B77D" w14:textId="77777777" w:rsidR="001A2306" w:rsidRPr="006278BE" w:rsidRDefault="001A2306" w:rsidP="00837CE3">
            <w:r w:rsidRPr="006278BE">
              <w:t>2</w:t>
            </w:r>
          </w:p>
        </w:tc>
        <w:tc>
          <w:tcPr>
            <w:tcW w:w="6354" w:type="dxa"/>
            <w:hideMark/>
          </w:tcPr>
          <w:p w14:paraId="373A2E5F" w14:textId="77777777" w:rsidR="001A2306" w:rsidRPr="006278BE" w:rsidRDefault="001A2306" w:rsidP="00837CE3">
            <w:r w:rsidRPr="006278BE">
              <w:t>Cable – Low Voltage Service (underground cable) additions, determined in accordance with the Load Related Expenditure Volume Drivers Governance Document</w:t>
            </w:r>
          </w:p>
        </w:tc>
        <w:tc>
          <w:tcPr>
            <w:tcW w:w="1726" w:type="dxa"/>
            <w:hideMark/>
          </w:tcPr>
          <w:p w14:paraId="4E11C4EF" w14:textId="77777777" w:rsidR="001A2306" w:rsidRPr="006278BE" w:rsidRDefault="001A2306" w:rsidP="00837CE3">
            <w:r w:rsidRPr="006278BE">
              <w:t>£1,600 each</w:t>
            </w:r>
          </w:p>
        </w:tc>
      </w:tr>
      <w:tr w:rsidR="001A2306" w:rsidRPr="006278BE" w14:paraId="75885C96" w14:textId="77777777" w:rsidTr="000A6BA9">
        <w:tc>
          <w:tcPr>
            <w:tcW w:w="846" w:type="dxa"/>
            <w:hideMark/>
          </w:tcPr>
          <w:p w14:paraId="59977E5C" w14:textId="77777777" w:rsidR="001A2306" w:rsidRPr="006278BE" w:rsidRDefault="001A2306" w:rsidP="00837CE3">
            <w:r w:rsidRPr="006278BE">
              <w:t>3</w:t>
            </w:r>
          </w:p>
        </w:tc>
        <w:tc>
          <w:tcPr>
            <w:tcW w:w="6354" w:type="dxa"/>
            <w:hideMark/>
          </w:tcPr>
          <w:p w14:paraId="23D78549" w14:textId="77777777" w:rsidR="001A2306" w:rsidRPr="006278BE" w:rsidRDefault="001A2306" w:rsidP="00837CE3">
            <w:r w:rsidRPr="006278BE">
              <w:t>Switchgear - cut out (Metered) additions, determined in accordance with the Load Related Expenditure Volume Drivers Governance Document</w:t>
            </w:r>
          </w:p>
        </w:tc>
        <w:tc>
          <w:tcPr>
            <w:tcW w:w="1726" w:type="dxa"/>
            <w:hideMark/>
          </w:tcPr>
          <w:p w14:paraId="1E2110A5" w14:textId="77777777" w:rsidR="001A2306" w:rsidRPr="006278BE" w:rsidRDefault="001A2306" w:rsidP="00837CE3">
            <w:r w:rsidRPr="006278BE">
              <w:t>£300 each</w:t>
            </w:r>
          </w:p>
        </w:tc>
      </w:tr>
      <w:tr w:rsidR="001A2306" w:rsidRPr="006278BE" w14:paraId="720F4D56" w14:textId="77777777" w:rsidTr="000A6BA9">
        <w:tc>
          <w:tcPr>
            <w:tcW w:w="846" w:type="dxa"/>
          </w:tcPr>
          <w:p w14:paraId="0B54CDBF" w14:textId="77777777" w:rsidR="001A2306" w:rsidRPr="006278BE" w:rsidRDefault="001A2306" w:rsidP="00837CE3">
            <w:r w:rsidRPr="006278BE">
              <w:t>4</w:t>
            </w:r>
          </w:p>
        </w:tc>
        <w:tc>
          <w:tcPr>
            <w:tcW w:w="6354" w:type="dxa"/>
          </w:tcPr>
          <w:p w14:paraId="4F65D78D" w14:textId="77777777" w:rsidR="001A2306" w:rsidRPr="006278BE" w:rsidRDefault="001A2306" w:rsidP="00837CE3">
            <w:r w:rsidRPr="006278BE">
              <w:t>Switchgear – fuse upgrade additions, determined in accordance with the Load Related Expenditure Volume Drivers Governance Document</w:t>
            </w:r>
          </w:p>
        </w:tc>
        <w:tc>
          <w:tcPr>
            <w:tcW w:w="1726" w:type="dxa"/>
          </w:tcPr>
          <w:p w14:paraId="110B1AC9" w14:textId="77777777" w:rsidR="001A2306" w:rsidRPr="006278BE" w:rsidRDefault="001A2306" w:rsidP="00837CE3">
            <w:r w:rsidRPr="006278BE">
              <w:t>£130 each</w:t>
            </w:r>
          </w:p>
        </w:tc>
      </w:tr>
    </w:tbl>
    <w:p w14:paraId="5016BE8C" w14:textId="77777777" w:rsidR="001A2306" w:rsidRPr="006278BE" w:rsidRDefault="001A2306" w:rsidP="001A2306">
      <w:pPr>
        <w:pStyle w:val="AppendixHeading"/>
      </w:pPr>
    </w:p>
    <w:p w14:paraId="1398E6B1" w14:textId="7F444983" w:rsidR="001A2306" w:rsidRPr="006278BE" w:rsidRDefault="001A2306" w:rsidP="00837CE3">
      <w:pPr>
        <w:pStyle w:val="Caption"/>
      </w:pPr>
      <w:r w:rsidRPr="006278BE">
        <w:t xml:space="preserve">SRVD and LVSVD – Ex ante </w:t>
      </w:r>
      <w:r w:rsidR="00266437" w:rsidRPr="006278BE">
        <w:t>a</w:t>
      </w:r>
      <w:r w:rsidRPr="006278BE">
        <w:t xml:space="preserve">llowances and </w:t>
      </w:r>
      <w:r w:rsidR="00266437" w:rsidRPr="006278BE">
        <w:t>c</w:t>
      </w:r>
      <w:r w:rsidRPr="006278BE">
        <w:t xml:space="preserve">aps </w:t>
      </w:r>
      <w:r w:rsidR="00045682" w:rsidRPr="006278BE">
        <w:t>for the Price Control Period</w:t>
      </w:r>
      <w:r w:rsidRPr="006278BE">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1648DE" w:rsidRPr="006278BE" w14:paraId="3C865ABF" w14:textId="77777777" w:rsidTr="007638E7">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6BD6C201" w14:textId="77777777" w:rsidR="001648DE" w:rsidRPr="006278BE" w:rsidRDefault="001648DE" w:rsidP="00837CE3">
            <w:r w:rsidRPr="006278BE">
              <w:t>Licensee</w:t>
            </w:r>
          </w:p>
        </w:tc>
        <w:tc>
          <w:tcPr>
            <w:tcW w:w="1799" w:type="dxa"/>
            <w:tcBorders>
              <w:right w:val="nil"/>
            </w:tcBorders>
            <w:hideMark/>
          </w:tcPr>
          <w:p w14:paraId="1C8F2AD8" w14:textId="77777777" w:rsidR="001648DE" w:rsidRPr="006278BE" w:rsidRDefault="001648DE" w:rsidP="00837CE3">
            <w:pPr>
              <w:rPr>
                <w:b w:val="0"/>
              </w:rPr>
            </w:pPr>
            <w:r w:rsidRPr="006278BE">
              <w:t>SRVD (£m)</w:t>
            </w:r>
          </w:p>
        </w:tc>
        <w:tc>
          <w:tcPr>
            <w:tcW w:w="2065" w:type="dxa"/>
            <w:tcBorders>
              <w:left w:val="nil"/>
            </w:tcBorders>
          </w:tcPr>
          <w:p w14:paraId="28DD98ED" w14:textId="63004620" w:rsidR="001648DE" w:rsidRPr="006278BE" w:rsidRDefault="001648DE" w:rsidP="00837CE3"/>
        </w:tc>
        <w:tc>
          <w:tcPr>
            <w:tcW w:w="1650" w:type="dxa"/>
            <w:tcBorders>
              <w:right w:val="nil"/>
            </w:tcBorders>
          </w:tcPr>
          <w:p w14:paraId="05CDFDBA" w14:textId="77777777" w:rsidR="001648DE" w:rsidRPr="006278BE" w:rsidRDefault="001648DE" w:rsidP="00837CE3">
            <w:pPr>
              <w:rPr>
                <w:b w:val="0"/>
              </w:rPr>
            </w:pPr>
            <w:r w:rsidRPr="006278BE">
              <w:t>LVSVD (£m)</w:t>
            </w:r>
          </w:p>
        </w:tc>
        <w:tc>
          <w:tcPr>
            <w:tcW w:w="1694" w:type="dxa"/>
            <w:tcBorders>
              <w:left w:val="nil"/>
            </w:tcBorders>
          </w:tcPr>
          <w:p w14:paraId="5840799D" w14:textId="1E503355" w:rsidR="001648DE" w:rsidRPr="006278BE" w:rsidRDefault="001648DE" w:rsidP="00837CE3"/>
        </w:tc>
      </w:tr>
      <w:tr w:rsidR="001A2306" w:rsidRPr="006278BE" w14:paraId="06A29F0E" w14:textId="77777777" w:rsidTr="007638E7">
        <w:trPr>
          <w:trHeight w:val="20"/>
        </w:trPr>
        <w:tc>
          <w:tcPr>
            <w:tcW w:w="1818" w:type="dxa"/>
            <w:tcBorders>
              <w:top w:val="nil"/>
            </w:tcBorders>
          </w:tcPr>
          <w:p w14:paraId="09541BA5" w14:textId="77777777" w:rsidR="001A2306" w:rsidRPr="006278BE" w:rsidRDefault="001A2306" w:rsidP="00837CE3"/>
        </w:tc>
        <w:tc>
          <w:tcPr>
            <w:tcW w:w="1799" w:type="dxa"/>
          </w:tcPr>
          <w:p w14:paraId="7AB53CA4" w14:textId="4C4830B2" w:rsidR="001A2306" w:rsidRPr="006278BE" w:rsidRDefault="001A2306" w:rsidP="00837CE3">
            <w:r w:rsidRPr="006278BE">
              <w:t>Ex ante allowance for RIIO-ED2</w:t>
            </w:r>
          </w:p>
        </w:tc>
        <w:tc>
          <w:tcPr>
            <w:tcW w:w="2065" w:type="dxa"/>
          </w:tcPr>
          <w:p w14:paraId="15E44628" w14:textId="77777777" w:rsidR="001A2306" w:rsidRPr="006278BE" w:rsidRDefault="001A2306" w:rsidP="00837CE3">
            <w:r w:rsidRPr="006278BE">
              <w:t>SRVD Cap</w:t>
            </w:r>
          </w:p>
        </w:tc>
        <w:tc>
          <w:tcPr>
            <w:tcW w:w="1650" w:type="dxa"/>
          </w:tcPr>
          <w:p w14:paraId="716439A1" w14:textId="77777777" w:rsidR="001A2306" w:rsidRPr="006278BE" w:rsidRDefault="001A2306" w:rsidP="00837CE3">
            <w:r w:rsidRPr="006278BE">
              <w:t>Ex ante allowance for RIIO-ED2</w:t>
            </w:r>
          </w:p>
        </w:tc>
        <w:tc>
          <w:tcPr>
            <w:tcW w:w="1694" w:type="dxa"/>
          </w:tcPr>
          <w:p w14:paraId="2D03D22C" w14:textId="77777777" w:rsidR="001A2306" w:rsidRPr="006278BE" w:rsidRDefault="001A2306" w:rsidP="00837CE3">
            <w:r w:rsidRPr="006278BE">
              <w:t>LVSVD Cap</w:t>
            </w:r>
          </w:p>
        </w:tc>
      </w:tr>
      <w:tr w:rsidR="00C514B6" w:rsidRPr="006278BE" w14:paraId="23D1948B" w14:textId="77777777" w:rsidTr="007638E7">
        <w:trPr>
          <w:trHeight w:val="20"/>
        </w:trPr>
        <w:tc>
          <w:tcPr>
            <w:tcW w:w="1818" w:type="dxa"/>
            <w:hideMark/>
          </w:tcPr>
          <w:p w14:paraId="27BC90FD" w14:textId="77777777" w:rsidR="00C514B6" w:rsidRPr="006278BE" w:rsidRDefault="00C514B6" w:rsidP="00C514B6">
            <w:r w:rsidRPr="006278BE">
              <w:t>ENWL</w:t>
            </w:r>
          </w:p>
        </w:tc>
        <w:tc>
          <w:tcPr>
            <w:tcW w:w="1799" w:type="dxa"/>
          </w:tcPr>
          <w:p w14:paraId="0812F688" w14:textId="44F85CFA" w:rsidR="00C514B6" w:rsidRPr="006278BE" w:rsidRDefault="00C514B6" w:rsidP="00C514B6">
            <w:r w:rsidRPr="006278BE">
              <w:t>19.77</w:t>
            </w:r>
          </w:p>
        </w:tc>
        <w:tc>
          <w:tcPr>
            <w:tcW w:w="2065" w:type="dxa"/>
          </w:tcPr>
          <w:p w14:paraId="5A8870DC" w14:textId="0713BDDD" w:rsidR="00C514B6" w:rsidRPr="006278BE" w:rsidRDefault="00C514B6" w:rsidP="00C514B6">
            <w:r w:rsidRPr="006278BE">
              <w:t>39.20</w:t>
            </w:r>
          </w:p>
        </w:tc>
        <w:tc>
          <w:tcPr>
            <w:tcW w:w="1650" w:type="dxa"/>
          </w:tcPr>
          <w:p w14:paraId="3F5E7D44" w14:textId="1B676F00" w:rsidR="00C514B6" w:rsidRPr="006278BE" w:rsidRDefault="00C514B6" w:rsidP="00C514B6">
            <w:r w:rsidRPr="006278BE">
              <w:t>21.18</w:t>
            </w:r>
          </w:p>
        </w:tc>
        <w:tc>
          <w:tcPr>
            <w:tcW w:w="1694" w:type="dxa"/>
          </w:tcPr>
          <w:p w14:paraId="26F86F46" w14:textId="6A1A10D0" w:rsidR="00C514B6" w:rsidRPr="006278BE" w:rsidRDefault="00C514B6" w:rsidP="00C514B6">
            <w:r w:rsidRPr="006278BE">
              <w:t>110.83</w:t>
            </w:r>
          </w:p>
        </w:tc>
      </w:tr>
      <w:tr w:rsidR="007638E7" w:rsidRPr="006278BE" w14:paraId="09FC0C32" w14:textId="77777777" w:rsidTr="007638E7">
        <w:trPr>
          <w:trHeight w:val="20"/>
        </w:trPr>
        <w:tc>
          <w:tcPr>
            <w:tcW w:w="1818" w:type="dxa"/>
            <w:hideMark/>
          </w:tcPr>
          <w:p w14:paraId="3A3C503E" w14:textId="7C82CA3F" w:rsidR="007638E7" w:rsidRPr="006278BE" w:rsidRDefault="007638E7" w:rsidP="007638E7">
            <w:r w:rsidRPr="006278BE">
              <w:t>NP</w:t>
            </w:r>
            <w:ins w:id="200" w:author="Dafydd Burton" w:date="2024-11-07T10:26:00Z" w16du:dateUtc="2024-11-07T10:26:00Z">
              <w:r w:rsidR="00905B91">
                <w:t>g</w:t>
              </w:r>
            </w:ins>
            <w:del w:id="201" w:author="Dafydd Burton" w:date="2024-11-07T10:26:00Z" w16du:dateUtc="2024-11-07T10:26:00Z">
              <w:r w:rsidRPr="006278BE" w:rsidDel="00905B91">
                <w:delText>G</w:delText>
              </w:r>
            </w:del>
            <w:r w:rsidRPr="006278BE">
              <w:t>N</w:t>
            </w:r>
          </w:p>
        </w:tc>
        <w:tc>
          <w:tcPr>
            <w:tcW w:w="1799" w:type="dxa"/>
          </w:tcPr>
          <w:p w14:paraId="36DF39C2" w14:textId="0406C994" w:rsidR="007638E7" w:rsidRPr="006278BE" w:rsidRDefault="007638E7" w:rsidP="007638E7">
            <w:r w:rsidRPr="006278BE">
              <w:t>35.45</w:t>
            </w:r>
          </w:p>
        </w:tc>
        <w:tc>
          <w:tcPr>
            <w:tcW w:w="2065" w:type="dxa"/>
          </w:tcPr>
          <w:p w14:paraId="2CB79C26" w14:textId="4722C738" w:rsidR="007638E7" w:rsidRPr="006278BE" w:rsidRDefault="007638E7" w:rsidP="007638E7">
            <w:r w:rsidRPr="006278BE">
              <w:t>62.53</w:t>
            </w:r>
          </w:p>
        </w:tc>
        <w:tc>
          <w:tcPr>
            <w:tcW w:w="1650" w:type="dxa"/>
          </w:tcPr>
          <w:p w14:paraId="1AEE1B06" w14:textId="1C325F7A" w:rsidR="007638E7" w:rsidRPr="006278BE" w:rsidRDefault="007638E7" w:rsidP="007638E7">
            <w:r w:rsidRPr="006278BE">
              <w:t>18.59</w:t>
            </w:r>
          </w:p>
        </w:tc>
        <w:tc>
          <w:tcPr>
            <w:tcW w:w="1694" w:type="dxa"/>
          </w:tcPr>
          <w:p w14:paraId="3B8F7804" w14:textId="538592CD" w:rsidR="007638E7" w:rsidRPr="006278BE" w:rsidRDefault="007638E7" w:rsidP="007638E7">
            <w:r w:rsidRPr="006278BE">
              <w:t>49.71</w:t>
            </w:r>
          </w:p>
        </w:tc>
      </w:tr>
      <w:tr w:rsidR="007638E7" w:rsidRPr="006278BE" w14:paraId="558FF44B" w14:textId="77777777" w:rsidTr="007638E7">
        <w:trPr>
          <w:trHeight w:val="20"/>
        </w:trPr>
        <w:tc>
          <w:tcPr>
            <w:tcW w:w="1818" w:type="dxa"/>
            <w:hideMark/>
          </w:tcPr>
          <w:p w14:paraId="256C8C5E" w14:textId="713E80DE" w:rsidR="007638E7" w:rsidRPr="006278BE" w:rsidRDefault="007638E7" w:rsidP="007638E7">
            <w:r w:rsidRPr="006278BE">
              <w:t>NP</w:t>
            </w:r>
            <w:ins w:id="202" w:author="Dafydd Burton" w:date="2024-11-07T10:26:00Z" w16du:dateUtc="2024-11-07T10:26:00Z">
              <w:r w:rsidR="00905B91">
                <w:t>g</w:t>
              </w:r>
            </w:ins>
            <w:del w:id="203" w:author="Dafydd Burton" w:date="2024-11-07T10:26:00Z" w16du:dateUtc="2024-11-07T10:26:00Z">
              <w:r w:rsidRPr="006278BE" w:rsidDel="00905B91">
                <w:delText>G</w:delText>
              </w:r>
            </w:del>
            <w:r w:rsidRPr="006278BE">
              <w:t>Y</w:t>
            </w:r>
          </w:p>
        </w:tc>
        <w:tc>
          <w:tcPr>
            <w:tcW w:w="1799" w:type="dxa"/>
          </w:tcPr>
          <w:p w14:paraId="5051C073" w14:textId="11E627DB" w:rsidR="007638E7" w:rsidRPr="006278BE" w:rsidRDefault="007638E7" w:rsidP="007638E7">
            <w:r w:rsidRPr="006278BE">
              <w:t>76.14</w:t>
            </w:r>
          </w:p>
        </w:tc>
        <w:tc>
          <w:tcPr>
            <w:tcW w:w="2065" w:type="dxa"/>
          </w:tcPr>
          <w:p w14:paraId="6B50CE7F" w14:textId="4F9586C4" w:rsidR="007638E7" w:rsidRPr="006278BE" w:rsidRDefault="007638E7" w:rsidP="007638E7">
            <w:r w:rsidRPr="006278BE">
              <w:t>114.17</w:t>
            </w:r>
          </w:p>
        </w:tc>
        <w:tc>
          <w:tcPr>
            <w:tcW w:w="1650" w:type="dxa"/>
          </w:tcPr>
          <w:p w14:paraId="160ECC5C" w14:textId="19829369" w:rsidR="007638E7" w:rsidRPr="006278BE" w:rsidRDefault="007638E7" w:rsidP="007638E7">
            <w:r w:rsidRPr="006278BE">
              <w:t>31.43</w:t>
            </w:r>
          </w:p>
        </w:tc>
        <w:tc>
          <w:tcPr>
            <w:tcW w:w="1694" w:type="dxa"/>
          </w:tcPr>
          <w:p w14:paraId="50C2A064" w14:textId="415DE29C" w:rsidR="007638E7" w:rsidRPr="006278BE" w:rsidRDefault="007638E7" w:rsidP="007638E7">
            <w:r w:rsidRPr="006278BE">
              <w:t>74.88</w:t>
            </w:r>
          </w:p>
        </w:tc>
      </w:tr>
      <w:tr w:rsidR="00C514B6" w:rsidRPr="006278BE" w14:paraId="22353E96" w14:textId="77777777" w:rsidTr="007638E7">
        <w:trPr>
          <w:trHeight w:val="20"/>
        </w:trPr>
        <w:tc>
          <w:tcPr>
            <w:tcW w:w="1818" w:type="dxa"/>
            <w:hideMark/>
          </w:tcPr>
          <w:p w14:paraId="0E9BC488" w14:textId="77777777" w:rsidR="00C514B6" w:rsidRPr="006278BE" w:rsidRDefault="00C514B6" w:rsidP="00C514B6">
            <w:r w:rsidRPr="006278BE">
              <w:t>WMID</w:t>
            </w:r>
          </w:p>
        </w:tc>
        <w:tc>
          <w:tcPr>
            <w:tcW w:w="1799" w:type="dxa"/>
          </w:tcPr>
          <w:p w14:paraId="08CF3C5F" w14:textId="49CB4EBE" w:rsidR="00C514B6" w:rsidRPr="006278BE" w:rsidRDefault="00C514B6" w:rsidP="00C514B6">
            <w:r w:rsidRPr="006278BE">
              <w:t>64.76</w:t>
            </w:r>
          </w:p>
        </w:tc>
        <w:tc>
          <w:tcPr>
            <w:tcW w:w="2065" w:type="dxa"/>
          </w:tcPr>
          <w:p w14:paraId="114BCD60" w14:textId="1798A139" w:rsidR="00C514B6" w:rsidRPr="006278BE" w:rsidRDefault="00C514B6" w:rsidP="00C514B6">
            <w:r w:rsidRPr="006278BE">
              <w:t>119.33</w:t>
            </w:r>
          </w:p>
        </w:tc>
        <w:tc>
          <w:tcPr>
            <w:tcW w:w="1650" w:type="dxa"/>
          </w:tcPr>
          <w:p w14:paraId="24128C95" w14:textId="556DC526" w:rsidR="00C514B6" w:rsidRPr="006278BE" w:rsidRDefault="00C514B6" w:rsidP="00C514B6">
            <w:r w:rsidRPr="006278BE">
              <w:t>18.64</w:t>
            </w:r>
          </w:p>
        </w:tc>
        <w:tc>
          <w:tcPr>
            <w:tcW w:w="1694" w:type="dxa"/>
          </w:tcPr>
          <w:p w14:paraId="76A7E626" w14:textId="6F311A8B" w:rsidR="00C514B6" w:rsidRPr="006278BE" w:rsidRDefault="00C514B6" w:rsidP="00C514B6">
            <w:r w:rsidRPr="006278BE">
              <w:t>35.04</w:t>
            </w:r>
          </w:p>
        </w:tc>
      </w:tr>
      <w:tr w:rsidR="00C514B6" w:rsidRPr="006278BE" w14:paraId="042045EA" w14:textId="77777777" w:rsidTr="007638E7">
        <w:trPr>
          <w:trHeight w:val="20"/>
        </w:trPr>
        <w:tc>
          <w:tcPr>
            <w:tcW w:w="1818" w:type="dxa"/>
            <w:hideMark/>
          </w:tcPr>
          <w:p w14:paraId="6FAEC0DA" w14:textId="77777777" w:rsidR="00C514B6" w:rsidRPr="006278BE" w:rsidRDefault="00C514B6" w:rsidP="00C514B6">
            <w:r w:rsidRPr="006278BE">
              <w:t>EMID</w:t>
            </w:r>
          </w:p>
        </w:tc>
        <w:tc>
          <w:tcPr>
            <w:tcW w:w="1799" w:type="dxa"/>
          </w:tcPr>
          <w:p w14:paraId="1E296C86" w14:textId="49D43B3C" w:rsidR="00C514B6" w:rsidRPr="006278BE" w:rsidRDefault="00C514B6" w:rsidP="00C514B6">
            <w:r w:rsidRPr="006278BE">
              <w:t>56.44</w:t>
            </w:r>
          </w:p>
        </w:tc>
        <w:tc>
          <w:tcPr>
            <w:tcW w:w="2065" w:type="dxa"/>
          </w:tcPr>
          <w:p w14:paraId="363517F0" w14:textId="6DF146A2" w:rsidR="00C514B6" w:rsidRPr="006278BE" w:rsidRDefault="00C514B6" w:rsidP="00C514B6">
            <w:r w:rsidRPr="006278BE">
              <w:t>111.52</w:t>
            </w:r>
          </w:p>
        </w:tc>
        <w:tc>
          <w:tcPr>
            <w:tcW w:w="1650" w:type="dxa"/>
          </w:tcPr>
          <w:p w14:paraId="2DE42210" w14:textId="5C2FACE3" w:rsidR="00C514B6" w:rsidRPr="006278BE" w:rsidRDefault="00C514B6" w:rsidP="00C514B6">
            <w:r w:rsidRPr="006278BE">
              <w:t>20.94</w:t>
            </w:r>
          </w:p>
        </w:tc>
        <w:tc>
          <w:tcPr>
            <w:tcW w:w="1694" w:type="dxa"/>
          </w:tcPr>
          <w:p w14:paraId="23FB8B6B" w14:textId="2C085A01" w:rsidR="00C514B6" w:rsidRPr="006278BE" w:rsidRDefault="00C514B6" w:rsidP="00C514B6">
            <w:r w:rsidRPr="006278BE">
              <w:t>48.46</w:t>
            </w:r>
          </w:p>
        </w:tc>
      </w:tr>
      <w:tr w:rsidR="00C514B6" w:rsidRPr="006278BE" w14:paraId="4EDC0537" w14:textId="77777777" w:rsidTr="007638E7">
        <w:trPr>
          <w:trHeight w:val="20"/>
        </w:trPr>
        <w:tc>
          <w:tcPr>
            <w:tcW w:w="1818" w:type="dxa"/>
            <w:hideMark/>
          </w:tcPr>
          <w:p w14:paraId="6526E4C4" w14:textId="77777777" w:rsidR="00C514B6" w:rsidRPr="006278BE" w:rsidRDefault="00C514B6" w:rsidP="00C514B6">
            <w:r w:rsidRPr="006278BE">
              <w:t>SWALES</w:t>
            </w:r>
          </w:p>
        </w:tc>
        <w:tc>
          <w:tcPr>
            <w:tcW w:w="1799" w:type="dxa"/>
          </w:tcPr>
          <w:p w14:paraId="20232D57" w14:textId="5771B486" w:rsidR="00C514B6" w:rsidRPr="006278BE" w:rsidRDefault="00C514B6" w:rsidP="00C514B6">
            <w:r w:rsidRPr="006278BE">
              <w:t>39.22</w:t>
            </w:r>
          </w:p>
        </w:tc>
        <w:tc>
          <w:tcPr>
            <w:tcW w:w="2065" w:type="dxa"/>
          </w:tcPr>
          <w:p w14:paraId="008F18EF" w14:textId="4027628E" w:rsidR="00C514B6" w:rsidRPr="006278BE" w:rsidRDefault="00C514B6" w:rsidP="00C514B6">
            <w:r w:rsidRPr="006278BE">
              <w:t>65.04</w:t>
            </w:r>
          </w:p>
        </w:tc>
        <w:tc>
          <w:tcPr>
            <w:tcW w:w="1650" w:type="dxa"/>
          </w:tcPr>
          <w:p w14:paraId="0CBC3064" w14:textId="41FCAE50" w:rsidR="00C514B6" w:rsidRPr="006278BE" w:rsidRDefault="00C514B6" w:rsidP="00C514B6">
            <w:r w:rsidRPr="006278BE">
              <w:t>6.55</w:t>
            </w:r>
          </w:p>
        </w:tc>
        <w:tc>
          <w:tcPr>
            <w:tcW w:w="1694" w:type="dxa"/>
          </w:tcPr>
          <w:p w14:paraId="2A991C36" w14:textId="15B80CE8" w:rsidR="00C514B6" w:rsidRPr="006278BE" w:rsidRDefault="00C514B6" w:rsidP="00C514B6">
            <w:r w:rsidRPr="006278BE">
              <w:t>22.41</w:t>
            </w:r>
          </w:p>
        </w:tc>
      </w:tr>
      <w:tr w:rsidR="00C514B6" w:rsidRPr="006278BE" w14:paraId="3BA19264" w14:textId="77777777" w:rsidTr="007638E7">
        <w:trPr>
          <w:trHeight w:val="20"/>
        </w:trPr>
        <w:tc>
          <w:tcPr>
            <w:tcW w:w="1818" w:type="dxa"/>
            <w:hideMark/>
          </w:tcPr>
          <w:p w14:paraId="69C0FD03" w14:textId="77777777" w:rsidR="00C514B6" w:rsidRPr="006278BE" w:rsidRDefault="00C514B6" w:rsidP="00C514B6">
            <w:r w:rsidRPr="006278BE">
              <w:t>SWEST</w:t>
            </w:r>
          </w:p>
        </w:tc>
        <w:tc>
          <w:tcPr>
            <w:tcW w:w="1799" w:type="dxa"/>
          </w:tcPr>
          <w:p w14:paraId="2BB73F26" w14:textId="50D3CB97" w:rsidR="00C514B6" w:rsidRPr="006278BE" w:rsidRDefault="00C514B6" w:rsidP="00C514B6">
            <w:r w:rsidRPr="006278BE">
              <w:t>44.29</w:t>
            </w:r>
          </w:p>
        </w:tc>
        <w:tc>
          <w:tcPr>
            <w:tcW w:w="2065" w:type="dxa"/>
          </w:tcPr>
          <w:p w14:paraId="2FFE4D3A" w14:textId="6836393E" w:rsidR="00C514B6" w:rsidRPr="006278BE" w:rsidRDefault="00C514B6" w:rsidP="00C514B6">
            <w:r w:rsidRPr="006278BE">
              <w:t>85.78</w:t>
            </w:r>
          </w:p>
        </w:tc>
        <w:tc>
          <w:tcPr>
            <w:tcW w:w="1650" w:type="dxa"/>
          </w:tcPr>
          <w:p w14:paraId="49E57B4B" w14:textId="033EF41E" w:rsidR="00C514B6" w:rsidRPr="006278BE" w:rsidRDefault="00C514B6" w:rsidP="00C514B6">
            <w:r w:rsidRPr="006278BE">
              <w:t>9.25</w:t>
            </w:r>
          </w:p>
        </w:tc>
        <w:tc>
          <w:tcPr>
            <w:tcW w:w="1694" w:type="dxa"/>
          </w:tcPr>
          <w:p w14:paraId="03B7C231" w14:textId="2127C84A" w:rsidR="00C514B6" w:rsidRPr="006278BE" w:rsidRDefault="00C514B6" w:rsidP="00C514B6">
            <w:r w:rsidRPr="006278BE">
              <w:t>19.18</w:t>
            </w:r>
          </w:p>
        </w:tc>
      </w:tr>
      <w:tr w:rsidR="00C514B6" w:rsidRPr="006278BE" w14:paraId="2FF51736" w14:textId="77777777" w:rsidTr="007638E7">
        <w:trPr>
          <w:trHeight w:val="20"/>
        </w:trPr>
        <w:tc>
          <w:tcPr>
            <w:tcW w:w="1818" w:type="dxa"/>
            <w:hideMark/>
          </w:tcPr>
          <w:p w14:paraId="4079CFD5" w14:textId="77777777" w:rsidR="00C514B6" w:rsidRPr="006278BE" w:rsidRDefault="00C514B6" w:rsidP="00C514B6">
            <w:r w:rsidRPr="006278BE">
              <w:t>LPN</w:t>
            </w:r>
          </w:p>
        </w:tc>
        <w:tc>
          <w:tcPr>
            <w:tcW w:w="1799" w:type="dxa"/>
          </w:tcPr>
          <w:p w14:paraId="1C26FF7D" w14:textId="0E3B8ADE" w:rsidR="00C514B6" w:rsidRPr="006278BE" w:rsidRDefault="00C514B6" w:rsidP="00C514B6">
            <w:r w:rsidRPr="006278BE">
              <w:t>34.12</w:t>
            </w:r>
          </w:p>
        </w:tc>
        <w:tc>
          <w:tcPr>
            <w:tcW w:w="2065" w:type="dxa"/>
          </w:tcPr>
          <w:p w14:paraId="1F242179" w14:textId="1D4B11CF" w:rsidR="00C514B6" w:rsidRPr="006278BE" w:rsidRDefault="00C514B6" w:rsidP="00C514B6">
            <w:r w:rsidRPr="006278BE">
              <w:t>72.49</w:t>
            </w:r>
          </w:p>
        </w:tc>
        <w:tc>
          <w:tcPr>
            <w:tcW w:w="1650" w:type="dxa"/>
          </w:tcPr>
          <w:p w14:paraId="4824E83D" w14:textId="63F6FDA6" w:rsidR="00C514B6" w:rsidRPr="006278BE" w:rsidRDefault="00C514B6" w:rsidP="00C514B6">
            <w:r w:rsidRPr="006278BE">
              <w:t>5.13</w:t>
            </w:r>
          </w:p>
        </w:tc>
        <w:tc>
          <w:tcPr>
            <w:tcW w:w="1694" w:type="dxa"/>
          </w:tcPr>
          <w:p w14:paraId="4AEE385D" w14:textId="156DC623" w:rsidR="00C514B6" w:rsidRPr="006278BE" w:rsidRDefault="00C514B6" w:rsidP="00C514B6">
            <w:r w:rsidRPr="006278BE">
              <w:t>19.09</w:t>
            </w:r>
          </w:p>
        </w:tc>
      </w:tr>
      <w:tr w:rsidR="00C514B6" w:rsidRPr="006278BE" w14:paraId="29F0FB67" w14:textId="77777777" w:rsidTr="007638E7">
        <w:trPr>
          <w:trHeight w:val="20"/>
        </w:trPr>
        <w:tc>
          <w:tcPr>
            <w:tcW w:w="1818" w:type="dxa"/>
            <w:hideMark/>
          </w:tcPr>
          <w:p w14:paraId="68883AC5" w14:textId="77777777" w:rsidR="00C514B6" w:rsidRPr="006278BE" w:rsidRDefault="00C514B6" w:rsidP="00C514B6">
            <w:r w:rsidRPr="006278BE">
              <w:t>SPN</w:t>
            </w:r>
          </w:p>
        </w:tc>
        <w:tc>
          <w:tcPr>
            <w:tcW w:w="1799" w:type="dxa"/>
          </w:tcPr>
          <w:p w14:paraId="4D4394B2" w14:textId="2F56F7B8" w:rsidR="00C514B6" w:rsidRPr="006278BE" w:rsidRDefault="00C514B6" w:rsidP="00C514B6">
            <w:r w:rsidRPr="006278BE">
              <w:t>29.53</w:t>
            </w:r>
          </w:p>
        </w:tc>
        <w:tc>
          <w:tcPr>
            <w:tcW w:w="2065" w:type="dxa"/>
          </w:tcPr>
          <w:p w14:paraId="34AC578B" w14:textId="366A20DD" w:rsidR="00C514B6" w:rsidRPr="006278BE" w:rsidRDefault="00C514B6" w:rsidP="00C514B6">
            <w:r w:rsidRPr="006278BE">
              <w:t>61.50</w:t>
            </w:r>
          </w:p>
        </w:tc>
        <w:tc>
          <w:tcPr>
            <w:tcW w:w="1650" w:type="dxa"/>
          </w:tcPr>
          <w:p w14:paraId="52A73208" w14:textId="207BA204" w:rsidR="00C514B6" w:rsidRPr="006278BE" w:rsidRDefault="00C514B6" w:rsidP="00C514B6">
            <w:r w:rsidRPr="006278BE">
              <w:t>8.42</w:t>
            </w:r>
          </w:p>
        </w:tc>
        <w:tc>
          <w:tcPr>
            <w:tcW w:w="1694" w:type="dxa"/>
          </w:tcPr>
          <w:p w14:paraId="73374222" w14:textId="4203443A" w:rsidR="00C514B6" w:rsidRPr="006278BE" w:rsidRDefault="00C514B6" w:rsidP="00C514B6">
            <w:r w:rsidRPr="006278BE">
              <w:t>24.37</w:t>
            </w:r>
          </w:p>
        </w:tc>
      </w:tr>
      <w:tr w:rsidR="00C514B6" w:rsidRPr="006278BE" w14:paraId="6FF7CE32" w14:textId="77777777" w:rsidTr="007638E7">
        <w:trPr>
          <w:trHeight w:val="20"/>
        </w:trPr>
        <w:tc>
          <w:tcPr>
            <w:tcW w:w="1818" w:type="dxa"/>
            <w:hideMark/>
          </w:tcPr>
          <w:p w14:paraId="1CE96B5F" w14:textId="77777777" w:rsidR="00C514B6" w:rsidRPr="006278BE" w:rsidRDefault="00C514B6" w:rsidP="00C514B6">
            <w:r w:rsidRPr="006278BE">
              <w:t>EPN</w:t>
            </w:r>
          </w:p>
        </w:tc>
        <w:tc>
          <w:tcPr>
            <w:tcW w:w="1799" w:type="dxa"/>
          </w:tcPr>
          <w:p w14:paraId="41C8E3E5" w14:textId="125D3792" w:rsidR="00C514B6" w:rsidRPr="006278BE" w:rsidRDefault="00C514B6" w:rsidP="00C514B6">
            <w:r w:rsidRPr="006278BE">
              <w:t>48.21</w:t>
            </w:r>
          </w:p>
        </w:tc>
        <w:tc>
          <w:tcPr>
            <w:tcW w:w="2065" w:type="dxa"/>
          </w:tcPr>
          <w:p w14:paraId="52DB8D80" w14:textId="1D298EFE" w:rsidR="00C514B6" w:rsidRPr="006278BE" w:rsidRDefault="00C514B6" w:rsidP="00C514B6">
            <w:r w:rsidRPr="006278BE">
              <w:t>106.72</w:t>
            </w:r>
          </w:p>
        </w:tc>
        <w:tc>
          <w:tcPr>
            <w:tcW w:w="1650" w:type="dxa"/>
          </w:tcPr>
          <w:p w14:paraId="4BD04203" w14:textId="5E5F6D87" w:rsidR="00C514B6" w:rsidRPr="006278BE" w:rsidRDefault="00C514B6" w:rsidP="00C514B6">
            <w:r w:rsidRPr="006278BE">
              <w:t>9.50</w:t>
            </w:r>
          </w:p>
        </w:tc>
        <w:tc>
          <w:tcPr>
            <w:tcW w:w="1694" w:type="dxa"/>
          </w:tcPr>
          <w:p w14:paraId="0F81571E" w14:textId="0DF9CA48" w:rsidR="00C514B6" w:rsidRPr="006278BE" w:rsidRDefault="00C514B6" w:rsidP="00C514B6">
            <w:r w:rsidRPr="006278BE">
              <w:t>34.04</w:t>
            </w:r>
          </w:p>
        </w:tc>
      </w:tr>
      <w:tr w:rsidR="00C514B6" w:rsidRPr="006278BE" w14:paraId="75492FB0" w14:textId="77777777" w:rsidTr="007638E7">
        <w:trPr>
          <w:trHeight w:val="20"/>
        </w:trPr>
        <w:tc>
          <w:tcPr>
            <w:tcW w:w="1818" w:type="dxa"/>
            <w:hideMark/>
          </w:tcPr>
          <w:p w14:paraId="10AE4C21" w14:textId="77777777" w:rsidR="00C514B6" w:rsidRPr="006278BE" w:rsidRDefault="00C514B6" w:rsidP="00C514B6">
            <w:r w:rsidRPr="006278BE">
              <w:t>SPD</w:t>
            </w:r>
          </w:p>
        </w:tc>
        <w:tc>
          <w:tcPr>
            <w:tcW w:w="1799" w:type="dxa"/>
          </w:tcPr>
          <w:p w14:paraId="09AB3A20" w14:textId="42D1F7C2" w:rsidR="00C514B6" w:rsidRPr="006278BE" w:rsidRDefault="00C514B6" w:rsidP="00C514B6">
            <w:r w:rsidRPr="006278BE">
              <w:t>41.47</w:t>
            </w:r>
          </w:p>
        </w:tc>
        <w:tc>
          <w:tcPr>
            <w:tcW w:w="2065" w:type="dxa"/>
          </w:tcPr>
          <w:p w14:paraId="08E19094" w14:textId="0C1AB1E2" w:rsidR="00C514B6" w:rsidRPr="006278BE" w:rsidRDefault="00C514B6" w:rsidP="00C514B6">
            <w:r w:rsidRPr="006278BE">
              <w:t>74.55</w:t>
            </w:r>
          </w:p>
        </w:tc>
        <w:tc>
          <w:tcPr>
            <w:tcW w:w="1650" w:type="dxa"/>
          </w:tcPr>
          <w:p w14:paraId="50744506" w14:textId="7726EDDC" w:rsidR="00C514B6" w:rsidRPr="006278BE" w:rsidRDefault="00C514B6" w:rsidP="00C514B6">
            <w:r w:rsidRPr="006278BE">
              <w:t>42.95</w:t>
            </w:r>
          </w:p>
        </w:tc>
        <w:tc>
          <w:tcPr>
            <w:tcW w:w="1694" w:type="dxa"/>
          </w:tcPr>
          <w:p w14:paraId="1788C70E" w14:textId="2B800B0E" w:rsidR="00C514B6" w:rsidRPr="006278BE" w:rsidRDefault="00C514B6" w:rsidP="00C514B6">
            <w:r w:rsidRPr="006278BE">
              <w:t>110.97</w:t>
            </w:r>
          </w:p>
        </w:tc>
      </w:tr>
      <w:tr w:rsidR="00C514B6" w:rsidRPr="006278BE" w14:paraId="2D91DAD3" w14:textId="77777777" w:rsidTr="007638E7">
        <w:trPr>
          <w:trHeight w:val="20"/>
        </w:trPr>
        <w:tc>
          <w:tcPr>
            <w:tcW w:w="1818" w:type="dxa"/>
            <w:hideMark/>
          </w:tcPr>
          <w:p w14:paraId="13B75758" w14:textId="77777777" w:rsidR="00C514B6" w:rsidRPr="006278BE" w:rsidRDefault="00C514B6" w:rsidP="00C514B6">
            <w:r w:rsidRPr="006278BE">
              <w:t>SPMW</w:t>
            </w:r>
          </w:p>
        </w:tc>
        <w:tc>
          <w:tcPr>
            <w:tcW w:w="1799" w:type="dxa"/>
          </w:tcPr>
          <w:p w14:paraId="7B9E8DBA" w14:textId="6A34F4EB" w:rsidR="00C514B6" w:rsidRPr="006278BE" w:rsidRDefault="00C514B6" w:rsidP="00C514B6">
            <w:r w:rsidRPr="006278BE">
              <w:t>27.84</w:t>
            </w:r>
          </w:p>
        </w:tc>
        <w:tc>
          <w:tcPr>
            <w:tcW w:w="2065" w:type="dxa"/>
          </w:tcPr>
          <w:p w14:paraId="0CB012B5" w14:textId="0CA4DD9A" w:rsidR="00C514B6" w:rsidRPr="006278BE" w:rsidRDefault="00C514B6" w:rsidP="00C514B6">
            <w:r w:rsidRPr="006278BE">
              <w:t>50.62</w:t>
            </w:r>
          </w:p>
        </w:tc>
        <w:tc>
          <w:tcPr>
            <w:tcW w:w="1650" w:type="dxa"/>
          </w:tcPr>
          <w:p w14:paraId="59CA603A" w14:textId="2BD60495" w:rsidR="00C514B6" w:rsidRPr="006278BE" w:rsidRDefault="00C514B6" w:rsidP="00C514B6">
            <w:r w:rsidRPr="006278BE">
              <w:t>24.67</w:t>
            </w:r>
          </w:p>
        </w:tc>
        <w:tc>
          <w:tcPr>
            <w:tcW w:w="1694" w:type="dxa"/>
          </w:tcPr>
          <w:p w14:paraId="43DA6CEF" w14:textId="4C7AA557" w:rsidR="00C514B6" w:rsidRPr="006278BE" w:rsidRDefault="00C514B6" w:rsidP="00C514B6">
            <w:r w:rsidRPr="006278BE">
              <w:t>60.25</w:t>
            </w:r>
          </w:p>
        </w:tc>
      </w:tr>
      <w:tr w:rsidR="00C514B6" w:rsidRPr="006278BE" w14:paraId="02001672" w14:textId="77777777" w:rsidTr="007638E7">
        <w:trPr>
          <w:trHeight w:val="20"/>
        </w:trPr>
        <w:tc>
          <w:tcPr>
            <w:tcW w:w="1818" w:type="dxa"/>
            <w:hideMark/>
          </w:tcPr>
          <w:p w14:paraId="4F84ADDD" w14:textId="77777777" w:rsidR="00C514B6" w:rsidRPr="006278BE" w:rsidRDefault="00C514B6" w:rsidP="00C514B6">
            <w:r w:rsidRPr="006278BE">
              <w:t>SSEH</w:t>
            </w:r>
          </w:p>
        </w:tc>
        <w:tc>
          <w:tcPr>
            <w:tcW w:w="1799" w:type="dxa"/>
          </w:tcPr>
          <w:p w14:paraId="300ECFA0" w14:textId="1825D2F3" w:rsidR="00C514B6" w:rsidRPr="006278BE" w:rsidRDefault="00C514B6" w:rsidP="00C514B6">
            <w:r w:rsidRPr="006278BE">
              <w:t>13.77</w:t>
            </w:r>
          </w:p>
        </w:tc>
        <w:tc>
          <w:tcPr>
            <w:tcW w:w="2065" w:type="dxa"/>
          </w:tcPr>
          <w:p w14:paraId="43400CE2" w14:textId="7E1A6DAB" w:rsidR="00C514B6" w:rsidRPr="006278BE" w:rsidRDefault="00C514B6" w:rsidP="00C514B6">
            <w:r w:rsidRPr="006278BE">
              <w:t>27.43</w:t>
            </w:r>
          </w:p>
        </w:tc>
        <w:tc>
          <w:tcPr>
            <w:tcW w:w="1650" w:type="dxa"/>
          </w:tcPr>
          <w:p w14:paraId="0B3B1930" w14:textId="56EE3E91" w:rsidR="00C514B6" w:rsidRPr="006278BE" w:rsidRDefault="00C514B6" w:rsidP="00C514B6">
            <w:r w:rsidRPr="006278BE">
              <w:t>6.55</w:t>
            </w:r>
          </w:p>
        </w:tc>
        <w:tc>
          <w:tcPr>
            <w:tcW w:w="1694" w:type="dxa"/>
          </w:tcPr>
          <w:p w14:paraId="75420D2B" w14:textId="0CE32DDA" w:rsidR="00C514B6" w:rsidRPr="006278BE" w:rsidRDefault="00C514B6" w:rsidP="00C514B6">
            <w:r w:rsidRPr="006278BE">
              <w:t>24.31</w:t>
            </w:r>
          </w:p>
        </w:tc>
      </w:tr>
      <w:tr w:rsidR="00C514B6" w:rsidRPr="006278BE" w14:paraId="5B1FEDFE" w14:textId="77777777" w:rsidTr="007638E7">
        <w:trPr>
          <w:trHeight w:val="20"/>
        </w:trPr>
        <w:tc>
          <w:tcPr>
            <w:tcW w:w="1818" w:type="dxa"/>
            <w:hideMark/>
          </w:tcPr>
          <w:p w14:paraId="5869D593" w14:textId="77777777" w:rsidR="00C514B6" w:rsidRPr="006278BE" w:rsidRDefault="00C514B6" w:rsidP="00C514B6">
            <w:r w:rsidRPr="006278BE">
              <w:t>SSES</w:t>
            </w:r>
          </w:p>
        </w:tc>
        <w:tc>
          <w:tcPr>
            <w:tcW w:w="1799" w:type="dxa"/>
          </w:tcPr>
          <w:p w14:paraId="6F335127" w14:textId="0262AA43" w:rsidR="00C514B6" w:rsidRPr="006278BE" w:rsidRDefault="00C514B6" w:rsidP="00C514B6">
            <w:r w:rsidRPr="006278BE">
              <w:t>48.02</w:t>
            </w:r>
          </w:p>
        </w:tc>
        <w:tc>
          <w:tcPr>
            <w:tcW w:w="2065" w:type="dxa"/>
          </w:tcPr>
          <w:p w14:paraId="1EBD3377" w14:textId="1E2A8A4F" w:rsidR="00C514B6" w:rsidRPr="006278BE" w:rsidRDefault="00C514B6" w:rsidP="00C514B6">
            <w:r w:rsidRPr="006278BE">
              <w:t>104.71</w:t>
            </w:r>
          </w:p>
        </w:tc>
        <w:tc>
          <w:tcPr>
            <w:tcW w:w="1650" w:type="dxa"/>
          </w:tcPr>
          <w:p w14:paraId="5B6C1E17" w14:textId="6108B47E" w:rsidR="00C514B6" w:rsidRPr="006278BE" w:rsidRDefault="00C514B6" w:rsidP="00C514B6">
            <w:r w:rsidRPr="006278BE">
              <w:t>9.99</w:t>
            </w:r>
          </w:p>
        </w:tc>
        <w:tc>
          <w:tcPr>
            <w:tcW w:w="1694" w:type="dxa"/>
          </w:tcPr>
          <w:p w14:paraId="5DCB4B98" w14:textId="260134AB" w:rsidR="00C514B6" w:rsidRPr="006278BE" w:rsidRDefault="00C514B6" w:rsidP="00C514B6">
            <w:r w:rsidRPr="006278BE">
              <w:t>46.86</w:t>
            </w:r>
          </w:p>
        </w:tc>
      </w:tr>
    </w:tbl>
    <w:p w14:paraId="72FA1910" w14:textId="77777777" w:rsidR="001A2306" w:rsidRPr="006278BE" w:rsidRDefault="001A2306" w:rsidP="00837CE3"/>
    <w:p w14:paraId="7FA07B50" w14:textId="174E575F" w:rsidR="001A2306" w:rsidRPr="006278BE" w:rsidRDefault="001A2306" w:rsidP="001A2306">
      <w:pPr>
        <w:pStyle w:val="Heading2"/>
      </w:pPr>
      <w:bookmarkStart w:id="204" w:name="_Toc121736120"/>
      <w:bookmarkStart w:id="205" w:name="_Toc126075049"/>
      <w:bookmarkStart w:id="206" w:name="_Toc109215414"/>
      <w:r w:rsidRPr="006278BE">
        <w:t>Allowed Expenditure for 1-in-20 Severe Weather Event (OTSW</w:t>
      </w:r>
      <w:r w:rsidRPr="006278BE">
        <w:rPr>
          <w:rStyle w:val="Subscript"/>
        </w:rPr>
        <w:t>t</w:t>
      </w:r>
      <w:r w:rsidRPr="006278BE">
        <w:t>)</w:t>
      </w:r>
      <w:bookmarkEnd w:id="204"/>
      <w:bookmarkEnd w:id="205"/>
    </w:p>
    <w:p w14:paraId="4AA799AF" w14:textId="77777777" w:rsidR="001A2306" w:rsidRPr="006278BE" w:rsidRDefault="001A2306" w:rsidP="001A2306">
      <w:pPr>
        <w:pStyle w:val="Heading3nonumbering"/>
      </w:pPr>
      <w:r w:rsidRPr="006278BE">
        <w:t>Introduction</w:t>
      </w:r>
    </w:p>
    <w:p w14:paraId="1ABF9E86" w14:textId="77777777" w:rsidR="001A2306" w:rsidRPr="006278BE" w:rsidRDefault="001A2306" w:rsidP="00837CE3">
      <w:pPr>
        <w:pStyle w:val="NumberedNormal"/>
      </w:pPr>
      <w:r w:rsidRPr="006278BE">
        <w:t>The purpose of this condition is to calculate the 1-in-20 Severe Weather Event term (OTSW</w:t>
      </w:r>
      <w:r w:rsidRPr="006278BE">
        <w:rPr>
          <w:rStyle w:val="Subscript"/>
        </w:rPr>
        <w:t>t</w:t>
      </w:r>
      <w:r w:rsidRPr="006278BE">
        <w:t>), which contributes to the calculation of the Totex Allowance (in relation to which see the ED2 Price Control Financial Model).</w:t>
      </w:r>
    </w:p>
    <w:p w14:paraId="44314D40" w14:textId="77777777" w:rsidR="001A2306" w:rsidRPr="006278BE" w:rsidRDefault="001A2306" w:rsidP="00837CE3">
      <w:pPr>
        <w:pStyle w:val="NumberedNormal"/>
      </w:pPr>
      <w:r w:rsidRPr="006278BE">
        <w:t xml:space="preserve">The effect of this condition is to provide additional allowances where the licensee has incurred Restoration Costs and Customer Support Costs as a result of a 1-in-20 Severe Weather Event. </w:t>
      </w:r>
    </w:p>
    <w:p w14:paraId="326D7089" w14:textId="77777777" w:rsidR="001A2306" w:rsidRPr="006278BE" w:rsidRDefault="001A2306" w:rsidP="001A2306">
      <w:pPr>
        <w:pStyle w:val="Heading3"/>
      </w:pPr>
      <w:r w:rsidRPr="006278BE">
        <w:t>Formula for calculating the 1-in-20 Severe Weather Event term (OTSW</w:t>
      </w:r>
      <w:r w:rsidRPr="006278BE">
        <w:rPr>
          <w:rStyle w:val="Subscript"/>
        </w:rPr>
        <w:t>t</w:t>
      </w:r>
      <w:r w:rsidRPr="006278BE">
        <w:t>)</w:t>
      </w:r>
    </w:p>
    <w:p w14:paraId="2B82FAE8" w14:textId="77777777" w:rsidR="001A2306" w:rsidRPr="006278BE" w:rsidRDefault="001A2306" w:rsidP="00837CE3">
      <w:pPr>
        <w:pStyle w:val="NumberedNormal"/>
      </w:pPr>
      <w:r w:rsidRPr="006278BE">
        <w:t>The value of OTSW</w:t>
      </w:r>
      <w:r w:rsidRPr="006278BE">
        <w:rPr>
          <w:rStyle w:val="Subscript"/>
        </w:rPr>
        <w:t>t</w:t>
      </w:r>
      <w:r w:rsidRPr="006278BE">
        <w:t xml:space="preserve"> is derived in accordance with the following formula:</w:t>
      </w:r>
    </w:p>
    <w:p w14:paraId="5AE06687" w14:textId="77777777" w:rsidR="001A2306" w:rsidRPr="006278BE" w:rsidRDefault="004A5D3F" w:rsidP="00837CE3">
      <m:oMathPara>
        <m:oMath>
          <m:sSub>
            <m:sSubPr>
              <m:ctrlPr>
                <w:rPr>
                  <w:rFonts w:ascii="Cambria Math" w:hAnsi="Cambria Math"/>
                </w:rPr>
              </m:ctrlPr>
            </m:sSubPr>
            <m:e>
              <m:r>
                <w:rPr>
                  <w:rFonts w:ascii="Cambria Math" w:hAnsi="Cambria Math"/>
                </w:rPr>
                <m:t>OTSW</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6278BE" w:rsidRDefault="001A2306" w:rsidP="00837CE3">
      <w:pPr>
        <w:pStyle w:val="FormulaDefinitions"/>
      </w:pPr>
      <w:r w:rsidRPr="006278BE">
        <w:t>where:</w:t>
      </w:r>
    </w:p>
    <w:tbl>
      <w:tblPr>
        <w:tblStyle w:val="TableGridLight"/>
        <w:tblW w:w="8220" w:type="dxa"/>
        <w:tblLayout w:type="fixed"/>
        <w:tblLook w:val="04A0" w:firstRow="1" w:lastRow="0" w:firstColumn="1" w:lastColumn="0" w:noHBand="0" w:noVBand="1"/>
      </w:tblPr>
      <w:tblGrid>
        <w:gridCol w:w="1163"/>
        <w:gridCol w:w="7057"/>
      </w:tblGrid>
      <w:tr w:rsidR="001A2306" w:rsidRPr="006278BE"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6278BE" w:rsidRDefault="001A2306" w:rsidP="00837CE3">
            <w:r w:rsidRPr="006278BE">
              <w:t>VAEF</w:t>
            </w:r>
            <w:r w:rsidRPr="006278BE">
              <w:rPr>
                <w:rStyle w:val="Subscript"/>
              </w:rPr>
              <w:t>t</w:t>
            </w:r>
          </w:p>
        </w:tc>
        <w:tc>
          <w:tcPr>
            <w:tcW w:w="7057" w:type="dxa"/>
            <w:hideMark/>
          </w:tcPr>
          <w:p w14:paraId="2B8C8A54"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Restoration Costs incurred by the licensee as a result of a 1-in-20 Severe Weather Event; and</w:t>
            </w:r>
          </w:p>
        </w:tc>
      </w:tr>
      <w:tr w:rsidR="001A2306" w:rsidRPr="006278BE"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6278BE" w:rsidRDefault="001A2306" w:rsidP="00837CE3">
            <w:r w:rsidRPr="006278BE">
              <w:t>VAEW</w:t>
            </w:r>
            <w:r w:rsidRPr="006278BE">
              <w:rPr>
                <w:rStyle w:val="Subscript"/>
              </w:rPr>
              <w:t>t</w:t>
            </w:r>
          </w:p>
        </w:tc>
        <w:tc>
          <w:tcPr>
            <w:tcW w:w="7057" w:type="dxa"/>
            <w:hideMark/>
          </w:tcPr>
          <w:p w14:paraId="5750E00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Customer Support Costs incurred by the licensee as a result of a 1-in-20 Severe Weather Event. </w:t>
            </w:r>
          </w:p>
        </w:tc>
      </w:tr>
    </w:tbl>
    <w:p w14:paraId="3E09FAF4" w14:textId="77777777" w:rsidR="001A2306" w:rsidRPr="006278BE" w:rsidRDefault="001A2306" w:rsidP="001A2306">
      <w:pPr>
        <w:pStyle w:val="AppendixHeading"/>
      </w:pPr>
    </w:p>
    <w:p w14:paraId="1FED4566" w14:textId="77777777" w:rsidR="001A2306" w:rsidRPr="006278BE" w:rsidRDefault="001A2306" w:rsidP="00837CE3">
      <w:pPr>
        <w:pStyle w:val="Caption"/>
      </w:pPr>
      <w:r w:rsidRPr="006278BE">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8F17D1" w:rsidRPr="006278BE" w14:paraId="0DFC4908" w14:textId="1CEEA76E" w:rsidTr="000A6BA9">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8F17D1" w:rsidRPr="006278BE" w:rsidRDefault="008F17D1" w:rsidP="008F17D1">
            <w:r w:rsidRPr="006278BE">
              <w:t>Licensee</w:t>
            </w:r>
          </w:p>
        </w:tc>
        <w:tc>
          <w:tcPr>
            <w:tcW w:w="0" w:type="dxa"/>
            <w:hideMark/>
          </w:tcPr>
          <w:p w14:paraId="56401170" w14:textId="77777777" w:rsidR="008F17D1" w:rsidRPr="006278BE" w:rsidRDefault="008F17D1" w:rsidP="008F17D1">
            <w:r w:rsidRPr="006278BE">
              <w:t xml:space="preserve">Commencement threshold number </w:t>
            </w:r>
          </w:p>
          <w:p w14:paraId="72E9CA21" w14:textId="36274AE3" w:rsidR="008F17D1" w:rsidRPr="006278BE" w:rsidRDefault="008F17D1" w:rsidP="008F17D1">
            <w:r w:rsidRPr="006278BE">
              <w:t>(number of Distribution Higher Voltage weather related incidents in a 24 hour period) - from 1 April 2023 to 31 August 2023</w:t>
            </w:r>
          </w:p>
        </w:tc>
        <w:tc>
          <w:tcPr>
            <w:tcW w:w="0" w:type="dxa"/>
          </w:tcPr>
          <w:p w14:paraId="1F024FC0" w14:textId="77777777" w:rsidR="008F17D1" w:rsidRPr="006278BE" w:rsidRDefault="008F17D1" w:rsidP="008F17D1">
            <w:r w:rsidRPr="006278BE">
              <w:t xml:space="preserve">Commencement threshold number </w:t>
            </w:r>
          </w:p>
          <w:p w14:paraId="6CB865E9" w14:textId="36BA342B" w:rsidR="008F17D1" w:rsidRPr="006278BE" w:rsidRDefault="008F17D1" w:rsidP="008F17D1">
            <w:r w:rsidRPr="006278BE">
              <w:t>(number of Distribution Higher Voltage weather related incidents in a 24 hour period) - from 1 September 2023</w:t>
            </w:r>
          </w:p>
        </w:tc>
      </w:tr>
      <w:tr w:rsidR="008F17D1" w:rsidRPr="006278BE" w14:paraId="5F664E20" w14:textId="03E3065B" w:rsidTr="000A6BA9">
        <w:trPr>
          <w:trHeight w:val="274"/>
        </w:trPr>
        <w:tc>
          <w:tcPr>
            <w:tcW w:w="0" w:type="dxa"/>
            <w:hideMark/>
          </w:tcPr>
          <w:p w14:paraId="228A60E5" w14:textId="77777777" w:rsidR="008F17D1" w:rsidRPr="006278BE" w:rsidRDefault="008F17D1" w:rsidP="008F17D1">
            <w:r w:rsidRPr="006278BE">
              <w:t>ENWL</w:t>
            </w:r>
          </w:p>
        </w:tc>
        <w:tc>
          <w:tcPr>
            <w:tcW w:w="0" w:type="dxa"/>
          </w:tcPr>
          <w:p w14:paraId="31B3F261" w14:textId="77777777" w:rsidR="008F17D1" w:rsidRPr="006278BE" w:rsidRDefault="008F17D1" w:rsidP="008F17D1">
            <w:r w:rsidRPr="006278BE">
              <w:t>290</w:t>
            </w:r>
          </w:p>
        </w:tc>
        <w:tc>
          <w:tcPr>
            <w:tcW w:w="0" w:type="dxa"/>
          </w:tcPr>
          <w:p w14:paraId="64AAC791" w14:textId="20703109" w:rsidR="008F17D1" w:rsidRPr="006278BE" w:rsidRDefault="008F17D1" w:rsidP="008F17D1">
            <w:r w:rsidRPr="006278BE">
              <w:t>289</w:t>
            </w:r>
          </w:p>
        </w:tc>
      </w:tr>
      <w:tr w:rsidR="008F17D1" w:rsidRPr="006278BE" w14:paraId="450CBFE8" w14:textId="6446B9E8" w:rsidTr="000A6BA9">
        <w:trPr>
          <w:trHeight w:val="274"/>
        </w:trPr>
        <w:tc>
          <w:tcPr>
            <w:tcW w:w="0" w:type="dxa"/>
            <w:hideMark/>
          </w:tcPr>
          <w:p w14:paraId="72D00820" w14:textId="77777777" w:rsidR="008F17D1" w:rsidRPr="006278BE" w:rsidRDefault="008F17D1" w:rsidP="008F17D1">
            <w:r w:rsidRPr="006278BE">
              <w:t>NPgN</w:t>
            </w:r>
          </w:p>
        </w:tc>
        <w:tc>
          <w:tcPr>
            <w:tcW w:w="0" w:type="dxa"/>
          </w:tcPr>
          <w:p w14:paraId="31D4A00C" w14:textId="77777777" w:rsidR="008F17D1" w:rsidRPr="006278BE" w:rsidRDefault="008F17D1" w:rsidP="008F17D1">
            <w:r w:rsidRPr="006278BE">
              <w:t>194</w:t>
            </w:r>
          </w:p>
        </w:tc>
        <w:tc>
          <w:tcPr>
            <w:tcW w:w="0" w:type="dxa"/>
          </w:tcPr>
          <w:p w14:paraId="1FA49666" w14:textId="0B15F0D4" w:rsidR="008F17D1" w:rsidRPr="006278BE" w:rsidRDefault="008F17D1" w:rsidP="008F17D1">
            <w:r w:rsidRPr="006278BE">
              <w:t>194</w:t>
            </w:r>
          </w:p>
        </w:tc>
      </w:tr>
      <w:tr w:rsidR="008F17D1" w:rsidRPr="006278BE" w14:paraId="5543A190" w14:textId="1AF91752" w:rsidTr="000A6BA9">
        <w:trPr>
          <w:trHeight w:val="274"/>
        </w:trPr>
        <w:tc>
          <w:tcPr>
            <w:tcW w:w="0" w:type="dxa"/>
            <w:hideMark/>
          </w:tcPr>
          <w:p w14:paraId="152AEF11" w14:textId="77777777" w:rsidR="008F17D1" w:rsidRPr="006278BE" w:rsidRDefault="008F17D1" w:rsidP="008F17D1">
            <w:r w:rsidRPr="006278BE">
              <w:t>NPgY</w:t>
            </w:r>
          </w:p>
        </w:tc>
        <w:tc>
          <w:tcPr>
            <w:tcW w:w="0" w:type="dxa"/>
          </w:tcPr>
          <w:p w14:paraId="2B22131A" w14:textId="77777777" w:rsidR="008F17D1" w:rsidRPr="006278BE" w:rsidRDefault="008F17D1" w:rsidP="008F17D1">
            <w:r w:rsidRPr="006278BE">
              <w:t>209</w:t>
            </w:r>
          </w:p>
        </w:tc>
        <w:tc>
          <w:tcPr>
            <w:tcW w:w="0" w:type="dxa"/>
          </w:tcPr>
          <w:p w14:paraId="1E91E117" w14:textId="63C49E39" w:rsidR="008F17D1" w:rsidRPr="006278BE" w:rsidRDefault="008F17D1" w:rsidP="008F17D1">
            <w:r w:rsidRPr="006278BE">
              <w:t>221</w:t>
            </w:r>
          </w:p>
        </w:tc>
      </w:tr>
      <w:tr w:rsidR="008F17D1" w:rsidRPr="006278BE" w14:paraId="04CBC641" w14:textId="3572A930" w:rsidTr="000A6BA9">
        <w:trPr>
          <w:trHeight w:val="274"/>
        </w:trPr>
        <w:tc>
          <w:tcPr>
            <w:tcW w:w="0" w:type="dxa"/>
            <w:hideMark/>
          </w:tcPr>
          <w:p w14:paraId="1E99F857" w14:textId="77777777" w:rsidR="008F17D1" w:rsidRPr="006278BE" w:rsidRDefault="008F17D1" w:rsidP="008F17D1">
            <w:r w:rsidRPr="006278BE">
              <w:t>WMID</w:t>
            </w:r>
          </w:p>
        </w:tc>
        <w:tc>
          <w:tcPr>
            <w:tcW w:w="0" w:type="dxa"/>
          </w:tcPr>
          <w:p w14:paraId="13D8F215" w14:textId="77777777" w:rsidR="008F17D1" w:rsidRPr="006278BE" w:rsidRDefault="008F17D1" w:rsidP="008F17D1">
            <w:r w:rsidRPr="006278BE">
              <w:t>332</w:t>
            </w:r>
          </w:p>
        </w:tc>
        <w:tc>
          <w:tcPr>
            <w:tcW w:w="0" w:type="dxa"/>
          </w:tcPr>
          <w:p w14:paraId="069D9363" w14:textId="08F6ED2B" w:rsidR="008F17D1" w:rsidRPr="006278BE" w:rsidRDefault="008F17D1" w:rsidP="008F17D1">
            <w:r w:rsidRPr="006278BE">
              <w:t>357</w:t>
            </w:r>
          </w:p>
        </w:tc>
      </w:tr>
      <w:tr w:rsidR="008F17D1" w:rsidRPr="006278BE" w14:paraId="3C5B4BA5" w14:textId="1BC9E693" w:rsidTr="000A6BA9">
        <w:trPr>
          <w:trHeight w:val="274"/>
        </w:trPr>
        <w:tc>
          <w:tcPr>
            <w:tcW w:w="0" w:type="dxa"/>
            <w:hideMark/>
          </w:tcPr>
          <w:p w14:paraId="18816F0D" w14:textId="77777777" w:rsidR="008F17D1" w:rsidRPr="006278BE" w:rsidRDefault="008F17D1" w:rsidP="008F17D1">
            <w:r w:rsidRPr="006278BE">
              <w:t>EMID</w:t>
            </w:r>
          </w:p>
        </w:tc>
        <w:tc>
          <w:tcPr>
            <w:tcW w:w="0" w:type="dxa"/>
          </w:tcPr>
          <w:p w14:paraId="388E0B7B" w14:textId="77777777" w:rsidR="008F17D1" w:rsidRPr="006278BE" w:rsidRDefault="008F17D1" w:rsidP="008F17D1">
            <w:r w:rsidRPr="006278BE">
              <w:t>336</w:t>
            </w:r>
          </w:p>
        </w:tc>
        <w:tc>
          <w:tcPr>
            <w:tcW w:w="0" w:type="dxa"/>
          </w:tcPr>
          <w:p w14:paraId="7683EB43" w14:textId="03F532C9" w:rsidR="008F17D1" w:rsidRPr="006278BE" w:rsidRDefault="008F17D1" w:rsidP="008F17D1">
            <w:r w:rsidRPr="006278BE">
              <w:t>284</w:t>
            </w:r>
          </w:p>
        </w:tc>
      </w:tr>
      <w:tr w:rsidR="008F17D1" w:rsidRPr="006278BE" w14:paraId="44AD8C5F" w14:textId="6CAD9A2B" w:rsidTr="000A6BA9">
        <w:trPr>
          <w:trHeight w:val="274"/>
        </w:trPr>
        <w:tc>
          <w:tcPr>
            <w:tcW w:w="0" w:type="dxa"/>
            <w:hideMark/>
          </w:tcPr>
          <w:p w14:paraId="1571CA3E" w14:textId="77777777" w:rsidR="008F17D1" w:rsidRPr="006278BE" w:rsidRDefault="008F17D1" w:rsidP="008F17D1">
            <w:r w:rsidRPr="006278BE">
              <w:t>SWALES</w:t>
            </w:r>
          </w:p>
        </w:tc>
        <w:tc>
          <w:tcPr>
            <w:tcW w:w="0" w:type="dxa"/>
          </w:tcPr>
          <w:p w14:paraId="49686312" w14:textId="77777777" w:rsidR="008F17D1" w:rsidRPr="006278BE" w:rsidRDefault="008F17D1" w:rsidP="008F17D1">
            <w:r w:rsidRPr="006278BE">
              <w:t>217</w:t>
            </w:r>
          </w:p>
        </w:tc>
        <w:tc>
          <w:tcPr>
            <w:tcW w:w="0" w:type="dxa"/>
          </w:tcPr>
          <w:p w14:paraId="4B550F90" w14:textId="70AA0A48" w:rsidR="008F17D1" w:rsidRPr="006278BE" w:rsidRDefault="008F17D1" w:rsidP="008F17D1">
            <w:r w:rsidRPr="006278BE">
              <w:t>226</w:t>
            </w:r>
          </w:p>
        </w:tc>
      </w:tr>
      <w:tr w:rsidR="008F17D1" w:rsidRPr="006278BE" w14:paraId="1CED2CD4" w14:textId="7A0180C1" w:rsidTr="000A6BA9">
        <w:trPr>
          <w:trHeight w:val="274"/>
        </w:trPr>
        <w:tc>
          <w:tcPr>
            <w:tcW w:w="0" w:type="dxa"/>
            <w:hideMark/>
          </w:tcPr>
          <w:p w14:paraId="50EEE264" w14:textId="77777777" w:rsidR="008F17D1" w:rsidRPr="006278BE" w:rsidRDefault="008F17D1" w:rsidP="008F17D1">
            <w:r w:rsidRPr="006278BE">
              <w:t>SWEST</w:t>
            </w:r>
          </w:p>
        </w:tc>
        <w:tc>
          <w:tcPr>
            <w:tcW w:w="0" w:type="dxa"/>
          </w:tcPr>
          <w:p w14:paraId="776FF3E9" w14:textId="77777777" w:rsidR="008F17D1" w:rsidRPr="006278BE" w:rsidRDefault="008F17D1" w:rsidP="008F17D1">
            <w:r w:rsidRPr="006278BE">
              <w:t>316</w:t>
            </w:r>
          </w:p>
        </w:tc>
        <w:tc>
          <w:tcPr>
            <w:tcW w:w="0" w:type="dxa"/>
          </w:tcPr>
          <w:p w14:paraId="1A4B2258" w14:textId="46594E03" w:rsidR="008F17D1" w:rsidRPr="006278BE" w:rsidRDefault="008F17D1" w:rsidP="008F17D1">
            <w:r w:rsidRPr="006278BE">
              <w:t>373</w:t>
            </w:r>
          </w:p>
        </w:tc>
      </w:tr>
      <w:tr w:rsidR="008F17D1" w:rsidRPr="006278BE" w14:paraId="1AA2BF41" w14:textId="6CE7D104" w:rsidTr="000A6BA9">
        <w:trPr>
          <w:trHeight w:val="274"/>
        </w:trPr>
        <w:tc>
          <w:tcPr>
            <w:tcW w:w="0" w:type="dxa"/>
            <w:hideMark/>
          </w:tcPr>
          <w:p w14:paraId="51DD8C2B" w14:textId="77777777" w:rsidR="008F17D1" w:rsidRPr="006278BE" w:rsidRDefault="008F17D1" w:rsidP="008F17D1">
            <w:r w:rsidRPr="006278BE">
              <w:t>LPN</w:t>
            </w:r>
          </w:p>
        </w:tc>
        <w:tc>
          <w:tcPr>
            <w:tcW w:w="0" w:type="dxa"/>
          </w:tcPr>
          <w:p w14:paraId="3B572E94" w14:textId="77777777" w:rsidR="008F17D1" w:rsidRPr="006278BE" w:rsidRDefault="008F17D1" w:rsidP="008F17D1">
            <w:r w:rsidRPr="006278BE">
              <w:t>74</w:t>
            </w:r>
          </w:p>
        </w:tc>
        <w:tc>
          <w:tcPr>
            <w:tcW w:w="0" w:type="dxa"/>
          </w:tcPr>
          <w:p w14:paraId="469C7DFF" w14:textId="6B12AB9E" w:rsidR="008F17D1" w:rsidRPr="006278BE" w:rsidRDefault="008F17D1" w:rsidP="008F17D1">
            <w:r w:rsidRPr="006278BE">
              <w:t>89</w:t>
            </w:r>
          </w:p>
        </w:tc>
      </w:tr>
      <w:tr w:rsidR="008F17D1" w:rsidRPr="006278BE" w14:paraId="52CBEC2A" w14:textId="2D5C1BFB" w:rsidTr="000A6BA9">
        <w:trPr>
          <w:trHeight w:val="274"/>
        </w:trPr>
        <w:tc>
          <w:tcPr>
            <w:tcW w:w="0" w:type="dxa"/>
            <w:hideMark/>
          </w:tcPr>
          <w:p w14:paraId="708FF222" w14:textId="77777777" w:rsidR="008F17D1" w:rsidRPr="006278BE" w:rsidRDefault="008F17D1" w:rsidP="008F17D1">
            <w:r w:rsidRPr="006278BE">
              <w:t>SPN</w:t>
            </w:r>
          </w:p>
        </w:tc>
        <w:tc>
          <w:tcPr>
            <w:tcW w:w="0" w:type="dxa"/>
          </w:tcPr>
          <w:p w14:paraId="5D48F42B" w14:textId="77777777" w:rsidR="008F17D1" w:rsidRPr="006278BE" w:rsidRDefault="008F17D1" w:rsidP="008F17D1">
            <w:r w:rsidRPr="006278BE">
              <w:t>285</w:t>
            </w:r>
          </w:p>
        </w:tc>
        <w:tc>
          <w:tcPr>
            <w:tcW w:w="0" w:type="dxa"/>
          </w:tcPr>
          <w:p w14:paraId="751E3502" w14:textId="464EC722" w:rsidR="008F17D1" w:rsidRPr="006278BE" w:rsidRDefault="008F17D1" w:rsidP="008F17D1">
            <w:r w:rsidRPr="006278BE">
              <w:t>347</w:t>
            </w:r>
          </w:p>
        </w:tc>
      </w:tr>
      <w:tr w:rsidR="008F17D1" w:rsidRPr="006278BE" w14:paraId="1C61500F" w14:textId="422C8CDE" w:rsidTr="000A6BA9">
        <w:trPr>
          <w:trHeight w:val="274"/>
        </w:trPr>
        <w:tc>
          <w:tcPr>
            <w:tcW w:w="0" w:type="dxa"/>
            <w:hideMark/>
          </w:tcPr>
          <w:p w14:paraId="742FD93A" w14:textId="77777777" w:rsidR="008F17D1" w:rsidRPr="006278BE" w:rsidRDefault="008F17D1" w:rsidP="008F17D1">
            <w:r w:rsidRPr="006278BE">
              <w:t>EPN</w:t>
            </w:r>
          </w:p>
        </w:tc>
        <w:tc>
          <w:tcPr>
            <w:tcW w:w="0" w:type="dxa"/>
          </w:tcPr>
          <w:p w14:paraId="6AAD7B55" w14:textId="77777777" w:rsidR="008F17D1" w:rsidRPr="006278BE" w:rsidRDefault="008F17D1" w:rsidP="008F17D1">
            <w:r w:rsidRPr="006278BE">
              <w:t>479</w:t>
            </w:r>
          </w:p>
        </w:tc>
        <w:tc>
          <w:tcPr>
            <w:tcW w:w="0" w:type="dxa"/>
          </w:tcPr>
          <w:p w14:paraId="0EAB9A4B" w14:textId="573A2B35" w:rsidR="008F17D1" w:rsidRPr="006278BE" w:rsidRDefault="008F17D1" w:rsidP="008F17D1">
            <w:r w:rsidRPr="006278BE">
              <w:t>494</w:t>
            </w:r>
          </w:p>
        </w:tc>
      </w:tr>
      <w:tr w:rsidR="008F17D1" w:rsidRPr="006278BE" w14:paraId="4056942D" w14:textId="214EC40B" w:rsidTr="000A6BA9">
        <w:trPr>
          <w:trHeight w:val="274"/>
        </w:trPr>
        <w:tc>
          <w:tcPr>
            <w:tcW w:w="0" w:type="dxa"/>
            <w:hideMark/>
          </w:tcPr>
          <w:p w14:paraId="5C4923AB" w14:textId="77777777" w:rsidR="008F17D1" w:rsidRPr="006278BE" w:rsidRDefault="008F17D1" w:rsidP="008F17D1">
            <w:r w:rsidRPr="006278BE">
              <w:t>SPD</w:t>
            </w:r>
          </w:p>
        </w:tc>
        <w:tc>
          <w:tcPr>
            <w:tcW w:w="0" w:type="dxa"/>
          </w:tcPr>
          <w:p w14:paraId="7CEA3740" w14:textId="77777777" w:rsidR="008F17D1" w:rsidRPr="006278BE" w:rsidRDefault="008F17D1" w:rsidP="008F17D1">
            <w:r w:rsidRPr="006278BE">
              <w:t>400</w:t>
            </w:r>
          </w:p>
        </w:tc>
        <w:tc>
          <w:tcPr>
            <w:tcW w:w="0" w:type="dxa"/>
          </w:tcPr>
          <w:p w14:paraId="4EA5968A" w14:textId="6D987182" w:rsidR="008F17D1" w:rsidRPr="006278BE" w:rsidRDefault="008F17D1" w:rsidP="008F17D1">
            <w:r w:rsidRPr="006278BE">
              <w:t>378</w:t>
            </w:r>
          </w:p>
        </w:tc>
      </w:tr>
      <w:tr w:rsidR="008F17D1" w:rsidRPr="006278BE" w14:paraId="084CC050" w14:textId="140EE0FA" w:rsidTr="000A6BA9">
        <w:trPr>
          <w:trHeight w:val="274"/>
        </w:trPr>
        <w:tc>
          <w:tcPr>
            <w:tcW w:w="0" w:type="dxa"/>
            <w:hideMark/>
          </w:tcPr>
          <w:p w14:paraId="547F5AFD" w14:textId="77777777" w:rsidR="008F17D1" w:rsidRPr="006278BE" w:rsidRDefault="008F17D1" w:rsidP="008F17D1">
            <w:r w:rsidRPr="006278BE">
              <w:t>SPMW</w:t>
            </w:r>
          </w:p>
        </w:tc>
        <w:tc>
          <w:tcPr>
            <w:tcW w:w="0" w:type="dxa"/>
          </w:tcPr>
          <w:p w14:paraId="34D2712E" w14:textId="77777777" w:rsidR="008F17D1" w:rsidRPr="006278BE" w:rsidRDefault="008F17D1" w:rsidP="008F17D1">
            <w:r w:rsidRPr="006278BE">
              <w:t>359</w:t>
            </w:r>
          </w:p>
        </w:tc>
        <w:tc>
          <w:tcPr>
            <w:tcW w:w="0" w:type="dxa"/>
          </w:tcPr>
          <w:p w14:paraId="1EA6845C" w14:textId="0C477F97" w:rsidR="008F17D1" w:rsidRPr="006278BE" w:rsidRDefault="008F17D1" w:rsidP="008F17D1">
            <w:r w:rsidRPr="006278BE">
              <w:t>347</w:t>
            </w:r>
          </w:p>
        </w:tc>
      </w:tr>
      <w:tr w:rsidR="008F17D1" w:rsidRPr="006278BE" w14:paraId="71335EF0" w14:textId="2E7CAC44" w:rsidTr="000A6BA9">
        <w:trPr>
          <w:trHeight w:val="274"/>
        </w:trPr>
        <w:tc>
          <w:tcPr>
            <w:tcW w:w="0" w:type="dxa"/>
            <w:hideMark/>
          </w:tcPr>
          <w:p w14:paraId="037A854C" w14:textId="77777777" w:rsidR="008F17D1" w:rsidRPr="006278BE" w:rsidRDefault="008F17D1" w:rsidP="008F17D1">
            <w:r w:rsidRPr="006278BE">
              <w:t>SSEH</w:t>
            </w:r>
          </w:p>
        </w:tc>
        <w:tc>
          <w:tcPr>
            <w:tcW w:w="0" w:type="dxa"/>
          </w:tcPr>
          <w:p w14:paraId="0E586BFC" w14:textId="77777777" w:rsidR="008F17D1" w:rsidRPr="006278BE" w:rsidRDefault="008F17D1" w:rsidP="008F17D1">
            <w:r w:rsidRPr="006278BE">
              <w:t>315</w:t>
            </w:r>
          </w:p>
        </w:tc>
        <w:tc>
          <w:tcPr>
            <w:tcW w:w="0" w:type="dxa"/>
          </w:tcPr>
          <w:p w14:paraId="353AED67" w14:textId="2DF684F8" w:rsidR="008F17D1" w:rsidRPr="006278BE" w:rsidRDefault="008F17D1" w:rsidP="008F17D1">
            <w:r w:rsidRPr="006278BE">
              <w:t>352</w:t>
            </w:r>
          </w:p>
        </w:tc>
      </w:tr>
      <w:tr w:rsidR="008F17D1" w:rsidRPr="006278BE" w14:paraId="5ED0C1B7" w14:textId="7B73C182" w:rsidTr="000A6BA9">
        <w:trPr>
          <w:trHeight w:val="274"/>
        </w:trPr>
        <w:tc>
          <w:tcPr>
            <w:tcW w:w="0" w:type="dxa"/>
            <w:hideMark/>
          </w:tcPr>
          <w:p w14:paraId="5ACE0676" w14:textId="77777777" w:rsidR="008F17D1" w:rsidRPr="006278BE" w:rsidRDefault="008F17D1" w:rsidP="008F17D1">
            <w:r w:rsidRPr="006278BE">
              <w:t>SSES</w:t>
            </w:r>
          </w:p>
        </w:tc>
        <w:tc>
          <w:tcPr>
            <w:tcW w:w="0" w:type="dxa"/>
          </w:tcPr>
          <w:p w14:paraId="2CDABEA6" w14:textId="77777777" w:rsidR="008F17D1" w:rsidRPr="006278BE" w:rsidRDefault="008F17D1" w:rsidP="008F17D1">
            <w:r w:rsidRPr="006278BE">
              <w:t>351</w:t>
            </w:r>
          </w:p>
        </w:tc>
        <w:tc>
          <w:tcPr>
            <w:tcW w:w="0" w:type="dxa"/>
          </w:tcPr>
          <w:p w14:paraId="52B458E1" w14:textId="6557F203" w:rsidR="008F17D1" w:rsidRPr="006278BE" w:rsidRDefault="008F17D1" w:rsidP="008F17D1">
            <w:r w:rsidRPr="006278BE">
              <w:t>410</w:t>
            </w:r>
          </w:p>
        </w:tc>
      </w:tr>
    </w:tbl>
    <w:p w14:paraId="09A47A67" w14:textId="77777777" w:rsidR="001A2306" w:rsidRPr="006278BE" w:rsidRDefault="001A2306" w:rsidP="001A2306">
      <w:pPr>
        <w:pStyle w:val="Heading2"/>
      </w:pPr>
      <w:bookmarkStart w:id="207" w:name="_Toc121736121"/>
      <w:bookmarkStart w:id="208" w:name="_Toc126075050"/>
      <w:r w:rsidRPr="006278BE">
        <w:t>Net to gross adjustment for Load Related Expenditure (NGLRE</w:t>
      </w:r>
      <w:r w:rsidRPr="006278BE">
        <w:rPr>
          <w:rStyle w:val="Subscript"/>
        </w:rPr>
        <w:t>t</w:t>
      </w:r>
      <w:r w:rsidRPr="006278BE">
        <w:t>)</w:t>
      </w:r>
      <w:bookmarkEnd w:id="207"/>
      <w:bookmarkEnd w:id="208"/>
    </w:p>
    <w:p w14:paraId="05F86AA2" w14:textId="77777777" w:rsidR="001A2306" w:rsidRPr="006278BE" w:rsidRDefault="001A2306" w:rsidP="001A2306">
      <w:pPr>
        <w:pStyle w:val="Heading3nonumbering"/>
      </w:pPr>
      <w:r w:rsidRPr="006278BE">
        <w:t>Introduction</w:t>
      </w:r>
    </w:p>
    <w:p w14:paraId="261F7895" w14:textId="337A836C" w:rsidR="001A2306" w:rsidRPr="006278BE" w:rsidRDefault="001A2306" w:rsidP="00837CE3">
      <w:pPr>
        <w:pStyle w:val="NumberedNormal"/>
      </w:pPr>
      <w:r w:rsidRPr="006278BE">
        <w:t>The purpose of this condition is to establish a process for setting the value of the term NGLRE</w:t>
      </w:r>
      <w:r w:rsidRPr="006278BE">
        <w:rPr>
          <w:rStyle w:val="Subscript"/>
        </w:rPr>
        <w:t>t</w:t>
      </w:r>
      <w:r w:rsidRPr="006278BE">
        <w:t xml:space="preserve"> (the net to </w:t>
      </w:r>
      <w:r w:rsidR="00024326" w:rsidRPr="006278BE">
        <w:t>g</w:t>
      </w:r>
      <w:r w:rsidRPr="006278BE">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6278BE" w:rsidRDefault="001A2306" w:rsidP="00837CE3">
      <w:pPr>
        <w:pStyle w:val="NumberedNormal"/>
      </w:pPr>
      <w:r w:rsidRPr="006278BE">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6278BE" w:rsidRDefault="001A2306" w:rsidP="00837CE3">
      <w:pPr>
        <w:pStyle w:val="ListNormal"/>
      </w:pPr>
      <w:r w:rsidRPr="006278BE">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6278BE" w:rsidRDefault="001A2306" w:rsidP="00837CE3">
      <w:pPr>
        <w:pStyle w:val="ListNormal"/>
      </w:pPr>
      <w:r w:rsidRPr="006278BE">
        <w:t>the licensee has evidenced that an adjustment is required, unless this has already been funded by other Load Related Expenditure mechanisms in the Price Control Period.</w:t>
      </w:r>
    </w:p>
    <w:p w14:paraId="34248AD4" w14:textId="77777777" w:rsidR="001A2306" w:rsidRPr="006278BE" w:rsidRDefault="001A2306" w:rsidP="00837CE3">
      <w:pPr>
        <w:pStyle w:val="NumberedNormal"/>
      </w:pPr>
      <w:r w:rsidRPr="006278BE">
        <w:t xml:space="preserve">This condition also sets out: </w:t>
      </w:r>
    </w:p>
    <w:p w14:paraId="78EEAD85" w14:textId="77777777" w:rsidR="001A2306" w:rsidRPr="006278BE" w:rsidRDefault="001A2306" w:rsidP="00837CE3">
      <w:pPr>
        <w:pStyle w:val="ListNormal"/>
      </w:pPr>
      <w:r w:rsidRPr="006278BE">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6278BE" w:rsidRDefault="001A2306" w:rsidP="00837CE3">
      <w:pPr>
        <w:pStyle w:val="ListNormal"/>
      </w:pPr>
      <w:r w:rsidRPr="006278BE">
        <w:t xml:space="preserve">reporting obligations on the licensee; and </w:t>
      </w:r>
    </w:p>
    <w:p w14:paraId="1519F009" w14:textId="77777777" w:rsidR="001A2306" w:rsidRPr="006278BE" w:rsidRDefault="001A2306" w:rsidP="00837CE3">
      <w:pPr>
        <w:pStyle w:val="ListNormal"/>
      </w:pPr>
      <w:r w:rsidRPr="006278BE">
        <w:t>how the Authority will make adjustments to allowances under this condition.</w:t>
      </w:r>
    </w:p>
    <w:p w14:paraId="1F1A43A4" w14:textId="7E108AA4" w:rsidR="001A2306" w:rsidRPr="006278BE" w:rsidRDefault="001A2306" w:rsidP="001A2306">
      <w:pPr>
        <w:pStyle w:val="Heading3"/>
      </w:pPr>
      <w:r w:rsidRPr="006278BE">
        <w:t xml:space="preserve">Value of the net to </w:t>
      </w:r>
      <w:r w:rsidR="00024326" w:rsidRPr="006278BE">
        <w:t>g</w:t>
      </w:r>
      <w:r w:rsidRPr="006278BE">
        <w:t>ross Load Related Expenditure term (NGLRE</w:t>
      </w:r>
      <w:r w:rsidRPr="006278BE">
        <w:rPr>
          <w:rStyle w:val="Subscript"/>
        </w:rPr>
        <w:t>t</w:t>
      </w:r>
      <w:r w:rsidRPr="006278BE">
        <w:t>)</w:t>
      </w:r>
    </w:p>
    <w:p w14:paraId="4DA1B129" w14:textId="77777777" w:rsidR="001A2306" w:rsidRPr="006278BE" w:rsidRDefault="001A2306" w:rsidP="00837CE3">
      <w:pPr>
        <w:pStyle w:val="NumberedNormal"/>
      </w:pPr>
      <w:r w:rsidRPr="006278BE">
        <w:t>The value of NGLRE</w:t>
      </w:r>
      <w:r w:rsidRPr="006278BE">
        <w:rPr>
          <w:rStyle w:val="Subscript"/>
        </w:rPr>
        <w:t>t</w:t>
      </w:r>
      <w:r w:rsidRPr="006278BE">
        <w:t xml:space="preserve"> is zero unless otherwise modified by the Authority in accordance with Part D.</w:t>
      </w:r>
    </w:p>
    <w:p w14:paraId="4F164FC7" w14:textId="77777777" w:rsidR="001A2306" w:rsidRPr="006278BE" w:rsidRDefault="001A2306" w:rsidP="001A2306">
      <w:pPr>
        <w:pStyle w:val="Heading3"/>
      </w:pPr>
      <w:r w:rsidRPr="006278BE">
        <w:t>Baseline percentage of Gross Load Related Expenditure</w:t>
      </w:r>
    </w:p>
    <w:p w14:paraId="25FF75FD" w14:textId="77777777" w:rsidR="001A2306" w:rsidRPr="006278BE" w:rsidRDefault="001A2306" w:rsidP="00837CE3">
      <w:pPr>
        <w:pStyle w:val="NumberedNormal"/>
      </w:pPr>
      <w:r w:rsidRPr="006278BE">
        <w:t>The baseline percentage of Gross Load Related Expenditure that it is anticipated the licensee will deliver via Specific Customer Funded Reinforcement is set out in Appendix 1.</w:t>
      </w:r>
    </w:p>
    <w:p w14:paraId="545E2594" w14:textId="77777777" w:rsidR="001A2306" w:rsidRPr="006278BE" w:rsidRDefault="001A2306" w:rsidP="001A2306">
      <w:pPr>
        <w:pStyle w:val="Heading3"/>
      </w:pPr>
      <w:r w:rsidRPr="006278BE">
        <w:t>Reporting requirement</w:t>
      </w:r>
    </w:p>
    <w:p w14:paraId="3AD48139" w14:textId="77777777" w:rsidR="001A2306" w:rsidRPr="006278BE" w:rsidRDefault="001A2306" w:rsidP="00837CE3">
      <w:pPr>
        <w:pStyle w:val="NumberedNormal"/>
      </w:pPr>
      <w:r w:rsidRPr="006278BE">
        <w:t>The licensee must report to the Authority by 31 July 2028 whether:</w:t>
      </w:r>
    </w:p>
    <w:p w14:paraId="056E351D" w14:textId="77777777" w:rsidR="001A2306" w:rsidRPr="006278BE" w:rsidRDefault="001A2306" w:rsidP="00837CE3">
      <w:pPr>
        <w:pStyle w:val="ListNormal"/>
      </w:pPr>
      <w:r w:rsidRPr="006278BE">
        <w:t xml:space="preserve">its Actual Percentage of Gross Load Related Expenditure has fallen outside a Specific Customer Funded Reinforcement Percentage Band; and </w:t>
      </w:r>
    </w:p>
    <w:p w14:paraId="6FF83EFF" w14:textId="77777777" w:rsidR="001A2306" w:rsidRPr="006278BE" w:rsidRDefault="001A2306" w:rsidP="00837CE3">
      <w:pPr>
        <w:pStyle w:val="ListNormal"/>
      </w:pPr>
      <w:r w:rsidRPr="006278BE">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6278BE" w:rsidRDefault="001A2306" w:rsidP="00837CE3">
      <w:pPr>
        <w:pStyle w:val="NumberedNormal"/>
      </w:pPr>
      <w:r w:rsidRPr="006278BE">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6278BE" w:rsidRDefault="001A2306" w:rsidP="00837CE3">
      <w:pPr>
        <w:pStyle w:val="ListNormal"/>
      </w:pPr>
      <w:r w:rsidRPr="006278BE">
        <w:t>reasons for any changes in the number of connection projects involving Specific Customer Funded Reinforcement relative to expectations at the start of the Price Control Period;</w:t>
      </w:r>
    </w:p>
    <w:p w14:paraId="42A5B39F" w14:textId="77777777" w:rsidR="00402EDB" w:rsidRPr="006278BE" w:rsidRDefault="001A2306" w:rsidP="00837CE3">
      <w:pPr>
        <w:pStyle w:val="ListNormal"/>
      </w:pPr>
      <w:r w:rsidRPr="006278BE">
        <w:t>reasons why reinforcement that was forecast to be funded through Load Related Expenditure at the outset of the Price Control Period has in fact been delivered through Specific Customer Funded Reinforcement</w:t>
      </w:r>
      <w:r w:rsidR="00402EDB" w:rsidRPr="006278BE">
        <w:t>;</w:t>
      </w:r>
    </w:p>
    <w:p w14:paraId="36EE5E9D" w14:textId="7C03E31C" w:rsidR="001A2306" w:rsidRPr="006278BE" w:rsidRDefault="00402EDB" w:rsidP="00837CE3">
      <w:pPr>
        <w:pStyle w:val="ListNormal"/>
      </w:pPr>
      <w:r w:rsidRPr="006278BE">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6278BE" w:rsidRDefault="001A2306" w:rsidP="00837CE3">
      <w:pPr>
        <w:pStyle w:val="ListNormal"/>
      </w:pPr>
      <w:r w:rsidRPr="006278BE">
        <w:t>any changes in the licensee's use of contractors to deliver activities defined as Gross Load Related Expenditure during the Price Control Period;</w:t>
      </w:r>
    </w:p>
    <w:p w14:paraId="1A6CE57C" w14:textId="77777777" w:rsidR="001A2306" w:rsidRPr="006278BE" w:rsidRDefault="001A2306" w:rsidP="00837CE3">
      <w:pPr>
        <w:pStyle w:val="ListNormal"/>
      </w:pPr>
      <w:r w:rsidRPr="006278BE">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6278BE" w:rsidRDefault="001A2306" w:rsidP="00837CE3">
      <w:pPr>
        <w:pStyle w:val="ListNormal"/>
      </w:pPr>
      <w:r w:rsidRPr="006278BE">
        <w:t>any other factor relevant to the Actual Percentage of Gross Load Related Expenditure falling outside the Specific Customer Funded Reinforcement Percentage Band.</w:t>
      </w:r>
    </w:p>
    <w:p w14:paraId="19855DF1" w14:textId="77777777" w:rsidR="001A2306" w:rsidRPr="006278BE" w:rsidRDefault="001A2306" w:rsidP="00837CE3">
      <w:pPr>
        <w:pStyle w:val="NumberedNormal"/>
      </w:pPr>
      <w:r w:rsidRPr="006278BE">
        <w:t>The licensee must provide such further analysis or information, in such manner and in accordance with such timescales, as the Authority may direct to enable it to undertake its assessment for the purposes of making its determination.</w:t>
      </w:r>
    </w:p>
    <w:p w14:paraId="2C719F46" w14:textId="5BA3AF8F" w:rsidR="001A2306" w:rsidRPr="006278BE" w:rsidRDefault="001A2306" w:rsidP="001A2306">
      <w:pPr>
        <w:pStyle w:val="Heading3"/>
      </w:pPr>
      <w:r w:rsidRPr="006278BE">
        <w:t xml:space="preserve">Net to </w:t>
      </w:r>
      <w:r w:rsidR="00024326" w:rsidRPr="006278BE">
        <w:t>g</w:t>
      </w:r>
      <w:r w:rsidRPr="006278BE">
        <w:t xml:space="preserve">ross Load Related Expenditure adjustment </w:t>
      </w:r>
    </w:p>
    <w:p w14:paraId="1DF8072A" w14:textId="77777777" w:rsidR="001A2306" w:rsidRPr="006278BE" w:rsidRDefault="001A2306" w:rsidP="00837CE3">
      <w:pPr>
        <w:pStyle w:val="NumberedNormal"/>
      </w:pPr>
      <w:r w:rsidRPr="006278BE">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6278BE">
        <w:rPr>
          <w:rStyle w:val="Subscript"/>
        </w:rPr>
        <w:t>t</w:t>
      </w:r>
      <w:r w:rsidRPr="006278BE">
        <w:t xml:space="preserve"> where:</w:t>
      </w:r>
    </w:p>
    <w:p w14:paraId="4F379BB7" w14:textId="77777777" w:rsidR="001A2306" w:rsidRPr="006278BE" w:rsidRDefault="001A2306" w:rsidP="00837CE3">
      <w:pPr>
        <w:pStyle w:val="ListNormal"/>
      </w:pPr>
      <w:r w:rsidRPr="006278BE">
        <w:t xml:space="preserve">the Actual Percentage of Gross Load Related Expenditure has fallen outside a Specific Customer Funded Reinforcement Percentage Band; and </w:t>
      </w:r>
    </w:p>
    <w:p w14:paraId="235DA3EF" w14:textId="77777777" w:rsidR="001A2306" w:rsidRPr="006278BE" w:rsidRDefault="001A2306" w:rsidP="00837CE3">
      <w:pPr>
        <w:pStyle w:val="ListNormal"/>
      </w:pPr>
      <w:r w:rsidRPr="006278BE">
        <w:t>either</w:t>
      </w:r>
    </w:p>
    <w:p w14:paraId="5A66C33E" w14:textId="77777777" w:rsidR="001A2306" w:rsidRPr="006278BE" w:rsidRDefault="001A2306" w:rsidP="00837CE3">
      <w:pPr>
        <w:pStyle w:val="SublistNormal"/>
      </w:pPr>
      <w:r w:rsidRPr="006278BE">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6278BE" w:rsidRDefault="001A2306" w:rsidP="00837CE3">
      <w:pPr>
        <w:pStyle w:val="SublistNormal"/>
      </w:pPr>
      <w:r w:rsidRPr="006278BE">
        <w:t xml:space="preserve">the licensee has evidenced that an adjustment is </w:t>
      </w:r>
      <w:r w:rsidR="008C1ADF" w:rsidRPr="006278BE">
        <w:t>justified.</w:t>
      </w:r>
    </w:p>
    <w:p w14:paraId="11604DBF" w14:textId="77777777" w:rsidR="001A2306" w:rsidRPr="006278BE" w:rsidRDefault="001A2306" w:rsidP="00837CE3">
      <w:pPr>
        <w:pStyle w:val="NumberedNormal"/>
      </w:pPr>
      <w:r w:rsidRPr="006278BE">
        <w:t>Any modifications made under this Part must be made under section 11A (modifications of conditions of licences) of the Act.</w:t>
      </w:r>
    </w:p>
    <w:p w14:paraId="36934199" w14:textId="77777777" w:rsidR="001A2306" w:rsidRPr="006278BE" w:rsidRDefault="001A2306" w:rsidP="001A2306">
      <w:pPr>
        <w:pStyle w:val="AppendixHeading"/>
      </w:pPr>
    </w:p>
    <w:p w14:paraId="4A4860AD" w14:textId="77777777" w:rsidR="001A2306" w:rsidRPr="006278BE" w:rsidRDefault="001A2306" w:rsidP="00837CE3">
      <w:pPr>
        <w:pStyle w:val="Caption"/>
      </w:pPr>
      <w:r w:rsidRPr="006278BE">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6278BE"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6278BE" w:rsidRDefault="001A2306" w:rsidP="00837CE3">
            <w:r w:rsidRPr="006278BE">
              <w:t>Licensee</w:t>
            </w:r>
          </w:p>
        </w:tc>
        <w:tc>
          <w:tcPr>
            <w:tcW w:w="3407" w:type="dxa"/>
          </w:tcPr>
          <w:p w14:paraId="19A27324" w14:textId="77777777" w:rsidR="001A2306" w:rsidRPr="006278BE" w:rsidRDefault="001A2306" w:rsidP="00837CE3">
            <w:r w:rsidRPr="006278BE">
              <w:t>Baseline percentage of Gross Load Related Expenditure expected to be delivered via Specific Customer Funded Reinforcement</w:t>
            </w:r>
          </w:p>
        </w:tc>
        <w:tc>
          <w:tcPr>
            <w:tcW w:w="2002" w:type="dxa"/>
          </w:tcPr>
          <w:p w14:paraId="0827E793" w14:textId="77777777" w:rsidR="001A2306" w:rsidRPr="006278BE" w:rsidRDefault="001A2306" w:rsidP="00837CE3">
            <w:r w:rsidRPr="006278BE">
              <w:t>Specific Customer Funded Reinforcement Percentage Band</w:t>
            </w:r>
          </w:p>
        </w:tc>
        <w:tc>
          <w:tcPr>
            <w:tcW w:w="1968" w:type="dxa"/>
          </w:tcPr>
          <w:p w14:paraId="7DEBAE6B" w14:textId="77777777" w:rsidR="001A2306" w:rsidRPr="006278BE" w:rsidRDefault="001A2306" w:rsidP="00837CE3">
            <w:r w:rsidRPr="006278BE">
              <w:t>Specific Customer Funded Reinforcement Percentage Band</w:t>
            </w:r>
          </w:p>
        </w:tc>
      </w:tr>
      <w:tr w:rsidR="001A2306" w:rsidRPr="006278BE" w14:paraId="144C70C3" w14:textId="77777777" w:rsidTr="00A75C46">
        <w:trPr>
          <w:trHeight w:val="211"/>
        </w:trPr>
        <w:tc>
          <w:tcPr>
            <w:tcW w:w="1271" w:type="dxa"/>
          </w:tcPr>
          <w:p w14:paraId="708B0F11" w14:textId="77777777" w:rsidR="001A2306" w:rsidRPr="006278BE" w:rsidRDefault="001A2306" w:rsidP="00837CE3"/>
        </w:tc>
        <w:tc>
          <w:tcPr>
            <w:tcW w:w="3407" w:type="dxa"/>
          </w:tcPr>
          <w:p w14:paraId="21CDF81D" w14:textId="77777777" w:rsidR="001A2306" w:rsidRPr="006278BE" w:rsidRDefault="001A2306" w:rsidP="00837CE3"/>
        </w:tc>
        <w:tc>
          <w:tcPr>
            <w:tcW w:w="2002" w:type="dxa"/>
          </w:tcPr>
          <w:p w14:paraId="75B42A9A" w14:textId="77777777" w:rsidR="001A2306" w:rsidRPr="006278BE" w:rsidRDefault="001A2306" w:rsidP="00837CE3">
            <w:r w:rsidRPr="006278BE">
              <w:t>Upper threshold</w:t>
            </w:r>
          </w:p>
        </w:tc>
        <w:tc>
          <w:tcPr>
            <w:tcW w:w="1968" w:type="dxa"/>
          </w:tcPr>
          <w:p w14:paraId="1BD34D62" w14:textId="77777777" w:rsidR="001A2306" w:rsidRPr="006278BE" w:rsidRDefault="001A2306" w:rsidP="00837CE3">
            <w:r w:rsidRPr="006278BE">
              <w:t>Lower threshold</w:t>
            </w:r>
          </w:p>
        </w:tc>
      </w:tr>
      <w:tr w:rsidR="001A2306" w:rsidRPr="006278BE" w14:paraId="738405B2" w14:textId="77777777" w:rsidTr="00A75C46">
        <w:trPr>
          <w:trHeight w:val="211"/>
        </w:trPr>
        <w:tc>
          <w:tcPr>
            <w:tcW w:w="1271" w:type="dxa"/>
            <w:hideMark/>
          </w:tcPr>
          <w:p w14:paraId="538E993E" w14:textId="77777777" w:rsidR="001A2306" w:rsidRPr="006278BE" w:rsidRDefault="001A2306" w:rsidP="00837CE3">
            <w:r w:rsidRPr="006278BE">
              <w:t>ENWL</w:t>
            </w:r>
          </w:p>
        </w:tc>
        <w:tc>
          <w:tcPr>
            <w:tcW w:w="3407" w:type="dxa"/>
          </w:tcPr>
          <w:p w14:paraId="2099C667" w14:textId="77777777" w:rsidR="001A2306" w:rsidRPr="006278BE" w:rsidRDefault="001A2306" w:rsidP="00837CE3">
            <w:r w:rsidRPr="006278BE">
              <w:t>13%</w:t>
            </w:r>
          </w:p>
        </w:tc>
        <w:tc>
          <w:tcPr>
            <w:tcW w:w="2002" w:type="dxa"/>
          </w:tcPr>
          <w:p w14:paraId="465D1FF4" w14:textId="77777777" w:rsidR="001A2306" w:rsidRPr="006278BE" w:rsidRDefault="001A2306" w:rsidP="00837CE3">
            <w:r w:rsidRPr="006278BE">
              <w:t>18%</w:t>
            </w:r>
          </w:p>
        </w:tc>
        <w:tc>
          <w:tcPr>
            <w:tcW w:w="1968" w:type="dxa"/>
          </w:tcPr>
          <w:p w14:paraId="7D9FB8DE" w14:textId="77777777" w:rsidR="001A2306" w:rsidRPr="006278BE" w:rsidRDefault="001A2306" w:rsidP="00837CE3">
            <w:r w:rsidRPr="006278BE">
              <w:t>8%</w:t>
            </w:r>
          </w:p>
        </w:tc>
      </w:tr>
      <w:tr w:rsidR="001A2306" w:rsidRPr="006278BE" w14:paraId="7725FFAC" w14:textId="77777777" w:rsidTr="00A75C46">
        <w:trPr>
          <w:trHeight w:val="211"/>
        </w:trPr>
        <w:tc>
          <w:tcPr>
            <w:tcW w:w="1271" w:type="dxa"/>
            <w:hideMark/>
          </w:tcPr>
          <w:p w14:paraId="2ADB70FB" w14:textId="77777777" w:rsidR="001A2306" w:rsidRPr="006278BE" w:rsidRDefault="001A2306" w:rsidP="00837CE3">
            <w:r w:rsidRPr="006278BE">
              <w:t>NPgN</w:t>
            </w:r>
          </w:p>
        </w:tc>
        <w:tc>
          <w:tcPr>
            <w:tcW w:w="3407" w:type="dxa"/>
          </w:tcPr>
          <w:p w14:paraId="3F8A15A4" w14:textId="77777777" w:rsidR="001A2306" w:rsidRPr="006278BE" w:rsidRDefault="001A2306" w:rsidP="00837CE3">
            <w:r w:rsidRPr="006278BE">
              <w:t>4%</w:t>
            </w:r>
          </w:p>
        </w:tc>
        <w:tc>
          <w:tcPr>
            <w:tcW w:w="2002" w:type="dxa"/>
          </w:tcPr>
          <w:p w14:paraId="2F6D00DB" w14:textId="77777777" w:rsidR="001A2306" w:rsidRPr="006278BE" w:rsidRDefault="001A2306" w:rsidP="00837CE3">
            <w:r w:rsidRPr="006278BE">
              <w:t>9%</w:t>
            </w:r>
          </w:p>
        </w:tc>
        <w:tc>
          <w:tcPr>
            <w:tcW w:w="1968" w:type="dxa"/>
          </w:tcPr>
          <w:p w14:paraId="03C6A7F4" w14:textId="77777777" w:rsidR="001A2306" w:rsidRPr="006278BE" w:rsidRDefault="001A2306" w:rsidP="00837CE3">
            <w:r w:rsidRPr="006278BE">
              <w:t>0%</w:t>
            </w:r>
          </w:p>
        </w:tc>
      </w:tr>
      <w:tr w:rsidR="001A2306" w:rsidRPr="006278BE" w14:paraId="2F0C6E4E" w14:textId="77777777" w:rsidTr="00A75C46">
        <w:trPr>
          <w:trHeight w:val="211"/>
        </w:trPr>
        <w:tc>
          <w:tcPr>
            <w:tcW w:w="1271" w:type="dxa"/>
            <w:hideMark/>
          </w:tcPr>
          <w:p w14:paraId="07CE66FE" w14:textId="77777777" w:rsidR="001A2306" w:rsidRPr="006278BE" w:rsidRDefault="001A2306" w:rsidP="00837CE3">
            <w:r w:rsidRPr="006278BE">
              <w:t>NPgY</w:t>
            </w:r>
          </w:p>
        </w:tc>
        <w:tc>
          <w:tcPr>
            <w:tcW w:w="3407" w:type="dxa"/>
          </w:tcPr>
          <w:p w14:paraId="1451DB58" w14:textId="77777777" w:rsidR="001A2306" w:rsidRPr="006278BE" w:rsidRDefault="001A2306" w:rsidP="00837CE3">
            <w:r w:rsidRPr="006278BE">
              <w:t>4%</w:t>
            </w:r>
          </w:p>
        </w:tc>
        <w:tc>
          <w:tcPr>
            <w:tcW w:w="2002" w:type="dxa"/>
          </w:tcPr>
          <w:p w14:paraId="235873DF" w14:textId="77777777" w:rsidR="001A2306" w:rsidRPr="006278BE" w:rsidRDefault="001A2306" w:rsidP="00837CE3">
            <w:r w:rsidRPr="006278BE">
              <w:t>9%</w:t>
            </w:r>
          </w:p>
        </w:tc>
        <w:tc>
          <w:tcPr>
            <w:tcW w:w="1968" w:type="dxa"/>
          </w:tcPr>
          <w:p w14:paraId="1361EEA2" w14:textId="77777777" w:rsidR="001A2306" w:rsidRPr="006278BE" w:rsidRDefault="001A2306" w:rsidP="00837CE3">
            <w:r w:rsidRPr="006278BE">
              <w:t>0%</w:t>
            </w:r>
          </w:p>
        </w:tc>
      </w:tr>
      <w:tr w:rsidR="00F643A2" w:rsidRPr="006278BE" w14:paraId="094C9F63" w14:textId="77777777" w:rsidTr="00A75C46">
        <w:trPr>
          <w:trHeight w:val="211"/>
        </w:trPr>
        <w:tc>
          <w:tcPr>
            <w:tcW w:w="1271" w:type="dxa"/>
          </w:tcPr>
          <w:p w14:paraId="170A82C1" w14:textId="160256B4" w:rsidR="00F643A2" w:rsidRPr="006278BE" w:rsidRDefault="00F643A2" w:rsidP="002F2E70">
            <w:r w:rsidRPr="006278BE">
              <w:t>EMID</w:t>
            </w:r>
          </w:p>
        </w:tc>
        <w:tc>
          <w:tcPr>
            <w:tcW w:w="3407" w:type="dxa"/>
          </w:tcPr>
          <w:p w14:paraId="0946DDF0" w14:textId="6C9A50F1" w:rsidR="00F643A2" w:rsidRPr="006278BE" w:rsidRDefault="00F643A2" w:rsidP="002F2E70">
            <w:r w:rsidRPr="006278BE">
              <w:t>10%</w:t>
            </w:r>
          </w:p>
        </w:tc>
        <w:tc>
          <w:tcPr>
            <w:tcW w:w="2002" w:type="dxa"/>
          </w:tcPr>
          <w:p w14:paraId="7EBD0006" w14:textId="77202715" w:rsidR="00F643A2" w:rsidRPr="006278BE" w:rsidRDefault="00F643A2" w:rsidP="002F2E70">
            <w:r w:rsidRPr="006278BE">
              <w:t>15%</w:t>
            </w:r>
          </w:p>
        </w:tc>
        <w:tc>
          <w:tcPr>
            <w:tcW w:w="1968" w:type="dxa"/>
          </w:tcPr>
          <w:p w14:paraId="33B6DD18" w14:textId="27884272" w:rsidR="00F643A2" w:rsidRPr="006278BE" w:rsidRDefault="00F643A2" w:rsidP="002F2E70">
            <w:r w:rsidRPr="006278BE">
              <w:t>5%</w:t>
            </w:r>
          </w:p>
        </w:tc>
      </w:tr>
      <w:tr w:rsidR="001A2306" w:rsidRPr="006278BE" w14:paraId="18AC944D" w14:textId="77777777" w:rsidTr="00A75C46">
        <w:trPr>
          <w:trHeight w:val="211"/>
        </w:trPr>
        <w:tc>
          <w:tcPr>
            <w:tcW w:w="1271" w:type="dxa"/>
            <w:hideMark/>
          </w:tcPr>
          <w:p w14:paraId="0AF07BAF" w14:textId="72C4E8C4" w:rsidR="001A2306" w:rsidRPr="006278BE" w:rsidRDefault="00F643A2" w:rsidP="00837CE3">
            <w:r w:rsidRPr="006278BE">
              <w:t>WMID</w:t>
            </w:r>
          </w:p>
        </w:tc>
        <w:tc>
          <w:tcPr>
            <w:tcW w:w="3407" w:type="dxa"/>
          </w:tcPr>
          <w:p w14:paraId="46C597C7" w14:textId="77777777" w:rsidR="001A2306" w:rsidRPr="006278BE" w:rsidRDefault="001A2306" w:rsidP="00837CE3">
            <w:r w:rsidRPr="006278BE">
              <w:t>13%</w:t>
            </w:r>
          </w:p>
        </w:tc>
        <w:tc>
          <w:tcPr>
            <w:tcW w:w="2002" w:type="dxa"/>
          </w:tcPr>
          <w:p w14:paraId="255C97C5" w14:textId="77777777" w:rsidR="001A2306" w:rsidRPr="006278BE" w:rsidRDefault="001A2306" w:rsidP="00837CE3">
            <w:r w:rsidRPr="006278BE">
              <w:t>18%</w:t>
            </w:r>
          </w:p>
        </w:tc>
        <w:tc>
          <w:tcPr>
            <w:tcW w:w="1968" w:type="dxa"/>
          </w:tcPr>
          <w:p w14:paraId="6C371850" w14:textId="77777777" w:rsidR="001A2306" w:rsidRPr="006278BE" w:rsidRDefault="001A2306" w:rsidP="00837CE3">
            <w:r w:rsidRPr="006278BE">
              <w:t>8%</w:t>
            </w:r>
          </w:p>
        </w:tc>
      </w:tr>
      <w:tr w:rsidR="001A2306" w:rsidRPr="006278BE" w14:paraId="6D3D3DAF" w14:textId="77777777" w:rsidTr="00A75C46">
        <w:trPr>
          <w:trHeight w:val="211"/>
        </w:trPr>
        <w:tc>
          <w:tcPr>
            <w:tcW w:w="1271" w:type="dxa"/>
            <w:hideMark/>
          </w:tcPr>
          <w:p w14:paraId="0107FAD6" w14:textId="77777777" w:rsidR="001A2306" w:rsidRPr="006278BE" w:rsidRDefault="001A2306" w:rsidP="00837CE3">
            <w:r w:rsidRPr="006278BE">
              <w:t>SWALES</w:t>
            </w:r>
          </w:p>
        </w:tc>
        <w:tc>
          <w:tcPr>
            <w:tcW w:w="3407" w:type="dxa"/>
          </w:tcPr>
          <w:p w14:paraId="2A2E91F9" w14:textId="77777777" w:rsidR="001A2306" w:rsidRPr="006278BE" w:rsidRDefault="001A2306" w:rsidP="00837CE3">
            <w:r w:rsidRPr="006278BE">
              <w:t>11%</w:t>
            </w:r>
          </w:p>
        </w:tc>
        <w:tc>
          <w:tcPr>
            <w:tcW w:w="2002" w:type="dxa"/>
          </w:tcPr>
          <w:p w14:paraId="57A2DA12" w14:textId="77777777" w:rsidR="001A2306" w:rsidRPr="006278BE" w:rsidRDefault="001A2306" w:rsidP="00837CE3">
            <w:r w:rsidRPr="006278BE">
              <w:t>16%</w:t>
            </w:r>
          </w:p>
        </w:tc>
        <w:tc>
          <w:tcPr>
            <w:tcW w:w="1968" w:type="dxa"/>
          </w:tcPr>
          <w:p w14:paraId="1D94B700" w14:textId="77777777" w:rsidR="001A2306" w:rsidRPr="006278BE" w:rsidRDefault="001A2306" w:rsidP="00837CE3">
            <w:r w:rsidRPr="006278BE">
              <w:t>6%</w:t>
            </w:r>
          </w:p>
        </w:tc>
      </w:tr>
      <w:tr w:rsidR="001A2306" w:rsidRPr="006278BE" w14:paraId="6A70F228" w14:textId="77777777" w:rsidTr="00A75C46">
        <w:trPr>
          <w:trHeight w:val="211"/>
        </w:trPr>
        <w:tc>
          <w:tcPr>
            <w:tcW w:w="1271" w:type="dxa"/>
            <w:hideMark/>
          </w:tcPr>
          <w:p w14:paraId="617455BD" w14:textId="77777777" w:rsidR="001A2306" w:rsidRPr="006278BE" w:rsidRDefault="001A2306" w:rsidP="00837CE3">
            <w:r w:rsidRPr="006278BE">
              <w:t>SWEST</w:t>
            </w:r>
          </w:p>
        </w:tc>
        <w:tc>
          <w:tcPr>
            <w:tcW w:w="3407" w:type="dxa"/>
          </w:tcPr>
          <w:p w14:paraId="470A148B" w14:textId="77777777" w:rsidR="001A2306" w:rsidRPr="006278BE" w:rsidRDefault="001A2306" w:rsidP="00837CE3">
            <w:r w:rsidRPr="006278BE">
              <w:t>10%</w:t>
            </w:r>
          </w:p>
        </w:tc>
        <w:tc>
          <w:tcPr>
            <w:tcW w:w="2002" w:type="dxa"/>
          </w:tcPr>
          <w:p w14:paraId="68C2ED03" w14:textId="77777777" w:rsidR="001A2306" w:rsidRPr="006278BE" w:rsidRDefault="001A2306" w:rsidP="00837CE3">
            <w:r w:rsidRPr="006278BE">
              <w:t>15%</w:t>
            </w:r>
          </w:p>
        </w:tc>
        <w:tc>
          <w:tcPr>
            <w:tcW w:w="1968" w:type="dxa"/>
          </w:tcPr>
          <w:p w14:paraId="190B8819" w14:textId="77777777" w:rsidR="001A2306" w:rsidRPr="006278BE" w:rsidRDefault="001A2306" w:rsidP="00837CE3">
            <w:r w:rsidRPr="006278BE">
              <w:t>5%</w:t>
            </w:r>
          </w:p>
        </w:tc>
      </w:tr>
      <w:tr w:rsidR="001A2306" w:rsidRPr="006278BE" w14:paraId="3A5DA312" w14:textId="77777777" w:rsidTr="00A75C46">
        <w:trPr>
          <w:trHeight w:val="211"/>
        </w:trPr>
        <w:tc>
          <w:tcPr>
            <w:tcW w:w="1271" w:type="dxa"/>
            <w:hideMark/>
          </w:tcPr>
          <w:p w14:paraId="0A06E8E3" w14:textId="77777777" w:rsidR="001A2306" w:rsidRPr="006278BE" w:rsidRDefault="001A2306" w:rsidP="00837CE3">
            <w:r w:rsidRPr="006278BE">
              <w:t>LPN</w:t>
            </w:r>
          </w:p>
        </w:tc>
        <w:tc>
          <w:tcPr>
            <w:tcW w:w="3407" w:type="dxa"/>
          </w:tcPr>
          <w:p w14:paraId="462105B6" w14:textId="77777777" w:rsidR="001A2306" w:rsidRPr="006278BE" w:rsidRDefault="001A2306" w:rsidP="00837CE3">
            <w:r w:rsidRPr="006278BE">
              <w:t>24%</w:t>
            </w:r>
          </w:p>
        </w:tc>
        <w:tc>
          <w:tcPr>
            <w:tcW w:w="2002" w:type="dxa"/>
          </w:tcPr>
          <w:p w14:paraId="7BE4E843" w14:textId="77777777" w:rsidR="001A2306" w:rsidRPr="006278BE" w:rsidRDefault="001A2306" w:rsidP="00837CE3">
            <w:r w:rsidRPr="006278BE">
              <w:t>29%</w:t>
            </w:r>
          </w:p>
        </w:tc>
        <w:tc>
          <w:tcPr>
            <w:tcW w:w="1968" w:type="dxa"/>
          </w:tcPr>
          <w:p w14:paraId="17AF47AE" w14:textId="77777777" w:rsidR="001A2306" w:rsidRPr="006278BE" w:rsidRDefault="001A2306" w:rsidP="00837CE3">
            <w:r w:rsidRPr="006278BE">
              <w:t>19%</w:t>
            </w:r>
          </w:p>
        </w:tc>
      </w:tr>
      <w:tr w:rsidR="001A2306" w:rsidRPr="006278BE" w14:paraId="6F45B73C" w14:textId="77777777" w:rsidTr="00A75C46">
        <w:trPr>
          <w:trHeight w:val="211"/>
        </w:trPr>
        <w:tc>
          <w:tcPr>
            <w:tcW w:w="1271" w:type="dxa"/>
            <w:hideMark/>
          </w:tcPr>
          <w:p w14:paraId="3545C09B" w14:textId="77777777" w:rsidR="001A2306" w:rsidRPr="006278BE" w:rsidRDefault="001A2306" w:rsidP="00837CE3">
            <w:r w:rsidRPr="006278BE">
              <w:t>SPN</w:t>
            </w:r>
          </w:p>
        </w:tc>
        <w:tc>
          <w:tcPr>
            <w:tcW w:w="3407" w:type="dxa"/>
          </w:tcPr>
          <w:p w14:paraId="4FFAD6B2" w14:textId="77777777" w:rsidR="001A2306" w:rsidRPr="006278BE" w:rsidRDefault="001A2306" w:rsidP="00837CE3">
            <w:r w:rsidRPr="006278BE">
              <w:t>20%</w:t>
            </w:r>
          </w:p>
        </w:tc>
        <w:tc>
          <w:tcPr>
            <w:tcW w:w="2002" w:type="dxa"/>
          </w:tcPr>
          <w:p w14:paraId="650B4314" w14:textId="77777777" w:rsidR="001A2306" w:rsidRPr="006278BE" w:rsidRDefault="001A2306" w:rsidP="00837CE3">
            <w:r w:rsidRPr="006278BE">
              <w:t>25%</w:t>
            </w:r>
          </w:p>
        </w:tc>
        <w:tc>
          <w:tcPr>
            <w:tcW w:w="1968" w:type="dxa"/>
          </w:tcPr>
          <w:p w14:paraId="7C193CFD" w14:textId="77777777" w:rsidR="001A2306" w:rsidRPr="006278BE" w:rsidRDefault="001A2306" w:rsidP="00837CE3">
            <w:r w:rsidRPr="006278BE">
              <w:t>15%</w:t>
            </w:r>
          </w:p>
        </w:tc>
      </w:tr>
      <w:tr w:rsidR="001A2306" w:rsidRPr="006278BE" w14:paraId="05E4C478" w14:textId="77777777" w:rsidTr="00A75C46">
        <w:trPr>
          <w:trHeight w:val="211"/>
        </w:trPr>
        <w:tc>
          <w:tcPr>
            <w:tcW w:w="1271" w:type="dxa"/>
            <w:hideMark/>
          </w:tcPr>
          <w:p w14:paraId="6093666A" w14:textId="77777777" w:rsidR="001A2306" w:rsidRPr="006278BE" w:rsidRDefault="001A2306" w:rsidP="00837CE3">
            <w:r w:rsidRPr="006278BE">
              <w:t>EPN</w:t>
            </w:r>
          </w:p>
        </w:tc>
        <w:tc>
          <w:tcPr>
            <w:tcW w:w="3407" w:type="dxa"/>
          </w:tcPr>
          <w:p w14:paraId="11CCE6D3" w14:textId="77777777" w:rsidR="001A2306" w:rsidRPr="006278BE" w:rsidRDefault="001A2306" w:rsidP="00837CE3">
            <w:r w:rsidRPr="006278BE">
              <w:t>35%</w:t>
            </w:r>
          </w:p>
        </w:tc>
        <w:tc>
          <w:tcPr>
            <w:tcW w:w="2002" w:type="dxa"/>
          </w:tcPr>
          <w:p w14:paraId="7CBFD8DB" w14:textId="77777777" w:rsidR="001A2306" w:rsidRPr="006278BE" w:rsidRDefault="001A2306" w:rsidP="00837CE3">
            <w:r w:rsidRPr="006278BE">
              <w:t>40%</w:t>
            </w:r>
          </w:p>
        </w:tc>
        <w:tc>
          <w:tcPr>
            <w:tcW w:w="1968" w:type="dxa"/>
          </w:tcPr>
          <w:p w14:paraId="66EF5034" w14:textId="77777777" w:rsidR="001A2306" w:rsidRPr="006278BE" w:rsidRDefault="001A2306" w:rsidP="00837CE3">
            <w:r w:rsidRPr="006278BE">
              <w:t>30%</w:t>
            </w:r>
          </w:p>
        </w:tc>
      </w:tr>
      <w:tr w:rsidR="001A2306" w:rsidRPr="006278BE" w14:paraId="7CCD7C7A" w14:textId="77777777" w:rsidTr="00A75C46">
        <w:trPr>
          <w:trHeight w:val="211"/>
        </w:trPr>
        <w:tc>
          <w:tcPr>
            <w:tcW w:w="1271" w:type="dxa"/>
            <w:hideMark/>
          </w:tcPr>
          <w:p w14:paraId="3451E073" w14:textId="77777777" w:rsidR="001A2306" w:rsidRPr="006278BE" w:rsidRDefault="001A2306" w:rsidP="00837CE3">
            <w:r w:rsidRPr="006278BE">
              <w:t>SPD</w:t>
            </w:r>
          </w:p>
        </w:tc>
        <w:tc>
          <w:tcPr>
            <w:tcW w:w="3407" w:type="dxa"/>
          </w:tcPr>
          <w:p w14:paraId="441C5FBD" w14:textId="77777777" w:rsidR="001A2306" w:rsidRPr="006278BE" w:rsidRDefault="001A2306" w:rsidP="00837CE3">
            <w:r w:rsidRPr="006278BE">
              <w:t>4%</w:t>
            </w:r>
          </w:p>
        </w:tc>
        <w:tc>
          <w:tcPr>
            <w:tcW w:w="2002" w:type="dxa"/>
          </w:tcPr>
          <w:p w14:paraId="0F91A5D6" w14:textId="77777777" w:rsidR="001A2306" w:rsidRPr="006278BE" w:rsidRDefault="001A2306" w:rsidP="00837CE3">
            <w:r w:rsidRPr="006278BE">
              <w:t>9%</w:t>
            </w:r>
          </w:p>
        </w:tc>
        <w:tc>
          <w:tcPr>
            <w:tcW w:w="1968" w:type="dxa"/>
          </w:tcPr>
          <w:p w14:paraId="6193C3DA" w14:textId="77777777" w:rsidR="001A2306" w:rsidRPr="006278BE" w:rsidRDefault="001A2306" w:rsidP="00837CE3">
            <w:r w:rsidRPr="006278BE">
              <w:t>0%</w:t>
            </w:r>
          </w:p>
        </w:tc>
      </w:tr>
      <w:tr w:rsidR="001A2306" w:rsidRPr="006278BE" w14:paraId="74B8A9EB" w14:textId="77777777" w:rsidTr="00A75C46">
        <w:trPr>
          <w:trHeight w:val="211"/>
        </w:trPr>
        <w:tc>
          <w:tcPr>
            <w:tcW w:w="1271" w:type="dxa"/>
            <w:hideMark/>
          </w:tcPr>
          <w:p w14:paraId="722D3EF1" w14:textId="77777777" w:rsidR="001A2306" w:rsidRPr="006278BE" w:rsidRDefault="001A2306" w:rsidP="00837CE3">
            <w:r w:rsidRPr="006278BE">
              <w:t>SPMW</w:t>
            </w:r>
          </w:p>
        </w:tc>
        <w:tc>
          <w:tcPr>
            <w:tcW w:w="3407" w:type="dxa"/>
          </w:tcPr>
          <w:p w14:paraId="4CD48FAC" w14:textId="77777777" w:rsidR="001A2306" w:rsidRPr="006278BE" w:rsidRDefault="001A2306" w:rsidP="00837CE3">
            <w:r w:rsidRPr="006278BE">
              <w:t>9%</w:t>
            </w:r>
          </w:p>
        </w:tc>
        <w:tc>
          <w:tcPr>
            <w:tcW w:w="2002" w:type="dxa"/>
          </w:tcPr>
          <w:p w14:paraId="11989786" w14:textId="77777777" w:rsidR="001A2306" w:rsidRPr="006278BE" w:rsidRDefault="001A2306" w:rsidP="00837CE3">
            <w:r w:rsidRPr="006278BE">
              <w:t>14%</w:t>
            </w:r>
          </w:p>
        </w:tc>
        <w:tc>
          <w:tcPr>
            <w:tcW w:w="1968" w:type="dxa"/>
          </w:tcPr>
          <w:p w14:paraId="25F9A195" w14:textId="77777777" w:rsidR="001A2306" w:rsidRPr="006278BE" w:rsidRDefault="001A2306" w:rsidP="00837CE3">
            <w:r w:rsidRPr="006278BE">
              <w:t>4%</w:t>
            </w:r>
          </w:p>
        </w:tc>
      </w:tr>
      <w:tr w:rsidR="001A2306" w:rsidRPr="006278BE" w14:paraId="2F1F1DCD" w14:textId="77777777" w:rsidTr="00A75C46">
        <w:trPr>
          <w:trHeight w:val="211"/>
        </w:trPr>
        <w:tc>
          <w:tcPr>
            <w:tcW w:w="1271" w:type="dxa"/>
            <w:hideMark/>
          </w:tcPr>
          <w:p w14:paraId="6B5B7F93" w14:textId="77777777" w:rsidR="001A2306" w:rsidRPr="006278BE" w:rsidRDefault="001A2306" w:rsidP="00837CE3">
            <w:r w:rsidRPr="006278BE">
              <w:t>SSEH</w:t>
            </w:r>
          </w:p>
        </w:tc>
        <w:tc>
          <w:tcPr>
            <w:tcW w:w="3407" w:type="dxa"/>
          </w:tcPr>
          <w:p w14:paraId="303A1720" w14:textId="77777777" w:rsidR="001A2306" w:rsidRPr="006278BE" w:rsidRDefault="001A2306" w:rsidP="00837CE3">
            <w:r w:rsidRPr="006278BE">
              <w:t>24%</w:t>
            </w:r>
          </w:p>
        </w:tc>
        <w:tc>
          <w:tcPr>
            <w:tcW w:w="2002" w:type="dxa"/>
          </w:tcPr>
          <w:p w14:paraId="3F95EFAE" w14:textId="77777777" w:rsidR="001A2306" w:rsidRPr="006278BE" w:rsidRDefault="001A2306" w:rsidP="00837CE3">
            <w:r w:rsidRPr="006278BE">
              <w:t>29%</w:t>
            </w:r>
          </w:p>
        </w:tc>
        <w:tc>
          <w:tcPr>
            <w:tcW w:w="1968" w:type="dxa"/>
          </w:tcPr>
          <w:p w14:paraId="7618C3DE" w14:textId="77777777" w:rsidR="001A2306" w:rsidRPr="006278BE" w:rsidRDefault="001A2306" w:rsidP="00837CE3">
            <w:r w:rsidRPr="006278BE">
              <w:t>19%</w:t>
            </w:r>
          </w:p>
        </w:tc>
      </w:tr>
      <w:tr w:rsidR="001A2306" w:rsidRPr="006278BE" w14:paraId="7ECC78C2" w14:textId="77777777" w:rsidTr="00A75C46">
        <w:trPr>
          <w:trHeight w:val="211"/>
        </w:trPr>
        <w:tc>
          <w:tcPr>
            <w:tcW w:w="1271" w:type="dxa"/>
            <w:hideMark/>
          </w:tcPr>
          <w:p w14:paraId="57C70894" w14:textId="77777777" w:rsidR="001A2306" w:rsidRPr="006278BE" w:rsidRDefault="001A2306" w:rsidP="00837CE3">
            <w:r w:rsidRPr="006278BE">
              <w:t>SSES</w:t>
            </w:r>
          </w:p>
        </w:tc>
        <w:tc>
          <w:tcPr>
            <w:tcW w:w="3407" w:type="dxa"/>
          </w:tcPr>
          <w:p w14:paraId="09A0FE12" w14:textId="77777777" w:rsidR="001A2306" w:rsidRPr="006278BE" w:rsidRDefault="001A2306" w:rsidP="00837CE3">
            <w:r w:rsidRPr="006278BE">
              <w:t>14%</w:t>
            </w:r>
          </w:p>
        </w:tc>
        <w:tc>
          <w:tcPr>
            <w:tcW w:w="2002" w:type="dxa"/>
          </w:tcPr>
          <w:p w14:paraId="003FA606" w14:textId="77777777" w:rsidR="001A2306" w:rsidRPr="006278BE" w:rsidRDefault="001A2306" w:rsidP="00837CE3">
            <w:r w:rsidRPr="006278BE">
              <w:t>19%</w:t>
            </w:r>
          </w:p>
        </w:tc>
        <w:tc>
          <w:tcPr>
            <w:tcW w:w="1968" w:type="dxa"/>
          </w:tcPr>
          <w:p w14:paraId="24D0F179" w14:textId="77777777" w:rsidR="001A2306" w:rsidRPr="006278BE" w:rsidRDefault="001A2306" w:rsidP="00837CE3">
            <w:r w:rsidRPr="006278BE">
              <w:t>9%</w:t>
            </w:r>
          </w:p>
        </w:tc>
      </w:tr>
    </w:tbl>
    <w:p w14:paraId="0541B5D9" w14:textId="77777777" w:rsidR="001A2306" w:rsidRPr="006278BE" w:rsidRDefault="001A2306" w:rsidP="001A2306">
      <w:pPr>
        <w:pStyle w:val="Heading2"/>
      </w:pPr>
      <w:bookmarkStart w:id="209" w:name="_Toc121736122"/>
      <w:bookmarkStart w:id="210" w:name="_Toc126075051"/>
      <w:r w:rsidRPr="006278BE">
        <w:t>Indirects scaler (IS</w:t>
      </w:r>
      <w:r w:rsidRPr="006278BE">
        <w:rPr>
          <w:rStyle w:val="Subscript"/>
        </w:rPr>
        <w:t>t</w:t>
      </w:r>
      <w:r w:rsidRPr="006278BE">
        <w:t>)</w:t>
      </w:r>
      <w:bookmarkEnd w:id="209"/>
      <w:bookmarkEnd w:id="210"/>
    </w:p>
    <w:p w14:paraId="44E9F39D" w14:textId="77777777" w:rsidR="001A2306" w:rsidRPr="006278BE" w:rsidRDefault="001A2306" w:rsidP="001A2306">
      <w:pPr>
        <w:pStyle w:val="Heading3nonumbering"/>
      </w:pPr>
      <w:r w:rsidRPr="006278BE">
        <w:t>Introduction</w:t>
      </w:r>
    </w:p>
    <w:p w14:paraId="5E33A733" w14:textId="77777777" w:rsidR="001A2306" w:rsidRPr="006278BE" w:rsidRDefault="001A2306" w:rsidP="00837CE3">
      <w:pPr>
        <w:pStyle w:val="NumberedNormal"/>
      </w:pPr>
      <w:r w:rsidRPr="006278BE">
        <w:t>The purpose of this condition is to calculate the term IS</w:t>
      </w:r>
      <w:r w:rsidRPr="006278BE">
        <w:rPr>
          <w:rStyle w:val="Subscript"/>
        </w:rPr>
        <w:t>t</w:t>
      </w:r>
      <w:r w:rsidRPr="006278BE">
        <w:t xml:space="preserve"> (the indirects scaler term), which contributes to the calculation of the Totex Allowance (in relation to which see the ED2 Price Control Financial Model).</w:t>
      </w:r>
    </w:p>
    <w:p w14:paraId="7EA22F35" w14:textId="77777777" w:rsidR="001A2306" w:rsidRPr="006278BE" w:rsidRDefault="001A2306" w:rsidP="00837CE3">
      <w:pPr>
        <w:pStyle w:val="NumberedNormal"/>
      </w:pPr>
      <w:r w:rsidRPr="006278BE">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6278BE" w:rsidRDefault="001A2306" w:rsidP="001A2306">
      <w:pPr>
        <w:pStyle w:val="Heading3"/>
      </w:pPr>
      <w:r w:rsidRPr="006278BE">
        <w:t>Formulae for calculating the Indirects scaler term (IS</w:t>
      </w:r>
      <w:r w:rsidRPr="006278BE">
        <w:rPr>
          <w:rStyle w:val="Subscript"/>
        </w:rPr>
        <w:t>t</w:t>
      </w:r>
      <w:r w:rsidRPr="006278BE">
        <w:t>)</w:t>
      </w:r>
    </w:p>
    <w:p w14:paraId="4847B126" w14:textId="23E6D0F7" w:rsidR="001A2306" w:rsidRPr="006278BE" w:rsidRDefault="001A2306" w:rsidP="00837CE3">
      <w:pPr>
        <w:pStyle w:val="NumberedNormal"/>
      </w:pPr>
      <w:r w:rsidRPr="006278BE">
        <w:t>The value of IS</w:t>
      </w:r>
      <w:r w:rsidRPr="006278BE">
        <w:rPr>
          <w:rStyle w:val="Subscript"/>
        </w:rPr>
        <w:t>t</w:t>
      </w:r>
      <w:r w:rsidRPr="006278BE">
        <w:t xml:space="preserve"> is derived in accordance with</w:t>
      </w:r>
      <w:r w:rsidR="009C715F" w:rsidRPr="006278BE">
        <w:t xml:space="preserve"> the</w:t>
      </w:r>
      <w:r w:rsidRPr="006278BE">
        <w:t xml:space="preserve"> following formula:</w:t>
      </w:r>
    </w:p>
    <w:p w14:paraId="0163EA42" w14:textId="77777777" w:rsidR="001A2306" w:rsidRPr="006278BE" w:rsidRDefault="004A5D3F" w:rsidP="00837CE3">
      <m:oMathPara>
        <m:oMath>
          <m:sSub>
            <m:sSubPr>
              <m:ctrlPr>
                <w:rPr>
                  <w:rFonts w:ascii="Cambria Math" w:hAnsi="Cambria Math"/>
                </w:rPr>
              </m:ctrlPr>
            </m:sSubPr>
            <m:e>
              <m:r>
                <w:rPr>
                  <w:rFonts w:ascii="Cambria Math" w:hAnsi="Cambria Math"/>
                </w:rPr>
                <m:t>IS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m:rPr>
              <m:sty m:val="p"/>
            </m:rPr>
            <w:rPr>
              <w:rFonts w:ascii="Cambria Math" w:hAnsi="Cambria Math"/>
            </w:rPr>
            <m:t>×0.108</m:t>
          </m:r>
        </m:oMath>
      </m:oMathPara>
    </w:p>
    <w:p w14:paraId="711E8538"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367"/>
        <w:gridCol w:w="6979"/>
      </w:tblGrid>
      <w:tr w:rsidR="001A2306" w:rsidRPr="006278BE"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6278BE" w:rsidRDefault="001A2306" w:rsidP="00837CE3">
            <w:r w:rsidRPr="006278BE">
              <w:t>UMTERM</w:t>
            </w:r>
            <w:r w:rsidRPr="006278BE">
              <w:rPr>
                <w:rStyle w:val="Subscript"/>
              </w:rPr>
              <w:t>t</w:t>
            </w:r>
          </w:p>
        </w:tc>
        <w:tc>
          <w:tcPr>
            <w:tcW w:w="6979" w:type="dxa"/>
            <w:hideMark/>
          </w:tcPr>
          <w:p w14:paraId="316E0A03"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is derived in accordance with paragraph 3.12.4.</w:t>
            </w:r>
          </w:p>
        </w:tc>
      </w:tr>
    </w:tbl>
    <w:p w14:paraId="6B45CFEF" w14:textId="77777777" w:rsidR="001A2306" w:rsidRPr="006278BE" w:rsidRDefault="001A2306" w:rsidP="00837CE3">
      <w:pPr>
        <w:pStyle w:val="NumberedNormal"/>
      </w:pPr>
      <w:r w:rsidRPr="006278BE">
        <w:t>The value of UMTERM</w:t>
      </w:r>
      <w:r w:rsidRPr="006278BE">
        <w:rPr>
          <w:rStyle w:val="Subscript"/>
        </w:rPr>
        <w:t>t</w:t>
      </w:r>
      <w:r w:rsidRPr="006278BE">
        <w:t xml:space="preserve"> is derived in accordance with the following formula:</w:t>
      </w:r>
    </w:p>
    <w:p w14:paraId="7046E3E1" w14:textId="47C43417" w:rsidR="001A2306" w:rsidRPr="006278BE" w:rsidRDefault="004A5D3F" w:rsidP="00837CE3">
      <m:oMathPara>
        <m:oMathParaPr>
          <m:jc m:val="center"/>
        </m:oMathParaPr>
        <m:oMath>
          <m:sSub>
            <m:sSubPr>
              <m:ctrlPr>
                <w:rPr>
                  <w:rFonts w:ascii="Cambria Math" w:hAnsi="Cambria Math"/>
                </w:rPr>
              </m:ctrlPr>
            </m:sSubPr>
            <m:e>
              <m:r>
                <w:rPr>
                  <w:rFonts w:ascii="Cambria Math" w:hAnsi="Cambria Math"/>
                </w:rPr>
                <m:t xml:space="preserve">            UMTERM</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m:oMathPara>
    </w:p>
    <w:p w14:paraId="6AA129D8"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494"/>
        <w:gridCol w:w="6852"/>
      </w:tblGrid>
      <w:tr w:rsidR="001A2306" w:rsidRPr="006278BE"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6278BE" w:rsidRDefault="001A2306" w:rsidP="00837CE3">
            <w:r w:rsidRPr="006278BE">
              <w:t>LRE</w:t>
            </w:r>
            <w:r w:rsidRPr="006278BE">
              <w:rPr>
                <w:rStyle w:val="Subscript"/>
              </w:rPr>
              <w:t>t</w:t>
            </w:r>
          </w:p>
          <w:p w14:paraId="7E281466" w14:textId="77777777" w:rsidR="001A2306" w:rsidRPr="006278BE" w:rsidRDefault="001A2306" w:rsidP="00837CE3"/>
          <w:p w14:paraId="62A38A68" w14:textId="77777777" w:rsidR="001A2306" w:rsidRPr="006278BE" w:rsidRDefault="001A2306" w:rsidP="00837CE3">
            <w:r w:rsidRPr="006278BE">
              <w:t>SINVA</w:t>
            </w:r>
            <w:r w:rsidRPr="006278BE">
              <w:rPr>
                <w:rStyle w:val="Subscript"/>
              </w:rPr>
              <w:t>t</w:t>
            </w:r>
          </w:p>
        </w:tc>
        <w:tc>
          <w:tcPr>
            <w:tcW w:w="6852" w:type="dxa"/>
            <w:hideMark/>
          </w:tcPr>
          <w:p w14:paraId="3701B3A3" w14:textId="0FAF853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is </w:t>
            </w:r>
            <w:r w:rsidR="006C6A9C" w:rsidRPr="006278BE">
              <w:t>set out in</w:t>
            </w:r>
            <w:r w:rsidRPr="006278BE">
              <w:t xml:space="preserve"> Appendix 1 of Special Condition 3.2 (Uncertain Costs Re-openers);</w:t>
            </w:r>
          </w:p>
          <w:p w14:paraId="575557B8" w14:textId="17B10FC1"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is </w:t>
            </w:r>
            <w:r w:rsidR="006C6A9C" w:rsidRPr="006278BE">
              <w:t>set out in</w:t>
            </w:r>
            <w:r w:rsidRPr="006278BE">
              <w:t xml:space="preserve"> Appendix 1 of Special Condition 3.3 (Evaluative Price Control Deliverables);</w:t>
            </w:r>
          </w:p>
        </w:tc>
      </w:tr>
      <w:tr w:rsidR="001A2306" w:rsidRPr="006278BE"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6278BE" w:rsidRDefault="001A2306" w:rsidP="00837CE3">
            <w:r w:rsidRPr="006278BE">
              <w:t>SRVD</w:t>
            </w:r>
            <w:r w:rsidRPr="006278BE">
              <w:rPr>
                <w:rStyle w:val="Subscript"/>
              </w:rPr>
              <w:t>t</w:t>
            </w:r>
          </w:p>
        </w:tc>
        <w:tc>
          <w:tcPr>
            <w:tcW w:w="6852" w:type="dxa"/>
          </w:tcPr>
          <w:p w14:paraId="56D11C0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Part A of Special Condition 3.9 (Load Related Expenditure volume drivers);</w:t>
            </w:r>
          </w:p>
        </w:tc>
      </w:tr>
      <w:tr w:rsidR="001A2306" w:rsidRPr="006278BE"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6278BE" w:rsidRDefault="001A2306" w:rsidP="00837CE3">
            <w:r w:rsidRPr="006278BE">
              <w:t>LVSVD</w:t>
            </w:r>
            <w:r w:rsidRPr="006278BE">
              <w:rPr>
                <w:rStyle w:val="Subscript"/>
              </w:rPr>
              <w:t>t</w:t>
            </w:r>
          </w:p>
        </w:tc>
        <w:tc>
          <w:tcPr>
            <w:tcW w:w="6852" w:type="dxa"/>
          </w:tcPr>
          <w:p w14:paraId="3D5A089C" w14:textId="28291005"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Part B of Special Condition 3.9</w:t>
            </w:r>
            <w:r w:rsidR="00851BA9" w:rsidRPr="006278BE">
              <w:t>.</w:t>
            </w:r>
          </w:p>
        </w:tc>
      </w:tr>
    </w:tbl>
    <w:p w14:paraId="4BC2F791" w14:textId="77777777" w:rsidR="001A2306" w:rsidRPr="006278BE" w:rsidRDefault="001A2306" w:rsidP="00837CE3"/>
    <w:p w14:paraId="29D144AF" w14:textId="3D8A6E7D" w:rsidR="001A2306" w:rsidRPr="006278BE" w:rsidRDefault="00B54013" w:rsidP="00AD5AA3">
      <w:pPr>
        <w:pStyle w:val="Heading2"/>
      </w:pPr>
      <w:bookmarkStart w:id="211" w:name="_Toc126075052"/>
      <w:bookmarkEnd w:id="206"/>
      <w:r w:rsidRPr="006278BE">
        <w:rPr>
          <w:rStyle w:val="LicenseeSpecific"/>
          <w:bdr w:val="none" w:sz="0" w:space="0" w:color="auto"/>
        </w:rPr>
        <w:t>[Not used]</w:t>
      </w:r>
      <w:bookmarkEnd w:id="211"/>
    </w:p>
    <w:p w14:paraId="3CE7AF34" w14:textId="2001300E" w:rsidR="001A2306" w:rsidRPr="006278BE" w:rsidRDefault="00FC6988" w:rsidP="00AD5AA3">
      <w:pPr>
        <w:pStyle w:val="Heading2"/>
        <w:rPr>
          <w:rStyle w:val="LicenseeSpecific"/>
          <w:bdr w:val="none" w:sz="0" w:space="0" w:color="auto"/>
        </w:rPr>
      </w:pPr>
      <w:bookmarkStart w:id="212" w:name="_Toc126075053"/>
      <w:r w:rsidRPr="006278BE">
        <w:rPr>
          <w:rStyle w:val="LicenseeSpecific"/>
          <w:bdr w:val="none" w:sz="0" w:space="0" w:color="auto"/>
        </w:rPr>
        <w:t>[Not used]</w:t>
      </w:r>
      <w:bookmarkEnd w:id="212"/>
    </w:p>
    <w:p w14:paraId="41896753" w14:textId="101AF99D" w:rsidR="001A2306" w:rsidRPr="006278BE" w:rsidRDefault="00FC6988" w:rsidP="00AD5AA3">
      <w:pPr>
        <w:pStyle w:val="Heading2"/>
        <w:rPr>
          <w:rStyle w:val="LicenseeSpecific"/>
          <w:bdr w:val="none" w:sz="0" w:space="0" w:color="auto"/>
        </w:rPr>
      </w:pPr>
      <w:bookmarkStart w:id="213" w:name="_Toc126075054"/>
      <w:r w:rsidRPr="006278BE">
        <w:rPr>
          <w:rStyle w:val="LicenseeSpecific"/>
          <w:bdr w:val="none" w:sz="0" w:space="0" w:color="auto"/>
        </w:rPr>
        <w:t>[Not used]</w:t>
      </w:r>
      <w:bookmarkEnd w:id="213"/>
    </w:p>
    <w:p w14:paraId="2F038E5F" w14:textId="2C4A8930" w:rsidR="001A2306" w:rsidRPr="006278BE" w:rsidRDefault="001A2306" w:rsidP="00AD5AA3">
      <w:pPr>
        <w:pStyle w:val="Heading2"/>
        <w:rPr>
          <w:rStyle w:val="LicenseeSpecific"/>
          <w:bdr w:val="none" w:sz="0" w:space="0" w:color="auto"/>
        </w:rPr>
      </w:pPr>
      <w:bookmarkStart w:id="214" w:name="_Toc126075055"/>
      <w:r w:rsidRPr="006278BE">
        <w:rPr>
          <w:rStyle w:val="LicenseeSpecific"/>
          <w:bdr w:val="none" w:sz="0" w:space="0" w:color="auto"/>
        </w:rPr>
        <w:t>Shetland Link Contribution</w:t>
      </w:r>
      <w:bookmarkEnd w:id="214"/>
      <w:r w:rsidRPr="006278BE">
        <w:rPr>
          <w:rStyle w:val="LicenseeSpecific"/>
          <w:bdr w:val="none" w:sz="0" w:space="0" w:color="auto"/>
        </w:rPr>
        <w:t xml:space="preserve"> </w:t>
      </w:r>
    </w:p>
    <w:p w14:paraId="3679938D" w14:textId="77777777" w:rsidR="001A2306" w:rsidRPr="006278BE" w:rsidRDefault="001A2306" w:rsidP="00837CE3">
      <w:pPr>
        <w:pStyle w:val="NumberedNormal"/>
      </w:pPr>
      <w:r w:rsidRPr="006278BE">
        <w:t>The purpose of this condition is to establish a process for setting the value of the term SLKC</w:t>
      </w:r>
      <w:r w:rsidRPr="006278BE">
        <w:rPr>
          <w:vertAlign w:val="subscript"/>
        </w:rPr>
        <w:t xml:space="preserve">t </w:t>
      </w:r>
      <w:r w:rsidRPr="006278BE">
        <w:t>(the Shetland Link Contribution term), which contributes to the calculation of the Totex Allowance (in relation to which see the ED2 Price Control Financial Model).</w:t>
      </w:r>
    </w:p>
    <w:p w14:paraId="711E552C" w14:textId="77777777" w:rsidR="001A2306" w:rsidRPr="006278BE" w:rsidRDefault="001A2306" w:rsidP="00837CE3">
      <w:pPr>
        <w:pStyle w:val="NumberedNormal"/>
      </w:pPr>
      <w:r w:rsidRPr="006278BE">
        <w:t>The effect is to fund the licensee for the contribution the Authority decided the licensee should pay towards the cost of constructing the Shetland Transmission Link.</w:t>
      </w:r>
    </w:p>
    <w:p w14:paraId="33B667BB" w14:textId="77777777" w:rsidR="001A2306" w:rsidRPr="006278BE" w:rsidRDefault="001A2306" w:rsidP="001A2306">
      <w:pPr>
        <w:pStyle w:val="Heading3"/>
      </w:pPr>
      <w:r w:rsidRPr="006278BE">
        <w:t>Process for deciding the value of the Shetland Link Contribution term (SLKC</w:t>
      </w:r>
      <w:r w:rsidRPr="006278BE">
        <w:rPr>
          <w:vertAlign w:val="subscript"/>
        </w:rPr>
        <w:t>t</w:t>
      </w:r>
      <w:r w:rsidRPr="006278BE">
        <w:t>)</w:t>
      </w:r>
    </w:p>
    <w:p w14:paraId="77B63664" w14:textId="77777777" w:rsidR="001A2306" w:rsidRPr="006278BE" w:rsidRDefault="001A2306" w:rsidP="00837CE3">
      <w:pPr>
        <w:pStyle w:val="NumberedNormal"/>
      </w:pPr>
      <w:bookmarkStart w:id="215" w:name="_Ref120196739"/>
      <w:r w:rsidRPr="006278BE">
        <w:t>Within one month of the Shetland Transmission Link becoming operational, the licensee must send to the Authority a written application that:</w:t>
      </w:r>
      <w:bookmarkEnd w:id="215"/>
    </w:p>
    <w:p w14:paraId="245182C8" w14:textId="77777777" w:rsidR="001A2306" w:rsidRPr="006278BE" w:rsidRDefault="001A2306" w:rsidP="00837CE3">
      <w:pPr>
        <w:pStyle w:val="ListNormal"/>
      </w:pPr>
      <w:r w:rsidRPr="006278BE">
        <w:t>states the date on which the Shetland Transmission Link became operational; and</w:t>
      </w:r>
    </w:p>
    <w:p w14:paraId="6612EE39" w14:textId="77777777" w:rsidR="001A2306" w:rsidRPr="006278BE" w:rsidRDefault="001A2306" w:rsidP="00837CE3">
      <w:pPr>
        <w:pStyle w:val="ListNormal"/>
      </w:pPr>
      <w:r w:rsidRPr="006278BE">
        <w:t>states the licensee’s view on the appropriate value of the Shetland Link Contribution, which must be calculated in accordance with the Decision On SHEPD’s Contribution To The Shetland Transmission Link.</w:t>
      </w:r>
    </w:p>
    <w:p w14:paraId="7F49EA0D" w14:textId="77777777" w:rsidR="001A2306" w:rsidRPr="006278BE" w:rsidRDefault="001A2306" w:rsidP="00837CE3">
      <w:pPr>
        <w:pStyle w:val="NumberedNormal"/>
      </w:pPr>
      <w:bookmarkStart w:id="216" w:name="_Ref120197381"/>
      <w:r w:rsidRPr="006278BE">
        <w:t>The Authority must direct a value for SLKC</w:t>
      </w:r>
      <w:r w:rsidRPr="006278BE">
        <w:rPr>
          <w:vertAlign w:val="subscript"/>
        </w:rPr>
        <w:t>t</w:t>
      </w:r>
      <w:r w:rsidRPr="006278BE">
        <w:t xml:space="preserve"> </w:t>
      </w:r>
      <w:bookmarkEnd w:id="216"/>
      <w:r w:rsidRPr="006278BE">
        <w:t>in accordance with the Decision On SHEPD’s Contribution To The Shetland Transmission Link.</w:t>
      </w:r>
    </w:p>
    <w:p w14:paraId="51A503C3" w14:textId="77777777" w:rsidR="001A2306" w:rsidRPr="006278BE" w:rsidRDefault="001A2306" w:rsidP="00837CE3">
      <w:pPr>
        <w:pStyle w:val="NumberedNormal"/>
      </w:pPr>
      <w:r w:rsidRPr="006278BE">
        <w:t>Within six months of the Authority making a direction under 3.16.5, the licensee must pay the Shetland Link Contribution.</w:t>
      </w:r>
    </w:p>
    <w:p w14:paraId="428E203D" w14:textId="379DCFC1" w:rsidR="001A2306" w:rsidRPr="006278BE" w:rsidRDefault="001A2306" w:rsidP="00837CE3">
      <w:pPr>
        <w:pStyle w:val="NumberedNormal"/>
      </w:pPr>
      <w:r w:rsidRPr="006278BE">
        <w:t xml:space="preserve">The Shetland Transmission Link will be operational when it is made fully and freely available at full designed capacity to the </w:t>
      </w:r>
      <w:r w:rsidR="006A38A2">
        <w:t>ISOP</w:t>
      </w:r>
      <w:r w:rsidRPr="006278BE">
        <w:t>.</w:t>
      </w:r>
    </w:p>
    <w:p w14:paraId="61779A2D" w14:textId="77777777" w:rsidR="001A2306" w:rsidRPr="006278BE" w:rsidRDefault="001A2306" w:rsidP="001A2306">
      <w:pPr>
        <w:pStyle w:val="Heading3"/>
      </w:pPr>
      <w:r w:rsidRPr="006278BE">
        <w:t>What process will the Authority follow in making a direction?</w:t>
      </w:r>
    </w:p>
    <w:p w14:paraId="44629E44" w14:textId="77777777" w:rsidR="001A2306" w:rsidRPr="006278BE" w:rsidRDefault="001A2306" w:rsidP="00837CE3">
      <w:pPr>
        <w:pStyle w:val="NumberedNormal"/>
      </w:pPr>
      <w:r w:rsidRPr="006278BE">
        <w:t xml:space="preserve">Before making a direction under paragraph 3.16.5, the Authority must send to the licensee and publish on the Authority's Website: </w:t>
      </w:r>
    </w:p>
    <w:p w14:paraId="165E8274" w14:textId="77777777" w:rsidR="001A2306" w:rsidRPr="006278BE" w:rsidRDefault="001A2306" w:rsidP="00837CE3">
      <w:pPr>
        <w:pStyle w:val="ListNormal"/>
      </w:pPr>
      <w:r w:rsidRPr="006278BE">
        <w:t xml:space="preserve">the text of the proposed direction; </w:t>
      </w:r>
    </w:p>
    <w:p w14:paraId="42BF5742" w14:textId="77777777" w:rsidR="001A2306" w:rsidRPr="006278BE" w:rsidRDefault="001A2306" w:rsidP="00837CE3">
      <w:pPr>
        <w:pStyle w:val="ListNormal"/>
      </w:pPr>
      <w:r w:rsidRPr="006278BE">
        <w:t>the reasons for the proposed direction; and</w:t>
      </w:r>
    </w:p>
    <w:p w14:paraId="418364E1" w14:textId="77777777" w:rsidR="001A2306" w:rsidRPr="006278BE" w:rsidRDefault="001A2306" w:rsidP="00837CE3">
      <w:pPr>
        <w:pStyle w:val="ListNormal"/>
      </w:pPr>
      <w:r w:rsidRPr="006278BE">
        <w:t xml:space="preserve"> a statement setting out the period during which representations may be made on the proposed direction, which must not be less than 28 days.</w:t>
      </w:r>
    </w:p>
    <w:p w14:paraId="68C1E6C6" w14:textId="77777777" w:rsidR="001A2306" w:rsidRPr="006278BE" w:rsidRDefault="001A2306" w:rsidP="001A2306">
      <w:pPr>
        <w:pStyle w:val="Heading1"/>
      </w:pPr>
      <w:bookmarkStart w:id="217" w:name="_Toc115252650"/>
      <w:bookmarkStart w:id="218" w:name="_Toc121736127"/>
      <w:bookmarkStart w:id="219" w:name="_Toc126075056"/>
      <w:r w:rsidRPr="006278BE">
        <w:t>Output delivery incentives</w:t>
      </w:r>
      <w:bookmarkEnd w:id="217"/>
      <w:bookmarkEnd w:id="218"/>
      <w:bookmarkEnd w:id="219"/>
    </w:p>
    <w:p w14:paraId="71BF2E5E" w14:textId="77777777" w:rsidR="001A2306" w:rsidRPr="006278BE" w:rsidRDefault="001A2306" w:rsidP="001A2306">
      <w:pPr>
        <w:pStyle w:val="Heading2"/>
      </w:pPr>
      <w:bookmarkStart w:id="220" w:name="_Toc115252651"/>
      <w:bookmarkStart w:id="221" w:name="_Toc121736128"/>
      <w:bookmarkStart w:id="222" w:name="_Toc126075057"/>
      <w:r w:rsidRPr="006278BE">
        <w:t>Total output delivery incentive performance</w:t>
      </w:r>
      <w:bookmarkEnd w:id="220"/>
      <w:bookmarkEnd w:id="221"/>
      <w:r w:rsidRPr="006278BE">
        <w:t xml:space="preserve"> (ODI</w:t>
      </w:r>
      <w:r w:rsidRPr="006278BE">
        <w:rPr>
          <w:rStyle w:val="Subscript"/>
        </w:rPr>
        <w:t>t</w:t>
      </w:r>
      <w:r w:rsidRPr="006278BE">
        <w:t>)</w:t>
      </w:r>
      <w:bookmarkEnd w:id="222"/>
      <w:r w:rsidRPr="006278BE">
        <w:t xml:space="preserve"> </w:t>
      </w:r>
    </w:p>
    <w:p w14:paraId="4E62B054" w14:textId="77777777" w:rsidR="001A2306" w:rsidRPr="006278BE" w:rsidRDefault="001A2306" w:rsidP="000A6BA9">
      <w:pPr>
        <w:pStyle w:val="Heading3nonumbering"/>
      </w:pPr>
      <w:r w:rsidRPr="006278BE">
        <w:t>Introduction</w:t>
      </w:r>
    </w:p>
    <w:p w14:paraId="3B135AD0" w14:textId="77777777" w:rsidR="001A2306" w:rsidRPr="006278BE" w:rsidRDefault="001A2306" w:rsidP="00837CE3">
      <w:pPr>
        <w:pStyle w:val="NumberedNormal"/>
      </w:pPr>
      <w:r w:rsidRPr="006278BE">
        <w:t>The purpose of this condition is to calculate the term ODI</w:t>
      </w:r>
      <w:r w:rsidRPr="006278BE">
        <w:rPr>
          <w:rStyle w:val="Subscript"/>
        </w:rPr>
        <w:t>t</w:t>
      </w:r>
      <w:r w:rsidRPr="006278BE">
        <w:t xml:space="preserve"> (the output delivery incentives term), which contributes to the calculation of Calculated Revenue in Special Condition 2.1 (Revenue restriction).</w:t>
      </w:r>
    </w:p>
    <w:p w14:paraId="708F9E4C" w14:textId="77777777" w:rsidR="001A2306" w:rsidRPr="006278BE" w:rsidRDefault="001A2306" w:rsidP="00837CE3">
      <w:pPr>
        <w:pStyle w:val="NumberedNormal"/>
      </w:pPr>
      <w:r w:rsidRPr="006278BE">
        <w:t>The effect of this condition is to ensure that the licensee’s Allowed Revenue reflects the licensee’s performance in relation to the output delivery incentives.</w:t>
      </w:r>
    </w:p>
    <w:p w14:paraId="50B8C76A" w14:textId="77777777" w:rsidR="001A2306" w:rsidRPr="006278BE" w:rsidRDefault="001A2306" w:rsidP="001A2306">
      <w:pPr>
        <w:pStyle w:val="Heading3"/>
      </w:pPr>
      <w:r w:rsidRPr="006278BE">
        <w:t>Formula for calculating total output delivery incentive performance (ODI</w:t>
      </w:r>
      <w:r w:rsidRPr="006278BE">
        <w:rPr>
          <w:rStyle w:val="Subscript"/>
        </w:rPr>
        <w:t>t</w:t>
      </w:r>
      <w:r w:rsidRPr="006278BE">
        <w:t>)</w:t>
      </w:r>
    </w:p>
    <w:p w14:paraId="5BC70672" w14:textId="77777777" w:rsidR="001A2306" w:rsidRPr="006278BE" w:rsidRDefault="001A2306" w:rsidP="00837CE3">
      <w:pPr>
        <w:pStyle w:val="NumberedNormal"/>
      </w:pPr>
      <w:r w:rsidRPr="006278BE">
        <w:t>The value of ODI</w:t>
      </w:r>
      <w:r w:rsidRPr="006278BE">
        <w:rPr>
          <w:rStyle w:val="Subscript"/>
        </w:rPr>
        <w:t>t</w:t>
      </w:r>
      <w:r w:rsidRPr="006278BE">
        <w:t xml:space="preserve"> is derived in accordance with the following formula:</w:t>
      </w:r>
    </w:p>
    <w:p w14:paraId="7D4F348D" w14:textId="129ECB1A" w:rsidR="001A2306" w:rsidRPr="006278BE" w:rsidRDefault="001A2306" w:rsidP="00837CE3">
      <w:pPr>
        <w:pStyle w:val="Equation"/>
      </w:pPr>
      <w:r w:rsidRPr="006278BE">
        <w:t>ODI</w:t>
      </w:r>
      <w:r w:rsidRPr="006278BE">
        <w:rPr>
          <w:rStyle w:val="Subscript"/>
        </w:rPr>
        <w:t>t</w:t>
      </w:r>
      <w:r w:rsidRPr="006278BE">
        <w:t xml:space="preserve"> = TTC</w:t>
      </w:r>
      <w:r w:rsidRPr="006278BE">
        <w:rPr>
          <w:rStyle w:val="Subscript"/>
        </w:rPr>
        <w:t>t</w:t>
      </w:r>
      <w:r w:rsidRPr="006278BE">
        <w:t xml:space="preserve"> + BMCS</w:t>
      </w:r>
      <w:r w:rsidRPr="006278BE">
        <w:rPr>
          <w:rStyle w:val="Subscript"/>
        </w:rPr>
        <w:t>t</w:t>
      </w:r>
      <w:r w:rsidRPr="006278BE">
        <w:t xml:space="preserve"> + IQ</w:t>
      </w:r>
      <w:r w:rsidRPr="006278BE">
        <w:rPr>
          <w:rStyle w:val="Subscript"/>
        </w:rPr>
        <w:t>t</w:t>
      </w:r>
      <w:r w:rsidRPr="006278BE">
        <w:t xml:space="preserve"> + MC</w:t>
      </w:r>
      <w:r w:rsidRPr="006278BE">
        <w:rPr>
          <w:rStyle w:val="Subscript"/>
        </w:rPr>
        <w:t>t</w:t>
      </w:r>
      <w:r w:rsidRPr="006278BE">
        <w:t xml:space="preserve"> + CVI</w:t>
      </w:r>
      <w:r w:rsidRPr="006278BE">
        <w:rPr>
          <w:rStyle w:val="Subscript"/>
        </w:rPr>
        <w:t>t</w:t>
      </w:r>
      <w:r w:rsidRPr="006278BE">
        <w:t xml:space="preserve"> + DSOI</w:t>
      </w:r>
      <w:r w:rsidRPr="006278BE">
        <w:rPr>
          <w:rStyle w:val="Subscript"/>
        </w:rPr>
        <w:t>t</w:t>
      </w:r>
    </w:p>
    <w:p w14:paraId="62A01010" w14:textId="77777777" w:rsidR="001A2306" w:rsidRPr="006278BE" w:rsidRDefault="001A2306" w:rsidP="00837CE3">
      <w:pPr>
        <w:pStyle w:val="FormulaDefinitions"/>
      </w:pPr>
      <w:r w:rsidRPr="006278BE">
        <w:t>where:</w:t>
      </w:r>
    </w:p>
    <w:p w14:paraId="319525FB" w14:textId="77777777" w:rsidR="001A2306" w:rsidRPr="006278BE" w:rsidRDefault="001A2306" w:rsidP="00837CE3">
      <w:pPr>
        <w:pStyle w:val="FormulaDefinitions"/>
      </w:pPr>
      <w:r w:rsidRPr="006278BE">
        <w:t>TTC</w:t>
      </w:r>
      <w:r w:rsidRPr="006278BE">
        <w:rPr>
          <w:rStyle w:val="Subscript"/>
        </w:rPr>
        <w:t>t</w:t>
      </w:r>
      <w:r w:rsidRPr="006278BE">
        <w:t xml:space="preserve"> </w:t>
      </w:r>
      <w:r w:rsidRPr="006278BE">
        <w:tab/>
        <w:t xml:space="preserve">is derived in accordance with Special Condition 4.2 (Time to connect output delivery incentive); </w:t>
      </w:r>
    </w:p>
    <w:p w14:paraId="41DEE4CD" w14:textId="77777777" w:rsidR="001A2306" w:rsidRPr="006278BE" w:rsidRDefault="001A2306" w:rsidP="00837CE3">
      <w:pPr>
        <w:pStyle w:val="FormulaDefinitions"/>
      </w:pPr>
      <w:r w:rsidRPr="006278BE">
        <w:t>BMCS</w:t>
      </w:r>
      <w:r w:rsidRPr="006278BE">
        <w:rPr>
          <w:rStyle w:val="Subscript"/>
        </w:rPr>
        <w:t>t</w:t>
      </w:r>
      <w:r w:rsidRPr="006278BE">
        <w:t xml:space="preserve"> </w:t>
      </w:r>
      <w:r w:rsidRPr="006278BE">
        <w:tab/>
        <w:t xml:space="preserve">is derived in accordance with Special Condition 4.3 (Broad measure of customer service output delivery incentive); </w:t>
      </w:r>
    </w:p>
    <w:p w14:paraId="1EFC656A" w14:textId="77777777" w:rsidR="001A2306" w:rsidRPr="006278BE" w:rsidRDefault="001A2306" w:rsidP="00837CE3">
      <w:pPr>
        <w:pStyle w:val="FormulaDefinitions"/>
      </w:pPr>
      <w:r w:rsidRPr="006278BE">
        <w:t>IQ</w:t>
      </w:r>
      <w:r w:rsidRPr="006278BE">
        <w:rPr>
          <w:rStyle w:val="Subscript"/>
        </w:rPr>
        <w:t>t</w:t>
      </w:r>
      <w:r w:rsidRPr="006278BE">
        <w:t xml:space="preserve"> </w:t>
      </w:r>
      <w:r w:rsidRPr="006278BE">
        <w:tab/>
        <w:t>is derived in accordance with Special Condition 4.4 (Interruptions incentive scheme output delivery incentive);</w:t>
      </w:r>
    </w:p>
    <w:p w14:paraId="53CB5E49" w14:textId="77777777" w:rsidR="001A2306" w:rsidRPr="006278BE" w:rsidRDefault="001A2306" w:rsidP="00837CE3">
      <w:pPr>
        <w:pStyle w:val="FormulaDefinitions"/>
      </w:pPr>
      <w:r w:rsidRPr="006278BE">
        <w:t>MC</w:t>
      </w:r>
      <w:r w:rsidRPr="006278BE">
        <w:rPr>
          <w:rStyle w:val="Subscript"/>
        </w:rPr>
        <w:t>t</w:t>
      </w:r>
      <w:r w:rsidRPr="006278BE">
        <w:tab/>
        <w:t>is derived in accordance with Special Condition 4.5 (Major connections output delivery incentive);</w:t>
      </w:r>
    </w:p>
    <w:p w14:paraId="3BECFB00" w14:textId="2B66AB0F" w:rsidR="001A2306" w:rsidRPr="006278BE" w:rsidRDefault="001A2306" w:rsidP="00837CE3">
      <w:pPr>
        <w:pStyle w:val="FormulaDefinitions"/>
      </w:pPr>
      <w:r w:rsidRPr="006278BE">
        <w:t>CVI</w:t>
      </w:r>
      <w:r w:rsidRPr="006278BE">
        <w:rPr>
          <w:rStyle w:val="Subscript"/>
        </w:rPr>
        <w:t>t</w:t>
      </w:r>
      <w:r w:rsidRPr="006278BE">
        <w:tab/>
        <w:t>is derived in accordance with Special Condition 4.6 (Consumer vulnerability output delivery incentive);</w:t>
      </w:r>
      <w:r w:rsidR="00BA06CC" w:rsidRPr="006278BE">
        <w:t xml:space="preserve"> and</w:t>
      </w:r>
    </w:p>
    <w:p w14:paraId="5DBE4A30" w14:textId="7681F541" w:rsidR="001A2306" w:rsidRPr="006278BE" w:rsidRDefault="001A2306" w:rsidP="00837CE3">
      <w:pPr>
        <w:pStyle w:val="FormulaDefinitions"/>
      </w:pPr>
      <w:r w:rsidRPr="006278BE">
        <w:t>DSOI</w:t>
      </w:r>
      <w:r w:rsidRPr="006278BE">
        <w:rPr>
          <w:rStyle w:val="Subscript"/>
        </w:rPr>
        <w:t>t</w:t>
      </w:r>
      <w:r w:rsidRPr="006278BE">
        <w:tab/>
        <w:t xml:space="preserve"> is derived in accordance with Special Condition 4.8 (Distribution System Operation output delivery incentive)</w:t>
      </w:r>
      <w:r w:rsidR="00BA06CC" w:rsidRPr="006278BE">
        <w:t>.</w:t>
      </w:r>
    </w:p>
    <w:p w14:paraId="68310434" w14:textId="77777777" w:rsidR="001A2306" w:rsidRPr="006278BE" w:rsidRDefault="001A2306" w:rsidP="00837CE3">
      <w:pPr>
        <w:pStyle w:val="FormulaDefinitions"/>
      </w:pPr>
    </w:p>
    <w:p w14:paraId="3B7B26E4" w14:textId="77777777" w:rsidR="001A2306" w:rsidRPr="006278BE" w:rsidRDefault="001A2306" w:rsidP="001A2306">
      <w:pPr>
        <w:pStyle w:val="Heading2"/>
      </w:pPr>
      <w:bookmarkStart w:id="223" w:name="_Toc115252652"/>
      <w:bookmarkStart w:id="224" w:name="_Toc121736129"/>
      <w:bookmarkStart w:id="225" w:name="_Toc126075058"/>
      <w:r w:rsidRPr="006278BE">
        <w:t>Time to connect output delivery incentive (TTC</w:t>
      </w:r>
      <w:r w:rsidRPr="006278BE">
        <w:rPr>
          <w:rStyle w:val="Subscript"/>
        </w:rPr>
        <w:t>t</w:t>
      </w:r>
      <w:r w:rsidRPr="006278BE">
        <w:t>)</w:t>
      </w:r>
      <w:bookmarkEnd w:id="223"/>
      <w:bookmarkEnd w:id="224"/>
      <w:bookmarkEnd w:id="225"/>
      <w:r w:rsidRPr="006278BE">
        <w:t xml:space="preserve"> </w:t>
      </w:r>
    </w:p>
    <w:p w14:paraId="7E8FD729" w14:textId="77777777" w:rsidR="001A2306" w:rsidRPr="006278BE" w:rsidRDefault="001A2306" w:rsidP="001A2306">
      <w:pPr>
        <w:pStyle w:val="Heading3nonumbering"/>
      </w:pPr>
      <w:r w:rsidRPr="006278BE">
        <w:t>Introduction</w:t>
      </w:r>
    </w:p>
    <w:p w14:paraId="6F3E3408" w14:textId="77777777" w:rsidR="001A2306" w:rsidRPr="006278BE" w:rsidRDefault="001A2306" w:rsidP="00837CE3">
      <w:pPr>
        <w:pStyle w:val="NumberedNormal"/>
      </w:pPr>
      <w:r w:rsidRPr="006278BE">
        <w:t>The purpose of this condition is to calculate the term TTC</w:t>
      </w:r>
      <w:r w:rsidRPr="006278BE">
        <w:rPr>
          <w:rStyle w:val="Subscript"/>
        </w:rPr>
        <w:t>t</w:t>
      </w:r>
      <w:r w:rsidRPr="006278BE">
        <w:t xml:space="preserve"> (the time to connect output delivery incentive term).  This contributes to the calculation of the term ODI</w:t>
      </w:r>
      <w:r w:rsidRPr="006278BE">
        <w:rPr>
          <w:rStyle w:val="Subscript"/>
        </w:rPr>
        <w:t>t</w:t>
      </w:r>
      <w:r w:rsidRPr="006278BE">
        <w:t xml:space="preserve"> (the output delivery incentives term), which in turn feeds into Calculated Revenue in Special Condition 2.1 (Revenue restriction).</w:t>
      </w:r>
    </w:p>
    <w:p w14:paraId="405F05BA" w14:textId="77777777" w:rsidR="001A2306" w:rsidRPr="006278BE" w:rsidRDefault="001A2306" w:rsidP="00837CE3">
      <w:pPr>
        <w:pStyle w:val="NumberedNormal"/>
      </w:pPr>
      <w:r w:rsidRPr="006278BE">
        <w:t>The effect of this condition is to reward or penalise the licensee in relation to its performance under the time to connect output delivery incentive.</w:t>
      </w:r>
    </w:p>
    <w:p w14:paraId="186B7CED" w14:textId="77777777" w:rsidR="001A2306" w:rsidRPr="006278BE" w:rsidRDefault="001A2306" w:rsidP="001A2306">
      <w:pPr>
        <w:pStyle w:val="Heading3"/>
      </w:pPr>
      <w:r w:rsidRPr="006278BE">
        <w:t>Formula for calculating the time to connect output delivery incentive (TTC</w:t>
      </w:r>
      <w:r w:rsidRPr="006278BE">
        <w:rPr>
          <w:rStyle w:val="Subscript"/>
        </w:rPr>
        <w:t>t</w:t>
      </w:r>
      <w:r w:rsidRPr="006278BE">
        <w:t>)</w:t>
      </w:r>
    </w:p>
    <w:p w14:paraId="6EA44718" w14:textId="77777777" w:rsidR="001A2306" w:rsidRPr="006278BE" w:rsidRDefault="001A2306" w:rsidP="00837CE3">
      <w:pPr>
        <w:pStyle w:val="NumberedNormal"/>
      </w:pPr>
      <w:r w:rsidRPr="006278BE">
        <w:t>The value of TTC</w:t>
      </w:r>
      <w:r w:rsidRPr="006278BE">
        <w:rPr>
          <w:rStyle w:val="Subscript"/>
        </w:rPr>
        <w:t>t</w:t>
      </w:r>
      <w:r w:rsidRPr="006278BE">
        <w:t xml:space="preserve"> is derived in accordance with the following formula:</w:t>
      </w:r>
    </w:p>
    <w:p w14:paraId="2F4849FF" w14:textId="77777777" w:rsidR="001A2306" w:rsidRPr="006278BE" w:rsidRDefault="001A2306" w:rsidP="002F2E70">
      <w:pPr>
        <w:pStyle w:val="FormulaDefinitions"/>
      </w:pPr>
      <w:r w:rsidRPr="006278BE">
        <w:t>TTC</w:t>
      </w:r>
      <w:r w:rsidRPr="006278BE">
        <w:rPr>
          <w:rStyle w:val="Subscript"/>
          <w:i/>
          <w:iCs/>
        </w:rPr>
        <w:t>t</w:t>
      </w:r>
      <w:r w:rsidRPr="006278BE">
        <w:t xml:space="preserve"> = TQA</w:t>
      </w:r>
      <w:r w:rsidRPr="006278BE">
        <w:rPr>
          <w:rStyle w:val="Subscript"/>
          <w:i/>
          <w:iCs/>
        </w:rPr>
        <w:t>t</w:t>
      </w:r>
      <w:r w:rsidRPr="006278BE">
        <w:t xml:space="preserve"> + TQB</w:t>
      </w:r>
      <w:r w:rsidRPr="006278BE">
        <w:rPr>
          <w:rStyle w:val="Subscript"/>
          <w:i/>
          <w:iCs/>
        </w:rPr>
        <w:t>t</w:t>
      </w:r>
      <w:r w:rsidRPr="006278BE">
        <w:t xml:space="preserve"> + TCA</w:t>
      </w:r>
      <w:r w:rsidRPr="006278BE">
        <w:rPr>
          <w:rStyle w:val="Subscript"/>
          <w:i/>
          <w:iCs/>
        </w:rPr>
        <w:t>t</w:t>
      </w:r>
      <w:r w:rsidRPr="006278BE">
        <w:t xml:space="preserve"> + TCB</w:t>
      </w:r>
      <w:r w:rsidRPr="006278BE">
        <w:rPr>
          <w:rStyle w:val="Subscript"/>
          <w:i/>
          <w:iCs/>
        </w:rPr>
        <w:t>t</w:t>
      </w:r>
    </w:p>
    <w:p w14:paraId="034B933B" w14:textId="77777777" w:rsidR="001A2306" w:rsidRPr="006278BE" w:rsidRDefault="001A2306" w:rsidP="00837CE3">
      <w:pPr>
        <w:pStyle w:val="FormulaDefinitions"/>
      </w:pPr>
      <w:r w:rsidRPr="006278BE">
        <w:t>where:</w:t>
      </w:r>
    </w:p>
    <w:p w14:paraId="055BFEE0" w14:textId="77777777" w:rsidR="001A2306" w:rsidRPr="006278BE" w:rsidRDefault="001A2306" w:rsidP="00837CE3">
      <w:pPr>
        <w:pStyle w:val="FormulaDefinitions"/>
      </w:pPr>
      <w:r w:rsidRPr="006278BE">
        <w:t>TQA</w:t>
      </w:r>
      <w:r w:rsidRPr="006278BE">
        <w:rPr>
          <w:rStyle w:val="Subscript"/>
        </w:rPr>
        <w:t>t</w:t>
      </w:r>
      <w:r w:rsidRPr="006278BE">
        <w:tab/>
        <w:t>is the LVSSA time to quote term and is derived in accordance with Part B;</w:t>
      </w:r>
    </w:p>
    <w:p w14:paraId="354D92F2" w14:textId="77777777" w:rsidR="001A2306" w:rsidRPr="006278BE" w:rsidRDefault="001A2306" w:rsidP="00837CE3">
      <w:pPr>
        <w:pStyle w:val="FormulaDefinitions"/>
      </w:pPr>
      <w:r w:rsidRPr="006278BE">
        <w:t>TQB</w:t>
      </w:r>
      <w:r w:rsidRPr="006278BE">
        <w:rPr>
          <w:rStyle w:val="Subscript"/>
        </w:rPr>
        <w:t>t</w:t>
      </w:r>
      <w:r w:rsidRPr="006278BE">
        <w:tab/>
        <w:t>is the LVSSB time to quote term and is derived in accordance with Part C;</w:t>
      </w:r>
    </w:p>
    <w:p w14:paraId="7C0B27E4" w14:textId="5F2BE032" w:rsidR="001A2306" w:rsidRPr="006278BE" w:rsidRDefault="001A2306" w:rsidP="00837CE3">
      <w:pPr>
        <w:pStyle w:val="FormulaDefinitions"/>
      </w:pPr>
      <w:r w:rsidRPr="006278BE">
        <w:t>TCA</w:t>
      </w:r>
      <w:r w:rsidRPr="006278BE">
        <w:rPr>
          <w:rStyle w:val="Subscript"/>
        </w:rPr>
        <w:t>t</w:t>
      </w:r>
      <w:r w:rsidRPr="006278BE">
        <w:t xml:space="preserve"> </w:t>
      </w:r>
      <w:r w:rsidRPr="006278BE">
        <w:tab/>
        <w:t>is the LVSSA time to connect term and is derived in accordance with Part D; and</w:t>
      </w:r>
    </w:p>
    <w:p w14:paraId="53064C8D" w14:textId="77777777" w:rsidR="001A2306" w:rsidRPr="006278BE" w:rsidRDefault="001A2306" w:rsidP="00837CE3">
      <w:pPr>
        <w:pStyle w:val="FormulaDefinitions"/>
      </w:pPr>
      <w:r w:rsidRPr="006278BE">
        <w:t>TCB</w:t>
      </w:r>
      <w:r w:rsidRPr="006278BE">
        <w:rPr>
          <w:rStyle w:val="Subscript"/>
        </w:rPr>
        <w:t>t</w:t>
      </w:r>
      <w:r w:rsidRPr="006278BE">
        <w:t xml:space="preserve"> </w:t>
      </w:r>
      <w:r w:rsidRPr="006278BE">
        <w:tab/>
        <w:t>is the LVSSB time to connect term and is derived in accordance with Part E.</w:t>
      </w:r>
    </w:p>
    <w:p w14:paraId="33B3A30D" w14:textId="77777777" w:rsidR="001A2306" w:rsidRPr="006278BE" w:rsidRDefault="001A2306" w:rsidP="001A2306">
      <w:pPr>
        <w:pStyle w:val="Heading3"/>
      </w:pPr>
      <w:r w:rsidRPr="006278BE">
        <w:t>Formulae for calculating the LVSSA time to quote term (TQA</w:t>
      </w:r>
      <w:r w:rsidRPr="006278BE">
        <w:rPr>
          <w:rStyle w:val="Subscript"/>
        </w:rPr>
        <w:t>t</w:t>
      </w:r>
      <w:r w:rsidRPr="006278BE">
        <w:t>)</w:t>
      </w:r>
    </w:p>
    <w:p w14:paraId="0D82FDCC" w14:textId="77777777" w:rsidR="001A2306" w:rsidRPr="006278BE" w:rsidRDefault="001A2306" w:rsidP="00837CE3">
      <w:pPr>
        <w:pStyle w:val="NumberedNormal"/>
      </w:pPr>
      <w:r w:rsidRPr="006278BE">
        <w:t>The value of TQA</w:t>
      </w:r>
      <w:r w:rsidRPr="006278BE">
        <w:rPr>
          <w:rStyle w:val="Subscript"/>
        </w:rPr>
        <w:t>t</w:t>
      </w:r>
      <w:r w:rsidRPr="006278BE">
        <w:t xml:space="preserve"> is derived in accordance with the following formulae:</w:t>
      </w:r>
    </w:p>
    <w:p w14:paraId="754F26F1" w14:textId="77777777" w:rsidR="001A2306" w:rsidRPr="006278BE" w:rsidRDefault="001A2306" w:rsidP="00837CE3">
      <w:pPr>
        <w:pStyle w:val="FormulaDefinitions"/>
      </w:pPr>
      <w:r w:rsidRPr="006278BE">
        <w:t>If TQAP</w:t>
      </w:r>
      <w:r w:rsidRPr="006278BE">
        <w:rPr>
          <w:rStyle w:val="Subscript"/>
        </w:rPr>
        <w:t>t</w:t>
      </w:r>
      <w:r w:rsidRPr="006278BE">
        <w:t xml:space="preserve"> &lt; TQALD</w:t>
      </w:r>
      <w:r w:rsidRPr="006278BE">
        <w:rPr>
          <w:rStyle w:val="Subscript"/>
        </w:rPr>
        <w:t>t</w:t>
      </w:r>
      <w:r w:rsidRPr="006278BE">
        <w:t xml:space="preserve">, </w:t>
      </w:r>
    </w:p>
    <w:p w14:paraId="7895CF5A"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6278BE" w:rsidRDefault="001A2306" w:rsidP="00837CE3">
      <w:pPr>
        <w:pStyle w:val="FormulaDefinitions"/>
      </w:pPr>
      <w:r w:rsidRPr="006278BE">
        <w:t>If TQAP</w:t>
      </w:r>
      <w:r w:rsidRPr="006278BE">
        <w:rPr>
          <w:rStyle w:val="Subscript"/>
        </w:rPr>
        <w:t>t</w:t>
      </w:r>
      <w:r w:rsidRPr="006278BE">
        <w:t xml:space="preserve"> &gt; TQAUD</w:t>
      </w:r>
      <w:r w:rsidRPr="006278BE">
        <w:rPr>
          <w:rStyle w:val="Subscript"/>
        </w:rPr>
        <w:t>t</w:t>
      </w:r>
      <w:r w:rsidRPr="006278BE">
        <w:t xml:space="preserve">, </w:t>
      </w:r>
    </w:p>
    <w:p w14:paraId="1A585FED"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6278BE" w:rsidRDefault="001A2306" w:rsidP="00837CE3">
      <w:pPr>
        <w:pStyle w:val="FormulaDefinitions"/>
      </w:pPr>
      <w:r w:rsidRPr="006278BE">
        <w:t xml:space="preserve">Otherwise, </w:t>
      </w:r>
      <w:r w:rsidRPr="006278BE">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6278BE">
        <w:t xml:space="preserve">   </w:t>
      </w:r>
    </w:p>
    <w:p w14:paraId="735BFF4D" w14:textId="77777777" w:rsidR="001A2306" w:rsidRPr="006278BE" w:rsidRDefault="001A2306" w:rsidP="00837CE3">
      <w:pPr>
        <w:pStyle w:val="FormulaDefinitions"/>
      </w:pPr>
      <w:r w:rsidRPr="006278BE">
        <w:t>where:</w:t>
      </w:r>
    </w:p>
    <w:tbl>
      <w:tblPr>
        <w:tblStyle w:val="TableGridLight"/>
        <w:tblW w:w="8613" w:type="dxa"/>
        <w:tblLook w:val="04A0" w:firstRow="1" w:lastRow="0" w:firstColumn="1" w:lastColumn="0" w:noHBand="0" w:noVBand="1"/>
      </w:tblPr>
      <w:tblGrid>
        <w:gridCol w:w="1323"/>
        <w:gridCol w:w="7290"/>
      </w:tblGrid>
      <w:tr w:rsidR="001A2306" w:rsidRPr="006278BE"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6278BE" w:rsidRDefault="001A2306" w:rsidP="00837CE3">
            <w:r w:rsidRPr="006278BE">
              <w:t>TQARE</w:t>
            </w:r>
            <w:r w:rsidRPr="006278BE">
              <w:rPr>
                <w:rStyle w:val="Subscript"/>
              </w:rPr>
              <w:t>t</w:t>
            </w:r>
          </w:p>
        </w:tc>
        <w:tc>
          <w:tcPr>
            <w:tcW w:w="7290" w:type="dxa"/>
          </w:tcPr>
          <w:p w14:paraId="58313AE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maximum adjustment to Calculated Revenue as specified </w:t>
            </w:r>
            <w:r w:rsidRPr="006278BE" w:rsidDel="00DF299E">
              <w:t xml:space="preserve">for </w:t>
            </w:r>
            <w:r w:rsidRPr="006278BE">
              <w:t xml:space="preserve">the licensee </w:t>
            </w:r>
            <w:r w:rsidRPr="006278BE" w:rsidDel="00DF299E">
              <w:t xml:space="preserve">in </w:t>
            </w:r>
            <w:r w:rsidRPr="006278BE">
              <w:t>Appendix 1;</w:t>
            </w:r>
          </w:p>
        </w:tc>
      </w:tr>
      <w:tr w:rsidR="001A2306" w:rsidRPr="006278BE"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6278BE" w:rsidRDefault="001A2306" w:rsidP="00837CE3">
            <w:r w:rsidRPr="006278BE">
              <w:t>TQAP</w:t>
            </w:r>
            <w:r w:rsidRPr="006278BE">
              <w:rPr>
                <w:rStyle w:val="Subscript"/>
              </w:rPr>
              <w:t>t</w:t>
            </w:r>
          </w:p>
        </w:tc>
        <w:tc>
          <w:tcPr>
            <w:tcW w:w="7290" w:type="dxa"/>
          </w:tcPr>
          <w:p w14:paraId="32FFFEB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average time taken to produce a LVSSA quotation measured in Working Days;</w:t>
            </w:r>
          </w:p>
        </w:tc>
      </w:tr>
      <w:tr w:rsidR="001A2306" w:rsidRPr="006278BE"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6278BE" w:rsidRDefault="001A2306" w:rsidP="00837CE3">
            <w:r w:rsidRPr="006278BE">
              <w:t>TQAI</w:t>
            </w:r>
            <w:r w:rsidRPr="006278BE">
              <w:rPr>
                <w:rStyle w:val="Subscript"/>
              </w:rPr>
              <w:t>t</w:t>
            </w:r>
          </w:p>
        </w:tc>
        <w:tc>
          <w:tcPr>
            <w:tcW w:w="7290" w:type="dxa"/>
          </w:tcPr>
          <w:p w14:paraId="40862E3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incentive rate for the LVSSA time to quote term</w:t>
            </w:r>
          </w:p>
          <w:p w14:paraId="76A7D17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 and has the value specified for the licensee in Appendix 2;</w:t>
            </w:r>
          </w:p>
        </w:tc>
      </w:tr>
      <w:tr w:rsidR="001A2306" w:rsidRPr="006278BE"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6278BE" w:rsidRDefault="001A2306" w:rsidP="00837CE3">
            <w:r w:rsidRPr="006278BE">
              <w:t>TQALD</w:t>
            </w:r>
            <w:r w:rsidRPr="006278BE">
              <w:rPr>
                <w:rStyle w:val="Subscript"/>
              </w:rPr>
              <w:t>t</w:t>
            </w:r>
          </w:p>
        </w:tc>
        <w:tc>
          <w:tcPr>
            <w:tcW w:w="7290" w:type="dxa"/>
          </w:tcPr>
          <w:p w14:paraId="5DF48A8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of TQAP </w:t>
            </w:r>
            <w:r w:rsidRPr="006278BE" w:rsidDel="001D75E6">
              <w:t xml:space="preserve">below </w:t>
            </w:r>
            <w:r w:rsidRPr="006278BE">
              <w:t>which</w:t>
            </w:r>
            <w:r w:rsidRPr="006278BE" w:rsidDel="007E470B">
              <w:t xml:space="preserve"> </w:t>
            </w:r>
            <w:r w:rsidRPr="006278BE">
              <w:t>a reward must be applied, fixed at 3.26 Working Days; and</w:t>
            </w:r>
          </w:p>
        </w:tc>
      </w:tr>
      <w:tr w:rsidR="001A2306" w:rsidRPr="006278BE"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6278BE" w:rsidRDefault="001A2306" w:rsidP="00837CE3">
            <w:r w:rsidRPr="006278BE">
              <w:t>TQAUD</w:t>
            </w:r>
            <w:r w:rsidRPr="006278BE">
              <w:rPr>
                <w:rStyle w:val="Subscript"/>
              </w:rPr>
              <w:t>t</w:t>
            </w:r>
          </w:p>
        </w:tc>
        <w:tc>
          <w:tcPr>
            <w:tcW w:w="7290" w:type="dxa"/>
          </w:tcPr>
          <w:p w14:paraId="752460B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of TQAP </w:t>
            </w:r>
            <w:r w:rsidRPr="006278BE" w:rsidDel="001D75E6">
              <w:t xml:space="preserve">above </w:t>
            </w:r>
            <w:r w:rsidRPr="006278BE">
              <w:t>which</w:t>
            </w:r>
            <w:r w:rsidRPr="006278BE" w:rsidDel="00CD61D9">
              <w:t xml:space="preserve"> </w:t>
            </w:r>
            <w:r w:rsidRPr="006278BE">
              <w:t>a penalty must be applied, fixed at 4.88 Working Days.</w:t>
            </w:r>
          </w:p>
        </w:tc>
      </w:tr>
    </w:tbl>
    <w:p w14:paraId="441B21E5" w14:textId="77777777" w:rsidR="001A2306" w:rsidRPr="006278BE" w:rsidRDefault="001A2306" w:rsidP="001A2306">
      <w:pPr>
        <w:pStyle w:val="Heading3"/>
      </w:pPr>
      <w:r w:rsidRPr="006278BE">
        <w:t>Formulae for calculating the LVSSB time to quote term (TQB</w:t>
      </w:r>
      <w:r w:rsidRPr="006278BE">
        <w:rPr>
          <w:rStyle w:val="Subscript"/>
        </w:rPr>
        <w:t>t</w:t>
      </w:r>
      <w:r w:rsidRPr="006278BE">
        <w:t>)</w:t>
      </w:r>
    </w:p>
    <w:p w14:paraId="5FF0142C" w14:textId="77777777" w:rsidR="001A2306" w:rsidRPr="006278BE" w:rsidRDefault="001A2306" w:rsidP="00837CE3">
      <w:pPr>
        <w:pStyle w:val="NumberedNormal"/>
      </w:pPr>
      <w:r w:rsidRPr="006278BE">
        <w:t>The value of TQB</w:t>
      </w:r>
      <w:r w:rsidRPr="006278BE">
        <w:rPr>
          <w:rStyle w:val="Subscript"/>
        </w:rPr>
        <w:t>t</w:t>
      </w:r>
      <w:r w:rsidRPr="006278BE">
        <w:t xml:space="preserve"> is derived in accordance with the following formulae:</w:t>
      </w:r>
    </w:p>
    <w:p w14:paraId="1842CEDA" w14:textId="77777777" w:rsidR="001A2306" w:rsidRPr="006278BE" w:rsidRDefault="001A2306" w:rsidP="00837CE3">
      <w:pPr>
        <w:pStyle w:val="FormulaDefinitions"/>
      </w:pPr>
      <w:r w:rsidRPr="006278BE">
        <w:t>If TQBP</w:t>
      </w:r>
      <w:r w:rsidRPr="006278BE">
        <w:rPr>
          <w:rStyle w:val="Subscript"/>
        </w:rPr>
        <w:t>t</w:t>
      </w:r>
      <w:r w:rsidRPr="006278BE">
        <w:t xml:space="preserve"> &lt; TQBLD</w:t>
      </w:r>
      <w:r w:rsidRPr="006278BE">
        <w:rPr>
          <w:rStyle w:val="Subscript"/>
        </w:rPr>
        <w:t>t</w:t>
      </w:r>
      <w:r w:rsidRPr="006278BE">
        <w:t xml:space="preserve">, </w:t>
      </w:r>
    </w:p>
    <w:p w14:paraId="56064621"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6278BE" w:rsidRDefault="001A2306" w:rsidP="00837CE3">
      <w:pPr>
        <w:pStyle w:val="FormulaDefinitions"/>
      </w:pPr>
      <w:r w:rsidRPr="006278BE">
        <w:t>If TQBP</w:t>
      </w:r>
      <w:r w:rsidRPr="006278BE">
        <w:rPr>
          <w:rStyle w:val="Subscript"/>
        </w:rPr>
        <w:t>t</w:t>
      </w:r>
      <w:r w:rsidRPr="006278BE">
        <w:t xml:space="preserve"> &gt; TQBUD</w:t>
      </w:r>
      <w:r w:rsidRPr="006278BE">
        <w:rPr>
          <w:rStyle w:val="Subscript"/>
        </w:rPr>
        <w:t>t</w:t>
      </w:r>
      <w:r w:rsidRPr="006278BE">
        <w:t xml:space="preserve">, </w:t>
      </w:r>
    </w:p>
    <w:p w14:paraId="7C014471"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6278BE" w:rsidRDefault="001A2306" w:rsidP="00837CE3">
      <w:pPr>
        <w:pStyle w:val="FormulaDefinitions"/>
      </w:pPr>
      <w:r w:rsidRPr="006278BE">
        <w:t>Otherwise,</w:t>
      </w:r>
      <w:r w:rsidRPr="006278BE">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6278BE" w:rsidRDefault="001A2306" w:rsidP="00837CE3">
      <w:pPr>
        <w:pStyle w:val="FormulaDefinitions"/>
      </w:pPr>
      <w:r w:rsidRPr="006278BE">
        <w:t>where:</w:t>
      </w:r>
    </w:p>
    <w:tbl>
      <w:tblPr>
        <w:tblStyle w:val="TableGridLight"/>
        <w:tblW w:w="8613" w:type="dxa"/>
        <w:tblLook w:val="04A0" w:firstRow="1" w:lastRow="0" w:firstColumn="1" w:lastColumn="0" w:noHBand="0" w:noVBand="1"/>
      </w:tblPr>
      <w:tblGrid>
        <w:gridCol w:w="1323"/>
        <w:gridCol w:w="7290"/>
      </w:tblGrid>
      <w:tr w:rsidR="001A2306" w:rsidRPr="006278BE"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6278BE" w:rsidRDefault="001A2306" w:rsidP="00837CE3">
            <w:r w:rsidRPr="006278BE">
              <w:t>TQBRE</w:t>
            </w:r>
            <w:r w:rsidRPr="006278BE">
              <w:rPr>
                <w:rStyle w:val="Subscript"/>
              </w:rPr>
              <w:t>t</w:t>
            </w:r>
          </w:p>
        </w:tc>
        <w:tc>
          <w:tcPr>
            <w:tcW w:w="7290" w:type="dxa"/>
          </w:tcPr>
          <w:p w14:paraId="7EBF3AE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maximum adjustment to Calculated Revenue as specified for the licensee in Appendix 3;</w:t>
            </w:r>
          </w:p>
        </w:tc>
      </w:tr>
      <w:tr w:rsidR="001A2306" w:rsidRPr="006278BE"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6278BE" w:rsidRDefault="001A2306" w:rsidP="00837CE3">
            <w:r w:rsidRPr="006278BE">
              <w:t>TQBP</w:t>
            </w:r>
            <w:r w:rsidRPr="006278BE">
              <w:rPr>
                <w:rStyle w:val="Subscript"/>
              </w:rPr>
              <w:t>t</w:t>
            </w:r>
          </w:p>
        </w:tc>
        <w:tc>
          <w:tcPr>
            <w:tcW w:w="7290" w:type="dxa"/>
          </w:tcPr>
          <w:p w14:paraId="488CD41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average time taken to produce a LVSSB quotation measured in Working Days;</w:t>
            </w:r>
          </w:p>
        </w:tc>
      </w:tr>
      <w:tr w:rsidR="001A2306" w:rsidRPr="006278BE"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6278BE" w:rsidRDefault="001A2306" w:rsidP="00837CE3">
            <w:r w:rsidRPr="006278BE">
              <w:t>TQBI</w:t>
            </w:r>
            <w:r w:rsidRPr="006278BE">
              <w:rPr>
                <w:rStyle w:val="Subscript"/>
              </w:rPr>
              <w:t>t</w:t>
            </w:r>
          </w:p>
        </w:tc>
        <w:tc>
          <w:tcPr>
            <w:tcW w:w="7290" w:type="dxa"/>
          </w:tcPr>
          <w:p w14:paraId="44C574D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incentive rate for the LVSSB time to quote term and has the value specified for the licensee in Appendix 4;</w:t>
            </w:r>
          </w:p>
        </w:tc>
      </w:tr>
      <w:tr w:rsidR="001A2306" w:rsidRPr="006278BE"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6278BE" w:rsidRDefault="001A2306" w:rsidP="00837CE3">
            <w:r w:rsidRPr="006278BE">
              <w:t>TQBLD</w:t>
            </w:r>
            <w:r w:rsidRPr="006278BE">
              <w:rPr>
                <w:rStyle w:val="Subscript"/>
              </w:rPr>
              <w:t>t</w:t>
            </w:r>
          </w:p>
        </w:tc>
        <w:tc>
          <w:tcPr>
            <w:tcW w:w="7290" w:type="dxa"/>
          </w:tcPr>
          <w:p w14:paraId="229DE66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of TQBP </w:t>
            </w:r>
            <w:r w:rsidRPr="006278BE" w:rsidDel="00E82751">
              <w:t xml:space="preserve">below </w:t>
            </w:r>
            <w:r w:rsidRPr="006278BE">
              <w:t>which a reward must be applied, fixed at 5.47 Working Days; and</w:t>
            </w:r>
          </w:p>
        </w:tc>
      </w:tr>
      <w:tr w:rsidR="001A2306" w:rsidRPr="006278BE"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6278BE" w:rsidRDefault="001A2306" w:rsidP="00837CE3">
            <w:r w:rsidRPr="006278BE">
              <w:t>TQBUD</w:t>
            </w:r>
            <w:r w:rsidRPr="006278BE">
              <w:rPr>
                <w:rStyle w:val="Subscript"/>
              </w:rPr>
              <w:t>t</w:t>
            </w:r>
          </w:p>
        </w:tc>
        <w:tc>
          <w:tcPr>
            <w:tcW w:w="7290" w:type="dxa"/>
          </w:tcPr>
          <w:p w14:paraId="569FC85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of TQBP </w:t>
            </w:r>
            <w:r w:rsidRPr="006278BE" w:rsidDel="000629DA">
              <w:t xml:space="preserve">above </w:t>
            </w:r>
            <w:r w:rsidRPr="006278BE">
              <w:t>which a penalty must be applied, fixed at 8.21 Working Days.</w:t>
            </w:r>
          </w:p>
        </w:tc>
      </w:tr>
    </w:tbl>
    <w:p w14:paraId="118C5D2C" w14:textId="77777777" w:rsidR="001A2306" w:rsidRPr="006278BE" w:rsidRDefault="001A2306" w:rsidP="001A2306">
      <w:pPr>
        <w:pStyle w:val="Heading3"/>
      </w:pPr>
      <w:r w:rsidRPr="006278BE">
        <w:t>Formulae for calculating the LVSSA time to connect term (TCA</w:t>
      </w:r>
      <w:r w:rsidRPr="006278BE">
        <w:rPr>
          <w:rStyle w:val="Subscript"/>
        </w:rPr>
        <w:t>t</w:t>
      </w:r>
      <w:r w:rsidRPr="006278BE">
        <w:t>)</w:t>
      </w:r>
    </w:p>
    <w:p w14:paraId="50DF2877" w14:textId="77777777" w:rsidR="001A2306" w:rsidRPr="006278BE" w:rsidRDefault="001A2306" w:rsidP="00837CE3">
      <w:pPr>
        <w:pStyle w:val="NumberedNormal"/>
      </w:pPr>
      <w:r w:rsidRPr="006278BE">
        <w:t>The value of TCA</w:t>
      </w:r>
      <w:r w:rsidRPr="006278BE">
        <w:rPr>
          <w:rStyle w:val="Subscript"/>
        </w:rPr>
        <w:t>t</w:t>
      </w:r>
      <w:r w:rsidRPr="006278BE">
        <w:t xml:space="preserve"> is derived in accordance with the following formulae:</w:t>
      </w:r>
    </w:p>
    <w:p w14:paraId="1C204203" w14:textId="77777777" w:rsidR="001A2306" w:rsidRPr="006278BE" w:rsidRDefault="001A2306" w:rsidP="00837CE3">
      <w:pPr>
        <w:pStyle w:val="FormulaDefinitions"/>
      </w:pPr>
      <w:r w:rsidRPr="006278BE">
        <w:t>If TCAP</w:t>
      </w:r>
      <w:r w:rsidRPr="006278BE">
        <w:rPr>
          <w:rStyle w:val="Subscript"/>
        </w:rPr>
        <w:t>t</w:t>
      </w:r>
      <w:r w:rsidRPr="006278BE">
        <w:t xml:space="preserve"> &lt; TCALD</w:t>
      </w:r>
      <w:r w:rsidRPr="006278BE">
        <w:rPr>
          <w:rStyle w:val="Subscript"/>
        </w:rPr>
        <w:t>t</w:t>
      </w:r>
      <w:r w:rsidRPr="006278BE">
        <w:t xml:space="preserve">, </w:t>
      </w:r>
    </w:p>
    <w:p w14:paraId="1C912C55"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6278BE" w:rsidRDefault="001A2306" w:rsidP="00837CE3">
      <w:pPr>
        <w:pStyle w:val="FormulaDefinitions"/>
      </w:pPr>
      <w:r w:rsidRPr="006278BE">
        <w:t>If TCAP</w:t>
      </w:r>
      <w:r w:rsidRPr="006278BE">
        <w:rPr>
          <w:rStyle w:val="Subscript"/>
        </w:rPr>
        <w:t>t</w:t>
      </w:r>
      <w:r w:rsidRPr="006278BE">
        <w:t xml:space="preserve"> &gt; TCAUD</w:t>
      </w:r>
      <w:r w:rsidRPr="006278BE">
        <w:rPr>
          <w:rStyle w:val="Subscript"/>
        </w:rPr>
        <w:t>t</w:t>
      </w:r>
      <w:r w:rsidRPr="006278BE">
        <w:t xml:space="preserve">, </w:t>
      </w:r>
    </w:p>
    <w:bookmarkStart w:id="226" w:name="_Hlk120872368"/>
    <w:p w14:paraId="2B301C8F"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26"/>
    <w:p w14:paraId="6FC45644" w14:textId="77777777" w:rsidR="001A2306" w:rsidRPr="006278BE" w:rsidRDefault="001A2306" w:rsidP="00837CE3">
      <w:pPr>
        <w:pStyle w:val="FormulaDefinitions"/>
      </w:pPr>
      <w:r w:rsidRPr="006278BE">
        <w:t>Otherwise,</w:t>
      </w:r>
      <w:r w:rsidRPr="006278BE">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6278BE" w:rsidRDefault="001A2306" w:rsidP="00837CE3">
      <w:pPr>
        <w:pStyle w:val="FormulaDefinitions"/>
      </w:pPr>
      <w:r w:rsidRPr="006278BE">
        <w:t>where:</w:t>
      </w:r>
    </w:p>
    <w:tbl>
      <w:tblPr>
        <w:tblStyle w:val="TableGridLight"/>
        <w:tblW w:w="8613" w:type="dxa"/>
        <w:tblLook w:val="04A0" w:firstRow="1" w:lastRow="0" w:firstColumn="1" w:lastColumn="0" w:noHBand="0" w:noVBand="1"/>
      </w:tblPr>
      <w:tblGrid>
        <w:gridCol w:w="1323"/>
        <w:gridCol w:w="7290"/>
      </w:tblGrid>
      <w:tr w:rsidR="001A2306" w:rsidRPr="006278BE"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6278BE" w:rsidRDefault="001A2306" w:rsidP="00837CE3">
            <w:r w:rsidRPr="006278BE">
              <w:t>TCARE</w:t>
            </w:r>
            <w:r w:rsidRPr="006278BE">
              <w:rPr>
                <w:rStyle w:val="Subscript"/>
              </w:rPr>
              <w:t>t</w:t>
            </w:r>
          </w:p>
        </w:tc>
        <w:tc>
          <w:tcPr>
            <w:tcW w:w="7290" w:type="dxa"/>
          </w:tcPr>
          <w:p w14:paraId="5383DEA8"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maximum adjustment to Calculated Revenue as specified for the licensee in Appendix 5;</w:t>
            </w:r>
          </w:p>
        </w:tc>
      </w:tr>
      <w:tr w:rsidR="001A2306" w:rsidRPr="006278BE"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6278BE" w:rsidRDefault="001A2306" w:rsidP="00837CE3">
            <w:r w:rsidRPr="006278BE">
              <w:t>TCAP</w:t>
            </w:r>
            <w:r w:rsidRPr="006278BE">
              <w:rPr>
                <w:rStyle w:val="Subscript"/>
              </w:rPr>
              <w:t>t</w:t>
            </w:r>
          </w:p>
        </w:tc>
        <w:tc>
          <w:tcPr>
            <w:tcW w:w="7290" w:type="dxa"/>
          </w:tcPr>
          <w:p w14:paraId="6618BA1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average time taken from acceptance of a LVSSA connection offer to completion of the connection measured in Working Days;</w:t>
            </w:r>
          </w:p>
        </w:tc>
      </w:tr>
      <w:tr w:rsidR="001A2306" w:rsidRPr="006278BE"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6278BE" w:rsidRDefault="001A2306" w:rsidP="00837CE3">
            <w:r w:rsidRPr="006278BE">
              <w:t>TCAI</w:t>
            </w:r>
            <w:r w:rsidRPr="006278BE">
              <w:rPr>
                <w:rStyle w:val="Subscript"/>
              </w:rPr>
              <w:t>t</w:t>
            </w:r>
          </w:p>
        </w:tc>
        <w:tc>
          <w:tcPr>
            <w:tcW w:w="7290" w:type="dxa"/>
          </w:tcPr>
          <w:p w14:paraId="00B01B0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incentive rate for the LVSSA time to connect term and has the value specified for the licensee in Appendix 6;</w:t>
            </w:r>
          </w:p>
        </w:tc>
      </w:tr>
      <w:tr w:rsidR="001A2306" w:rsidRPr="006278BE"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6278BE" w:rsidRDefault="001A2306" w:rsidP="00837CE3">
            <w:r w:rsidRPr="006278BE">
              <w:t>TCALD</w:t>
            </w:r>
            <w:r w:rsidRPr="006278BE">
              <w:rPr>
                <w:rStyle w:val="Subscript"/>
              </w:rPr>
              <w:t>t</w:t>
            </w:r>
          </w:p>
        </w:tc>
        <w:tc>
          <w:tcPr>
            <w:tcW w:w="7290" w:type="dxa"/>
          </w:tcPr>
          <w:p w14:paraId="637820D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of TCAP </w:t>
            </w:r>
            <w:r w:rsidRPr="006278BE" w:rsidDel="006A7E30">
              <w:t xml:space="preserve">below </w:t>
            </w:r>
            <w:r w:rsidRPr="006278BE">
              <w:t>which a reward must be applied, fixed at 28.54 Working Days; and</w:t>
            </w:r>
          </w:p>
        </w:tc>
      </w:tr>
      <w:tr w:rsidR="001A2306" w:rsidRPr="006278BE"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6278BE" w:rsidRDefault="001A2306" w:rsidP="00837CE3">
            <w:r w:rsidRPr="006278BE">
              <w:t>TCAUD</w:t>
            </w:r>
            <w:r w:rsidRPr="006278BE">
              <w:rPr>
                <w:rStyle w:val="Subscript"/>
              </w:rPr>
              <w:t>t</w:t>
            </w:r>
          </w:p>
        </w:tc>
        <w:tc>
          <w:tcPr>
            <w:tcW w:w="7290" w:type="dxa"/>
          </w:tcPr>
          <w:p w14:paraId="466DC57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of TCAP </w:t>
            </w:r>
            <w:r w:rsidRPr="006278BE" w:rsidDel="006A7E30">
              <w:t xml:space="preserve">above </w:t>
            </w:r>
            <w:r w:rsidRPr="006278BE">
              <w:t>which a penalty must be applied, fixed at 42.80 Working Days.</w:t>
            </w:r>
          </w:p>
        </w:tc>
      </w:tr>
    </w:tbl>
    <w:p w14:paraId="38C90702" w14:textId="77777777" w:rsidR="001A2306" w:rsidRPr="006278BE" w:rsidRDefault="001A2306" w:rsidP="001A2306">
      <w:pPr>
        <w:pStyle w:val="Heading3"/>
      </w:pPr>
      <w:r w:rsidRPr="006278BE">
        <w:t>Formulae for calculating the LVSSB time to connect term (TCB</w:t>
      </w:r>
      <w:r w:rsidRPr="006278BE">
        <w:rPr>
          <w:rStyle w:val="Subscript"/>
        </w:rPr>
        <w:t>t</w:t>
      </w:r>
      <w:r w:rsidRPr="006278BE">
        <w:t>)</w:t>
      </w:r>
    </w:p>
    <w:p w14:paraId="131EB610" w14:textId="77777777" w:rsidR="001A2306" w:rsidRPr="006278BE" w:rsidRDefault="001A2306" w:rsidP="00837CE3">
      <w:pPr>
        <w:pStyle w:val="NumberedNormal"/>
      </w:pPr>
      <w:r w:rsidRPr="006278BE">
        <w:t>The value of TCB</w:t>
      </w:r>
      <w:r w:rsidRPr="006278BE">
        <w:rPr>
          <w:rStyle w:val="Subscript"/>
        </w:rPr>
        <w:t>t</w:t>
      </w:r>
      <w:r w:rsidRPr="006278BE">
        <w:t xml:space="preserve"> is derived in accordance with the following formulae:</w:t>
      </w:r>
    </w:p>
    <w:p w14:paraId="1C3B5197" w14:textId="77777777" w:rsidR="001A2306" w:rsidRPr="006278BE" w:rsidRDefault="001A2306" w:rsidP="00837CE3">
      <w:pPr>
        <w:pStyle w:val="FormulaDefinitions"/>
      </w:pPr>
      <w:r w:rsidRPr="006278BE">
        <w:t>If TCBP</w:t>
      </w:r>
      <w:r w:rsidRPr="006278BE">
        <w:rPr>
          <w:rStyle w:val="Subscript"/>
        </w:rPr>
        <w:t>t</w:t>
      </w:r>
      <w:r w:rsidRPr="006278BE">
        <w:t xml:space="preserve"> &lt; TCBLD</w:t>
      </w:r>
      <w:r w:rsidRPr="006278BE">
        <w:rPr>
          <w:rStyle w:val="Subscript"/>
        </w:rPr>
        <w:t>t</w:t>
      </w:r>
      <w:r w:rsidRPr="006278BE">
        <w:t xml:space="preserve">, </w:t>
      </w:r>
    </w:p>
    <w:p w14:paraId="2AB5D62A"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6278BE" w:rsidRDefault="001A2306" w:rsidP="00837CE3">
      <w:pPr>
        <w:pStyle w:val="FormulaDefinitions"/>
      </w:pPr>
      <w:r w:rsidRPr="006278BE">
        <w:t>If TCBP</w:t>
      </w:r>
      <w:r w:rsidRPr="006278BE">
        <w:rPr>
          <w:rStyle w:val="Subscript"/>
        </w:rPr>
        <w:t>t</w:t>
      </w:r>
      <w:r w:rsidRPr="006278BE">
        <w:t xml:space="preserve"> &gt; TCBUD</w:t>
      </w:r>
      <w:r w:rsidRPr="006278BE">
        <w:rPr>
          <w:rStyle w:val="Subscript"/>
        </w:rPr>
        <w:t>t</w:t>
      </w:r>
      <w:r w:rsidRPr="006278BE">
        <w:t xml:space="preserve">, </w:t>
      </w:r>
    </w:p>
    <w:p w14:paraId="36271738"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6278BE" w:rsidRDefault="001A2306" w:rsidP="00837CE3">
      <w:pPr>
        <w:pStyle w:val="FormulaDefinitions"/>
      </w:pPr>
      <w:r w:rsidRPr="006278BE">
        <w:t>Otherwise,</w:t>
      </w:r>
      <w:r w:rsidRPr="006278BE">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6278BE" w:rsidRDefault="001A2306" w:rsidP="00837CE3">
      <w:pPr>
        <w:pStyle w:val="FormulaDefinitions"/>
      </w:pPr>
      <w:r w:rsidRPr="006278BE">
        <w:t>where:</w:t>
      </w:r>
    </w:p>
    <w:tbl>
      <w:tblPr>
        <w:tblStyle w:val="TableGridLight"/>
        <w:tblW w:w="8613" w:type="dxa"/>
        <w:tblLook w:val="04A0" w:firstRow="1" w:lastRow="0" w:firstColumn="1" w:lastColumn="0" w:noHBand="0" w:noVBand="1"/>
      </w:tblPr>
      <w:tblGrid>
        <w:gridCol w:w="1323"/>
        <w:gridCol w:w="7290"/>
      </w:tblGrid>
      <w:tr w:rsidR="001A2306" w:rsidRPr="006278BE"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6278BE" w:rsidRDefault="001A2306" w:rsidP="00837CE3">
            <w:r w:rsidRPr="006278BE">
              <w:t>TCBRE</w:t>
            </w:r>
            <w:r w:rsidRPr="006278BE">
              <w:rPr>
                <w:rStyle w:val="Subscript"/>
              </w:rPr>
              <w:t>t</w:t>
            </w:r>
          </w:p>
        </w:tc>
        <w:tc>
          <w:tcPr>
            <w:tcW w:w="7290" w:type="dxa"/>
          </w:tcPr>
          <w:p w14:paraId="5A59A47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maximum adjustment to Calculated Revenue as specified for the licensee in Appendix 7;</w:t>
            </w:r>
          </w:p>
        </w:tc>
      </w:tr>
      <w:tr w:rsidR="001A2306" w:rsidRPr="006278BE"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6278BE" w:rsidRDefault="001A2306" w:rsidP="00837CE3">
            <w:r w:rsidRPr="006278BE">
              <w:t>TCBP</w:t>
            </w:r>
            <w:r w:rsidRPr="006278BE">
              <w:rPr>
                <w:rStyle w:val="Subscript"/>
              </w:rPr>
              <w:t>t</w:t>
            </w:r>
          </w:p>
        </w:tc>
        <w:tc>
          <w:tcPr>
            <w:tcW w:w="7290" w:type="dxa"/>
          </w:tcPr>
          <w:p w14:paraId="0E05A93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average time taken from acceptance of a LVSSB connection offer to completion of the connection measured in Working Days;</w:t>
            </w:r>
          </w:p>
        </w:tc>
      </w:tr>
      <w:tr w:rsidR="001A2306" w:rsidRPr="006278BE"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6278BE" w:rsidRDefault="001A2306" w:rsidP="00837CE3">
            <w:r w:rsidRPr="006278BE">
              <w:t>TCBI</w:t>
            </w:r>
            <w:r w:rsidRPr="006278BE">
              <w:rPr>
                <w:rStyle w:val="Subscript"/>
              </w:rPr>
              <w:t>t</w:t>
            </w:r>
          </w:p>
        </w:tc>
        <w:tc>
          <w:tcPr>
            <w:tcW w:w="7290" w:type="dxa"/>
          </w:tcPr>
          <w:p w14:paraId="6282E06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incentive rate for the LVSSB time to connect term and has the value specified for the licensee in Appendix 8;</w:t>
            </w:r>
          </w:p>
        </w:tc>
      </w:tr>
      <w:tr w:rsidR="001A2306" w:rsidRPr="006278BE"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6278BE" w:rsidRDefault="001A2306" w:rsidP="00837CE3">
            <w:r w:rsidRPr="006278BE">
              <w:t>TCBLD</w:t>
            </w:r>
            <w:r w:rsidRPr="006278BE">
              <w:rPr>
                <w:rStyle w:val="Subscript"/>
              </w:rPr>
              <w:t>t</w:t>
            </w:r>
          </w:p>
        </w:tc>
        <w:tc>
          <w:tcPr>
            <w:tcW w:w="7290" w:type="dxa"/>
          </w:tcPr>
          <w:p w14:paraId="3D56057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of TCBP </w:t>
            </w:r>
            <w:r w:rsidRPr="006278BE" w:rsidDel="00694B7A">
              <w:t xml:space="preserve">below </w:t>
            </w:r>
            <w:r w:rsidRPr="006278BE">
              <w:t>which a reward must be applied, fixed at 35.44 Working Days; and</w:t>
            </w:r>
          </w:p>
        </w:tc>
      </w:tr>
      <w:tr w:rsidR="001A2306" w:rsidRPr="006278BE"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6278BE" w:rsidRDefault="001A2306" w:rsidP="00837CE3">
            <w:r w:rsidRPr="006278BE">
              <w:t>TCBUD</w:t>
            </w:r>
            <w:r w:rsidRPr="006278BE">
              <w:rPr>
                <w:rStyle w:val="Subscript"/>
              </w:rPr>
              <w:t>t</w:t>
            </w:r>
          </w:p>
        </w:tc>
        <w:tc>
          <w:tcPr>
            <w:tcW w:w="7290" w:type="dxa"/>
          </w:tcPr>
          <w:p w14:paraId="0D4A0A0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value of TCBP </w:t>
            </w:r>
            <w:r w:rsidRPr="006278BE" w:rsidDel="00694B7A">
              <w:t xml:space="preserve">above </w:t>
            </w:r>
            <w:r w:rsidRPr="006278BE">
              <w:t>which a penalty must be applied, fixed at 53.16 Working Days.</w:t>
            </w:r>
          </w:p>
        </w:tc>
      </w:tr>
    </w:tbl>
    <w:p w14:paraId="763B78DB" w14:textId="77777777" w:rsidR="001A2306" w:rsidRPr="006278BE" w:rsidRDefault="001A2306" w:rsidP="001A2306">
      <w:pPr>
        <w:pStyle w:val="AppendixHeading"/>
      </w:pPr>
    </w:p>
    <w:p w14:paraId="62985993" w14:textId="77777777" w:rsidR="001A2306" w:rsidRPr="006278BE" w:rsidRDefault="001A2306" w:rsidP="00837CE3">
      <w:pPr>
        <w:pStyle w:val="Caption"/>
      </w:pPr>
      <w:r w:rsidRPr="006278BE">
        <w:t>Maximum revenue exposure adjustment for the LVSSA time to quote term (TQARE</w:t>
      </w:r>
      <w:r w:rsidRPr="006278BE">
        <w:rPr>
          <w:rStyle w:val="Subscript"/>
        </w:rPr>
        <w:t>t</w:t>
      </w:r>
      <w:r w:rsidRPr="006278BE">
        <w:t>) (£m)</w:t>
      </w:r>
    </w:p>
    <w:tbl>
      <w:tblPr>
        <w:tblStyle w:val="AppendixTable"/>
        <w:tblW w:w="2566" w:type="dxa"/>
        <w:tblLayout w:type="fixed"/>
        <w:tblLook w:val="04A0" w:firstRow="1" w:lastRow="0" w:firstColumn="1" w:lastColumn="0" w:noHBand="0" w:noVBand="1"/>
      </w:tblPr>
      <w:tblGrid>
        <w:gridCol w:w="1096"/>
        <w:gridCol w:w="1470"/>
      </w:tblGrid>
      <w:tr w:rsidR="001A2306" w:rsidRPr="006278BE"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6278BE" w:rsidRDefault="001A2306" w:rsidP="00837CE3">
            <w:r w:rsidRPr="006278BE">
              <w:t>Licensee</w:t>
            </w:r>
          </w:p>
        </w:tc>
        <w:tc>
          <w:tcPr>
            <w:tcW w:w="1470" w:type="dxa"/>
          </w:tcPr>
          <w:p w14:paraId="71AB1577" w14:textId="77777777" w:rsidR="001A2306" w:rsidRPr="006278BE" w:rsidRDefault="001A2306" w:rsidP="00837CE3">
            <w:r w:rsidRPr="006278BE">
              <w:t>TQARE</w:t>
            </w:r>
            <w:r w:rsidRPr="006278BE">
              <w:rPr>
                <w:rStyle w:val="Subscript"/>
              </w:rPr>
              <w:t>t</w:t>
            </w:r>
            <w:r w:rsidRPr="006278BE">
              <w:t xml:space="preserve"> (£m)</w:t>
            </w:r>
          </w:p>
        </w:tc>
      </w:tr>
      <w:tr w:rsidR="001A2306" w:rsidRPr="006278BE" w14:paraId="561D57B9" w14:textId="77777777" w:rsidTr="00A75C46">
        <w:trPr>
          <w:trHeight w:val="253"/>
        </w:trPr>
        <w:tc>
          <w:tcPr>
            <w:tcW w:w="0" w:type="dxa"/>
          </w:tcPr>
          <w:p w14:paraId="3EC6B479" w14:textId="77777777" w:rsidR="001A2306" w:rsidRPr="006278BE" w:rsidRDefault="001A2306" w:rsidP="00837CE3">
            <w:r w:rsidRPr="006278BE">
              <w:t>ENWL</w:t>
            </w:r>
          </w:p>
        </w:tc>
        <w:tc>
          <w:tcPr>
            <w:tcW w:w="0" w:type="dxa"/>
            <w:vAlign w:val="bottom"/>
          </w:tcPr>
          <w:p w14:paraId="680655FA" w14:textId="77777777" w:rsidR="001A2306" w:rsidRPr="006278BE" w:rsidRDefault="001A2306" w:rsidP="00837CE3">
            <w:r w:rsidRPr="006278BE">
              <w:t>0.327</w:t>
            </w:r>
          </w:p>
        </w:tc>
      </w:tr>
      <w:tr w:rsidR="001A2306" w:rsidRPr="006278BE" w14:paraId="394562E8" w14:textId="77777777" w:rsidTr="00A75C46">
        <w:trPr>
          <w:trHeight w:val="253"/>
        </w:trPr>
        <w:tc>
          <w:tcPr>
            <w:tcW w:w="0" w:type="dxa"/>
          </w:tcPr>
          <w:p w14:paraId="3EBB305F" w14:textId="77777777" w:rsidR="001A2306" w:rsidRPr="006278BE" w:rsidRDefault="001A2306" w:rsidP="00837CE3">
            <w:r w:rsidRPr="006278BE">
              <w:t>NPgN</w:t>
            </w:r>
          </w:p>
        </w:tc>
        <w:tc>
          <w:tcPr>
            <w:tcW w:w="0" w:type="dxa"/>
            <w:vAlign w:val="bottom"/>
          </w:tcPr>
          <w:p w14:paraId="2E3B7006" w14:textId="77777777" w:rsidR="001A2306" w:rsidRPr="006278BE" w:rsidRDefault="001A2306" w:rsidP="00837CE3">
            <w:r w:rsidRPr="006278BE">
              <w:t>0.243</w:t>
            </w:r>
          </w:p>
        </w:tc>
      </w:tr>
      <w:tr w:rsidR="001A2306" w:rsidRPr="006278BE" w14:paraId="03008038" w14:textId="77777777" w:rsidTr="00A75C46">
        <w:trPr>
          <w:trHeight w:val="253"/>
        </w:trPr>
        <w:tc>
          <w:tcPr>
            <w:tcW w:w="0" w:type="dxa"/>
          </w:tcPr>
          <w:p w14:paraId="35F0381F" w14:textId="77777777" w:rsidR="001A2306" w:rsidRPr="006278BE" w:rsidRDefault="001A2306" w:rsidP="00837CE3">
            <w:r w:rsidRPr="006278BE">
              <w:t>NPgY</w:t>
            </w:r>
          </w:p>
        </w:tc>
        <w:tc>
          <w:tcPr>
            <w:tcW w:w="0" w:type="dxa"/>
            <w:vAlign w:val="bottom"/>
          </w:tcPr>
          <w:p w14:paraId="5BA5CEEF" w14:textId="77777777" w:rsidR="001A2306" w:rsidRPr="006278BE" w:rsidRDefault="001A2306" w:rsidP="00837CE3">
            <w:r w:rsidRPr="006278BE">
              <w:t>0.335</w:t>
            </w:r>
          </w:p>
        </w:tc>
      </w:tr>
      <w:tr w:rsidR="001A2306" w:rsidRPr="006278BE" w14:paraId="3A08C4B5" w14:textId="77777777" w:rsidTr="00A75C46">
        <w:trPr>
          <w:trHeight w:val="253"/>
        </w:trPr>
        <w:tc>
          <w:tcPr>
            <w:tcW w:w="0" w:type="dxa"/>
          </w:tcPr>
          <w:p w14:paraId="45438C35" w14:textId="77777777" w:rsidR="001A2306" w:rsidRPr="006278BE" w:rsidRDefault="001A2306" w:rsidP="00837CE3">
            <w:r w:rsidRPr="006278BE">
              <w:t>WMID</w:t>
            </w:r>
          </w:p>
        </w:tc>
        <w:tc>
          <w:tcPr>
            <w:tcW w:w="0" w:type="dxa"/>
            <w:vAlign w:val="bottom"/>
          </w:tcPr>
          <w:p w14:paraId="4B669902" w14:textId="77777777" w:rsidR="001A2306" w:rsidRPr="006278BE" w:rsidRDefault="001A2306" w:rsidP="00837CE3">
            <w:r w:rsidRPr="006278BE">
              <w:t>0.422</w:t>
            </w:r>
          </w:p>
        </w:tc>
      </w:tr>
      <w:tr w:rsidR="001A2306" w:rsidRPr="006278BE" w14:paraId="41C3663F" w14:textId="77777777" w:rsidTr="00A75C46">
        <w:trPr>
          <w:trHeight w:val="253"/>
        </w:trPr>
        <w:tc>
          <w:tcPr>
            <w:tcW w:w="0" w:type="dxa"/>
          </w:tcPr>
          <w:p w14:paraId="7D6F2B91" w14:textId="77777777" w:rsidR="001A2306" w:rsidRPr="006278BE" w:rsidRDefault="001A2306" w:rsidP="00837CE3">
            <w:r w:rsidRPr="006278BE">
              <w:t>EMID</w:t>
            </w:r>
          </w:p>
        </w:tc>
        <w:tc>
          <w:tcPr>
            <w:tcW w:w="0" w:type="dxa"/>
            <w:vAlign w:val="bottom"/>
          </w:tcPr>
          <w:p w14:paraId="2CE75562" w14:textId="77777777" w:rsidR="001A2306" w:rsidRPr="006278BE" w:rsidRDefault="001A2306" w:rsidP="00837CE3">
            <w:r w:rsidRPr="006278BE">
              <w:t>0.432</w:t>
            </w:r>
          </w:p>
        </w:tc>
      </w:tr>
      <w:tr w:rsidR="001A2306" w:rsidRPr="006278BE" w14:paraId="18980C75" w14:textId="77777777" w:rsidTr="00A75C46">
        <w:trPr>
          <w:trHeight w:val="253"/>
        </w:trPr>
        <w:tc>
          <w:tcPr>
            <w:tcW w:w="0" w:type="dxa"/>
          </w:tcPr>
          <w:p w14:paraId="003649F8" w14:textId="77777777" w:rsidR="001A2306" w:rsidRPr="006278BE" w:rsidRDefault="001A2306" w:rsidP="00837CE3">
            <w:r w:rsidRPr="006278BE">
              <w:t>SWALES</w:t>
            </w:r>
          </w:p>
        </w:tc>
        <w:tc>
          <w:tcPr>
            <w:tcW w:w="0" w:type="dxa"/>
            <w:vAlign w:val="bottom"/>
          </w:tcPr>
          <w:p w14:paraId="3DC062B8" w14:textId="77777777" w:rsidR="001A2306" w:rsidRPr="006278BE" w:rsidRDefault="001A2306" w:rsidP="00837CE3">
            <w:r w:rsidRPr="006278BE">
              <w:t>0.216</w:t>
            </w:r>
          </w:p>
        </w:tc>
      </w:tr>
      <w:tr w:rsidR="001A2306" w:rsidRPr="006278BE" w14:paraId="7F5E9FA3" w14:textId="77777777" w:rsidTr="00A75C46">
        <w:trPr>
          <w:trHeight w:val="253"/>
        </w:trPr>
        <w:tc>
          <w:tcPr>
            <w:tcW w:w="0" w:type="dxa"/>
          </w:tcPr>
          <w:p w14:paraId="1C229DAD" w14:textId="77777777" w:rsidR="001A2306" w:rsidRPr="006278BE" w:rsidRDefault="001A2306" w:rsidP="00837CE3">
            <w:r w:rsidRPr="006278BE">
              <w:t>SWEST</w:t>
            </w:r>
          </w:p>
        </w:tc>
        <w:tc>
          <w:tcPr>
            <w:tcW w:w="0" w:type="dxa"/>
            <w:vAlign w:val="bottom"/>
          </w:tcPr>
          <w:p w14:paraId="7707C006" w14:textId="77777777" w:rsidR="001A2306" w:rsidRPr="006278BE" w:rsidRDefault="001A2306" w:rsidP="00837CE3">
            <w:r w:rsidRPr="006278BE">
              <w:t>0.328</w:t>
            </w:r>
          </w:p>
        </w:tc>
      </w:tr>
      <w:tr w:rsidR="001A2306" w:rsidRPr="006278BE" w14:paraId="453E231A" w14:textId="77777777" w:rsidTr="00A75C46">
        <w:trPr>
          <w:trHeight w:val="253"/>
        </w:trPr>
        <w:tc>
          <w:tcPr>
            <w:tcW w:w="0" w:type="dxa"/>
          </w:tcPr>
          <w:p w14:paraId="6C1F1AFC" w14:textId="77777777" w:rsidR="001A2306" w:rsidRPr="006278BE" w:rsidRDefault="001A2306" w:rsidP="00837CE3">
            <w:r w:rsidRPr="006278BE">
              <w:t>LPN</w:t>
            </w:r>
          </w:p>
        </w:tc>
        <w:tc>
          <w:tcPr>
            <w:tcW w:w="0" w:type="dxa"/>
            <w:vAlign w:val="bottom"/>
          </w:tcPr>
          <w:p w14:paraId="005B2F9C" w14:textId="77777777" w:rsidR="001A2306" w:rsidRPr="006278BE" w:rsidRDefault="001A2306" w:rsidP="00837CE3">
            <w:r w:rsidRPr="006278BE">
              <w:t>0.284</w:t>
            </w:r>
          </w:p>
        </w:tc>
      </w:tr>
      <w:tr w:rsidR="001A2306" w:rsidRPr="006278BE" w14:paraId="1B5AABA4" w14:textId="77777777" w:rsidTr="00A75C46">
        <w:trPr>
          <w:trHeight w:val="253"/>
        </w:trPr>
        <w:tc>
          <w:tcPr>
            <w:tcW w:w="0" w:type="dxa"/>
          </w:tcPr>
          <w:p w14:paraId="7BD57575" w14:textId="77777777" w:rsidR="001A2306" w:rsidRPr="006278BE" w:rsidRDefault="001A2306" w:rsidP="00837CE3">
            <w:r w:rsidRPr="006278BE">
              <w:t>SPN</w:t>
            </w:r>
          </w:p>
        </w:tc>
        <w:tc>
          <w:tcPr>
            <w:tcW w:w="0" w:type="dxa"/>
            <w:vAlign w:val="bottom"/>
          </w:tcPr>
          <w:p w14:paraId="47081000" w14:textId="77777777" w:rsidR="001A2306" w:rsidRPr="006278BE" w:rsidRDefault="001A2306" w:rsidP="00837CE3">
            <w:r w:rsidRPr="006278BE">
              <w:t>0.294</w:t>
            </w:r>
          </w:p>
        </w:tc>
      </w:tr>
      <w:tr w:rsidR="001A2306" w:rsidRPr="006278BE" w14:paraId="12FF09AC" w14:textId="77777777" w:rsidTr="00A75C46">
        <w:trPr>
          <w:trHeight w:val="253"/>
        </w:trPr>
        <w:tc>
          <w:tcPr>
            <w:tcW w:w="0" w:type="dxa"/>
          </w:tcPr>
          <w:p w14:paraId="00776BAD" w14:textId="77777777" w:rsidR="001A2306" w:rsidRPr="006278BE" w:rsidRDefault="001A2306" w:rsidP="00837CE3">
            <w:r w:rsidRPr="006278BE">
              <w:t>EPN</w:t>
            </w:r>
          </w:p>
        </w:tc>
        <w:tc>
          <w:tcPr>
            <w:tcW w:w="0" w:type="dxa"/>
            <w:vAlign w:val="bottom"/>
          </w:tcPr>
          <w:p w14:paraId="006A8F10" w14:textId="77777777" w:rsidR="001A2306" w:rsidRPr="006278BE" w:rsidRDefault="001A2306" w:rsidP="00837CE3">
            <w:r w:rsidRPr="006278BE">
              <w:t>0.458</w:t>
            </w:r>
          </w:p>
        </w:tc>
      </w:tr>
      <w:tr w:rsidR="001A2306" w:rsidRPr="006278BE" w14:paraId="381757E8" w14:textId="77777777" w:rsidTr="00A75C46">
        <w:trPr>
          <w:trHeight w:val="253"/>
        </w:trPr>
        <w:tc>
          <w:tcPr>
            <w:tcW w:w="0" w:type="dxa"/>
          </w:tcPr>
          <w:p w14:paraId="5D22B494" w14:textId="77777777" w:rsidR="001A2306" w:rsidRPr="006278BE" w:rsidRDefault="001A2306" w:rsidP="00837CE3">
            <w:r w:rsidRPr="006278BE">
              <w:t>SPD</w:t>
            </w:r>
          </w:p>
        </w:tc>
        <w:tc>
          <w:tcPr>
            <w:tcW w:w="0" w:type="dxa"/>
            <w:vAlign w:val="bottom"/>
          </w:tcPr>
          <w:p w14:paraId="17767FF3" w14:textId="77777777" w:rsidR="001A2306" w:rsidRPr="006278BE" w:rsidRDefault="001A2306" w:rsidP="00837CE3">
            <w:r w:rsidRPr="006278BE">
              <w:t>0.311</w:t>
            </w:r>
          </w:p>
        </w:tc>
      </w:tr>
      <w:tr w:rsidR="001A2306" w:rsidRPr="006278BE" w14:paraId="7F68162C" w14:textId="77777777" w:rsidTr="00A75C46">
        <w:trPr>
          <w:trHeight w:val="253"/>
        </w:trPr>
        <w:tc>
          <w:tcPr>
            <w:tcW w:w="0" w:type="dxa"/>
          </w:tcPr>
          <w:p w14:paraId="729435D2" w14:textId="77777777" w:rsidR="001A2306" w:rsidRPr="006278BE" w:rsidRDefault="001A2306" w:rsidP="00837CE3">
            <w:r w:rsidRPr="006278BE">
              <w:t>SPMW</w:t>
            </w:r>
          </w:p>
        </w:tc>
        <w:tc>
          <w:tcPr>
            <w:tcW w:w="0" w:type="dxa"/>
            <w:vAlign w:val="bottom"/>
          </w:tcPr>
          <w:p w14:paraId="3AE1B1A0" w14:textId="77777777" w:rsidR="001A2306" w:rsidRPr="006278BE" w:rsidRDefault="001A2306" w:rsidP="00837CE3">
            <w:r w:rsidRPr="006278BE">
              <w:t>0.347</w:t>
            </w:r>
          </w:p>
        </w:tc>
      </w:tr>
      <w:tr w:rsidR="001A2306" w:rsidRPr="006278BE" w14:paraId="11A47AF8" w14:textId="77777777" w:rsidTr="00A75C46">
        <w:trPr>
          <w:trHeight w:val="253"/>
        </w:trPr>
        <w:tc>
          <w:tcPr>
            <w:tcW w:w="0" w:type="dxa"/>
          </w:tcPr>
          <w:p w14:paraId="57278806" w14:textId="77777777" w:rsidR="001A2306" w:rsidRPr="006278BE" w:rsidRDefault="001A2306" w:rsidP="00837CE3">
            <w:r w:rsidRPr="006278BE">
              <w:t>SSEH</w:t>
            </w:r>
          </w:p>
        </w:tc>
        <w:tc>
          <w:tcPr>
            <w:tcW w:w="0" w:type="dxa"/>
            <w:vAlign w:val="bottom"/>
          </w:tcPr>
          <w:p w14:paraId="229A39B4" w14:textId="77777777" w:rsidR="001A2306" w:rsidRPr="006278BE" w:rsidRDefault="001A2306" w:rsidP="00837CE3">
            <w:r w:rsidRPr="006278BE">
              <w:t>0.233</w:t>
            </w:r>
          </w:p>
        </w:tc>
      </w:tr>
      <w:tr w:rsidR="001A2306" w:rsidRPr="006278BE" w14:paraId="7DAF88DC" w14:textId="77777777" w:rsidTr="00A75C46">
        <w:trPr>
          <w:trHeight w:val="253"/>
        </w:trPr>
        <w:tc>
          <w:tcPr>
            <w:tcW w:w="0" w:type="dxa"/>
          </w:tcPr>
          <w:p w14:paraId="6E0E47FE" w14:textId="77777777" w:rsidR="001A2306" w:rsidRPr="006278BE" w:rsidRDefault="001A2306" w:rsidP="00837CE3">
            <w:r w:rsidRPr="006278BE">
              <w:t>SSES</w:t>
            </w:r>
          </w:p>
        </w:tc>
        <w:tc>
          <w:tcPr>
            <w:tcW w:w="0" w:type="dxa"/>
            <w:vAlign w:val="bottom"/>
          </w:tcPr>
          <w:p w14:paraId="34ECDB8D" w14:textId="77777777" w:rsidR="001A2306" w:rsidRPr="006278BE" w:rsidRDefault="001A2306" w:rsidP="00837CE3">
            <w:r w:rsidRPr="006278BE">
              <w:t>0.438</w:t>
            </w:r>
          </w:p>
        </w:tc>
      </w:tr>
    </w:tbl>
    <w:p w14:paraId="52225B8E" w14:textId="77777777" w:rsidR="001A2306" w:rsidRPr="006278BE" w:rsidRDefault="001A2306" w:rsidP="001A2306">
      <w:pPr>
        <w:pStyle w:val="AppendixHeading"/>
      </w:pPr>
    </w:p>
    <w:p w14:paraId="0B1F2557" w14:textId="77777777" w:rsidR="001A2306" w:rsidRPr="006278BE" w:rsidRDefault="001A2306" w:rsidP="00837CE3">
      <w:pPr>
        <w:pStyle w:val="Caption"/>
      </w:pPr>
      <w:r w:rsidRPr="006278BE">
        <w:t>Incentive rate for the LVSSA time to quote term (TQAI</w:t>
      </w:r>
      <w:r w:rsidRPr="006278BE">
        <w:rPr>
          <w:rStyle w:val="Subscript"/>
        </w:rPr>
        <w:t>t</w:t>
      </w:r>
      <w:r w:rsidRPr="006278BE">
        <w:t>) (£m)</w:t>
      </w:r>
    </w:p>
    <w:tbl>
      <w:tblPr>
        <w:tblStyle w:val="AppendixTable"/>
        <w:tblW w:w="2545" w:type="dxa"/>
        <w:tblLayout w:type="fixed"/>
        <w:tblLook w:val="04A0" w:firstRow="1" w:lastRow="0" w:firstColumn="1" w:lastColumn="0" w:noHBand="0" w:noVBand="1"/>
      </w:tblPr>
      <w:tblGrid>
        <w:gridCol w:w="1270"/>
        <w:gridCol w:w="1275"/>
      </w:tblGrid>
      <w:tr w:rsidR="001A2306" w:rsidRPr="006278BE"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6278BE" w:rsidRDefault="001A2306" w:rsidP="00837CE3">
            <w:r w:rsidRPr="006278BE">
              <w:t>Licensee</w:t>
            </w:r>
          </w:p>
        </w:tc>
        <w:tc>
          <w:tcPr>
            <w:tcW w:w="1275" w:type="dxa"/>
          </w:tcPr>
          <w:p w14:paraId="19AFD3A4" w14:textId="77777777" w:rsidR="001A2306" w:rsidRPr="006278BE" w:rsidRDefault="001A2306" w:rsidP="00837CE3">
            <w:r w:rsidRPr="006278BE">
              <w:t>TQAI</w:t>
            </w:r>
            <w:r w:rsidRPr="006278BE">
              <w:rPr>
                <w:rStyle w:val="Subscript"/>
              </w:rPr>
              <w:t>t</w:t>
            </w:r>
            <w:r w:rsidRPr="006278BE">
              <w:t xml:space="preserve"> (£m)</w:t>
            </w:r>
          </w:p>
        </w:tc>
      </w:tr>
      <w:tr w:rsidR="001A2306" w:rsidRPr="006278BE" w14:paraId="75D93C07" w14:textId="77777777" w:rsidTr="00A75C46">
        <w:trPr>
          <w:trHeight w:val="242"/>
        </w:trPr>
        <w:tc>
          <w:tcPr>
            <w:tcW w:w="0" w:type="dxa"/>
          </w:tcPr>
          <w:p w14:paraId="686A3013" w14:textId="77777777" w:rsidR="001A2306" w:rsidRPr="006278BE" w:rsidRDefault="001A2306" w:rsidP="00837CE3">
            <w:r w:rsidRPr="006278BE">
              <w:t>ENWL</w:t>
            </w:r>
          </w:p>
        </w:tc>
        <w:tc>
          <w:tcPr>
            <w:tcW w:w="0" w:type="dxa"/>
            <w:vAlign w:val="bottom"/>
          </w:tcPr>
          <w:p w14:paraId="4CC327C3" w14:textId="77777777" w:rsidR="001A2306" w:rsidRPr="006278BE" w:rsidRDefault="001A2306" w:rsidP="00837CE3">
            <w:r w:rsidRPr="006278BE">
              <w:t>0.26803</w:t>
            </w:r>
          </w:p>
        </w:tc>
      </w:tr>
      <w:tr w:rsidR="001A2306" w:rsidRPr="006278BE" w14:paraId="11767B8A" w14:textId="77777777" w:rsidTr="00A75C46">
        <w:trPr>
          <w:trHeight w:val="242"/>
        </w:trPr>
        <w:tc>
          <w:tcPr>
            <w:tcW w:w="0" w:type="dxa"/>
          </w:tcPr>
          <w:p w14:paraId="29E0D0BB" w14:textId="77777777" w:rsidR="001A2306" w:rsidRPr="006278BE" w:rsidRDefault="001A2306" w:rsidP="00837CE3">
            <w:r w:rsidRPr="006278BE">
              <w:t>NPgN</w:t>
            </w:r>
          </w:p>
        </w:tc>
        <w:tc>
          <w:tcPr>
            <w:tcW w:w="0" w:type="dxa"/>
            <w:vAlign w:val="bottom"/>
          </w:tcPr>
          <w:p w14:paraId="30B456E6" w14:textId="77777777" w:rsidR="001A2306" w:rsidRPr="006278BE" w:rsidRDefault="001A2306" w:rsidP="00837CE3">
            <w:r w:rsidRPr="006278BE">
              <w:t>0.19918</w:t>
            </w:r>
          </w:p>
        </w:tc>
      </w:tr>
      <w:tr w:rsidR="001A2306" w:rsidRPr="006278BE" w14:paraId="4FC4EAD7" w14:textId="77777777" w:rsidTr="00A75C46">
        <w:trPr>
          <w:trHeight w:val="242"/>
        </w:trPr>
        <w:tc>
          <w:tcPr>
            <w:tcW w:w="0" w:type="dxa"/>
          </w:tcPr>
          <w:p w14:paraId="096E29A3" w14:textId="77777777" w:rsidR="001A2306" w:rsidRPr="006278BE" w:rsidRDefault="001A2306" w:rsidP="00837CE3">
            <w:r w:rsidRPr="006278BE">
              <w:t>NPgY</w:t>
            </w:r>
          </w:p>
        </w:tc>
        <w:tc>
          <w:tcPr>
            <w:tcW w:w="0" w:type="dxa"/>
            <w:vAlign w:val="bottom"/>
          </w:tcPr>
          <w:p w14:paraId="62401726" w14:textId="77777777" w:rsidR="001A2306" w:rsidRPr="006278BE" w:rsidRDefault="001A2306" w:rsidP="00837CE3">
            <w:r w:rsidRPr="006278BE">
              <w:t>0.27459</w:t>
            </w:r>
          </w:p>
        </w:tc>
      </w:tr>
      <w:tr w:rsidR="001A2306" w:rsidRPr="006278BE" w14:paraId="47E7302D" w14:textId="77777777" w:rsidTr="00A75C46">
        <w:trPr>
          <w:trHeight w:val="242"/>
        </w:trPr>
        <w:tc>
          <w:tcPr>
            <w:tcW w:w="0" w:type="dxa"/>
          </w:tcPr>
          <w:p w14:paraId="5072125F" w14:textId="77777777" w:rsidR="001A2306" w:rsidRPr="006278BE" w:rsidRDefault="001A2306" w:rsidP="00837CE3">
            <w:r w:rsidRPr="006278BE">
              <w:t>WMID</w:t>
            </w:r>
          </w:p>
        </w:tc>
        <w:tc>
          <w:tcPr>
            <w:tcW w:w="0" w:type="dxa"/>
            <w:vAlign w:val="bottom"/>
          </w:tcPr>
          <w:p w14:paraId="43379F4D" w14:textId="77777777" w:rsidR="001A2306" w:rsidRPr="006278BE" w:rsidRDefault="001A2306" w:rsidP="00837CE3">
            <w:r w:rsidRPr="006278BE">
              <w:t>0.34590</w:t>
            </w:r>
          </w:p>
        </w:tc>
      </w:tr>
      <w:tr w:rsidR="001A2306" w:rsidRPr="006278BE" w14:paraId="2DB6A703" w14:textId="77777777" w:rsidTr="00A75C46">
        <w:trPr>
          <w:trHeight w:val="242"/>
        </w:trPr>
        <w:tc>
          <w:tcPr>
            <w:tcW w:w="0" w:type="dxa"/>
          </w:tcPr>
          <w:p w14:paraId="0B301B12" w14:textId="77777777" w:rsidR="001A2306" w:rsidRPr="006278BE" w:rsidRDefault="001A2306" w:rsidP="00837CE3">
            <w:r w:rsidRPr="006278BE">
              <w:t>EMID</w:t>
            </w:r>
          </w:p>
        </w:tc>
        <w:tc>
          <w:tcPr>
            <w:tcW w:w="0" w:type="dxa"/>
            <w:vAlign w:val="bottom"/>
          </w:tcPr>
          <w:p w14:paraId="4F8B4A85" w14:textId="77777777" w:rsidR="001A2306" w:rsidRPr="006278BE" w:rsidRDefault="001A2306" w:rsidP="00837CE3">
            <w:r w:rsidRPr="006278BE">
              <w:t>0.35410</w:t>
            </w:r>
          </w:p>
        </w:tc>
      </w:tr>
      <w:tr w:rsidR="001A2306" w:rsidRPr="006278BE" w14:paraId="0420A5DF" w14:textId="77777777" w:rsidTr="00A75C46">
        <w:trPr>
          <w:trHeight w:val="242"/>
        </w:trPr>
        <w:tc>
          <w:tcPr>
            <w:tcW w:w="0" w:type="dxa"/>
          </w:tcPr>
          <w:p w14:paraId="5331D7A2" w14:textId="77777777" w:rsidR="001A2306" w:rsidRPr="006278BE" w:rsidRDefault="001A2306" w:rsidP="00837CE3">
            <w:r w:rsidRPr="006278BE">
              <w:t>SWALES</w:t>
            </w:r>
          </w:p>
        </w:tc>
        <w:tc>
          <w:tcPr>
            <w:tcW w:w="0" w:type="dxa"/>
            <w:vAlign w:val="bottom"/>
          </w:tcPr>
          <w:p w14:paraId="3A2A4EDF" w14:textId="77777777" w:rsidR="001A2306" w:rsidRPr="006278BE" w:rsidRDefault="001A2306" w:rsidP="00837CE3">
            <w:r w:rsidRPr="006278BE">
              <w:t>0.17705</w:t>
            </w:r>
          </w:p>
        </w:tc>
      </w:tr>
      <w:tr w:rsidR="001A2306" w:rsidRPr="006278BE" w14:paraId="224A9FAB" w14:textId="77777777" w:rsidTr="00A75C46">
        <w:trPr>
          <w:trHeight w:val="242"/>
        </w:trPr>
        <w:tc>
          <w:tcPr>
            <w:tcW w:w="0" w:type="dxa"/>
          </w:tcPr>
          <w:p w14:paraId="7387FBDA" w14:textId="77777777" w:rsidR="001A2306" w:rsidRPr="006278BE" w:rsidRDefault="001A2306" w:rsidP="00837CE3">
            <w:r w:rsidRPr="006278BE">
              <w:t>SWEST</w:t>
            </w:r>
          </w:p>
        </w:tc>
        <w:tc>
          <w:tcPr>
            <w:tcW w:w="0" w:type="dxa"/>
            <w:vAlign w:val="bottom"/>
          </w:tcPr>
          <w:p w14:paraId="42D5E1F7" w14:textId="77777777" w:rsidR="001A2306" w:rsidRPr="006278BE" w:rsidRDefault="001A2306" w:rsidP="00837CE3">
            <w:r w:rsidRPr="006278BE">
              <w:t>0.26885</w:t>
            </w:r>
          </w:p>
        </w:tc>
      </w:tr>
      <w:tr w:rsidR="001A2306" w:rsidRPr="006278BE" w14:paraId="68FF9E3D" w14:textId="77777777" w:rsidTr="00A75C46">
        <w:trPr>
          <w:trHeight w:val="242"/>
        </w:trPr>
        <w:tc>
          <w:tcPr>
            <w:tcW w:w="0" w:type="dxa"/>
          </w:tcPr>
          <w:p w14:paraId="23DC1BEB" w14:textId="77777777" w:rsidR="001A2306" w:rsidRPr="006278BE" w:rsidRDefault="001A2306" w:rsidP="00837CE3">
            <w:r w:rsidRPr="006278BE">
              <w:t>LPN</w:t>
            </w:r>
          </w:p>
        </w:tc>
        <w:tc>
          <w:tcPr>
            <w:tcW w:w="0" w:type="dxa"/>
            <w:vAlign w:val="bottom"/>
          </w:tcPr>
          <w:p w14:paraId="4E27D412" w14:textId="77777777" w:rsidR="001A2306" w:rsidRPr="006278BE" w:rsidRDefault="001A2306" w:rsidP="00837CE3">
            <w:r w:rsidRPr="006278BE">
              <w:t>0.23279</w:t>
            </w:r>
          </w:p>
        </w:tc>
      </w:tr>
      <w:tr w:rsidR="001A2306" w:rsidRPr="006278BE" w14:paraId="7A0FCB01" w14:textId="77777777" w:rsidTr="00A75C46">
        <w:trPr>
          <w:trHeight w:val="242"/>
        </w:trPr>
        <w:tc>
          <w:tcPr>
            <w:tcW w:w="0" w:type="dxa"/>
          </w:tcPr>
          <w:p w14:paraId="316672FC" w14:textId="77777777" w:rsidR="001A2306" w:rsidRPr="006278BE" w:rsidRDefault="001A2306" w:rsidP="00837CE3">
            <w:r w:rsidRPr="006278BE">
              <w:t>SPN</w:t>
            </w:r>
          </w:p>
        </w:tc>
        <w:tc>
          <w:tcPr>
            <w:tcW w:w="0" w:type="dxa"/>
            <w:vAlign w:val="bottom"/>
          </w:tcPr>
          <w:p w14:paraId="42560BCF" w14:textId="77777777" w:rsidR="001A2306" w:rsidRPr="006278BE" w:rsidRDefault="001A2306" w:rsidP="00837CE3">
            <w:r w:rsidRPr="006278BE">
              <w:t>0.24098</w:t>
            </w:r>
          </w:p>
        </w:tc>
      </w:tr>
      <w:tr w:rsidR="001A2306" w:rsidRPr="006278BE" w14:paraId="527ACE4B" w14:textId="77777777" w:rsidTr="00A75C46">
        <w:trPr>
          <w:trHeight w:val="242"/>
        </w:trPr>
        <w:tc>
          <w:tcPr>
            <w:tcW w:w="0" w:type="dxa"/>
          </w:tcPr>
          <w:p w14:paraId="4AEBD827" w14:textId="77777777" w:rsidR="001A2306" w:rsidRPr="006278BE" w:rsidRDefault="001A2306" w:rsidP="00837CE3">
            <w:r w:rsidRPr="006278BE">
              <w:t>EPN</w:t>
            </w:r>
          </w:p>
        </w:tc>
        <w:tc>
          <w:tcPr>
            <w:tcW w:w="0" w:type="dxa"/>
            <w:vAlign w:val="bottom"/>
          </w:tcPr>
          <w:p w14:paraId="54D0347F" w14:textId="77777777" w:rsidR="001A2306" w:rsidRPr="006278BE" w:rsidRDefault="001A2306" w:rsidP="00837CE3">
            <w:r w:rsidRPr="006278BE">
              <w:t>0.37541</w:t>
            </w:r>
          </w:p>
        </w:tc>
      </w:tr>
      <w:tr w:rsidR="001A2306" w:rsidRPr="006278BE" w14:paraId="30632FFE" w14:textId="77777777" w:rsidTr="00A75C46">
        <w:trPr>
          <w:trHeight w:val="242"/>
        </w:trPr>
        <w:tc>
          <w:tcPr>
            <w:tcW w:w="0" w:type="dxa"/>
          </w:tcPr>
          <w:p w14:paraId="4C48EB23" w14:textId="77777777" w:rsidR="001A2306" w:rsidRPr="006278BE" w:rsidRDefault="001A2306" w:rsidP="00837CE3">
            <w:r w:rsidRPr="006278BE">
              <w:t>SPD</w:t>
            </w:r>
          </w:p>
        </w:tc>
        <w:tc>
          <w:tcPr>
            <w:tcW w:w="0" w:type="dxa"/>
            <w:vAlign w:val="bottom"/>
          </w:tcPr>
          <w:p w14:paraId="24717A07" w14:textId="77777777" w:rsidR="001A2306" w:rsidRPr="006278BE" w:rsidRDefault="001A2306" w:rsidP="00837CE3">
            <w:r w:rsidRPr="006278BE">
              <w:t>0.25492</w:t>
            </w:r>
          </w:p>
        </w:tc>
      </w:tr>
      <w:tr w:rsidR="001A2306" w:rsidRPr="006278BE" w14:paraId="6B8CCECD" w14:textId="77777777" w:rsidTr="00A75C46">
        <w:trPr>
          <w:trHeight w:val="242"/>
        </w:trPr>
        <w:tc>
          <w:tcPr>
            <w:tcW w:w="0" w:type="dxa"/>
          </w:tcPr>
          <w:p w14:paraId="6834E7C1" w14:textId="77777777" w:rsidR="001A2306" w:rsidRPr="006278BE" w:rsidRDefault="001A2306" w:rsidP="00837CE3">
            <w:r w:rsidRPr="006278BE">
              <w:t>SPMW</w:t>
            </w:r>
          </w:p>
        </w:tc>
        <w:tc>
          <w:tcPr>
            <w:tcW w:w="0" w:type="dxa"/>
            <w:vAlign w:val="bottom"/>
          </w:tcPr>
          <w:p w14:paraId="50ABD810" w14:textId="77777777" w:rsidR="001A2306" w:rsidRPr="006278BE" w:rsidRDefault="001A2306" w:rsidP="00837CE3">
            <w:r w:rsidRPr="006278BE">
              <w:t>0.28443</w:t>
            </w:r>
          </w:p>
        </w:tc>
      </w:tr>
      <w:tr w:rsidR="001A2306" w:rsidRPr="006278BE" w14:paraId="0D2BF864" w14:textId="77777777" w:rsidTr="00A75C46">
        <w:trPr>
          <w:trHeight w:val="242"/>
        </w:trPr>
        <w:tc>
          <w:tcPr>
            <w:tcW w:w="0" w:type="dxa"/>
          </w:tcPr>
          <w:p w14:paraId="13E68B62" w14:textId="77777777" w:rsidR="001A2306" w:rsidRPr="006278BE" w:rsidRDefault="001A2306" w:rsidP="00837CE3">
            <w:r w:rsidRPr="006278BE">
              <w:t>SSEH</w:t>
            </w:r>
          </w:p>
        </w:tc>
        <w:tc>
          <w:tcPr>
            <w:tcW w:w="0" w:type="dxa"/>
            <w:vAlign w:val="bottom"/>
          </w:tcPr>
          <w:p w14:paraId="0E7DDA4A" w14:textId="77777777" w:rsidR="001A2306" w:rsidRPr="006278BE" w:rsidRDefault="001A2306" w:rsidP="00837CE3">
            <w:r w:rsidRPr="006278BE">
              <w:t>0.19098</w:t>
            </w:r>
          </w:p>
        </w:tc>
      </w:tr>
      <w:tr w:rsidR="001A2306" w:rsidRPr="006278BE" w14:paraId="16386EA7" w14:textId="77777777" w:rsidTr="00A75C46">
        <w:trPr>
          <w:trHeight w:val="242"/>
        </w:trPr>
        <w:tc>
          <w:tcPr>
            <w:tcW w:w="0" w:type="dxa"/>
          </w:tcPr>
          <w:p w14:paraId="6AE4CDF2" w14:textId="77777777" w:rsidR="001A2306" w:rsidRPr="006278BE" w:rsidRDefault="001A2306" w:rsidP="00837CE3">
            <w:r w:rsidRPr="006278BE">
              <w:t>SSES</w:t>
            </w:r>
          </w:p>
        </w:tc>
        <w:tc>
          <w:tcPr>
            <w:tcW w:w="0" w:type="dxa"/>
            <w:vAlign w:val="bottom"/>
          </w:tcPr>
          <w:p w14:paraId="66BDB0E7" w14:textId="77777777" w:rsidR="001A2306" w:rsidRPr="006278BE" w:rsidRDefault="001A2306" w:rsidP="00837CE3">
            <w:r w:rsidRPr="006278BE">
              <w:t>0.35902</w:t>
            </w:r>
          </w:p>
        </w:tc>
      </w:tr>
    </w:tbl>
    <w:p w14:paraId="0DF9C341" w14:textId="77777777" w:rsidR="001A2306" w:rsidRPr="006278BE" w:rsidRDefault="001A2306" w:rsidP="001A2306">
      <w:pPr>
        <w:pStyle w:val="AppendixHeading"/>
      </w:pPr>
    </w:p>
    <w:p w14:paraId="41C44C23" w14:textId="77777777" w:rsidR="001A2306" w:rsidRPr="006278BE" w:rsidRDefault="001A2306" w:rsidP="00837CE3">
      <w:pPr>
        <w:pStyle w:val="Caption"/>
      </w:pPr>
      <w:r w:rsidRPr="006278BE">
        <w:t>Maximum revenue exposure adjustment for the LVSSB time to quote term (TQBRE</w:t>
      </w:r>
      <w:r w:rsidRPr="006278BE">
        <w:rPr>
          <w:rStyle w:val="Subscript"/>
        </w:rPr>
        <w:t>t</w:t>
      </w:r>
      <w:r w:rsidRPr="006278BE">
        <w:t>) (£m)</w:t>
      </w:r>
    </w:p>
    <w:tbl>
      <w:tblPr>
        <w:tblStyle w:val="AppendixTable"/>
        <w:tblW w:w="2766" w:type="dxa"/>
        <w:tblLayout w:type="fixed"/>
        <w:tblLook w:val="04A0" w:firstRow="1" w:lastRow="0" w:firstColumn="1" w:lastColumn="0" w:noHBand="0" w:noVBand="1"/>
      </w:tblPr>
      <w:tblGrid>
        <w:gridCol w:w="1127"/>
        <w:gridCol w:w="1639"/>
      </w:tblGrid>
      <w:tr w:rsidR="001A2306" w:rsidRPr="006278BE"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6278BE" w:rsidRDefault="001A2306" w:rsidP="00837CE3">
            <w:r w:rsidRPr="006278BE">
              <w:t>Licensee</w:t>
            </w:r>
          </w:p>
        </w:tc>
        <w:tc>
          <w:tcPr>
            <w:tcW w:w="1639" w:type="dxa"/>
          </w:tcPr>
          <w:p w14:paraId="612D7807" w14:textId="77777777" w:rsidR="001A2306" w:rsidRPr="006278BE" w:rsidRDefault="001A2306" w:rsidP="00837CE3">
            <w:r w:rsidRPr="006278BE">
              <w:t>TQBRE</w:t>
            </w:r>
            <w:r w:rsidRPr="006278BE">
              <w:rPr>
                <w:rStyle w:val="Subscript"/>
              </w:rPr>
              <w:t>t</w:t>
            </w:r>
            <w:r w:rsidRPr="006278BE">
              <w:t xml:space="preserve"> (£m)</w:t>
            </w:r>
          </w:p>
        </w:tc>
      </w:tr>
      <w:tr w:rsidR="001A2306" w:rsidRPr="006278BE" w14:paraId="50E44AD5" w14:textId="77777777" w:rsidTr="00A75C46">
        <w:trPr>
          <w:trHeight w:val="170"/>
        </w:trPr>
        <w:tc>
          <w:tcPr>
            <w:tcW w:w="0" w:type="dxa"/>
          </w:tcPr>
          <w:p w14:paraId="66E1D866" w14:textId="77777777" w:rsidR="001A2306" w:rsidRPr="006278BE" w:rsidRDefault="001A2306" w:rsidP="00837CE3">
            <w:r w:rsidRPr="006278BE">
              <w:t>ENWL</w:t>
            </w:r>
          </w:p>
        </w:tc>
        <w:tc>
          <w:tcPr>
            <w:tcW w:w="0" w:type="dxa"/>
            <w:vAlign w:val="bottom"/>
          </w:tcPr>
          <w:p w14:paraId="0137B340" w14:textId="77777777" w:rsidR="001A2306" w:rsidRPr="006278BE" w:rsidRDefault="001A2306" w:rsidP="00837CE3">
            <w:r w:rsidRPr="006278BE">
              <w:t>0.327</w:t>
            </w:r>
          </w:p>
        </w:tc>
      </w:tr>
      <w:tr w:rsidR="001A2306" w:rsidRPr="006278BE" w14:paraId="31151DCB" w14:textId="77777777" w:rsidTr="00A75C46">
        <w:trPr>
          <w:trHeight w:val="170"/>
        </w:trPr>
        <w:tc>
          <w:tcPr>
            <w:tcW w:w="0" w:type="dxa"/>
          </w:tcPr>
          <w:p w14:paraId="6117AA24" w14:textId="77777777" w:rsidR="001A2306" w:rsidRPr="006278BE" w:rsidRDefault="001A2306" w:rsidP="00837CE3">
            <w:r w:rsidRPr="006278BE">
              <w:t>NPgN</w:t>
            </w:r>
          </w:p>
        </w:tc>
        <w:tc>
          <w:tcPr>
            <w:tcW w:w="0" w:type="dxa"/>
            <w:vAlign w:val="bottom"/>
          </w:tcPr>
          <w:p w14:paraId="63E7076F" w14:textId="77777777" w:rsidR="001A2306" w:rsidRPr="006278BE" w:rsidRDefault="001A2306" w:rsidP="00837CE3">
            <w:r w:rsidRPr="006278BE">
              <w:t>0.243</w:t>
            </w:r>
          </w:p>
        </w:tc>
      </w:tr>
      <w:tr w:rsidR="001A2306" w:rsidRPr="006278BE" w14:paraId="7CD3CCA7" w14:textId="77777777" w:rsidTr="00A75C46">
        <w:trPr>
          <w:trHeight w:val="170"/>
        </w:trPr>
        <w:tc>
          <w:tcPr>
            <w:tcW w:w="0" w:type="dxa"/>
          </w:tcPr>
          <w:p w14:paraId="1224C0E0" w14:textId="77777777" w:rsidR="001A2306" w:rsidRPr="006278BE" w:rsidRDefault="001A2306" w:rsidP="00837CE3">
            <w:r w:rsidRPr="006278BE">
              <w:t>NPgY</w:t>
            </w:r>
          </w:p>
        </w:tc>
        <w:tc>
          <w:tcPr>
            <w:tcW w:w="0" w:type="dxa"/>
            <w:vAlign w:val="bottom"/>
          </w:tcPr>
          <w:p w14:paraId="270819D5" w14:textId="77777777" w:rsidR="001A2306" w:rsidRPr="006278BE" w:rsidRDefault="001A2306" w:rsidP="00837CE3">
            <w:r w:rsidRPr="006278BE">
              <w:t>0.335</w:t>
            </w:r>
          </w:p>
        </w:tc>
      </w:tr>
      <w:tr w:rsidR="001A2306" w:rsidRPr="006278BE" w14:paraId="700269DC" w14:textId="77777777" w:rsidTr="00A75C46">
        <w:trPr>
          <w:trHeight w:val="170"/>
        </w:trPr>
        <w:tc>
          <w:tcPr>
            <w:tcW w:w="0" w:type="dxa"/>
          </w:tcPr>
          <w:p w14:paraId="645F1F6C" w14:textId="77777777" w:rsidR="001A2306" w:rsidRPr="006278BE" w:rsidRDefault="001A2306" w:rsidP="00837CE3">
            <w:r w:rsidRPr="006278BE">
              <w:t>WMID</w:t>
            </w:r>
          </w:p>
        </w:tc>
        <w:tc>
          <w:tcPr>
            <w:tcW w:w="0" w:type="dxa"/>
            <w:vAlign w:val="bottom"/>
          </w:tcPr>
          <w:p w14:paraId="30455CB5" w14:textId="77777777" w:rsidR="001A2306" w:rsidRPr="006278BE" w:rsidRDefault="001A2306" w:rsidP="00837CE3">
            <w:r w:rsidRPr="006278BE">
              <w:t>0.422</w:t>
            </w:r>
          </w:p>
        </w:tc>
      </w:tr>
      <w:tr w:rsidR="001A2306" w:rsidRPr="006278BE" w14:paraId="7DE0B2FE" w14:textId="77777777" w:rsidTr="00A75C46">
        <w:trPr>
          <w:trHeight w:val="170"/>
        </w:trPr>
        <w:tc>
          <w:tcPr>
            <w:tcW w:w="0" w:type="dxa"/>
          </w:tcPr>
          <w:p w14:paraId="27A42285" w14:textId="77777777" w:rsidR="001A2306" w:rsidRPr="006278BE" w:rsidRDefault="001A2306" w:rsidP="00837CE3">
            <w:r w:rsidRPr="006278BE">
              <w:t>EMID</w:t>
            </w:r>
          </w:p>
        </w:tc>
        <w:tc>
          <w:tcPr>
            <w:tcW w:w="0" w:type="dxa"/>
            <w:vAlign w:val="bottom"/>
          </w:tcPr>
          <w:p w14:paraId="5ECD1D0F" w14:textId="77777777" w:rsidR="001A2306" w:rsidRPr="006278BE" w:rsidRDefault="001A2306" w:rsidP="00837CE3">
            <w:r w:rsidRPr="006278BE">
              <w:t>0.432</w:t>
            </w:r>
          </w:p>
        </w:tc>
      </w:tr>
      <w:tr w:rsidR="001A2306" w:rsidRPr="006278BE" w14:paraId="64D4F422" w14:textId="77777777" w:rsidTr="00A75C46">
        <w:trPr>
          <w:trHeight w:val="170"/>
        </w:trPr>
        <w:tc>
          <w:tcPr>
            <w:tcW w:w="0" w:type="dxa"/>
          </w:tcPr>
          <w:p w14:paraId="303FC5B7" w14:textId="77777777" w:rsidR="001A2306" w:rsidRPr="006278BE" w:rsidRDefault="001A2306" w:rsidP="00837CE3">
            <w:r w:rsidRPr="006278BE">
              <w:t>SWALES</w:t>
            </w:r>
          </w:p>
        </w:tc>
        <w:tc>
          <w:tcPr>
            <w:tcW w:w="0" w:type="dxa"/>
            <w:vAlign w:val="bottom"/>
          </w:tcPr>
          <w:p w14:paraId="1990D8AC" w14:textId="77777777" w:rsidR="001A2306" w:rsidRPr="006278BE" w:rsidRDefault="001A2306" w:rsidP="00837CE3">
            <w:r w:rsidRPr="006278BE">
              <w:t>0.216</w:t>
            </w:r>
          </w:p>
        </w:tc>
      </w:tr>
      <w:tr w:rsidR="001A2306" w:rsidRPr="006278BE" w14:paraId="00C53B4A" w14:textId="77777777" w:rsidTr="00A75C46">
        <w:trPr>
          <w:trHeight w:val="170"/>
        </w:trPr>
        <w:tc>
          <w:tcPr>
            <w:tcW w:w="0" w:type="dxa"/>
          </w:tcPr>
          <w:p w14:paraId="58A6984A" w14:textId="77777777" w:rsidR="001A2306" w:rsidRPr="006278BE" w:rsidRDefault="001A2306" w:rsidP="00837CE3">
            <w:r w:rsidRPr="006278BE">
              <w:t>SWEST</w:t>
            </w:r>
          </w:p>
        </w:tc>
        <w:tc>
          <w:tcPr>
            <w:tcW w:w="0" w:type="dxa"/>
            <w:vAlign w:val="bottom"/>
          </w:tcPr>
          <w:p w14:paraId="0A2D23DB" w14:textId="77777777" w:rsidR="001A2306" w:rsidRPr="006278BE" w:rsidRDefault="001A2306" w:rsidP="00837CE3">
            <w:r w:rsidRPr="006278BE">
              <w:t>0.328</w:t>
            </w:r>
          </w:p>
        </w:tc>
      </w:tr>
      <w:tr w:rsidR="001A2306" w:rsidRPr="006278BE" w14:paraId="375E5940" w14:textId="77777777" w:rsidTr="00A75C46">
        <w:trPr>
          <w:trHeight w:val="170"/>
        </w:trPr>
        <w:tc>
          <w:tcPr>
            <w:tcW w:w="0" w:type="dxa"/>
          </w:tcPr>
          <w:p w14:paraId="2980383D" w14:textId="77777777" w:rsidR="001A2306" w:rsidRPr="006278BE" w:rsidRDefault="001A2306" w:rsidP="00837CE3">
            <w:r w:rsidRPr="006278BE">
              <w:t>LPN</w:t>
            </w:r>
          </w:p>
        </w:tc>
        <w:tc>
          <w:tcPr>
            <w:tcW w:w="0" w:type="dxa"/>
            <w:vAlign w:val="bottom"/>
          </w:tcPr>
          <w:p w14:paraId="36FA3209" w14:textId="77777777" w:rsidR="001A2306" w:rsidRPr="006278BE" w:rsidRDefault="001A2306" w:rsidP="00837CE3">
            <w:r w:rsidRPr="006278BE">
              <w:t>0.284</w:t>
            </w:r>
          </w:p>
        </w:tc>
      </w:tr>
      <w:tr w:rsidR="001A2306" w:rsidRPr="006278BE" w14:paraId="10D995C3" w14:textId="77777777" w:rsidTr="00A75C46">
        <w:trPr>
          <w:trHeight w:val="170"/>
        </w:trPr>
        <w:tc>
          <w:tcPr>
            <w:tcW w:w="0" w:type="dxa"/>
          </w:tcPr>
          <w:p w14:paraId="3992C378" w14:textId="77777777" w:rsidR="001A2306" w:rsidRPr="006278BE" w:rsidRDefault="001A2306" w:rsidP="00837CE3">
            <w:r w:rsidRPr="006278BE">
              <w:t>SPN</w:t>
            </w:r>
          </w:p>
        </w:tc>
        <w:tc>
          <w:tcPr>
            <w:tcW w:w="0" w:type="dxa"/>
            <w:vAlign w:val="bottom"/>
          </w:tcPr>
          <w:p w14:paraId="4E61968E" w14:textId="77777777" w:rsidR="001A2306" w:rsidRPr="006278BE" w:rsidRDefault="001A2306" w:rsidP="00837CE3">
            <w:r w:rsidRPr="006278BE">
              <w:t>0.294</w:t>
            </w:r>
          </w:p>
        </w:tc>
      </w:tr>
      <w:tr w:rsidR="001A2306" w:rsidRPr="006278BE" w14:paraId="085D1693" w14:textId="77777777" w:rsidTr="00A75C46">
        <w:trPr>
          <w:trHeight w:val="170"/>
        </w:trPr>
        <w:tc>
          <w:tcPr>
            <w:tcW w:w="0" w:type="dxa"/>
          </w:tcPr>
          <w:p w14:paraId="06531AF5" w14:textId="77777777" w:rsidR="001A2306" w:rsidRPr="006278BE" w:rsidRDefault="001A2306" w:rsidP="00837CE3">
            <w:r w:rsidRPr="006278BE">
              <w:t>EPN</w:t>
            </w:r>
          </w:p>
        </w:tc>
        <w:tc>
          <w:tcPr>
            <w:tcW w:w="0" w:type="dxa"/>
            <w:vAlign w:val="bottom"/>
          </w:tcPr>
          <w:p w14:paraId="3D3DD690" w14:textId="77777777" w:rsidR="001A2306" w:rsidRPr="006278BE" w:rsidRDefault="001A2306" w:rsidP="00837CE3">
            <w:r w:rsidRPr="006278BE">
              <w:t>0.458</w:t>
            </w:r>
          </w:p>
        </w:tc>
      </w:tr>
      <w:tr w:rsidR="001A2306" w:rsidRPr="006278BE" w14:paraId="4CC8560A" w14:textId="77777777" w:rsidTr="00A75C46">
        <w:trPr>
          <w:trHeight w:val="170"/>
        </w:trPr>
        <w:tc>
          <w:tcPr>
            <w:tcW w:w="0" w:type="dxa"/>
          </w:tcPr>
          <w:p w14:paraId="7637CB15" w14:textId="77777777" w:rsidR="001A2306" w:rsidRPr="006278BE" w:rsidRDefault="001A2306" w:rsidP="00837CE3">
            <w:r w:rsidRPr="006278BE">
              <w:t>SPD</w:t>
            </w:r>
          </w:p>
        </w:tc>
        <w:tc>
          <w:tcPr>
            <w:tcW w:w="0" w:type="dxa"/>
            <w:vAlign w:val="bottom"/>
          </w:tcPr>
          <w:p w14:paraId="5576E1FC" w14:textId="77777777" w:rsidR="001A2306" w:rsidRPr="006278BE" w:rsidRDefault="001A2306" w:rsidP="00837CE3">
            <w:r w:rsidRPr="006278BE">
              <w:t>0.311</w:t>
            </w:r>
          </w:p>
        </w:tc>
      </w:tr>
      <w:tr w:rsidR="001A2306" w:rsidRPr="006278BE" w14:paraId="41032BC6" w14:textId="77777777" w:rsidTr="00A75C46">
        <w:trPr>
          <w:trHeight w:val="170"/>
        </w:trPr>
        <w:tc>
          <w:tcPr>
            <w:tcW w:w="0" w:type="dxa"/>
          </w:tcPr>
          <w:p w14:paraId="3C99A123" w14:textId="77777777" w:rsidR="001A2306" w:rsidRPr="006278BE" w:rsidRDefault="001A2306" w:rsidP="00837CE3">
            <w:r w:rsidRPr="006278BE">
              <w:t>SPMW</w:t>
            </w:r>
          </w:p>
        </w:tc>
        <w:tc>
          <w:tcPr>
            <w:tcW w:w="0" w:type="dxa"/>
            <w:vAlign w:val="bottom"/>
          </w:tcPr>
          <w:p w14:paraId="6CC79DF2" w14:textId="77777777" w:rsidR="001A2306" w:rsidRPr="006278BE" w:rsidRDefault="001A2306" w:rsidP="00837CE3">
            <w:r w:rsidRPr="006278BE">
              <w:t>0.347</w:t>
            </w:r>
          </w:p>
        </w:tc>
      </w:tr>
      <w:tr w:rsidR="001A2306" w:rsidRPr="006278BE" w14:paraId="481C96BC" w14:textId="77777777" w:rsidTr="00A75C46">
        <w:trPr>
          <w:trHeight w:val="170"/>
        </w:trPr>
        <w:tc>
          <w:tcPr>
            <w:tcW w:w="0" w:type="dxa"/>
          </w:tcPr>
          <w:p w14:paraId="31B32345" w14:textId="77777777" w:rsidR="001A2306" w:rsidRPr="006278BE" w:rsidRDefault="001A2306" w:rsidP="00837CE3">
            <w:r w:rsidRPr="006278BE">
              <w:t>SSEH</w:t>
            </w:r>
          </w:p>
        </w:tc>
        <w:tc>
          <w:tcPr>
            <w:tcW w:w="0" w:type="dxa"/>
            <w:vAlign w:val="bottom"/>
          </w:tcPr>
          <w:p w14:paraId="405CEDD3" w14:textId="77777777" w:rsidR="001A2306" w:rsidRPr="006278BE" w:rsidRDefault="001A2306" w:rsidP="00837CE3">
            <w:r w:rsidRPr="006278BE">
              <w:t>0.233</w:t>
            </w:r>
          </w:p>
        </w:tc>
      </w:tr>
      <w:tr w:rsidR="001A2306" w:rsidRPr="006278BE" w14:paraId="4A1E7141" w14:textId="77777777" w:rsidTr="00A75C46">
        <w:trPr>
          <w:trHeight w:val="170"/>
        </w:trPr>
        <w:tc>
          <w:tcPr>
            <w:tcW w:w="0" w:type="dxa"/>
          </w:tcPr>
          <w:p w14:paraId="0BCF9765" w14:textId="77777777" w:rsidR="001A2306" w:rsidRPr="006278BE" w:rsidRDefault="001A2306" w:rsidP="00837CE3">
            <w:r w:rsidRPr="006278BE">
              <w:t>SSES</w:t>
            </w:r>
          </w:p>
        </w:tc>
        <w:tc>
          <w:tcPr>
            <w:tcW w:w="0" w:type="dxa"/>
            <w:vAlign w:val="bottom"/>
          </w:tcPr>
          <w:p w14:paraId="35EFC327" w14:textId="77777777" w:rsidR="001A2306" w:rsidRPr="006278BE" w:rsidRDefault="001A2306" w:rsidP="00837CE3">
            <w:r w:rsidRPr="006278BE">
              <w:t>0.438</w:t>
            </w:r>
          </w:p>
        </w:tc>
      </w:tr>
    </w:tbl>
    <w:p w14:paraId="0CEBAC66" w14:textId="77777777" w:rsidR="001A2306" w:rsidRPr="006278BE" w:rsidRDefault="001A2306" w:rsidP="001A2306">
      <w:pPr>
        <w:pStyle w:val="AppendixHeading"/>
      </w:pPr>
    </w:p>
    <w:p w14:paraId="48417A1B" w14:textId="77777777" w:rsidR="001A2306" w:rsidRPr="006278BE" w:rsidRDefault="001A2306" w:rsidP="00837CE3">
      <w:pPr>
        <w:pStyle w:val="Caption"/>
      </w:pPr>
      <w:r w:rsidRPr="006278BE">
        <w:t>Incentive rate for the LVSSB time to quote term (£m) (TQBI</w:t>
      </w:r>
      <w:r w:rsidRPr="006278BE">
        <w:rPr>
          <w:rStyle w:val="Subscript"/>
        </w:rPr>
        <w:t>t</w:t>
      </w:r>
      <w:r w:rsidRPr="006278BE">
        <w:t>)</w:t>
      </w:r>
    </w:p>
    <w:tbl>
      <w:tblPr>
        <w:tblStyle w:val="AppendixTable"/>
        <w:tblW w:w="2491" w:type="dxa"/>
        <w:tblLayout w:type="fixed"/>
        <w:tblLook w:val="04A0" w:firstRow="1" w:lastRow="0" w:firstColumn="1" w:lastColumn="0" w:noHBand="0" w:noVBand="1"/>
      </w:tblPr>
      <w:tblGrid>
        <w:gridCol w:w="1243"/>
        <w:gridCol w:w="1248"/>
      </w:tblGrid>
      <w:tr w:rsidR="001A2306" w:rsidRPr="006278BE"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6278BE" w:rsidRDefault="001A2306" w:rsidP="00837CE3">
            <w:r w:rsidRPr="006278BE">
              <w:t>Licensee</w:t>
            </w:r>
          </w:p>
        </w:tc>
        <w:tc>
          <w:tcPr>
            <w:tcW w:w="1248" w:type="dxa"/>
          </w:tcPr>
          <w:p w14:paraId="0877475D" w14:textId="77777777" w:rsidR="001A2306" w:rsidRPr="006278BE" w:rsidRDefault="001A2306" w:rsidP="00837CE3">
            <w:r w:rsidRPr="006278BE">
              <w:t>TQBI</w:t>
            </w:r>
            <w:r w:rsidRPr="006278BE">
              <w:rPr>
                <w:rStyle w:val="Subscript"/>
              </w:rPr>
              <w:t>t</w:t>
            </w:r>
            <w:r w:rsidRPr="006278BE">
              <w:t xml:space="preserve"> (£m)</w:t>
            </w:r>
          </w:p>
        </w:tc>
      </w:tr>
      <w:tr w:rsidR="001A2306" w:rsidRPr="006278BE" w14:paraId="038210C6" w14:textId="77777777" w:rsidTr="00A75C46">
        <w:trPr>
          <w:trHeight w:val="369"/>
        </w:trPr>
        <w:tc>
          <w:tcPr>
            <w:tcW w:w="0" w:type="dxa"/>
          </w:tcPr>
          <w:p w14:paraId="1578187B" w14:textId="77777777" w:rsidR="001A2306" w:rsidRPr="006278BE" w:rsidRDefault="001A2306" w:rsidP="00837CE3">
            <w:r w:rsidRPr="006278BE">
              <w:t>ENWL</w:t>
            </w:r>
          </w:p>
        </w:tc>
        <w:tc>
          <w:tcPr>
            <w:tcW w:w="0" w:type="dxa"/>
            <w:vAlign w:val="bottom"/>
          </w:tcPr>
          <w:p w14:paraId="3B4FE7F2" w14:textId="77777777" w:rsidR="001A2306" w:rsidRPr="006278BE" w:rsidRDefault="001A2306" w:rsidP="00837CE3">
            <w:r w:rsidRPr="006278BE">
              <w:t>0.15951</w:t>
            </w:r>
          </w:p>
        </w:tc>
      </w:tr>
      <w:tr w:rsidR="001A2306" w:rsidRPr="006278BE" w14:paraId="2286B511" w14:textId="77777777" w:rsidTr="00A75C46">
        <w:trPr>
          <w:trHeight w:val="369"/>
        </w:trPr>
        <w:tc>
          <w:tcPr>
            <w:tcW w:w="0" w:type="dxa"/>
          </w:tcPr>
          <w:p w14:paraId="2FCA37F3" w14:textId="77777777" w:rsidR="001A2306" w:rsidRPr="006278BE" w:rsidRDefault="001A2306" w:rsidP="00837CE3">
            <w:r w:rsidRPr="006278BE">
              <w:t>NPgN</w:t>
            </w:r>
          </w:p>
        </w:tc>
        <w:tc>
          <w:tcPr>
            <w:tcW w:w="0" w:type="dxa"/>
            <w:vAlign w:val="bottom"/>
          </w:tcPr>
          <w:p w14:paraId="7BD12BB5" w14:textId="77777777" w:rsidR="001A2306" w:rsidRPr="006278BE" w:rsidRDefault="001A2306" w:rsidP="00837CE3">
            <w:r w:rsidRPr="006278BE">
              <w:t>0.11854</w:t>
            </w:r>
          </w:p>
        </w:tc>
      </w:tr>
      <w:tr w:rsidR="001A2306" w:rsidRPr="006278BE" w14:paraId="62DA6D82" w14:textId="77777777" w:rsidTr="00A75C46">
        <w:trPr>
          <w:trHeight w:val="369"/>
        </w:trPr>
        <w:tc>
          <w:tcPr>
            <w:tcW w:w="0" w:type="dxa"/>
          </w:tcPr>
          <w:p w14:paraId="24DD1FD3" w14:textId="77777777" w:rsidR="001A2306" w:rsidRPr="006278BE" w:rsidRDefault="001A2306" w:rsidP="00837CE3">
            <w:r w:rsidRPr="006278BE">
              <w:t>NPgY</w:t>
            </w:r>
          </w:p>
        </w:tc>
        <w:tc>
          <w:tcPr>
            <w:tcW w:w="0" w:type="dxa"/>
            <w:vAlign w:val="bottom"/>
          </w:tcPr>
          <w:p w14:paraId="521AA28A" w14:textId="77777777" w:rsidR="001A2306" w:rsidRPr="006278BE" w:rsidRDefault="001A2306" w:rsidP="00837CE3">
            <w:r w:rsidRPr="006278BE">
              <w:t>0.16341</w:t>
            </w:r>
          </w:p>
        </w:tc>
      </w:tr>
      <w:tr w:rsidR="001A2306" w:rsidRPr="006278BE" w14:paraId="491EECC4" w14:textId="77777777" w:rsidTr="00A75C46">
        <w:trPr>
          <w:trHeight w:val="369"/>
        </w:trPr>
        <w:tc>
          <w:tcPr>
            <w:tcW w:w="0" w:type="dxa"/>
          </w:tcPr>
          <w:p w14:paraId="70A80B36" w14:textId="77777777" w:rsidR="001A2306" w:rsidRPr="006278BE" w:rsidRDefault="001A2306" w:rsidP="00837CE3">
            <w:r w:rsidRPr="006278BE">
              <w:t>WMID</w:t>
            </w:r>
          </w:p>
        </w:tc>
        <w:tc>
          <w:tcPr>
            <w:tcW w:w="0" w:type="dxa"/>
            <w:vAlign w:val="bottom"/>
          </w:tcPr>
          <w:p w14:paraId="79C30189" w14:textId="77777777" w:rsidR="001A2306" w:rsidRPr="006278BE" w:rsidRDefault="001A2306" w:rsidP="00837CE3">
            <w:r w:rsidRPr="006278BE">
              <w:t>0.20585</w:t>
            </w:r>
          </w:p>
        </w:tc>
      </w:tr>
      <w:tr w:rsidR="001A2306" w:rsidRPr="006278BE" w14:paraId="112C3B72" w14:textId="77777777" w:rsidTr="00A75C46">
        <w:trPr>
          <w:trHeight w:val="369"/>
        </w:trPr>
        <w:tc>
          <w:tcPr>
            <w:tcW w:w="0" w:type="dxa"/>
          </w:tcPr>
          <w:p w14:paraId="426DE8C1" w14:textId="77777777" w:rsidR="001A2306" w:rsidRPr="006278BE" w:rsidRDefault="001A2306" w:rsidP="00837CE3">
            <w:r w:rsidRPr="006278BE">
              <w:t>EMID</w:t>
            </w:r>
          </w:p>
        </w:tc>
        <w:tc>
          <w:tcPr>
            <w:tcW w:w="0" w:type="dxa"/>
            <w:vAlign w:val="bottom"/>
          </w:tcPr>
          <w:p w14:paraId="0D870DE1" w14:textId="77777777" w:rsidR="001A2306" w:rsidRPr="006278BE" w:rsidRDefault="001A2306" w:rsidP="00837CE3">
            <w:r w:rsidRPr="006278BE">
              <w:t>0.21073</w:t>
            </w:r>
          </w:p>
        </w:tc>
      </w:tr>
      <w:tr w:rsidR="001A2306" w:rsidRPr="006278BE" w14:paraId="14130789" w14:textId="77777777" w:rsidTr="00A75C46">
        <w:trPr>
          <w:trHeight w:val="369"/>
        </w:trPr>
        <w:tc>
          <w:tcPr>
            <w:tcW w:w="0" w:type="dxa"/>
          </w:tcPr>
          <w:p w14:paraId="68F13B8F" w14:textId="77777777" w:rsidR="001A2306" w:rsidRPr="006278BE" w:rsidRDefault="001A2306" w:rsidP="00837CE3">
            <w:r w:rsidRPr="006278BE">
              <w:t>SWALES</w:t>
            </w:r>
          </w:p>
        </w:tc>
        <w:tc>
          <w:tcPr>
            <w:tcW w:w="0" w:type="dxa"/>
            <w:vAlign w:val="bottom"/>
          </w:tcPr>
          <w:p w14:paraId="0986D12B" w14:textId="77777777" w:rsidR="001A2306" w:rsidRPr="006278BE" w:rsidRDefault="001A2306" w:rsidP="00837CE3">
            <w:r w:rsidRPr="006278BE">
              <w:t>0.10537</w:t>
            </w:r>
          </w:p>
        </w:tc>
      </w:tr>
      <w:tr w:rsidR="001A2306" w:rsidRPr="006278BE" w14:paraId="6642F17F" w14:textId="77777777" w:rsidTr="00A75C46">
        <w:trPr>
          <w:trHeight w:val="369"/>
        </w:trPr>
        <w:tc>
          <w:tcPr>
            <w:tcW w:w="0" w:type="dxa"/>
          </w:tcPr>
          <w:p w14:paraId="3914CCFD" w14:textId="77777777" w:rsidR="001A2306" w:rsidRPr="006278BE" w:rsidRDefault="001A2306" w:rsidP="00837CE3">
            <w:r w:rsidRPr="006278BE">
              <w:t>SWEST</w:t>
            </w:r>
          </w:p>
        </w:tc>
        <w:tc>
          <w:tcPr>
            <w:tcW w:w="0" w:type="dxa"/>
            <w:vAlign w:val="bottom"/>
          </w:tcPr>
          <w:p w14:paraId="6E08E4EB" w14:textId="77777777" w:rsidR="001A2306" w:rsidRPr="006278BE" w:rsidRDefault="001A2306" w:rsidP="00837CE3">
            <w:r w:rsidRPr="006278BE">
              <w:t>0.16000</w:t>
            </w:r>
          </w:p>
        </w:tc>
      </w:tr>
      <w:tr w:rsidR="001A2306" w:rsidRPr="006278BE" w14:paraId="1739B0CD" w14:textId="77777777" w:rsidTr="00A75C46">
        <w:trPr>
          <w:trHeight w:val="369"/>
        </w:trPr>
        <w:tc>
          <w:tcPr>
            <w:tcW w:w="0" w:type="dxa"/>
          </w:tcPr>
          <w:p w14:paraId="31378528" w14:textId="77777777" w:rsidR="001A2306" w:rsidRPr="006278BE" w:rsidRDefault="001A2306" w:rsidP="00837CE3">
            <w:r w:rsidRPr="006278BE">
              <w:t>LPN</w:t>
            </w:r>
          </w:p>
        </w:tc>
        <w:tc>
          <w:tcPr>
            <w:tcW w:w="0" w:type="dxa"/>
            <w:vAlign w:val="bottom"/>
          </w:tcPr>
          <w:p w14:paraId="39FC1836" w14:textId="77777777" w:rsidR="001A2306" w:rsidRPr="006278BE" w:rsidRDefault="001A2306" w:rsidP="00837CE3">
            <w:r w:rsidRPr="006278BE">
              <w:t>0.13854</w:t>
            </w:r>
          </w:p>
        </w:tc>
      </w:tr>
      <w:tr w:rsidR="001A2306" w:rsidRPr="006278BE" w14:paraId="4156A6C2" w14:textId="77777777" w:rsidTr="00A75C46">
        <w:trPr>
          <w:trHeight w:val="369"/>
        </w:trPr>
        <w:tc>
          <w:tcPr>
            <w:tcW w:w="0" w:type="dxa"/>
          </w:tcPr>
          <w:p w14:paraId="1B407281" w14:textId="77777777" w:rsidR="001A2306" w:rsidRPr="006278BE" w:rsidRDefault="001A2306" w:rsidP="00837CE3">
            <w:r w:rsidRPr="006278BE">
              <w:t>SPN</w:t>
            </w:r>
          </w:p>
        </w:tc>
        <w:tc>
          <w:tcPr>
            <w:tcW w:w="0" w:type="dxa"/>
            <w:vAlign w:val="bottom"/>
          </w:tcPr>
          <w:p w14:paraId="12758406" w14:textId="77777777" w:rsidR="001A2306" w:rsidRPr="006278BE" w:rsidRDefault="001A2306" w:rsidP="00837CE3">
            <w:r w:rsidRPr="006278BE">
              <w:t>0.14341</w:t>
            </w:r>
          </w:p>
        </w:tc>
      </w:tr>
      <w:tr w:rsidR="001A2306" w:rsidRPr="006278BE" w14:paraId="2DDE33CF" w14:textId="77777777" w:rsidTr="00A75C46">
        <w:trPr>
          <w:trHeight w:val="369"/>
        </w:trPr>
        <w:tc>
          <w:tcPr>
            <w:tcW w:w="0" w:type="dxa"/>
          </w:tcPr>
          <w:p w14:paraId="34482C61" w14:textId="77777777" w:rsidR="001A2306" w:rsidRPr="006278BE" w:rsidRDefault="001A2306" w:rsidP="00837CE3">
            <w:r w:rsidRPr="006278BE">
              <w:t>EPN</w:t>
            </w:r>
          </w:p>
        </w:tc>
        <w:tc>
          <w:tcPr>
            <w:tcW w:w="0" w:type="dxa"/>
            <w:vAlign w:val="bottom"/>
          </w:tcPr>
          <w:p w14:paraId="4FDB5F27" w14:textId="77777777" w:rsidR="001A2306" w:rsidRPr="006278BE" w:rsidRDefault="001A2306" w:rsidP="00837CE3">
            <w:r w:rsidRPr="006278BE">
              <w:t>0.22341</w:t>
            </w:r>
          </w:p>
        </w:tc>
      </w:tr>
      <w:tr w:rsidR="001A2306" w:rsidRPr="006278BE" w14:paraId="68CED165" w14:textId="77777777" w:rsidTr="00A75C46">
        <w:trPr>
          <w:trHeight w:val="369"/>
        </w:trPr>
        <w:tc>
          <w:tcPr>
            <w:tcW w:w="0" w:type="dxa"/>
          </w:tcPr>
          <w:p w14:paraId="40766178" w14:textId="77777777" w:rsidR="001A2306" w:rsidRPr="006278BE" w:rsidRDefault="001A2306" w:rsidP="00837CE3">
            <w:r w:rsidRPr="006278BE">
              <w:t>SPD</w:t>
            </w:r>
          </w:p>
        </w:tc>
        <w:tc>
          <w:tcPr>
            <w:tcW w:w="0" w:type="dxa"/>
            <w:vAlign w:val="bottom"/>
          </w:tcPr>
          <w:p w14:paraId="18860732" w14:textId="77777777" w:rsidR="001A2306" w:rsidRPr="006278BE" w:rsidRDefault="001A2306" w:rsidP="00837CE3">
            <w:r w:rsidRPr="006278BE">
              <w:t>0.15171</w:t>
            </w:r>
          </w:p>
        </w:tc>
      </w:tr>
      <w:tr w:rsidR="001A2306" w:rsidRPr="006278BE" w14:paraId="2255D2F9" w14:textId="77777777" w:rsidTr="00A75C46">
        <w:trPr>
          <w:trHeight w:val="369"/>
        </w:trPr>
        <w:tc>
          <w:tcPr>
            <w:tcW w:w="0" w:type="dxa"/>
          </w:tcPr>
          <w:p w14:paraId="6143ED6D" w14:textId="77777777" w:rsidR="001A2306" w:rsidRPr="006278BE" w:rsidRDefault="001A2306" w:rsidP="00837CE3">
            <w:r w:rsidRPr="006278BE">
              <w:t>SPMW</w:t>
            </w:r>
          </w:p>
        </w:tc>
        <w:tc>
          <w:tcPr>
            <w:tcW w:w="0" w:type="dxa"/>
            <w:vAlign w:val="bottom"/>
          </w:tcPr>
          <w:p w14:paraId="05F8515B" w14:textId="77777777" w:rsidR="001A2306" w:rsidRPr="006278BE" w:rsidRDefault="001A2306" w:rsidP="00837CE3">
            <w:r w:rsidRPr="006278BE">
              <w:t>0.16927</w:t>
            </w:r>
          </w:p>
        </w:tc>
      </w:tr>
      <w:tr w:rsidR="001A2306" w:rsidRPr="006278BE" w14:paraId="3FF09F0C" w14:textId="77777777" w:rsidTr="00A75C46">
        <w:trPr>
          <w:trHeight w:val="369"/>
        </w:trPr>
        <w:tc>
          <w:tcPr>
            <w:tcW w:w="0" w:type="dxa"/>
          </w:tcPr>
          <w:p w14:paraId="518B55CD" w14:textId="77777777" w:rsidR="001A2306" w:rsidRPr="006278BE" w:rsidRDefault="001A2306" w:rsidP="00837CE3">
            <w:r w:rsidRPr="006278BE">
              <w:t>SSEH</w:t>
            </w:r>
          </w:p>
        </w:tc>
        <w:tc>
          <w:tcPr>
            <w:tcW w:w="0" w:type="dxa"/>
            <w:vAlign w:val="bottom"/>
          </w:tcPr>
          <w:p w14:paraId="69676DEA" w14:textId="77777777" w:rsidR="001A2306" w:rsidRPr="006278BE" w:rsidRDefault="001A2306" w:rsidP="00837CE3">
            <w:r w:rsidRPr="006278BE">
              <w:t>0.11366</w:t>
            </w:r>
          </w:p>
        </w:tc>
      </w:tr>
      <w:tr w:rsidR="001A2306" w:rsidRPr="006278BE" w14:paraId="01F21072" w14:textId="77777777" w:rsidTr="00A75C46">
        <w:trPr>
          <w:trHeight w:val="369"/>
        </w:trPr>
        <w:tc>
          <w:tcPr>
            <w:tcW w:w="0" w:type="dxa"/>
          </w:tcPr>
          <w:p w14:paraId="0D125E90" w14:textId="77777777" w:rsidR="001A2306" w:rsidRPr="006278BE" w:rsidRDefault="001A2306" w:rsidP="00837CE3">
            <w:r w:rsidRPr="006278BE">
              <w:t>SSES</w:t>
            </w:r>
          </w:p>
        </w:tc>
        <w:tc>
          <w:tcPr>
            <w:tcW w:w="0" w:type="dxa"/>
            <w:vAlign w:val="bottom"/>
          </w:tcPr>
          <w:p w14:paraId="14C26D91" w14:textId="77777777" w:rsidR="001A2306" w:rsidRPr="006278BE" w:rsidRDefault="001A2306" w:rsidP="00837CE3">
            <w:r w:rsidRPr="006278BE">
              <w:t>0.21366</w:t>
            </w:r>
          </w:p>
        </w:tc>
      </w:tr>
    </w:tbl>
    <w:p w14:paraId="3E6DA4CE" w14:textId="77777777" w:rsidR="001A2306" w:rsidRPr="006278BE" w:rsidRDefault="001A2306" w:rsidP="001A2306">
      <w:pPr>
        <w:pStyle w:val="AppendixHeading"/>
      </w:pPr>
    </w:p>
    <w:p w14:paraId="0F583FF1" w14:textId="77777777" w:rsidR="001A2306" w:rsidRPr="006278BE" w:rsidRDefault="001A2306" w:rsidP="00837CE3">
      <w:pPr>
        <w:pStyle w:val="Caption"/>
      </w:pPr>
      <w:r w:rsidRPr="006278BE">
        <w:t>Maximum revenue exposure adjustment for the LVSSA time to connect term (TCARE</w:t>
      </w:r>
      <w:r w:rsidRPr="006278BE">
        <w:rPr>
          <w:rStyle w:val="Subscript"/>
        </w:rPr>
        <w:t>t</w:t>
      </w:r>
      <w:r w:rsidRPr="006278BE">
        <w:t>) (£m)</w:t>
      </w:r>
    </w:p>
    <w:tbl>
      <w:tblPr>
        <w:tblStyle w:val="AppendixTable"/>
        <w:tblW w:w="2989" w:type="dxa"/>
        <w:tblLayout w:type="fixed"/>
        <w:tblLook w:val="04A0" w:firstRow="1" w:lastRow="0" w:firstColumn="1" w:lastColumn="0" w:noHBand="0" w:noVBand="1"/>
      </w:tblPr>
      <w:tblGrid>
        <w:gridCol w:w="1276"/>
        <w:gridCol w:w="1713"/>
      </w:tblGrid>
      <w:tr w:rsidR="001A2306" w:rsidRPr="006278BE"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6278BE" w:rsidRDefault="001A2306" w:rsidP="00837CE3">
            <w:r w:rsidRPr="006278BE">
              <w:t>Licensee</w:t>
            </w:r>
          </w:p>
        </w:tc>
        <w:tc>
          <w:tcPr>
            <w:tcW w:w="1713" w:type="dxa"/>
          </w:tcPr>
          <w:p w14:paraId="7187A096" w14:textId="77777777" w:rsidR="001A2306" w:rsidRPr="006278BE" w:rsidRDefault="001A2306" w:rsidP="00837CE3">
            <w:r w:rsidRPr="006278BE">
              <w:t>TCARE</w:t>
            </w:r>
            <w:r w:rsidRPr="006278BE">
              <w:rPr>
                <w:rStyle w:val="Subscript"/>
              </w:rPr>
              <w:t>t</w:t>
            </w:r>
            <w:r w:rsidRPr="006278BE">
              <w:t xml:space="preserve"> (£m)</w:t>
            </w:r>
          </w:p>
        </w:tc>
      </w:tr>
      <w:tr w:rsidR="001A2306" w:rsidRPr="006278BE" w14:paraId="20C400EC" w14:textId="77777777" w:rsidTr="00A75C46">
        <w:trPr>
          <w:trHeight w:val="228"/>
        </w:trPr>
        <w:tc>
          <w:tcPr>
            <w:tcW w:w="0" w:type="dxa"/>
          </w:tcPr>
          <w:p w14:paraId="6019AC88" w14:textId="77777777" w:rsidR="001A2306" w:rsidRPr="006278BE" w:rsidRDefault="001A2306" w:rsidP="00837CE3">
            <w:r w:rsidRPr="006278BE">
              <w:t>ENWL</w:t>
            </w:r>
          </w:p>
        </w:tc>
        <w:tc>
          <w:tcPr>
            <w:tcW w:w="0" w:type="dxa"/>
            <w:vAlign w:val="bottom"/>
          </w:tcPr>
          <w:p w14:paraId="53FCB54C" w14:textId="77777777" w:rsidR="001A2306" w:rsidRPr="006278BE" w:rsidRDefault="001A2306" w:rsidP="00837CE3">
            <w:r w:rsidRPr="006278BE">
              <w:t>0.327</w:t>
            </w:r>
          </w:p>
        </w:tc>
      </w:tr>
      <w:tr w:rsidR="001A2306" w:rsidRPr="006278BE" w14:paraId="226A628A" w14:textId="77777777" w:rsidTr="00A75C46">
        <w:trPr>
          <w:trHeight w:val="228"/>
        </w:trPr>
        <w:tc>
          <w:tcPr>
            <w:tcW w:w="0" w:type="dxa"/>
          </w:tcPr>
          <w:p w14:paraId="1A642F2F" w14:textId="77777777" w:rsidR="001A2306" w:rsidRPr="006278BE" w:rsidRDefault="001A2306" w:rsidP="00837CE3">
            <w:r w:rsidRPr="006278BE">
              <w:t>NPgN</w:t>
            </w:r>
          </w:p>
        </w:tc>
        <w:tc>
          <w:tcPr>
            <w:tcW w:w="0" w:type="dxa"/>
            <w:vAlign w:val="bottom"/>
          </w:tcPr>
          <w:p w14:paraId="1072E290" w14:textId="77777777" w:rsidR="001A2306" w:rsidRPr="006278BE" w:rsidRDefault="001A2306" w:rsidP="00837CE3">
            <w:r w:rsidRPr="006278BE">
              <w:t>0.243</w:t>
            </w:r>
          </w:p>
        </w:tc>
      </w:tr>
      <w:tr w:rsidR="001A2306" w:rsidRPr="006278BE" w14:paraId="51201693" w14:textId="77777777" w:rsidTr="00A75C46">
        <w:trPr>
          <w:trHeight w:val="228"/>
        </w:trPr>
        <w:tc>
          <w:tcPr>
            <w:tcW w:w="0" w:type="dxa"/>
          </w:tcPr>
          <w:p w14:paraId="665312C2" w14:textId="77777777" w:rsidR="001A2306" w:rsidRPr="006278BE" w:rsidRDefault="001A2306" w:rsidP="00837CE3">
            <w:r w:rsidRPr="006278BE">
              <w:t>NPgY</w:t>
            </w:r>
          </w:p>
        </w:tc>
        <w:tc>
          <w:tcPr>
            <w:tcW w:w="0" w:type="dxa"/>
            <w:vAlign w:val="bottom"/>
          </w:tcPr>
          <w:p w14:paraId="1C039962" w14:textId="77777777" w:rsidR="001A2306" w:rsidRPr="006278BE" w:rsidRDefault="001A2306" w:rsidP="00837CE3">
            <w:r w:rsidRPr="006278BE">
              <w:t>0.335</w:t>
            </w:r>
          </w:p>
        </w:tc>
      </w:tr>
      <w:tr w:rsidR="001A2306" w:rsidRPr="006278BE" w14:paraId="0C6C3685" w14:textId="77777777" w:rsidTr="00A75C46">
        <w:trPr>
          <w:trHeight w:val="228"/>
        </w:trPr>
        <w:tc>
          <w:tcPr>
            <w:tcW w:w="0" w:type="dxa"/>
          </w:tcPr>
          <w:p w14:paraId="570ED44D" w14:textId="77777777" w:rsidR="001A2306" w:rsidRPr="006278BE" w:rsidRDefault="001A2306" w:rsidP="00837CE3">
            <w:r w:rsidRPr="006278BE">
              <w:t>WMID</w:t>
            </w:r>
          </w:p>
        </w:tc>
        <w:tc>
          <w:tcPr>
            <w:tcW w:w="0" w:type="dxa"/>
            <w:vAlign w:val="bottom"/>
          </w:tcPr>
          <w:p w14:paraId="6EF37213" w14:textId="77777777" w:rsidR="001A2306" w:rsidRPr="006278BE" w:rsidRDefault="001A2306" w:rsidP="00837CE3">
            <w:r w:rsidRPr="006278BE">
              <w:t>0.422</w:t>
            </w:r>
          </w:p>
        </w:tc>
      </w:tr>
      <w:tr w:rsidR="001A2306" w:rsidRPr="006278BE" w14:paraId="002A6AF5" w14:textId="77777777" w:rsidTr="00A75C46">
        <w:trPr>
          <w:trHeight w:val="228"/>
        </w:trPr>
        <w:tc>
          <w:tcPr>
            <w:tcW w:w="0" w:type="dxa"/>
          </w:tcPr>
          <w:p w14:paraId="2E744A49" w14:textId="77777777" w:rsidR="001A2306" w:rsidRPr="006278BE" w:rsidRDefault="001A2306" w:rsidP="00837CE3">
            <w:r w:rsidRPr="006278BE">
              <w:t>EMID</w:t>
            </w:r>
          </w:p>
        </w:tc>
        <w:tc>
          <w:tcPr>
            <w:tcW w:w="0" w:type="dxa"/>
            <w:vAlign w:val="bottom"/>
          </w:tcPr>
          <w:p w14:paraId="3E528E50" w14:textId="77777777" w:rsidR="001A2306" w:rsidRPr="006278BE" w:rsidRDefault="001A2306" w:rsidP="00837CE3">
            <w:r w:rsidRPr="006278BE">
              <w:t>0.432</w:t>
            </w:r>
          </w:p>
        </w:tc>
      </w:tr>
      <w:tr w:rsidR="001A2306" w:rsidRPr="006278BE" w14:paraId="3CBABD4D" w14:textId="77777777" w:rsidTr="00A75C46">
        <w:trPr>
          <w:trHeight w:val="228"/>
        </w:trPr>
        <w:tc>
          <w:tcPr>
            <w:tcW w:w="0" w:type="dxa"/>
          </w:tcPr>
          <w:p w14:paraId="7655EEF3" w14:textId="77777777" w:rsidR="001A2306" w:rsidRPr="006278BE" w:rsidRDefault="001A2306" w:rsidP="00837CE3">
            <w:r w:rsidRPr="006278BE">
              <w:t>SWALES</w:t>
            </w:r>
          </w:p>
        </w:tc>
        <w:tc>
          <w:tcPr>
            <w:tcW w:w="0" w:type="dxa"/>
            <w:vAlign w:val="bottom"/>
          </w:tcPr>
          <w:p w14:paraId="59BCD817" w14:textId="77777777" w:rsidR="001A2306" w:rsidRPr="006278BE" w:rsidRDefault="001A2306" w:rsidP="00837CE3">
            <w:r w:rsidRPr="006278BE">
              <w:t>0.216</w:t>
            </w:r>
          </w:p>
        </w:tc>
      </w:tr>
      <w:tr w:rsidR="001A2306" w:rsidRPr="006278BE" w14:paraId="4CE34DEC" w14:textId="77777777" w:rsidTr="00A75C46">
        <w:trPr>
          <w:trHeight w:val="228"/>
        </w:trPr>
        <w:tc>
          <w:tcPr>
            <w:tcW w:w="0" w:type="dxa"/>
          </w:tcPr>
          <w:p w14:paraId="62FD0FBB" w14:textId="77777777" w:rsidR="001A2306" w:rsidRPr="006278BE" w:rsidRDefault="001A2306" w:rsidP="00837CE3">
            <w:r w:rsidRPr="006278BE">
              <w:t>SWEST</w:t>
            </w:r>
          </w:p>
        </w:tc>
        <w:tc>
          <w:tcPr>
            <w:tcW w:w="0" w:type="dxa"/>
            <w:vAlign w:val="bottom"/>
          </w:tcPr>
          <w:p w14:paraId="21517431" w14:textId="77777777" w:rsidR="001A2306" w:rsidRPr="006278BE" w:rsidRDefault="001A2306" w:rsidP="00837CE3">
            <w:r w:rsidRPr="006278BE">
              <w:t>0.328</w:t>
            </w:r>
          </w:p>
        </w:tc>
      </w:tr>
      <w:tr w:rsidR="001A2306" w:rsidRPr="006278BE" w14:paraId="63FDC2EB" w14:textId="77777777" w:rsidTr="00A75C46">
        <w:trPr>
          <w:trHeight w:val="228"/>
        </w:trPr>
        <w:tc>
          <w:tcPr>
            <w:tcW w:w="0" w:type="dxa"/>
          </w:tcPr>
          <w:p w14:paraId="47313392" w14:textId="77777777" w:rsidR="001A2306" w:rsidRPr="006278BE" w:rsidRDefault="001A2306" w:rsidP="00837CE3">
            <w:r w:rsidRPr="006278BE">
              <w:t>LPN</w:t>
            </w:r>
          </w:p>
        </w:tc>
        <w:tc>
          <w:tcPr>
            <w:tcW w:w="0" w:type="dxa"/>
            <w:vAlign w:val="bottom"/>
          </w:tcPr>
          <w:p w14:paraId="459443E7" w14:textId="77777777" w:rsidR="001A2306" w:rsidRPr="006278BE" w:rsidRDefault="001A2306" w:rsidP="00837CE3">
            <w:r w:rsidRPr="006278BE">
              <w:t>0.284</w:t>
            </w:r>
          </w:p>
        </w:tc>
      </w:tr>
      <w:tr w:rsidR="001A2306" w:rsidRPr="006278BE" w14:paraId="0C76555B" w14:textId="77777777" w:rsidTr="00A75C46">
        <w:trPr>
          <w:trHeight w:val="228"/>
        </w:trPr>
        <w:tc>
          <w:tcPr>
            <w:tcW w:w="0" w:type="dxa"/>
          </w:tcPr>
          <w:p w14:paraId="192B8E96" w14:textId="77777777" w:rsidR="001A2306" w:rsidRPr="006278BE" w:rsidRDefault="001A2306" w:rsidP="00837CE3">
            <w:r w:rsidRPr="006278BE">
              <w:t>SPN</w:t>
            </w:r>
          </w:p>
        </w:tc>
        <w:tc>
          <w:tcPr>
            <w:tcW w:w="0" w:type="dxa"/>
            <w:vAlign w:val="bottom"/>
          </w:tcPr>
          <w:p w14:paraId="3709C278" w14:textId="77777777" w:rsidR="001A2306" w:rsidRPr="006278BE" w:rsidRDefault="001A2306" w:rsidP="00837CE3">
            <w:r w:rsidRPr="006278BE">
              <w:t>0.294</w:t>
            </w:r>
          </w:p>
        </w:tc>
      </w:tr>
      <w:tr w:rsidR="001A2306" w:rsidRPr="006278BE" w14:paraId="339540CA" w14:textId="77777777" w:rsidTr="00A75C46">
        <w:trPr>
          <w:trHeight w:val="228"/>
        </w:trPr>
        <w:tc>
          <w:tcPr>
            <w:tcW w:w="0" w:type="dxa"/>
          </w:tcPr>
          <w:p w14:paraId="32B53CC8" w14:textId="77777777" w:rsidR="001A2306" w:rsidRPr="006278BE" w:rsidRDefault="001A2306" w:rsidP="00837CE3">
            <w:r w:rsidRPr="006278BE">
              <w:t>EPN</w:t>
            </w:r>
          </w:p>
        </w:tc>
        <w:tc>
          <w:tcPr>
            <w:tcW w:w="0" w:type="dxa"/>
            <w:vAlign w:val="bottom"/>
          </w:tcPr>
          <w:p w14:paraId="6DE98B63" w14:textId="77777777" w:rsidR="001A2306" w:rsidRPr="006278BE" w:rsidRDefault="001A2306" w:rsidP="00837CE3">
            <w:r w:rsidRPr="006278BE">
              <w:t>0.458</w:t>
            </w:r>
          </w:p>
        </w:tc>
      </w:tr>
      <w:tr w:rsidR="001A2306" w:rsidRPr="006278BE" w14:paraId="2643B054" w14:textId="77777777" w:rsidTr="00A75C46">
        <w:trPr>
          <w:trHeight w:val="228"/>
        </w:trPr>
        <w:tc>
          <w:tcPr>
            <w:tcW w:w="0" w:type="dxa"/>
          </w:tcPr>
          <w:p w14:paraId="7FE3478A" w14:textId="77777777" w:rsidR="001A2306" w:rsidRPr="006278BE" w:rsidRDefault="001A2306" w:rsidP="00837CE3">
            <w:r w:rsidRPr="006278BE">
              <w:t>SPD</w:t>
            </w:r>
          </w:p>
        </w:tc>
        <w:tc>
          <w:tcPr>
            <w:tcW w:w="0" w:type="dxa"/>
            <w:vAlign w:val="bottom"/>
          </w:tcPr>
          <w:p w14:paraId="4D3C883F" w14:textId="77777777" w:rsidR="001A2306" w:rsidRPr="006278BE" w:rsidRDefault="001A2306" w:rsidP="00837CE3">
            <w:r w:rsidRPr="006278BE">
              <w:t>0.311</w:t>
            </w:r>
          </w:p>
        </w:tc>
      </w:tr>
      <w:tr w:rsidR="001A2306" w:rsidRPr="006278BE" w14:paraId="16E502BF" w14:textId="77777777" w:rsidTr="00A75C46">
        <w:trPr>
          <w:trHeight w:val="228"/>
        </w:trPr>
        <w:tc>
          <w:tcPr>
            <w:tcW w:w="0" w:type="dxa"/>
          </w:tcPr>
          <w:p w14:paraId="0DD05F62" w14:textId="77777777" w:rsidR="001A2306" w:rsidRPr="006278BE" w:rsidRDefault="001A2306" w:rsidP="00837CE3">
            <w:r w:rsidRPr="006278BE">
              <w:t>SPMW</w:t>
            </w:r>
          </w:p>
        </w:tc>
        <w:tc>
          <w:tcPr>
            <w:tcW w:w="0" w:type="dxa"/>
            <w:vAlign w:val="bottom"/>
          </w:tcPr>
          <w:p w14:paraId="0DE7F66A" w14:textId="77777777" w:rsidR="001A2306" w:rsidRPr="006278BE" w:rsidRDefault="001A2306" w:rsidP="00837CE3">
            <w:r w:rsidRPr="006278BE">
              <w:t>0.347</w:t>
            </w:r>
          </w:p>
        </w:tc>
      </w:tr>
      <w:tr w:rsidR="001A2306" w:rsidRPr="006278BE" w14:paraId="19B09778" w14:textId="77777777" w:rsidTr="00A75C46">
        <w:trPr>
          <w:trHeight w:val="228"/>
        </w:trPr>
        <w:tc>
          <w:tcPr>
            <w:tcW w:w="0" w:type="dxa"/>
          </w:tcPr>
          <w:p w14:paraId="6AA722BD" w14:textId="77777777" w:rsidR="001A2306" w:rsidRPr="006278BE" w:rsidRDefault="001A2306" w:rsidP="00837CE3">
            <w:r w:rsidRPr="006278BE">
              <w:t>SSEH</w:t>
            </w:r>
          </w:p>
        </w:tc>
        <w:tc>
          <w:tcPr>
            <w:tcW w:w="0" w:type="dxa"/>
            <w:vAlign w:val="bottom"/>
          </w:tcPr>
          <w:p w14:paraId="28ECA632" w14:textId="77777777" w:rsidR="001A2306" w:rsidRPr="006278BE" w:rsidRDefault="001A2306" w:rsidP="00837CE3">
            <w:r w:rsidRPr="006278BE">
              <w:t>0.233</w:t>
            </w:r>
          </w:p>
        </w:tc>
      </w:tr>
      <w:tr w:rsidR="001A2306" w:rsidRPr="006278BE" w14:paraId="374F7A49" w14:textId="77777777" w:rsidTr="00A75C46">
        <w:trPr>
          <w:trHeight w:val="228"/>
        </w:trPr>
        <w:tc>
          <w:tcPr>
            <w:tcW w:w="0" w:type="dxa"/>
          </w:tcPr>
          <w:p w14:paraId="26AF9F20" w14:textId="77777777" w:rsidR="001A2306" w:rsidRPr="006278BE" w:rsidRDefault="001A2306" w:rsidP="00837CE3">
            <w:r w:rsidRPr="006278BE">
              <w:t>SSES</w:t>
            </w:r>
          </w:p>
        </w:tc>
        <w:tc>
          <w:tcPr>
            <w:tcW w:w="0" w:type="dxa"/>
            <w:vAlign w:val="bottom"/>
          </w:tcPr>
          <w:p w14:paraId="3A7861DF" w14:textId="77777777" w:rsidR="001A2306" w:rsidRPr="006278BE" w:rsidRDefault="001A2306" w:rsidP="00837CE3">
            <w:r w:rsidRPr="006278BE">
              <w:t>0.438</w:t>
            </w:r>
          </w:p>
        </w:tc>
      </w:tr>
    </w:tbl>
    <w:p w14:paraId="7F1306ED" w14:textId="77777777" w:rsidR="001A2306" w:rsidRPr="006278BE" w:rsidRDefault="001A2306" w:rsidP="001A2306">
      <w:pPr>
        <w:pStyle w:val="AppendixHeading"/>
      </w:pPr>
    </w:p>
    <w:p w14:paraId="17FDAC15" w14:textId="77777777" w:rsidR="001A2306" w:rsidRPr="006278BE" w:rsidRDefault="001A2306" w:rsidP="00837CE3">
      <w:pPr>
        <w:pStyle w:val="Caption"/>
      </w:pPr>
      <w:r w:rsidRPr="006278BE">
        <w:t>Incentive rate for the LVSSA time to connect term (TCAI</w:t>
      </w:r>
      <w:r w:rsidRPr="006278BE">
        <w:rPr>
          <w:rStyle w:val="Subscript"/>
        </w:rPr>
        <w:t>t</w:t>
      </w:r>
      <w:r w:rsidRPr="006278BE">
        <w:t>) (£m)</w:t>
      </w:r>
    </w:p>
    <w:tbl>
      <w:tblPr>
        <w:tblStyle w:val="AppendixTable"/>
        <w:tblW w:w="2641" w:type="dxa"/>
        <w:tblLayout w:type="fixed"/>
        <w:tblLook w:val="04A0" w:firstRow="1" w:lastRow="0" w:firstColumn="1" w:lastColumn="0" w:noHBand="0" w:noVBand="1"/>
      </w:tblPr>
      <w:tblGrid>
        <w:gridCol w:w="1318"/>
        <w:gridCol w:w="1323"/>
      </w:tblGrid>
      <w:tr w:rsidR="001A2306" w:rsidRPr="006278BE"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6278BE" w:rsidRDefault="001A2306" w:rsidP="00837CE3">
            <w:r w:rsidRPr="006278BE">
              <w:t>Licensee</w:t>
            </w:r>
          </w:p>
        </w:tc>
        <w:tc>
          <w:tcPr>
            <w:tcW w:w="1323" w:type="dxa"/>
          </w:tcPr>
          <w:p w14:paraId="40470F68" w14:textId="77777777" w:rsidR="001A2306" w:rsidRPr="006278BE" w:rsidRDefault="001A2306" w:rsidP="00837CE3">
            <w:r w:rsidRPr="006278BE">
              <w:t>TCAI</w:t>
            </w:r>
            <w:r w:rsidRPr="006278BE">
              <w:rPr>
                <w:rStyle w:val="Subscript"/>
              </w:rPr>
              <w:t>t</w:t>
            </w:r>
            <w:r w:rsidRPr="006278BE">
              <w:t xml:space="preserve"> (£m)</w:t>
            </w:r>
          </w:p>
        </w:tc>
      </w:tr>
      <w:tr w:rsidR="001A2306" w:rsidRPr="006278BE" w14:paraId="415760D1" w14:textId="77777777" w:rsidTr="00A75C46">
        <w:trPr>
          <w:trHeight w:val="312"/>
        </w:trPr>
        <w:tc>
          <w:tcPr>
            <w:tcW w:w="0" w:type="dxa"/>
          </w:tcPr>
          <w:p w14:paraId="4B2FC6AD" w14:textId="77777777" w:rsidR="001A2306" w:rsidRPr="006278BE" w:rsidRDefault="001A2306" w:rsidP="00837CE3">
            <w:r w:rsidRPr="006278BE">
              <w:t>ENWL</w:t>
            </w:r>
          </w:p>
        </w:tc>
        <w:tc>
          <w:tcPr>
            <w:tcW w:w="0" w:type="dxa"/>
            <w:vAlign w:val="bottom"/>
          </w:tcPr>
          <w:p w14:paraId="02E5B4D7" w14:textId="77777777" w:rsidR="001A2306" w:rsidRPr="006278BE" w:rsidRDefault="001A2306" w:rsidP="00837CE3">
            <w:r w:rsidRPr="006278BE">
              <w:t>0.03056</w:t>
            </w:r>
          </w:p>
        </w:tc>
      </w:tr>
      <w:tr w:rsidR="001A2306" w:rsidRPr="006278BE" w14:paraId="60DFB871" w14:textId="77777777" w:rsidTr="00A75C46">
        <w:trPr>
          <w:trHeight w:val="312"/>
        </w:trPr>
        <w:tc>
          <w:tcPr>
            <w:tcW w:w="0" w:type="dxa"/>
          </w:tcPr>
          <w:p w14:paraId="5029FB0F" w14:textId="77777777" w:rsidR="001A2306" w:rsidRPr="006278BE" w:rsidRDefault="001A2306" w:rsidP="00837CE3">
            <w:r w:rsidRPr="006278BE">
              <w:t>NPgN</w:t>
            </w:r>
          </w:p>
        </w:tc>
        <w:tc>
          <w:tcPr>
            <w:tcW w:w="0" w:type="dxa"/>
            <w:vAlign w:val="bottom"/>
          </w:tcPr>
          <w:p w14:paraId="759143B7" w14:textId="77777777" w:rsidR="001A2306" w:rsidRPr="006278BE" w:rsidRDefault="001A2306" w:rsidP="00837CE3">
            <w:r w:rsidRPr="006278BE">
              <w:t>0.02271</w:t>
            </w:r>
          </w:p>
        </w:tc>
      </w:tr>
      <w:tr w:rsidR="001A2306" w:rsidRPr="006278BE" w14:paraId="08393180" w14:textId="77777777" w:rsidTr="00A75C46">
        <w:trPr>
          <w:trHeight w:val="312"/>
        </w:trPr>
        <w:tc>
          <w:tcPr>
            <w:tcW w:w="0" w:type="dxa"/>
          </w:tcPr>
          <w:p w14:paraId="01B3B5B9" w14:textId="77777777" w:rsidR="001A2306" w:rsidRPr="006278BE" w:rsidRDefault="001A2306" w:rsidP="00837CE3">
            <w:r w:rsidRPr="006278BE">
              <w:t>NPgY</w:t>
            </w:r>
          </w:p>
        </w:tc>
        <w:tc>
          <w:tcPr>
            <w:tcW w:w="0" w:type="dxa"/>
            <w:vAlign w:val="bottom"/>
          </w:tcPr>
          <w:p w14:paraId="664F388C" w14:textId="77777777" w:rsidR="001A2306" w:rsidRPr="006278BE" w:rsidRDefault="001A2306" w:rsidP="00837CE3">
            <w:r w:rsidRPr="006278BE">
              <w:t>0.03131</w:t>
            </w:r>
          </w:p>
        </w:tc>
      </w:tr>
      <w:tr w:rsidR="001A2306" w:rsidRPr="006278BE" w14:paraId="7744FC81" w14:textId="77777777" w:rsidTr="00A75C46">
        <w:trPr>
          <w:trHeight w:val="312"/>
        </w:trPr>
        <w:tc>
          <w:tcPr>
            <w:tcW w:w="0" w:type="dxa"/>
          </w:tcPr>
          <w:p w14:paraId="152CAF6E" w14:textId="77777777" w:rsidR="001A2306" w:rsidRPr="006278BE" w:rsidRDefault="001A2306" w:rsidP="00837CE3">
            <w:r w:rsidRPr="006278BE">
              <w:t>WMID</w:t>
            </w:r>
          </w:p>
        </w:tc>
        <w:tc>
          <w:tcPr>
            <w:tcW w:w="0" w:type="dxa"/>
            <w:vAlign w:val="bottom"/>
          </w:tcPr>
          <w:p w14:paraId="6E52BDB7" w14:textId="77777777" w:rsidR="001A2306" w:rsidRPr="006278BE" w:rsidRDefault="001A2306" w:rsidP="00837CE3">
            <w:r w:rsidRPr="006278BE">
              <w:t>0.03944</w:t>
            </w:r>
          </w:p>
        </w:tc>
      </w:tr>
      <w:tr w:rsidR="001A2306" w:rsidRPr="006278BE" w14:paraId="50D465A6" w14:textId="77777777" w:rsidTr="00A75C46">
        <w:trPr>
          <w:trHeight w:val="312"/>
        </w:trPr>
        <w:tc>
          <w:tcPr>
            <w:tcW w:w="0" w:type="dxa"/>
          </w:tcPr>
          <w:p w14:paraId="2C97D7C7" w14:textId="77777777" w:rsidR="001A2306" w:rsidRPr="006278BE" w:rsidRDefault="001A2306" w:rsidP="00837CE3">
            <w:r w:rsidRPr="006278BE">
              <w:t>EMID</w:t>
            </w:r>
          </w:p>
        </w:tc>
        <w:tc>
          <w:tcPr>
            <w:tcW w:w="0" w:type="dxa"/>
            <w:vAlign w:val="bottom"/>
          </w:tcPr>
          <w:p w14:paraId="583DAAF5" w14:textId="77777777" w:rsidR="001A2306" w:rsidRPr="006278BE" w:rsidRDefault="001A2306" w:rsidP="00837CE3">
            <w:r w:rsidRPr="006278BE">
              <w:t>0.04037</w:t>
            </w:r>
          </w:p>
        </w:tc>
      </w:tr>
      <w:tr w:rsidR="001A2306" w:rsidRPr="006278BE" w14:paraId="6EE63CB6" w14:textId="77777777" w:rsidTr="00A75C46">
        <w:trPr>
          <w:trHeight w:val="312"/>
        </w:trPr>
        <w:tc>
          <w:tcPr>
            <w:tcW w:w="0" w:type="dxa"/>
          </w:tcPr>
          <w:p w14:paraId="7F4C79AD" w14:textId="77777777" w:rsidR="001A2306" w:rsidRPr="006278BE" w:rsidRDefault="001A2306" w:rsidP="00837CE3">
            <w:r w:rsidRPr="006278BE">
              <w:t>SWALES</w:t>
            </w:r>
          </w:p>
        </w:tc>
        <w:tc>
          <w:tcPr>
            <w:tcW w:w="0" w:type="dxa"/>
            <w:vAlign w:val="bottom"/>
          </w:tcPr>
          <w:p w14:paraId="33E4E306" w14:textId="77777777" w:rsidR="001A2306" w:rsidRPr="006278BE" w:rsidRDefault="001A2306" w:rsidP="00837CE3">
            <w:r w:rsidRPr="006278BE">
              <w:t>0.02019</w:t>
            </w:r>
          </w:p>
        </w:tc>
      </w:tr>
      <w:tr w:rsidR="001A2306" w:rsidRPr="006278BE" w14:paraId="6B74C5D9" w14:textId="77777777" w:rsidTr="00A75C46">
        <w:trPr>
          <w:trHeight w:val="312"/>
        </w:trPr>
        <w:tc>
          <w:tcPr>
            <w:tcW w:w="0" w:type="dxa"/>
          </w:tcPr>
          <w:p w14:paraId="11B402AA" w14:textId="77777777" w:rsidR="001A2306" w:rsidRPr="006278BE" w:rsidRDefault="001A2306" w:rsidP="00837CE3">
            <w:r w:rsidRPr="006278BE">
              <w:t>SWEST</w:t>
            </w:r>
          </w:p>
        </w:tc>
        <w:tc>
          <w:tcPr>
            <w:tcW w:w="0" w:type="dxa"/>
            <w:vAlign w:val="bottom"/>
          </w:tcPr>
          <w:p w14:paraId="41D6E0A4" w14:textId="77777777" w:rsidR="001A2306" w:rsidRPr="006278BE" w:rsidRDefault="001A2306" w:rsidP="00837CE3">
            <w:r w:rsidRPr="006278BE">
              <w:t>0.03065</w:t>
            </w:r>
          </w:p>
        </w:tc>
      </w:tr>
      <w:tr w:rsidR="001A2306" w:rsidRPr="006278BE" w14:paraId="36091228" w14:textId="77777777" w:rsidTr="00A75C46">
        <w:trPr>
          <w:trHeight w:val="312"/>
        </w:trPr>
        <w:tc>
          <w:tcPr>
            <w:tcW w:w="0" w:type="dxa"/>
          </w:tcPr>
          <w:p w14:paraId="79D7009A" w14:textId="77777777" w:rsidR="001A2306" w:rsidRPr="006278BE" w:rsidRDefault="001A2306" w:rsidP="00837CE3">
            <w:r w:rsidRPr="006278BE">
              <w:t>LPN</w:t>
            </w:r>
          </w:p>
        </w:tc>
        <w:tc>
          <w:tcPr>
            <w:tcW w:w="0" w:type="dxa"/>
            <w:vAlign w:val="bottom"/>
          </w:tcPr>
          <w:p w14:paraId="483F0E01" w14:textId="77777777" w:rsidR="001A2306" w:rsidRPr="006278BE" w:rsidRDefault="001A2306" w:rsidP="00837CE3">
            <w:r w:rsidRPr="006278BE">
              <w:t>0.02654</w:t>
            </w:r>
          </w:p>
        </w:tc>
      </w:tr>
      <w:tr w:rsidR="001A2306" w:rsidRPr="006278BE" w14:paraId="08765FAC" w14:textId="77777777" w:rsidTr="00A75C46">
        <w:trPr>
          <w:trHeight w:val="312"/>
        </w:trPr>
        <w:tc>
          <w:tcPr>
            <w:tcW w:w="0" w:type="dxa"/>
          </w:tcPr>
          <w:p w14:paraId="150A618D" w14:textId="77777777" w:rsidR="001A2306" w:rsidRPr="006278BE" w:rsidRDefault="001A2306" w:rsidP="00837CE3">
            <w:r w:rsidRPr="006278BE">
              <w:t>SPN</w:t>
            </w:r>
          </w:p>
        </w:tc>
        <w:tc>
          <w:tcPr>
            <w:tcW w:w="0" w:type="dxa"/>
            <w:vAlign w:val="bottom"/>
          </w:tcPr>
          <w:p w14:paraId="4A4D099B" w14:textId="77777777" w:rsidR="001A2306" w:rsidRPr="006278BE" w:rsidRDefault="001A2306" w:rsidP="00837CE3">
            <w:r w:rsidRPr="006278BE">
              <w:t>0.02748</w:t>
            </w:r>
          </w:p>
        </w:tc>
      </w:tr>
      <w:tr w:rsidR="001A2306" w:rsidRPr="006278BE" w14:paraId="5763EAFB" w14:textId="77777777" w:rsidTr="00A75C46">
        <w:trPr>
          <w:trHeight w:val="312"/>
        </w:trPr>
        <w:tc>
          <w:tcPr>
            <w:tcW w:w="0" w:type="dxa"/>
          </w:tcPr>
          <w:p w14:paraId="4040ED3A" w14:textId="77777777" w:rsidR="001A2306" w:rsidRPr="006278BE" w:rsidRDefault="001A2306" w:rsidP="00837CE3">
            <w:r w:rsidRPr="006278BE">
              <w:t>EPN</w:t>
            </w:r>
          </w:p>
        </w:tc>
        <w:tc>
          <w:tcPr>
            <w:tcW w:w="0" w:type="dxa"/>
            <w:vAlign w:val="bottom"/>
          </w:tcPr>
          <w:p w14:paraId="15D99633" w14:textId="77777777" w:rsidR="001A2306" w:rsidRPr="006278BE" w:rsidRDefault="001A2306" w:rsidP="00837CE3">
            <w:r w:rsidRPr="006278BE">
              <w:t>0.04280</w:t>
            </w:r>
          </w:p>
        </w:tc>
      </w:tr>
      <w:tr w:rsidR="001A2306" w:rsidRPr="006278BE" w14:paraId="149BEA66" w14:textId="77777777" w:rsidTr="00A75C46">
        <w:trPr>
          <w:trHeight w:val="312"/>
        </w:trPr>
        <w:tc>
          <w:tcPr>
            <w:tcW w:w="0" w:type="dxa"/>
          </w:tcPr>
          <w:p w14:paraId="2F3A91D3" w14:textId="77777777" w:rsidR="001A2306" w:rsidRPr="006278BE" w:rsidRDefault="001A2306" w:rsidP="00837CE3">
            <w:r w:rsidRPr="006278BE">
              <w:t>SPD</w:t>
            </w:r>
          </w:p>
        </w:tc>
        <w:tc>
          <w:tcPr>
            <w:tcW w:w="0" w:type="dxa"/>
            <w:vAlign w:val="bottom"/>
          </w:tcPr>
          <w:p w14:paraId="74F9220B" w14:textId="77777777" w:rsidR="001A2306" w:rsidRPr="006278BE" w:rsidRDefault="001A2306" w:rsidP="00837CE3">
            <w:r w:rsidRPr="006278BE">
              <w:t>0.02907</w:t>
            </w:r>
          </w:p>
        </w:tc>
      </w:tr>
      <w:tr w:rsidR="001A2306" w:rsidRPr="006278BE" w14:paraId="6BAAE997" w14:textId="77777777" w:rsidTr="00A75C46">
        <w:trPr>
          <w:trHeight w:val="312"/>
        </w:trPr>
        <w:tc>
          <w:tcPr>
            <w:tcW w:w="0" w:type="dxa"/>
          </w:tcPr>
          <w:p w14:paraId="3C7BFBD5" w14:textId="77777777" w:rsidR="001A2306" w:rsidRPr="006278BE" w:rsidRDefault="001A2306" w:rsidP="00837CE3">
            <w:r w:rsidRPr="006278BE">
              <w:t>SPMW</w:t>
            </w:r>
          </w:p>
        </w:tc>
        <w:tc>
          <w:tcPr>
            <w:tcW w:w="0" w:type="dxa"/>
            <w:vAlign w:val="bottom"/>
          </w:tcPr>
          <w:p w14:paraId="7B78FDBB" w14:textId="77777777" w:rsidR="001A2306" w:rsidRPr="006278BE" w:rsidRDefault="001A2306" w:rsidP="00837CE3">
            <w:r w:rsidRPr="006278BE">
              <w:t>0.03243</w:t>
            </w:r>
          </w:p>
        </w:tc>
      </w:tr>
      <w:tr w:rsidR="001A2306" w:rsidRPr="006278BE" w14:paraId="336A5A0B" w14:textId="77777777" w:rsidTr="00A75C46">
        <w:trPr>
          <w:trHeight w:val="312"/>
        </w:trPr>
        <w:tc>
          <w:tcPr>
            <w:tcW w:w="0" w:type="dxa"/>
          </w:tcPr>
          <w:p w14:paraId="16D02D09" w14:textId="77777777" w:rsidR="001A2306" w:rsidRPr="006278BE" w:rsidRDefault="001A2306" w:rsidP="00837CE3">
            <w:r w:rsidRPr="006278BE">
              <w:t>SSEH</w:t>
            </w:r>
          </w:p>
        </w:tc>
        <w:tc>
          <w:tcPr>
            <w:tcW w:w="0" w:type="dxa"/>
            <w:vAlign w:val="bottom"/>
          </w:tcPr>
          <w:p w14:paraId="4B5C6A64" w14:textId="77777777" w:rsidR="001A2306" w:rsidRPr="006278BE" w:rsidRDefault="001A2306" w:rsidP="00837CE3">
            <w:r w:rsidRPr="006278BE">
              <w:t>0.02178</w:t>
            </w:r>
          </w:p>
        </w:tc>
      </w:tr>
      <w:tr w:rsidR="001A2306" w:rsidRPr="006278BE" w14:paraId="6E076182" w14:textId="77777777" w:rsidTr="00A75C46">
        <w:trPr>
          <w:trHeight w:val="312"/>
        </w:trPr>
        <w:tc>
          <w:tcPr>
            <w:tcW w:w="0" w:type="dxa"/>
          </w:tcPr>
          <w:p w14:paraId="120D1810" w14:textId="77777777" w:rsidR="001A2306" w:rsidRPr="006278BE" w:rsidRDefault="001A2306" w:rsidP="00837CE3">
            <w:r w:rsidRPr="006278BE">
              <w:t>SSES</w:t>
            </w:r>
          </w:p>
        </w:tc>
        <w:tc>
          <w:tcPr>
            <w:tcW w:w="0" w:type="dxa"/>
            <w:vAlign w:val="bottom"/>
          </w:tcPr>
          <w:p w14:paraId="1B60DCE8" w14:textId="77777777" w:rsidR="001A2306" w:rsidRPr="006278BE" w:rsidRDefault="001A2306" w:rsidP="00837CE3">
            <w:r w:rsidRPr="006278BE">
              <w:t>0.04093</w:t>
            </w:r>
          </w:p>
        </w:tc>
      </w:tr>
    </w:tbl>
    <w:p w14:paraId="2C349F08" w14:textId="77777777" w:rsidR="001A2306" w:rsidRPr="006278BE" w:rsidRDefault="001A2306" w:rsidP="001A2306">
      <w:pPr>
        <w:pStyle w:val="AppendixHeading"/>
      </w:pPr>
    </w:p>
    <w:p w14:paraId="79C5B179" w14:textId="77777777" w:rsidR="001A2306" w:rsidRPr="006278BE" w:rsidRDefault="001A2306" w:rsidP="00837CE3">
      <w:pPr>
        <w:pStyle w:val="Caption"/>
      </w:pPr>
      <w:r w:rsidRPr="006278BE">
        <w:t>Maximum revenue exposure adjustment for the LVSSB time to connect term (TCBRE</w:t>
      </w:r>
      <w:r w:rsidRPr="006278BE">
        <w:rPr>
          <w:rStyle w:val="Subscript"/>
        </w:rPr>
        <w:t>t</w:t>
      </w:r>
      <w:r w:rsidRPr="006278BE">
        <w:t>) (£m)</w:t>
      </w:r>
    </w:p>
    <w:tbl>
      <w:tblPr>
        <w:tblStyle w:val="AppendixTable"/>
        <w:tblW w:w="2573" w:type="dxa"/>
        <w:tblLayout w:type="fixed"/>
        <w:tblLook w:val="04A0" w:firstRow="1" w:lastRow="0" w:firstColumn="1" w:lastColumn="0" w:noHBand="0" w:noVBand="1"/>
      </w:tblPr>
      <w:tblGrid>
        <w:gridCol w:w="1284"/>
        <w:gridCol w:w="1289"/>
      </w:tblGrid>
      <w:tr w:rsidR="001A2306" w:rsidRPr="006278BE"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6278BE" w:rsidRDefault="001A2306" w:rsidP="00837CE3">
            <w:r w:rsidRPr="006278BE">
              <w:t>Licensee</w:t>
            </w:r>
          </w:p>
        </w:tc>
        <w:tc>
          <w:tcPr>
            <w:tcW w:w="1289" w:type="dxa"/>
          </w:tcPr>
          <w:p w14:paraId="2FE69129" w14:textId="77777777" w:rsidR="001A2306" w:rsidRPr="006278BE" w:rsidRDefault="001A2306" w:rsidP="00837CE3">
            <w:r w:rsidRPr="006278BE">
              <w:t>TCBRE</w:t>
            </w:r>
            <w:r w:rsidRPr="006278BE">
              <w:rPr>
                <w:rStyle w:val="Subscript"/>
              </w:rPr>
              <w:t>t</w:t>
            </w:r>
            <w:r w:rsidRPr="006278BE">
              <w:t xml:space="preserve"> (£m)</w:t>
            </w:r>
          </w:p>
        </w:tc>
      </w:tr>
      <w:tr w:rsidR="001A2306" w:rsidRPr="006278BE" w14:paraId="3BACF23C" w14:textId="77777777" w:rsidTr="00A75C46">
        <w:trPr>
          <w:trHeight w:val="228"/>
        </w:trPr>
        <w:tc>
          <w:tcPr>
            <w:tcW w:w="0" w:type="dxa"/>
          </w:tcPr>
          <w:p w14:paraId="4781B557" w14:textId="77777777" w:rsidR="001A2306" w:rsidRPr="006278BE" w:rsidRDefault="001A2306" w:rsidP="00837CE3">
            <w:r w:rsidRPr="006278BE">
              <w:t>ENWL</w:t>
            </w:r>
          </w:p>
        </w:tc>
        <w:tc>
          <w:tcPr>
            <w:tcW w:w="0" w:type="dxa"/>
            <w:vAlign w:val="bottom"/>
          </w:tcPr>
          <w:p w14:paraId="56169708" w14:textId="77777777" w:rsidR="001A2306" w:rsidRPr="006278BE" w:rsidRDefault="001A2306" w:rsidP="00837CE3">
            <w:r w:rsidRPr="006278BE">
              <w:t>0.327</w:t>
            </w:r>
          </w:p>
        </w:tc>
      </w:tr>
      <w:tr w:rsidR="001A2306" w:rsidRPr="006278BE" w14:paraId="59C3D6CB" w14:textId="77777777" w:rsidTr="00A75C46">
        <w:trPr>
          <w:trHeight w:val="228"/>
        </w:trPr>
        <w:tc>
          <w:tcPr>
            <w:tcW w:w="0" w:type="dxa"/>
          </w:tcPr>
          <w:p w14:paraId="74D5C9F3" w14:textId="77777777" w:rsidR="001A2306" w:rsidRPr="006278BE" w:rsidRDefault="001A2306" w:rsidP="00837CE3">
            <w:r w:rsidRPr="006278BE">
              <w:t>NPgN</w:t>
            </w:r>
          </w:p>
        </w:tc>
        <w:tc>
          <w:tcPr>
            <w:tcW w:w="0" w:type="dxa"/>
            <w:vAlign w:val="bottom"/>
          </w:tcPr>
          <w:p w14:paraId="48B16D88" w14:textId="77777777" w:rsidR="001A2306" w:rsidRPr="006278BE" w:rsidRDefault="001A2306" w:rsidP="00837CE3">
            <w:r w:rsidRPr="006278BE">
              <w:t>0.243</w:t>
            </w:r>
          </w:p>
        </w:tc>
      </w:tr>
      <w:tr w:rsidR="001A2306" w:rsidRPr="006278BE" w14:paraId="68E13FB9" w14:textId="77777777" w:rsidTr="00A75C46">
        <w:trPr>
          <w:trHeight w:val="228"/>
        </w:trPr>
        <w:tc>
          <w:tcPr>
            <w:tcW w:w="0" w:type="dxa"/>
          </w:tcPr>
          <w:p w14:paraId="49140229" w14:textId="77777777" w:rsidR="001A2306" w:rsidRPr="006278BE" w:rsidRDefault="001A2306" w:rsidP="00837CE3">
            <w:r w:rsidRPr="006278BE">
              <w:t>NPgY</w:t>
            </w:r>
          </w:p>
        </w:tc>
        <w:tc>
          <w:tcPr>
            <w:tcW w:w="0" w:type="dxa"/>
            <w:vAlign w:val="bottom"/>
          </w:tcPr>
          <w:p w14:paraId="1FA3C5A0" w14:textId="77777777" w:rsidR="001A2306" w:rsidRPr="006278BE" w:rsidRDefault="001A2306" w:rsidP="00837CE3">
            <w:r w:rsidRPr="006278BE">
              <w:t>0.335</w:t>
            </w:r>
          </w:p>
        </w:tc>
      </w:tr>
      <w:tr w:rsidR="001A2306" w:rsidRPr="006278BE" w14:paraId="5DE277A6" w14:textId="77777777" w:rsidTr="00A75C46">
        <w:trPr>
          <w:trHeight w:val="228"/>
        </w:trPr>
        <w:tc>
          <w:tcPr>
            <w:tcW w:w="0" w:type="dxa"/>
          </w:tcPr>
          <w:p w14:paraId="245689AE" w14:textId="77777777" w:rsidR="001A2306" w:rsidRPr="006278BE" w:rsidRDefault="001A2306" w:rsidP="00837CE3">
            <w:r w:rsidRPr="006278BE">
              <w:t>WMID</w:t>
            </w:r>
          </w:p>
        </w:tc>
        <w:tc>
          <w:tcPr>
            <w:tcW w:w="0" w:type="dxa"/>
            <w:vAlign w:val="bottom"/>
          </w:tcPr>
          <w:p w14:paraId="26EC9A26" w14:textId="77777777" w:rsidR="001A2306" w:rsidRPr="006278BE" w:rsidRDefault="001A2306" w:rsidP="00837CE3">
            <w:r w:rsidRPr="006278BE">
              <w:t>0.422</w:t>
            </w:r>
          </w:p>
        </w:tc>
      </w:tr>
      <w:tr w:rsidR="001A2306" w:rsidRPr="006278BE" w14:paraId="60E8879A" w14:textId="77777777" w:rsidTr="00A75C46">
        <w:trPr>
          <w:trHeight w:val="228"/>
        </w:trPr>
        <w:tc>
          <w:tcPr>
            <w:tcW w:w="0" w:type="dxa"/>
          </w:tcPr>
          <w:p w14:paraId="5414FEF5" w14:textId="77777777" w:rsidR="001A2306" w:rsidRPr="006278BE" w:rsidRDefault="001A2306" w:rsidP="00837CE3">
            <w:r w:rsidRPr="006278BE">
              <w:t>EMID</w:t>
            </w:r>
          </w:p>
        </w:tc>
        <w:tc>
          <w:tcPr>
            <w:tcW w:w="0" w:type="dxa"/>
            <w:vAlign w:val="bottom"/>
          </w:tcPr>
          <w:p w14:paraId="4485ED2C" w14:textId="77777777" w:rsidR="001A2306" w:rsidRPr="006278BE" w:rsidRDefault="001A2306" w:rsidP="00837CE3">
            <w:r w:rsidRPr="006278BE">
              <w:t>0.432</w:t>
            </w:r>
          </w:p>
        </w:tc>
      </w:tr>
      <w:tr w:rsidR="001A2306" w:rsidRPr="006278BE" w14:paraId="29445101" w14:textId="77777777" w:rsidTr="00A75C46">
        <w:trPr>
          <w:trHeight w:val="228"/>
        </w:trPr>
        <w:tc>
          <w:tcPr>
            <w:tcW w:w="0" w:type="dxa"/>
          </w:tcPr>
          <w:p w14:paraId="53A6F7E2" w14:textId="77777777" w:rsidR="001A2306" w:rsidRPr="006278BE" w:rsidRDefault="001A2306" w:rsidP="00837CE3">
            <w:r w:rsidRPr="006278BE">
              <w:t>SWALES</w:t>
            </w:r>
          </w:p>
        </w:tc>
        <w:tc>
          <w:tcPr>
            <w:tcW w:w="0" w:type="dxa"/>
            <w:vAlign w:val="bottom"/>
          </w:tcPr>
          <w:p w14:paraId="47808A3E" w14:textId="77777777" w:rsidR="001A2306" w:rsidRPr="006278BE" w:rsidRDefault="001A2306" w:rsidP="00837CE3">
            <w:r w:rsidRPr="006278BE">
              <w:t>0.216</w:t>
            </w:r>
          </w:p>
        </w:tc>
      </w:tr>
      <w:tr w:rsidR="001A2306" w:rsidRPr="006278BE" w14:paraId="2A76C036" w14:textId="77777777" w:rsidTr="00A75C46">
        <w:trPr>
          <w:trHeight w:val="228"/>
        </w:trPr>
        <w:tc>
          <w:tcPr>
            <w:tcW w:w="0" w:type="dxa"/>
          </w:tcPr>
          <w:p w14:paraId="3CE45D18" w14:textId="77777777" w:rsidR="001A2306" w:rsidRPr="006278BE" w:rsidRDefault="001A2306" w:rsidP="00837CE3">
            <w:r w:rsidRPr="006278BE">
              <w:t>SWEST</w:t>
            </w:r>
          </w:p>
        </w:tc>
        <w:tc>
          <w:tcPr>
            <w:tcW w:w="0" w:type="dxa"/>
            <w:vAlign w:val="bottom"/>
          </w:tcPr>
          <w:p w14:paraId="1FD4315F" w14:textId="77777777" w:rsidR="001A2306" w:rsidRPr="006278BE" w:rsidRDefault="001A2306" w:rsidP="00837CE3">
            <w:r w:rsidRPr="006278BE">
              <w:t>0.328</w:t>
            </w:r>
          </w:p>
        </w:tc>
      </w:tr>
      <w:tr w:rsidR="001A2306" w:rsidRPr="006278BE" w14:paraId="1C7D0D43" w14:textId="77777777" w:rsidTr="00A75C46">
        <w:trPr>
          <w:trHeight w:val="228"/>
        </w:trPr>
        <w:tc>
          <w:tcPr>
            <w:tcW w:w="0" w:type="dxa"/>
          </w:tcPr>
          <w:p w14:paraId="28B8A206" w14:textId="77777777" w:rsidR="001A2306" w:rsidRPr="006278BE" w:rsidRDefault="001A2306" w:rsidP="00837CE3">
            <w:r w:rsidRPr="006278BE">
              <w:t>LPN</w:t>
            </w:r>
          </w:p>
        </w:tc>
        <w:tc>
          <w:tcPr>
            <w:tcW w:w="0" w:type="dxa"/>
            <w:vAlign w:val="bottom"/>
          </w:tcPr>
          <w:p w14:paraId="4E2C81D1" w14:textId="77777777" w:rsidR="001A2306" w:rsidRPr="006278BE" w:rsidRDefault="001A2306" w:rsidP="00837CE3">
            <w:r w:rsidRPr="006278BE">
              <w:t>0.284</w:t>
            </w:r>
          </w:p>
        </w:tc>
      </w:tr>
      <w:tr w:rsidR="001A2306" w:rsidRPr="006278BE" w14:paraId="42E65398" w14:textId="77777777" w:rsidTr="00A75C46">
        <w:trPr>
          <w:trHeight w:val="228"/>
        </w:trPr>
        <w:tc>
          <w:tcPr>
            <w:tcW w:w="0" w:type="dxa"/>
          </w:tcPr>
          <w:p w14:paraId="0472911F" w14:textId="77777777" w:rsidR="001A2306" w:rsidRPr="006278BE" w:rsidRDefault="001A2306" w:rsidP="00837CE3">
            <w:r w:rsidRPr="006278BE">
              <w:t>SPN</w:t>
            </w:r>
          </w:p>
        </w:tc>
        <w:tc>
          <w:tcPr>
            <w:tcW w:w="0" w:type="dxa"/>
            <w:vAlign w:val="bottom"/>
          </w:tcPr>
          <w:p w14:paraId="3A35F434" w14:textId="77777777" w:rsidR="001A2306" w:rsidRPr="006278BE" w:rsidRDefault="001A2306" w:rsidP="00837CE3">
            <w:r w:rsidRPr="006278BE">
              <w:t>0.294</w:t>
            </w:r>
          </w:p>
        </w:tc>
      </w:tr>
      <w:tr w:rsidR="001A2306" w:rsidRPr="006278BE" w14:paraId="21D92CA8" w14:textId="77777777" w:rsidTr="00A75C46">
        <w:trPr>
          <w:trHeight w:val="228"/>
        </w:trPr>
        <w:tc>
          <w:tcPr>
            <w:tcW w:w="0" w:type="dxa"/>
          </w:tcPr>
          <w:p w14:paraId="1921CCDB" w14:textId="77777777" w:rsidR="001A2306" w:rsidRPr="006278BE" w:rsidRDefault="001A2306" w:rsidP="00837CE3">
            <w:r w:rsidRPr="006278BE">
              <w:t>EPN</w:t>
            </w:r>
          </w:p>
        </w:tc>
        <w:tc>
          <w:tcPr>
            <w:tcW w:w="0" w:type="dxa"/>
            <w:vAlign w:val="bottom"/>
          </w:tcPr>
          <w:p w14:paraId="40BCB0D8" w14:textId="77777777" w:rsidR="001A2306" w:rsidRPr="006278BE" w:rsidRDefault="001A2306" w:rsidP="00837CE3">
            <w:r w:rsidRPr="006278BE">
              <w:t>0.458</w:t>
            </w:r>
          </w:p>
        </w:tc>
      </w:tr>
      <w:tr w:rsidR="001A2306" w:rsidRPr="006278BE" w14:paraId="534FE8E7" w14:textId="77777777" w:rsidTr="00A75C46">
        <w:trPr>
          <w:trHeight w:val="228"/>
        </w:trPr>
        <w:tc>
          <w:tcPr>
            <w:tcW w:w="0" w:type="dxa"/>
          </w:tcPr>
          <w:p w14:paraId="2392E8DF" w14:textId="77777777" w:rsidR="001A2306" w:rsidRPr="006278BE" w:rsidRDefault="001A2306" w:rsidP="00837CE3">
            <w:r w:rsidRPr="006278BE">
              <w:t>SPD</w:t>
            </w:r>
          </w:p>
        </w:tc>
        <w:tc>
          <w:tcPr>
            <w:tcW w:w="0" w:type="dxa"/>
            <w:vAlign w:val="bottom"/>
          </w:tcPr>
          <w:p w14:paraId="55FC838F" w14:textId="77777777" w:rsidR="001A2306" w:rsidRPr="006278BE" w:rsidRDefault="001A2306" w:rsidP="00837CE3">
            <w:r w:rsidRPr="006278BE">
              <w:t>0.311</w:t>
            </w:r>
          </w:p>
        </w:tc>
      </w:tr>
      <w:tr w:rsidR="001A2306" w:rsidRPr="006278BE" w14:paraId="3286B0EC" w14:textId="77777777" w:rsidTr="00A75C46">
        <w:trPr>
          <w:trHeight w:val="228"/>
        </w:trPr>
        <w:tc>
          <w:tcPr>
            <w:tcW w:w="0" w:type="dxa"/>
          </w:tcPr>
          <w:p w14:paraId="3BA6CB99" w14:textId="77777777" w:rsidR="001A2306" w:rsidRPr="006278BE" w:rsidRDefault="001A2306" w:rsidP="00837CE3">
            <w:r w:rsidRPr="006278BE">
              <w:t>SPMW</w:t>
            </w:r>
          </w:p>
        </w:tc>
        <w:tc>
          <w:tcPr>
            <w:tcW w:w="0" w:type="dxa"/>
            <w:vAlign w:val="bottom"/>
          </w:tcPr>
          <w:p w14:paraId="08DD72B8" w14:textId="77777777" w:rsidR="001A2306" w:rsidRPr="006278BE" w:rsidRDefault="001A2306" w:rsidP="00837CE3">
            <w:r w:rsidRPr="006278BE">
              <w:t>0.347</w:t>
            </w:r>
          </w:p>
        </w:tc>
      </w:tr>
      <w:tr w:rsidR="001A2306" w:rsidRPr="006278BE" w14:paraId="52873EE6" w14:textId="77777777" w:rsidTr="00A75C46">
        <w:trPr>
          <w:trHeight w:val="228"/>
        </w:trPr>
        <w:tc>
          <w:tcPr>
            <w:tcW w:w="0" w:type="dxa"/>
          </w:tcPr>
          <w:p w14:paraId="743E0A6C" w14:textId="77777777" w:rsidR="001A2306" w:rsidRPr="006278BE" w:rsidRDefault="001A2306" w:rsidP="00837CE3">
            <w:r w:rsidRPr="006278BE">
              <w:t>SSEH</w:t>
            </w:r>
          </w:p>
        </w:tc>
        <w:tc>
          <w:tcPr>
            <w:tcW w:w="0" w:type="dxa"/>
            <w:vAlign w:val="bottom"/>
          </w:tcPr>
          <w:p w14:paraId="0B22D663" w14:textId="77777777" w:rsidR="001A2306" w:rsidRPr="006278BE" w:rsidRDefault="001A2306" w:rsidP="00837CE3">
            <w:r w:rsidRPr="006278BE">
              <w:t>0.233</w:t>
            </w:r>
          </w:p>
        </w:tc>
      </w:tr>
      <w:tr w:rsidR="001A2306" w:rsidRPr="006278BE" w14:paraId="58C931B1" w14:textId="77777777" w:rsidTr="00A75C46">
        <w:trPr>
          <w:trHeight w:val="228"/>
        </w:trPr>
        <w:tc>
          <w:tcPr>
            <w:tcW w:w="0" w:type="dxa"/>
          </w:tcPr>
          <w:p w14:paraId="2984DA78" w14:textId="77777777" w:rsidR="001A2306" w:rsidRPr="006278BE" w:rsidRDefault="001A2306" w:rsidP="00837CE3">
            <w:r w:rsidRPr="006278BE">
              <w:t>SSES</w:t>
            </w:r>
          </w:p>
        </w:tc>
        <w:tc>
          <w:tcPr>
            <w:tcW w:w="0" w:type="dxa"/>
            <w:vAlign w:val="bottom"/>
          </w:tcPr>
          <w:p w14:paraId="68BDEA0F" w14:textId="77777777" w:rsidR="001A2306" w:rsidRPr="006278BE" w:rsidRDefault="001A2306" w:rsidP="00837CE3">
            <w:r w:rsidRPr="006278BE">
              <w:t>0.438</w:t>
            </w:r>
          </w:p>
        </w:tc>
      </w:tr>
    </w:tbl>
    <w:p w14:paraId="398430E3" w14:textId="77777777" w:rsidR="001A2306" w:rsidRPr="006278BE" w:rsidRDefault="001A2306" w:rsidP="00837CE3"/>
    <w:p w14:paraId="1F544949" w14:textId="77777777" w:rsidR="001A2306" w:rsidRPr="006278BE" w:rsidRDefault="001A2306" w:rsidP="001A2306">
      <w:pPr>
        <w:pStyle w:val="AppendixHeading"/>
      </w:pPr>
    </w:p>
    <w:p w14:paraId="7F8C40AB" w14:textId="77777777" w:rsidR="001A2306" w:rsidRPr="006278BE" w:rsidRDefault="001A2306" w:rsidP="00837CE3">
      <w:pPr>
        <w:pStyle w:val="Caption"/>
      </w:pPr>
      <w:r w:rsidRPr="006278BE">
        <w:t>Incentive rate for the LVSSB time to connect term (TCBI</w:t>
      </w:r>
      <w:r w:rsidRPr="006278BE">
        <w:rPr>
          <w:rStyle w:val="Subscript"/>
        </w:rPr>
        <w:t>t</w:t>
      </w:r>
      <w:r w:rsidRPr="006278BE">
        <w:t>) (£m)</w:t>
      </w:r>
    </w:p>
    <w:tbl>
      <w:tblPr>
        <w:tblStyle w:val="AppendixTable"/>
        <w:tblW w:w="2559" w:type="dxa"/>
        <w:tblLayout w:type="fixed"/>
        <w:tblLook w:val="04A0" w:firstRow="1" w:lastRow="0" w:firstColumn="1" w:lastColumn="0" w:noHBand="0" w:noVBand="1"/>
      </w:tblPr>
      <w:tblGrid>
        <w:gridCol w:w="1277"/>
        <w:gridCol w:w="1282"/>
      </w:tblGrid>
      <w:tr w:rsidR="001A2306" w:rsidRPr="006278BE"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6278BE" w:rsidRDefault="001A2306" w:rsidP="00837CE3">
            <w:r w:rsidRPr="006278BE">
              <w:t>Licensee</w:t>
            </w:r>
          </w:p>
        </w:tc>
        <w:tc>
          <w:tcPr>
            <w:tcW w:w="1282" w:type="dxa"/>
          </w:tcPr>
          <w:p w14:paraId="2550B5B1" w14:textId="77777777" w:rsidR="001A2306" w:rsidRPr="006278BE" w:rsidRDefault="001A2306" w:rsidP="00837CE3">
            <w:r w:rsidRPr="006278BE">
              <w:t>TCBI</w:t>
            </w:r>
            <w:r w:rsidRPr="006278BE">
              <w:rPr>
                <w:rStyle w:val="Subscript"/>
              </w:rPr>
              <w:t>t</w:t>
            </w:r>
            <w:r w:rsidRPr="006278BE">
              <w:t xml:space="preserve"> (£m)</w:t>
            </w:r>
          </w:p>
        </w:tc>
      </w:tr>
      <w:tr w:rsidR="001A2306" w:rsidRPr="006278BE" w14:paraId="7D2C18B1" w14:textId="77777777" w:rsidTr="00A75C46">
        <w:trPr>
          <w:trHeight w:val="264"/>
        </w:trPr>
        <w:tc>
          <w:tcPr>
            <w:tcW w:w="0" w:type="dxa"/>
          </w:tcPr>
          <w:p w14:paraId="38B70C44" w14:textId="77777777" w:rsidR="001A2306" w:rsidRPr="006278BE" w:rsidRDefault="001A2306" w:rsidP="00837CE3">
            <w:r w:rsidRPr="006278BE">
              <w:t>ENWL</w:t>
            </w:r>
          </w:p>
        </w:tc>
        <w:tc>
          <w:tcPr>
            <w:tcW w:w="0" w:type="dxa"/>
            <w:vAlign w:val="bottom"/>
          </w:tcPr>
          <w:p w14:paraId="615E63EB" w14:textId="77777777" w:rsidR="001A2306" w:rsidRPr="006278BE" w:rsidRDefault="001A2306" w:rsidP="00837CE3">
            <w:r w:rsidRPr="006278BE">
              <w:t>0.02460</w:t>
            </w:r>
          </w:p>
        </w:tc>
      </w:tr>
      <w:tr w:rsidR="001A2306" w:rsidRPr="006278BE" w14:paraId="50904101" w14:textId="77777777" w:rsidTr="00A75C46">
        <w:trPr>
          <w:trHeight w:val="264"/>
        </w:trPr>
        <w:tc>
          <w:tcPr>
            <w:tcW w:w="0" w:type="dxa"/>
          </w:tcPr>
          <w:p w14:paraId="1FBC34D7" w14:textId="77777777" w:rsidR="001A2306" w:rsidRPr="006278BE" w:rsidRDefault="001A2306" w:rsidP="00837CE3">
            <w:r w:rsidRPr="006278BE">
              <w:t>NPgN</w:t>
            </w:r>
          </w:p>
        </w:tc>
        <w:tc>
          <w:tcPr>
            <w:tcW w:w="0" w:type="dxa"/>
            <w:vAlign w:val="bottom"/>
          </w:tcPr>
          <w:p w14:paraId="1243DD5F" w14:textId="77777777" w:rsidR="001A2306" w:rsidRPr="006278BE" w:rsidRDefault="001A2306" w:rsidP="00837CE3">
            <w:r w:rsidRPr="006278BE">
              <w:t>0.01828</w:t>
            </w:r>
          </w:p>
        </w:tc>
      </w:tr>
      <w:tr w:rsidR="001A2306" w:rsidRPr="006278BE" w14:paraId="4AF0863D" w14:textId="77777777" w:rsidTr="00A75C46">
        <w:trPr>
          <w:trHeight w:val="264"/>
        </w:trPr>
        <w:tc>
          <w:tcPr>
            <w:tcW w:w="0" w:type="dxa"/>
          </w:tcPr>
          <w:p w14:paraId="491AA5BE" w14:textId="77777777" w:rsidR="001A2306" w:rsidRPr="006278BE" w:rsidRDefault="001A2306" w:rsidP="00837CE3">
            <w:r w:rsidRPr="006278BE">
              <w:t>NPgY</w:t>
            </w:r>
          </w:p>
        </w:tc>
        <w:tc>
          <w:tcPr>
            <w:tcW w:w="0" w:type="dxa"/>
            <w:vAlign w:val="bottom"/>
          </w:tcPr>
          <w:p w14:paraId="1E5556D2" w14:textId="77777777" w:rsidR="001A2306" w:rsidRPr="006278BE" w:rsidRDefault="001A2306" w:rsidP="00837CE3">
            <w:r w:rsidRPr="006278BE">
              <w:t>0.02521</w:t>
            </w:r>
          </w:p>
        </w:tc>
      </w:tr>
      <w:tr w:rsidR="001A2306" w:rsidRPr="006278BE" w14:paraId="6153797A" w14:textId="77777777" w:rsidTr="00A75C46">
        <w:trPr>
          <w:trHeight w:val="264"/>
        </w:trPr>
        <w:tc>
          <w:tcPr>
            <w:tcW w:w="0" w:type="dxa"/>
          </w:tcPr>
          <w:p w14:paraId="085AA4BC" w14:textId="77777777" w:rsidR="001A2306" w:rsidRPr="006278BE" w:rsidRDefault="001A2306" w:rsidP="00837CE3">
            <w:r w:rsidRPr="006278BE">
              <w:t>WMID</w:t>
            </w:r>
          </w:p>
        </w:tc>
        <w:tc>
          <w:tcPr>
            <w:tcW w:w="0" w:type="dxa"/>
            <w:vAlign w:val="bottom"/>
          </w:tcPr>
          <w:p w14:paraId="186E7A38" w14:textId="77777777" w:rsidR="001A2306" w:rsidRPr="006278BE" w:rsidRDefault="001A2306" w:rsidP="00837CE3">
            <w:r w:rsidRPr="006278BE">
              <w:t>0.03175</w:t>
            </w:r>
          </w:p>
        </w:tc>
      </w:tr>
      <w:tr w:rsidR="001A2306" w:rsidRPr="006278BE" w14:paraId="28DDD715" w14:textId="77777777" w:rsidTr="00A75C46">
        <w:trPr>
          <w:trHeight w:val="264"/>
        </w:trPr>
        <w:tc>
          <w:tcPr>
            <w:tcW w:w="0" w:type="dxa"/>
          </w:tcPr>
          <w:p w14:paraId="5A6833EE" w14:textId="77777777" w:rsidR="001A2306" w:rsidRPr="006278BE" w:rsidRDefault="001A2306" w:rsidP="00837CE3">
            <w:r w:rsidRPr="006278BE">
              <w:t>EMID</w:t>
            </w:r>
          </w:p>
        </w:tc>
        <w:tc>
          <w:tcPr>
            <w:tcW w:w="0" w:type="dxa"/>
            <w:vAlign w:val="bottom"/>
          </w:tcPr>
          <w:p w14:paraId="6A9D1FE7" w14:textId="77777777" w:rsidR="001A2306" w:rsidRPr="006278BE" w:rsidRDefault="001A2306" w:rsidP="00837CE3">
            <w:r w:rsidRPr="006278BE">
              <w:t>0.03251</w:t>
            </w:r>
          </w:p>
        </w:tc>
      </w:tr>
      <w:tr w:rsidR="001A2306" w:rsidRPr="006278BE" w14:paraId="40FDDE09" w14:textId="77777777" w:rsidTr="00A75C46">
        <w:trPr>
          <w:trHeight w:val="264"/>
        </w:trPr>
        <w:tc>
          <w:tcPr>
            <w:tcW w:w="0" w:type="dxa"/>
          </w:tcPr>
          <w:p w14:paraId="61910543" w14:textId="77777777" w:rsidR="001A2306" w:rsidRPr="006278BE" w:rsidRDefault="001A2306" w:rsidP="00837CE3">
            <w:r w:rsidRPr="006278BE">
              <w:t>SWALES</w:t>
            </w:r>
          </w:p>
        </w:tc>
        <w:tc>
          <w:tcPr>
            <w:tcW w:w="0" w:type="dxa"/>
            <w:vAlign w:val="bottom"/>
          </w:tcPr>
          <w:p w14:paraId="1383C3DE" w14:textId="77777777" w:rsidR="001A2306" w:rsidRPr="006278BE" w:rsidRDefault="001A2306" w:rsidP="00837CE3">
            <w:r w:rsidRPr="006278BE">
              <w:t>0.01625</w:t>
            </w:r>
          </w:p>
        </w:tc>
      </w:tr>
      <w:tr w:rsidR="001A2306" w:rsidRPr="006278BE" w14:paraId="2CA59F94" w14:textId="77777777" w:rsidTr="00A75C46">
        <w:trPr>
          <w:trHeight w:val="264"/>
        </w:trPr>
        <w:tc>
          <w:tcPr>
            <w:tcW w:w="0" w:type="dxa"/>
          </w:tcPr>
          <w:p w14:paraId="663BD68F" w14:textId="77777777" w:rsidR="001A2306" w:rsidRPr="006278BE" w:rsidRDefault="001A2306" w:rsidP="00837CE3">
            <w:r w:rsidRPr="006278BE">
              <w:t>SWEST</w:t>
            </w:r>
          </w:p>
        </w:tc>
        <w:tc>
          <w:tcPr>
            <w:tcW w:w="0" w:type="dxa"/>
            <w:vAlign w:val="bottom"/>
          </w:tcPr>
          <w:p w14:paraId="20A31D3E" w14:textId="77777777" w:rsidR="001A2306" w:rsidRPr="006278BE" w:rsidRDefault="001A2306" w:rsidP="00837CE3">
            <w:r w:rsidRPr="006278BE">
              <w:t>0.02468</w:t>
            </w:r>
          </w:p>
        </w:tc>
      </w:tr>
      <w:tr w:rsidR="001A2306" w:rsidRPr="006278BE" w14:paraId="05A7A11D" w14:textId="77777777" w:rsidTr="00A75C46">
        <w:trPr>
          <w:trHeight w:val="264"/>
        </w:trPr>
        <w:tc>
          <w:tcPr>
            <w:tcW w:w="0" w:type="dxa"/>
          </w:tcPr>
          <w:p w14:paraId="68E7B240" w14:textId="77777777" w:rsidR="001A2306" w:rsidRPr="006278BE" w:rsidRDefault="001A2306" w:rsidP="00837CE3">
            <w:r w:rsidRPr="006278BE">
              <w:t>LPN</w:t>
            </w:r>
          </w:p>
        </w:tc>
        <w:tc>
          <w:tcPr>
            <w:tcW w:w="0" w:type="dxa"/>
            <w:vAlign w:val="bottom"/>
          </w:tcPr>
          <w:p w14:paraId="1BAE3804" w14:textId="77777777" w:rsidR="001A2306" w:rsidRPr="006278BE" w:rsidRDefault="001A2306" w:rsidP="00837CE3">
            <w:r w:rsidRPr="006278BE">
              <w:t>0.02137</w:t>
            </w:r>
          </w:p>
        </w:tc>
      </w:tr>
      <w:tr w:rsidR="001A2306" w:rsidRPr="006278BE" w14:paraId="5B4369E8" w14:textId="77777777" w:rsidTr="00A75C46">
        <w:trPr>
          <w:trHeight w:val="264"/>
        </w:trPr>
        <w:tc>
          <w:tcPr>
            <w:tcW w:w="0" w:type="dxa"/>
          </w:tcPr>
          <w:p w14:paraId="0ADC76BB" w14:textId="77777777" w:rsidR="001A2306" w:rsidRPr="006278BE" w:rsidRDefault="001A2306" w:rsidP="00837CE3">
            <w:r w:rsidRPr="006278BE">
              <w:t>SPN</w:t>
            </w:r>
          </w:p>
        </w:tc>
        <w:tc>
          <w:tcPr>
            <w:tcW w:w="0" w:type="dxa"/>
            <w:vAlign w:val="bottom"/>
          </w:tcPr>
          <w:p w14:paraId="46C3A951" w14:textId="77777777" w:rsidR="001A2306" w:rsidRPr="006278BE" w:rsidRDefault="001A2306" w:rsidP="00837CE3">
            <w:r w:rsidRPr="006278BE">
              <w:t>0.02212</w:t>
            </w:r>
          </w:p>
        </w:tc>
      </w:tr>
      <w:tr w:rsidR="001A2306" w:rsidRPr="006278BE" w14:paraId="41B73B9C" w14:textId="77777777" w:rsidTr="00A75C46">
        <w:trPr>
          <w:trHeight w:val="264"/>
        </w:trPr>
        <w:tc>
          <w:tcPr>
            <w:tcW w:w="0" w:type="dxa"/>
          </w:tcPr>
          <w:p w14:paraId="4442CF2F" w14:textId="77777777" w:rsidR="001A2306" w:rsidRPr="006278BE" w:rsidRDefault="001A2306" w:rsidP="00837CE3">
            <w:r w:rsidRPr="006278BE">
              <w:t>EPN</w:t>
            </w:r>
          </w:p>
        </w:tc>
        <w:tc>
          <w:tcPr>
            <w:tcW w:w="0" w:type="dxa"/>
            <w:vAlign w:val="bottom"/>
          </w:tcPr>
          <w:p w14:paraId="5213191C" w14:textId="77777777" w:rsidR="001A2306" w:rsidRPr="006278BE" w:rsidRDefault="001A2306" w:rsidP="00837CE3">
            <w:r w:rsidRPr="006278BE">
              <w:t>0.03446</w:t>
            </w:r>
          </w:p>
        </w:tc>
      </w:tr>
      <w:tr w:rsidR="001A2306" w:rsidRPr="006278BE" w14:paraId="1CD770A5" w14:textId="77777777" w:rsidTr="00A75C46">
        <w:trPr>
          <w:trHeight w:val="264"/>
        </w:trPr>
        <w:tc>
          <w:tcPr>
            <w:tcW w:w="0" w:type="dxa"/>
          </w:tcPr>
          <w:p w14:paraId="2D76B3DA" w14:textId="77777777" w:rsidR="001A2306" w:rsidRPr="006278BE" w:rsidRDefault="001A2306" w:rsidP="00837CE3">
            <w:r w:rsidRPr="006278BE">
              <w:t>SPD</w:t>
            </w:r>
          </w:p>
        </w:tc>
        <w:tc>
          <w:tcPr>
            <w:tcW w:w="0" w:type="dxa"/>
            <w:vAlign w:val="bottom"/>
          </w:tcPr>
          <w:p w14:paraId="3DDE866A" w14:textId="77777777" w:rsidR="001A2306" w:rsidRPr="006278BE" w:rsidRDefault="001A2306" w:rsidP="00837CE3">
            <w:r w:rsidRPr="006278BE">
              <w:t>0.02340</w:t>
            </w:r>
          </w:p>
        </w:tc>
      </w:tr>
      <w:tr w:rsidR="001A2306" w:rsidRPr="006278BE" w14:paraId="19DD2860" w14:textId="77777777" w:rsidTr="00A75C46">
        <w:trPr>
          <w:trHeight w:val="264"/>
        </w:trPr>
        <w:tc>
          <w:tcPr>
            <w:tcW w:w="0" w:type="dxa"/>
          </w:tcPr>
          <w:p w14:paraId="10091F25" w14:textId="77777777" w:rsidR="001A2306" w:rsidRPr="006278BE" w:rsidRDefault="001A2306" w:rsidP="00837CE3">
            <w:r w:rsidRPr="006278BE">
              <w:t>SPMW</w:t>
            </w:r>
          </w:p>
        </w:tc>
        <w:tc>
          <w:tcPr>
            <w:tcW w:w="0" w:type="dxa"/>
            <w:vAlign w:val="bottom"/>
          </w:tcPr>
          <w:p w14:paraId="48FC8091" w14:textId="77777777" w:rsidR="001A2306" w:rsidRPr="006278BE" w:rsidRDefault="001A2306" w:rsidP="00837CE3">
            <w:r w:rsidRPr="006278BE">
              <w:t>0.02611</w:t>
            </w:r>
          </w:p>
        </w:tc>
      </w:tr>
      <w:tr w:rsidR="001A2306" w:rsidRPr="006278BE" w14:paraId="1250C7EA" w14:textId="77777777" w:rsidTr="00A75C46">
        <w:trPr>
          <w:trHeight w:val="264"/>
        </w:trPr>
        <w:tc>
          <w:tcPr>
            <w:tcW w:w="0" w:type="dxa"/>
          </w:tcPr>
          <w:p w14:paraId="54629B5A" w14:textId="77777777" w:rsidR="001A2306" w:rsidRPr="006278BE" w:rsidRDefault="001A2306" w:rsidP="00837CE3">
            <w:r w:rsidRPr="006278BE">
              <w:t>SSEH</w:t>
            </w:r>
          </w:p>
        </w:tc>
        <w:tc>
          <w:tcPr>
            <w:tcW w:w="0" w:type="dxa"/>
            <w:vAlign w:val="bottom"/>
          </w:tcPr>
          <w:p w14:paraId="65EEB98A" w14:textId="77777777" w:rsidR="001A2306" w:rsidRPr="006278BE" w:rsidRDefault="001A2306" w:rsidP="00837CE3">
            <w:r w:rsidRPr="006278BE">
              <w:t>0.01753</w:t>
            </w:r>
          </w:p>
        </w:tc>
      </w:tr>
      <w:tr w:rsidR="001A2306" w:rsidRPr="006278BE" w14:paraId="14243212" w14:textId="77777777" w:rsidTr="00A75C46">
        <w:trPr>
          <w:trHeight w:val="264"/>
        </w:trPr>
        <w:tc>
          <w:tcPr>
            <w:tcW w:w="0" w:type="dxa"/>
          </w:tcPr>
          <w:p w14:paraId="40121B3F" w14:textId="77777777" w:rsidR="001A2306" w:rsidRPr="006278BE" w:rsidRDefault="001A2306" w:rsidP="00837CE3">
            <w:r w:rsidRPr="006278BE">
              <w:t>SSES</w:t>
            </w:r>
          </w:p>
        </w:tc>
        <w:tc>
          <w:tcPr>
            <w:tcW w:w="0" w:type="dxa"/>
            <w:vAlign w:val="bottom"/>
          </w:tcPr>
          <w:p w14:paraId="11AC256B" w14:textId="77777777" w:rsidR="001A2306" w:rsidRPr="006278BE" w:rsidRDefault="001A2306" w:rsidP="00837CE3">
            <w:r w:rsidRPr="006278BE">
              <w:t>0.03296</w:t>
            </w:r>
          </w:p>
        </w:tc>
      </w:tr>
    </w:tbl>
    <w:p w14:paraId="4BA198DB" w14:textId="77777777" w:rsidR="001A2306" w:rsidRPr="006278BE" w:rsidRDefault="001A2306" w:rsidP="001A2306">
      <w:pPr>
        <w:pStyle w:val="Heading2"/>
      </w:pPr>
      <w:bookmarkStart w:id="227" w:name="_Toc115252653"/>
      <w:bookmarkStart w:id="228" w:name="_Toc121736130"/>
      <w:bookmarkStart w:id="229" w:name="_Toc126075059"/>
      <w:r w:rsidRPr="006278BE">
        <w:t>Broad measure of customer service output delivery incentive (BMCS</w:t>
      </w:r>
      <w:r w:rsidRPr="006278BE">
        <w:rPr>
          <w:rStyle w:val="Subscript"/>
        </w:rPr>
        <w:t>t</w:t>
      </w:r>
      <w:r w:rsidRPr="006278BE">
        <w:t>)</w:t>
      </w:r>
      <w:bookmarkEnd w:id="227"/>
      <w:bookmarkEnd w:id="228"/>
      <w:bookmarkEnd w:id="229"/>
    </w:p>
    <w:p w14:paraId="1171EBDE" w14:textId="77777777" w:rsidR="001A2306" w:rsidRPr="006278BE" w:rsidRDefault="001A2306" w:rsidP="000A6BA9">
      <w:pPr>
        <w:pStyle w:val="Heading3nonumbering"/>
      </w:pPr>
      <w:r w:rsidRPr="006278BE">
        <w:t>Introduction</w:t>
      </w:r>
    </w:p>
    <w:p w14:paraId="5A72631D" w14:textId="77777777" w:rsidR="001A2306" w:rsidRPr="006278BE" w:rsidRDefault="001A2306" w:rsidP="00837CE3">
      <w:pPr>
        <w:pStyle w:val="NumberedNormal"/>
      </w:pPr>
      <w:r w:rsidRPr="006278BE">
        <w:t>The purpose of this condition is to calculate the term BMCS</w:t>
      </w:r>
      <w:r w:rsidRPr="006278BE">
        <w:rPr>
          <w:rStyle w:val="Subscript"/>
        </w:rPr>
        <w:t>t</w:t>
      </w:r>
      <w:r w:rsidRPr="006278BE">
        <w:t xml:space="preserve"> (the broad measure of customer service output delivery incentive term). This contributes to the calculation of the term ODI</w:t>
      </w:r>
      <w:r w:rsidRPr="006278BE">
        <w:rPr>
          <w:rStyle w:val="Subscript"/>
        </w:rPr>
        <w:t>t</w:t>
      </w:r>
      <w:r w:rsidRPr="006278BE">
        <w:t xml:space="preserve"> (the output delivery incentives term), which in turn feeds into Calculated Revenue in Special Condition 2.1 (Revenue restriction).</w:t>
      </w:r>
    </w:p>
    <w:p w14:paraId="7151239A" w14:textId="77777777" w:rsidR="001A2306" w:rsidRPr="006278BE" w:rsidRDefault="001A2306" w:rsidP="00837CE3">
      <w:pPr>
        <w:pStyle w:val="NumberedNormal"/>
      </w:pPr>
      <w:r w:rsidRPr="006278BE">
        <w:t xml:space="preserve">The effect of this condition is to reward or penalise the licensee </w:t>
      </w:r>
      <w:bookmarkStart w:id="230" w:name="_Hlk114677723"/>
      <w:r w:rsidRPr="006278BE">
        <w:t>in relation to its performance under the broad measure of customer service output delivery incentive, where such performance falls above or below the deadband.</w:t>
      </w:r>
    </w:p>
    <w:bookmarkEnd w:id="230"/>
    <w:p w14:paraId="50CFC381" w14:textId="77777777" w:rsidR="001A2306" w:rsidRPr="006278BE" w:rsidRDefault="001A2306" w:rsidP="001A2306">
      <w:pPr>
        <w:pStyle w:val="Heading3"/>
      </w:pPr>
      <w:r w:rsidRPr="006278BE">
        <w:t>Formula for calculating the broad measure of customer service output delivery incentive term (BMCS</w:t>
      </w:r>
      <w:r w:rsidRPr="006278BE">
        <w:rPr>
          <w:rStyle w:val="Subscript"/>
        </w:rPr>
        <w:t>t</w:t>
      </w:r>
      <w:r w:rsidRPr="006278BE">
        <w:t>)</w:t>
      </w:r>
    </w:p>
    <w:p w14:paraId="4D8C0FBE" w14:textId="77777777" w:rsidR="001A2306" w:rsidRPr="006278BE" w:rsidRDefault="001A2306" w:rsidP="00837CE3">
      <w:pPr>
        <w:pStyle w:val="NumberedNormal"/>
      </w:pPr>
      <w:r w:rsidRPr="006278BE">
        <w:t>The value of BMCS</w:t>
      </w:r>
      <w:r w:rsidRPr="006278BE">
        <w:rPr>
          <w:rStyle w:val="Subscript"/>
        </w:rPr>
        <w:t>t</w:t>
      </w:r>
      <w:r w:rsidRPr="006278BE">
        <w:t xml:space="preserve"> is derived in accordance with the following formula:</w:t>
      </w:r>
    </w:p>
    <w:p w14:paraId="1144CABC"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6278BE" w:rsidRDefault="001A2306" w:rsidP="00837CE3">
      <w:pPr>
        <w:pStyle w:val="FormulaDefinitions"/>
      </w:pPr>
      <w:r w:rsidRPr="006278BE">
        <w:t>where:</w:t>
      </w:r>
    </w:p>
    <w:tbl>
      <w:tblPr>
        <w:tblStyle w:val="TableGridLight"/>
        <w:tblW w:w="8251" w:type="dxa"/>
        <w:tblLayout w:type="fixed"/>
        <w:tblLook w:val="04A0" w:firstRow="1" w:lastRow="0" w:firstColumn="1" w:lastColumn="0" w:noHBand="0" w:noVBand="1"/>
      </w:tblPr>
      <w:tblGrid>
        <w:gridCol w:w="1158"/>
        <w:gridCol w:w="7093"/>
      </w:tblGrid>
      <w:tr w:rsidR="001A2306" w:rsidRPr="006278BE"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6278BE" w:rsidRDefault="001A2306" w:rsidP="00837CE3">
            <w:r w:rsidRPr="006278BE">
              <w:t>CSA</w:t>
            </w:r>
            <w:r w:rsidRPr="006278BE">
              <w:rPr>
                <w:rStyle w:val="Subscript"/>
              </w:rPr>
              <w:t>t</w:t>
            </w:r>
          </w:p>
        </w:tc>
        <w:tc>
          <w:tcPr>
            <w:tcW w:w="7093" w:type="dxa"/>
          </w:tcPr>
          <w:p w14:paraId="2EA11E19"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supply interruptions customer satisfaction term and is derived in accordance with Part B;</w:t>
            </w:r>
          </w:p>
        </w:tc>
      </w:tr>
      <w:tr w:rsidR="001A2306" w:rsidRPr="006278BE"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6278BE" w:rsidRDefault="001A2306" w:rsidP="00837CE3">
            <w:r w:rsidRPr="006278BE">
              <w:t>CSB</w:t>
            </w:r>
            <w:r w:rsidRPr="006278BE">
              <w:rPr>
                <w:rStyle w:val="Subscript"/>
              </w:rPr>
              <w:t>t</w:t>
            </w:r>
          </w:p>
        </w:tc>
        <w:tc>
          <w:tcPr>
            <w:tcW w:w="7093" w:type="dxa"/>
          </w:tcPr>
          <w:p w14:paraId="6463B4F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connections customer satisfaction term and is derived in accordance with Part C; </w:t>
            </w:r>
          </w:p>
        </w:tc>
      </w:tr>
      <w:tr w:rsidR="001A2306" w:rsidRPr="006278BE"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6278BE" w:rsidRDefault="001A2306" w:rsidP="00837CE3">
            <w:r w:rsidRPr="006278BE">
              <w:t>CSC</w:t>
            </w:r>
            <w:r w:rsidRPr="006278BE">
              <w:rPr>
                <w:rStyle w:val="Subscript"/>
              </w:rPr>
              <w:t>t</w:t>
            </w:r>
          </w:p>
        </w:tc>
        <w:tc>
          <w:tcPr>
            <w:tcW w:w="7093" w:type="dxa"/>
          </w:tcPr>
          <w:p w14:paraId="2B8864B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general enquiries customer satisfaction term and is derived in accordance with Part D; and</w:t>
            </w:r>
          </w:p>
        </w:tc>
      </w:tr>
      <w:tr w:rsidR="001A2306" w:rsidRPr="006278BE"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6278BE" w:rsidRDefault="001A2306" w:rsidP="00837CE3">
            <w:r w:rsidRPr="006278BE">
              <w:t>CM</w:t>
            </w:r>
            <w:r w:rsidRPr="006278BE">
              <w:rPr>
                <w:rStyle w:val="Subscript"/>
              </w:rPr>
              <w:t>t</w:t>
            </w:r>
          </w:p>
        </w:tc>
        <w:tc>
          <w:tcPr>
            <w:tcW w:w="7093" w:type="dxa"/>
          </w:tcPr>
          <w:p w14:paraId="2010F79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Complaints Metric term and is derived in accordance with Part E.</w:t>
            </w:r>
          </w:p>
        </w:tc>
      </w:tr>
    </w:tbl>
    <w:p w14:paraId="1D6DCF62" w14:textId="77777777" w:rsidR="001A2306" w:rsidRPr="006278BE" w:rsidRDefault="001A2306" w:rsidP="001A2306">
      <w:pPr>
        <w:pStyle w:val="Heading3"/>
      </w:pPr>
      <w:r w:rsidRPr="006278BE">
        <w:t>Formulae for calculating the supply interruptions customer satisfaction term (CSA</w:t>
      </w:r>
      <w:r w:rsidRPr="006278BE">
        <w:rPr>
          <w:rStyle w:val="Subscript"/>
        </w:rPr>
        <w:t>t</w:t>
      </w:r>
      <w:r w:rsidRPr="006278BE">
        <w:t>)</w:t>
      </w:r>
    </w:p>
    <w:p w14:paraId="18B9AAAF" w14:textId="77777777" w:rsidR="001A2306" w:rsidRPr="006278BE" w:rsidRDefault="001A2306" w:rsidP="00837CE3">
      <w:pPr>
        <w:pStyle w:val="NumberedNormal"/>
      </w:pPr>
      <w:r w:rsidRPr="006278BE">
        <w:t>The value of CSA</w:t>
      </w:r>
      <w:r w:rsidRPr="006278BE">
        <w:rPr>
          <w:rStyle w:val="Subscript"/>
        </w:rPr>
        <w:t>t</w:t>
      </w:r>
      <w:r w:rsidRPr="006278BE">
        <w:t xml:space="preserve"> is derived in accordance with the following formulae: </w:t>
      </w:r>
    </w:p>
    <w:p w14:paraId="25D5CB60" w14:textId="77777777" w:rsidR="001A2306" w:rsidRPr="006278BE" w:rsidRDefault="001A2306" w:rsidP="00837CE3">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6278BE">
        <w:t xml:space="preserve"> then:</w:t>
      </w:r>
    </w:p>
    <w:p w14:paraId="15E7E683" w14:textId="77777777" w:rsidR="001A2306" w:rsidRPr="006278BE" w:rsidRDefault="004A5D3F" w:rsidP="00837CE3">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m:rPr>
                      <m:sty m:val="p"/>
                    </m:rP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m:rPr>
                          <m:sty m:val="p"/>
                        </m:rPr>
                        <w:rPr>
                          <w:rFonts w:ascii="Cambria Math" w:hAnsi="Cambria Math"/>
                        </w:rPr>
                        <m:t xml:space="preserve"> ×100</m:t>
                      </m:r>
                    </m:e>
                  </m:d>
                  <m:r>
                    <m:rPr>
                      <m:sty m:val="p"/>
                    </m:rP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6278BE" w:rsidRDefault="001A2306" w:rsidP="001B6D57">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6278BE">
        <w:t>, then:</w:t>
      </w:r>
    </w:p>
    <w:p w14:paraId="46813B80" w14:textId="77777777" w:rsidR="001A2306" w:rsidRPr="006278BE" w:rsidRDefault="004A5D3F" w:rsidP="000A6BA9">
      <w:pPr>
        <w:ind w:left="1985"/>
      </w:pPr>
      <m:oMath>
        <m:sSub>
          <m:sSubPr>
            <m:ctrlPr>
              <w:rPr>
                <w:rFonts w:ascii="Cambria Math" w:hAnsi="Cambria Math"/>
              </w:rPr>
            </m:ctrlPr>
          </m:sSubPr>
          <m:e>
            <m:r>
              <m:rPr>
                <m:sty m:val="p"/>
              </m:rPr>
              <w:rPr>
                <w:rFonts w:ascii="Cambria Math" w:hAnsi="Cambria Math"/>
              </w:rPr>
              <m:t xml:space="preserve"> </m:t>
            </m:r>
            <m:r>
              <w:rPr>
                <w:rFonts w:ascii="Cambria Math" w:hAnsi="Cambria Math"/>
              </w:rPr>
              <m:t>CSA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m:rPr>
                <m:sty m:val="p"/>
              </m:rPr>
              <w:rPr>
                <w:rFonts w:ascii="Cambria Math" w:hAnsi="Cambria Math"/>
              </w:rPr>
              <m:t>,⁡</m:t>
            </m:r>
            <m:r>
              <w:rPr>
                <w:rFonts w:ascii="Cambria Math" w:hAnsi="Cambria Math"/>
              </w:rPr>
              <m:t>max</m:t>
            </m:r>
            <m:r>
              <m:rPr>
                <m:sty m:val="p"/>
              </m:rP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m:rPr>
            <m:sty m:val="p"/>
          </m:rP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m:rPr>
            <m:sty m:val="p"/>
          </m:rPr>
          <w:rPr>
            <w:rFonts w:ascii="Cambria Math" w:hAnsi="Cambria Math"/>
          </w:rPr>
          <m:t>)</m:t>
        </m:r>
      </m:oMath>
      <w:r w:rsidR="001A2306" w:rsidRPr="006278BE">
        <w:t>))</w:t>
      </w:r>
    </w:p>
    <w:p w14:paraId="66D474F0" w14:textId="77777777" w:rsidR="001A2306" w:rsidRPr="006278BE" w:rsidRDefault="001A2306" w:rsidP="00837CE3"/>
    <w:p w14:paraId="7F971A6A" w14:textId="77777777" w:rsidR="001A2306" w:rsidRPr="006278BE" w:rsidRDefault="001A2306" w:rsidP="00B87202">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6278BE">
        <w:t>, then:</w:t>
      </w:r>
    </w:p>
    <w:p w14:paraId="62DD3EAE" w14:textId="22D6DD56" w:rsidR="001A2306" w:rsidRPr="006278BE" w:rsidRDefault="001B6D57" w:rsidP="000A6BA9">
      <w:pPr>
        <w:ind w:left="-1418"/>
      </w:pPr>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 xml:space="preserve">                  CSA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m:rPr>
                  <m:sty m:val="p"/>
                </m:rP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m:rPr>
                          <m:sty m:val="p"/>
                        </m:rPr>
                        <w:rPr>
                          <w:rFonts w:ascii="Cambria Math" w:hAnsi="Cambria Math"/>
                        </w:rPr>
                        <m:t>×100</m:t>
                      </m:r>
                    </m:e>
                  </m:d>
                  <m:r>
                    <m:rPr>
                      <m:sty m:val="p"/>
                    </m:rP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m:rPr>
                  <m:sty m:val="p"/>
                </m:rPr>
                <w:rPr>
                  <w:rFonts w:ascii="Cambria Math" w:hAnsi="Cambria Math"/>
                </w:rPr>
                <m:t>)</m:t>
              </m:r>
            </m:e>
          </m:func>
        </m:oMath>
      </m:oMathPara>
    </w:p>
    <w:p w14:paraId="5CBA81E2" w14:textId="77777777" w:rsidR="001A2306" w:rsidRPr="006278BE" w:rsidRDefault="001A2306" w:rsidP="00837CE3"/>
    <w:p w14:paraId="7A15B1C9" w14:textId="77777777" w:rsidR="001A2306" w:rsidRPr="006278BE" w:rsidRDefault="001A2306" w:rsidP="00837CE3">
      <w:pPr>
        <w:pStyle w:val="FormulaDefinitions"/>
      </w:pPr>
      <w:r w:rsidRPr="006278BE">
        <w:t>where:</w:t>
      </w:r>
    </w:p>
    <w:tbl>
      <w:tblPr>
        <w:tblStyle w:val="TableGridLight"/>
        <w:tblW w:w="8283" w:type="dxa"/>
        <w:tblLook w:val="04A0" w:firstRow="1" w:lastRow="0" w:firstColumn="1" w:lastColumn="0" w:noHBand="0" w:noVBand="1"/>
      </w:tblPr>
      <w:tblGrid>
        <w:gridCol w:w="1134"/>
        <w:gridCol w:w="7149"/>
      </w:tblGrid>
      <w:tr w:rsidR="001A2306" w:rsidRPr="006278BE"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6278BE" w:rsidRDefault="001A2306" w:rsidP="00837CE3">
            <w:r w:rsidRPr="006278BE">
              <w:t>SIDL</w:t>
            </w:r>
            <w:r w:rsidRPr="006278BE">
              <w:rPr>
                <w:rStyle w:val="Subscript"/>
              </w:rPr>
              <w:t>t</w:t>
            </w:r>
          </w:p>
        </w:tc>
        <w:tc>
          <w:tcPr>
            <w:tcW w:w="7149" w:type="dxa"/>
          </w:tcPr>
          <w:p w14:paraId="4C70AB14"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lower deadband value for the Supply Interruptions Element of the Customer Satisfaction Survey and equals 8.90;</w:t>
            </w:r>
          </w:p>
        </w:tc>
      </w:tr>
      <w:tr w:rsidR="001A2306" w:rsidRPr="006278BE"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6278BE" w:rsidRDefault="001A2306" w:rsidP="00837CE3">
            <w:r w:rsidRPr="006278BE">
              <w:t>SIAS</w:t>
            </w:r>
            <w:r w:rsidRPr="006278BE">
              <w:rPr>
                <w:rStyle w:val="Subscript"/>
              </w:rPr>
              <w:t>t</w:t>
            </w:r>
          </w:p>
        </w:tc>
        <w:tc>
          <w:tcPr>
            <w:tcW w:w="7149" w:type="dxa"/>
          </w:tcPr>
          <w:p w14:paraId="0E9CC34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actual performance for the Supply Interruptions Element of the Customer Satisfaction Survey, as measured in accordance with the RIGs;</w:t>
            </w:r>
          </w:p>
        </w:tc>
      </w:tr>
      <w:tr w:rsidR="001A2306" w:rsidRPr="006278BE"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6278BE" w:rsidRDefault="001A2306" w:rsidP="00837CE3">
            <w:r w:rsidRPr="006278BE">
              <w:t>SIDU</w:t>
            </w:r>
            <w:r w:rsidRPr="006278BE">
              <w:rPr>
                <w:rStyle w:val="Subscript"/>
              </w:rPr>
              <w:t>t</w:t>
            </w:r>
          </w:p>
        </w:tc>
        <w:tc>
          <w:tcPr>
            <w:tcW w:w="7149" w:type="dxa"/>
          </w:tcPr>
          <w:p w14:paraId="00DC205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upper deadband value for the Supply Interruptions Element of the Customer Satisfaction Survey and equals 9.12;</w:t>
            </w:r>
          </w:p>
        </w:tc>
      </w:tr>
      <w:tr w:rsidR="001A2306" w:rsidRPr="006278BE"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6278BE" w:rsidRDefault="001A2306" w:rsidP="00837CE3">
            <w:r w:rsidRPr="006278BE">
              <w:t>SIMR</w:t>
            </w:r>
            <w:r w:rsidRPr="006278BE">
              <w:rPr>
                <w:rStyle w:val="Subscript"/>
              </w:rPr>
              <w:t>t</w:t>
            </w:r>
          </w:p>
        </w:tc>
        <w:tc>
          <w:tcPr>
            <w:tcW w:w="7149" w:type="dxa"/>
          </w:tcPr>
          <w:p w14:paraId="47FD904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reward in respect of the Supply Interruptions Element of the Customer Satisfaction Survey for the licensee, as specified in Appendix 1;</w:t>
            </w:r>
          </w:p>
        </w:tc>
      </w:tr>
      <w:tr w:rsidR="001A2306" w:rsidRPr="006278BE"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6278BE" w:rsidRDefault="001A2306" w:rsidP="00837CE3">
            <w:r w:rsidRPr="006278BE">
              <w:t>SIRIR</w:t>
            </w:r>
            <w:r w:rsidRPr="006278BE">
              <w:rPr>
                <w:rStyle w:val="Subscript"/>
              </w:rPr>
              <w:t>t</w:t>
            </w:r>
          </w:p>
        </w:tc>
        <w:tc>
          <w:tcPr>
            <w:tcW w:w="7149" w:type="dxa"/>
          </w:tcPr>
          <w:p w14:paraId="2D2D839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licensee's reward incentive rate for the Supply Interruptions Element of the Customer Satisfaction Survey, as specified in Appendix 2; </w:t>
            </w:r>
          </w:p>
        </w:tc>
      </w:tr>
      <w:tr w:rsidR="001A2306" w:rsidRPr="006278BE"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6278BE" w:rsidRDefault="001A2306" w:rsidP="00837CE3">
            <w:r w:rsidRPr="006278BE">
              <w:t>SIMP</w:t>
            </w:r>
            <w:r w:rsidRPr="006278BE">
              <w:rPr>
                <w:rStyle w:val="Subscript"/>
              </w:rPr>
              <w:t>t</w:t>
            </w:r>
          </w:p>
        </w:tc>
        <w:tc>
          <w:tcPr>
            <w:tcW w:w="7149" w:type="dxa"/>
          </w:tcPr>
          <w:p w14:paraId="062E9D0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penalty in respect of the Supply Interruptions Element of the Customer Satisfaction Survey for the licensee, as specified in Appendix 3;</w:t>
            </w:r>
          </w:p>
        </w:tc>
      </w:tr>
      <w:tr w:rsidR="001A2306" w:rsidRPr="006278BE"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6278BE" w:rsidRDefault="001A2306" w:rsidP="00837CE3">
            <w:r w:rsidRPr="006278BE">
              <w:t>SIPIR</w:t>
            </w:r>
            <w:r w:rsidRPr="006278BE">
              <w:rPr>
                <w:rStyle w:val="Subscript"/>
              </w:rPr>
              <w:t>t</w:t>
            </w:r>
          </w:p>
        </w:tc>
        <w:tc>
          <w:tcPr>
            <w:tcW w:w="7149" w:type="dxa"/>
          </w:tcPr>
          <w:p w14:paraId="71F3BC2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for the Supply Interruptions Element of the Customer Satisfaction Survey, as specified in Appendix 4;</w:t>
            </w:r>
          </w:p>
        </w:tc>
      </w:tr>
      <w:tr w:rsidR="001A2306" w:rsidRPr="006278BE"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6278BE" w:rsidRDefault="001A2306" w:rsidP="00837CE3">
            <w:r w:rsidRPr="006278BE">
              <w:t>PUC</w:t>
            </w:r>
            <w:r w:rsidRPr="006278BE">
              <w:rPr>
                <w:rStyle w:val="Subscript"/>
              </w:rPr>
              <w:t>t</w:t>
            </w:r>
          </w:p>
        </w:tc>
        <w:tc>
          <w:tcPr>
            <w:tcW w:w="7149" w:type="dxa"/>
          </w:tcPr>
          <w:p w14:paraId="2D23E19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the following formula:</w:t>
            </w:r>
          </w:p>
          <w:p w14:paraId="54933F7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6278BE" w:rsidRDefault="004A5D3F" w:rsidP="00837CE3">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6278BE"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6278BE" w:rsidRDefault="001A2306" w:rsidP="00837CE3"/>
        </w:tc>
        <w:tc>
          <w:tcPr>
            <w:tcW w:w="7149" w:type="dxa"/>
          </w:tcPr>
          <w:p w14:paraId="22EDB7E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and</w:t>
            </w:r>
          </w:p>
        </w:tc>
      </w:tr>
      <w:tr w:rsidR="001A2306" w:rsidRPr="006278BE"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6278BE" w:rsidRDefault="001A2306" w:rsidP="00837CE3"/>
          <w:p w14:paraId="5BA85E54" w14:textId="77777777" w:rsidR="001A2306" w:rsidRPr="006278BE" w:rsidRDefault="001A2306" w:rsidP="00837CE3">
            <w:r w:rsidRPr="006278BE">
              <w:t>UCPIR</w:t>
            </w:r>
            <w:r w:rsidRPr="006278BE">
              <w:rPr>
                <w:rStyle w:val="Subscript"/>
              </w:rPr>
              <w:t>t</w:t>
            </w:r>
          </w:p>
        </w:tc>
        <w:tc>
          <w:tcPr>
            <w:tcW w:w="7149" w:type="dxa"/>
          </w:tcPr>
          <w:p w14:paraId="6537B3B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for the number of Unsuccessful Calls to the licensee’s Specified Lines, as specified in Appendix 5.</w:t>
            </w:r>
          </w:p>
        </w:tc>
      </w:tr>
    </w:tbl>
    <w:p w14:paraId="2931EE77" w14:textId="77777777" w:rsidR="001A2306" w:rsidRPr="006278BE" w:rsidRDefault="001A2306" w:rsidP="001A2306">
      <w:pPr>
        <w:pStyle w:val="Heading3"/>
      </w:pPr>
      <w:r w:rsidRPr="006278BE">
        <w:t>Formulae for calculating the connections customer satisfaction term (CSB</w:t>
      </w:r>
      <w:r w:rsidRPr="006278BE">
        <w:rPr>
          <w:rStyle w:val="Subscript"/>
        </w:rPr>
        <w:t>t</w:t>
      </w:r>
      <w:r w:rsidRPr="006278BE">
        <w:t>)</w:t>
      </w:r>
    </w:p>
    <w:p w14:paraId="7B9612DC" w14:textId="77777777" w:rsidR="001A2306" w:rsidRPr="006278BE" w:rsidRDefault="001A2306" w:rsidP="00837CE3">
      <w:pPr>
        <w:pStyle w:val="NumberedNormal"/>
      </w:pPr>
      <w:r w:rsidRPr="006278BE">
        <w:t>The value of CSB</w:t>
      </w:r>
      <w:r w:rsidRPr="006278BE">
        <w:rPr>
          <w:rStyle w:val="Subscript"/>
        </w:rPr>
        <w:t>t</w:t>
      </w:r>
      <w:r w:rsidRPr="006278BE">
        <w:t xml:space="preserve"> is derived in accordance with the following formulae: </w:t>
      </w:r>
    </w:p>
    <w:p w14:paraId="475E74A3" w14:textId="77777777" w:rsidR="001A2306" w:rsidRPr="006278BE" w:rsidRDefault="001A2306" w:rsidP="00B87202">
      <w:pPr>
        <w:ind w:left="851"/>
      </w:pPr>
      <w:bookmarkStart w:id="231" w:name="_Hlk110260051"/>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6278BE">
        <w:t xml:space="preserve"> then:</w:t>
      </w:r>
    </w:p>
    <w:p w14:paraId="0DAD6EA7" w14:textId="77777777" w:rsidR="001A2306" w:rsidRPr="006278BE" w:rsidRDefault="004A5D3F" w:rsidP="00837CE3">
      <m:oMathPara>
        <m:oMath>
          <m:sSub>
            <m:sSubPr>
              <m:ctrlPr>
                <w:rPr>
                  <w:rFonts w:ascii="Cambria Math" w:hAnsi="Cambria Math"/>
                </w:rPr>
              </m:ctrlPr>
            </m:sSubPr>
            <m:e>
              <m:r>
                <w:rPr>
                  <w:rFonts w:ascii="Cambria Math" w:hAnsi="Cambria Math"/>
                </w:rPr>
                <m:t>CSB</m:t>
              </m:r>
            </m:e>
            <m:sub>
              <m:r>
                <w:rPr>
                  <w:rFonts w:ascii="Cambria Math" w:hAnsi="Cambria Math"/>
                </w:rPr>
                <m:t>t</m:t>
              </m:r>
            </m:sub>
          </m:sSub>
          <m:r>
            <m:rPr>
              <m:sty m:val="p"/>
            </m:rPr>
            <w:rPr>
              <w:rFonts w:ascii="Cambria Math" w:hAnsi="Cambria Math"/>
            </w:rPr>
            <m:t>=0</m:t>
          </m:r>
        </m:oMath>
      </m:oMathPara>
    </w:p>
    <w:p w14:paraId="517AC38D" w14:textId="77777777" w:rsidR="001A2306" w:rsidRPr="006278BE" w:rsidRDefault="001A2306" w:rsidP="00B87202">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6278BE">
        <w:t xml:space="preserve"> then: </w:t>
      </w:r>
    </w:p>
    <w:p w14:paraId="6DACCB9E" w14:textId="77777777" w:rsidR="001A2306" w:rsidRPr="006278BE" w:rsidRDefault="004A5D3F" w:rsidP="00837CE3">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6278BE" w:rsidRDefault="001A2306" w:rsidP="000A6BA9">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6278BE">
        <w:t xml:space="preserve">then: </w:t>
      </w:r>
    </w:p>
    <w:p w14:paraId="07E3B8D8" w14:textId="77777777" w:rsidR="001A2306" w:rsidRPr="006278BE" w:rsidRDefault="004A5D3F" w:rsidP="00837CE3">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m:rPr>
                  <m:sty m:val="p"/>
                </m:rPr>
                <w:rPr>
                  <w:rFonts w:ascii="Cambria Math" w:hAnsi="Cambria Math"/>
                </w:rPr>
                <m:t>)</m:t>
              </m:r>
            </m:e>
          </m:func>
        </m:oMath>
      </m:oMathPara>
    </w:p>
    <w:bookmarkEnd w:id="231"/>
    <w:p w14:paraId="4636E47A" w14:textId="77777777" w:rsidR="001A2306" w:rsidRPr="006278BE" w:rsidRDefault="001A2306" w:rsidP="00837CE3">
      <w:pPr>
        <w:pStyle w:val="FormulaDefinitions"/>
      </w:pPr>
      <w:r w:rsidRPr="006278BE">
        <w:t>where:</w:t>
      </w:r>
    </w:p>
    <w:tbl>
      <w:tblPr>
        <w:tblStyle w:val="TableGridLight"/>
        <w:tblW w:w="8110" w:type="dxa"/>
        <w:tblLook w:val="04A0" w:firstRow="1" w:lastRow="0" w:firstColumn="1" w:lastColumn="0" w:noHBand="0" w:noVBand="1"/>
      </w:tblPr>
      <w:tblGrid>
        <w:gridCol w:w="1016"/>
        <w:gridCol w:w="7094"/>
      </w:tblGrid>
      <w:tr w:rsidR="001A2306" w:rsidRPr="006278BE"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6278BE" w:rsidRDefault="001A2306" w:rsidP="00837CE3">
            <w:r w:rsidRPr="006278BE">
              <w:t>CDL</w:t>
            </w:r>
            <w:r w:rsidRPr="006278BE">
              <w:rPr>
                <w:rStyle w:val="Subscript"/>
              </w:rPr>
              <w:t>t</w:t>
            </w:r>
          </w:p>
        </w:tc>
        <w:tc>
          <w:tcPr>
            <w:tcW w:w="7094" w:type="dxa"/>
          </w:tcPr>
          <w:p w14:paraId="5523B3DD"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lower deadband value for the Connections Element of the Customer Satisfaction Survey and equals 8.90;</w:t>
            </w:r>
          </w:p>
        </w:tc>
      </w:tr>
      <w:tr w:rsidR="001A2306" w:rsidRPr="006278BE"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6278BE" w:rsidRDefault="001A2306" w:rsidP="00837CE3">
            <w:r w:rsidRPr="006278BE">
              <w:t>CAS</w:t>
            </w:r>
            <w:r w:rsidRPr="006278BE">
              <w:rPr>
                <w:rStyle w:val="Subscript"/>
              </w:rPr>
              <w:t>t</w:t>
            </w:r>
          </w:p>
        </w:tc>
        <w:tc>
          <w:tcPr>
            <w:tcW w:w="7094" w:type="dxa"/>
          </w:tcPr>
          <w:p w14:paraId="01532DE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actual performance for the Connections Element of the Customer Satisfaction Survey, as measured in accordance with the RIGs;</w:t>
            </w:r>
          </w:p>
        </w:tc>
      </w:tr>
      <w:tr w:rsidR="001A2306" w:rsidRPr="006278BE"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6278BE" w:rsidRDefault="001A2306" w:rsidP="00837CE3">
            <w:r w:rsidRPr="006278BE">
              <w:t>CDU</w:t>
            </w:r>
            <w:r w:rsidRPr="006278BE">
              <w:rPr>
                <w:rStyle w:val="Subscript"/>
              </w:rPr>
              <w:t>t</w:t>
            </w:r>
          </w:p>
        </w:tc>
        <w:tc>
          <w:tcPr>
            <w:tcW w:w="7094" w:type="dxa"/>
          </w:tcPr>
          <w:p w14:paraId="1C9C99F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upper deadband value for the Connections Element of the Customer Satisfaction Survey and equals 9.12;</w:t>
            </w:r>
          </w:p>
        </w:tc>
      </w:tr>
      <w:tr w:rsidR="001A2306" w:rsidRPr="006278BE"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6278BE" w:rsidRDefault="001A2306" w:rsidP="00837CE3">
            <w:r w:rsidRPr="006278BE">
              <w:t>CMR</w:t>
            </w:r>
            <w:r w:rsidRPr="006278BE">
              <w:rPr>
                <w:rStyle w:val="Subscript"/>
              </w:rPr>
              <w:t>t</w:t>
            </w:r>
          </w:p>
        </w:tc>
        <w:tc>
          <w:tcPr>
            <w:tcW w:w="7094" w:type="dxa"/>
          </w:tcPr>
          <w:p w14:paraId="6472989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reward in respect of the Connections Element of the Customer Satisfaction Survey for the licensee, as specified in Appendix 6;</w:t>
            </w:r>
          </w:p>
        </w:tc>
      </w:tr>
      <w:tr w:rsidR="001A2306" w:rsidRPr="006278BE"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6278BE" w:rsidRDefault="001A2306" w:rsidP="00837CE3">
            <w:r w:rsidRPr="006278BE">
              <w:t>CRIR</w:t>
            </w:r>
            <w:r w:rsidRPr="006278BE">
              <w:rPr>
                <w:rStyle w:val="Subscript"/>
              </w:rPr>
              <w:t>t</w:t>
            </w:r>
          </w:p>
        </w:tc>
        <w:tc>
          <w:tcPr>
            <w:tcW w:w="7094" w:type="dxa"/>
          </w:tcPr>
          <w:p w14:paraId="4DF3E06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licensee's reward incentive rate for the Connections Element of the Customer Satisfaction Survey, as specified in Appendix 7; </w:t>
            </w:r>
          </w:p>
        </w:tc>
      </w:tr>
      <w:tr w:rsidR="001A2306" w:rsidRPr="006278BE"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6278BE" w:rsidRDefault="001A2306" w:rsidP="00837CE3">
            <w:r w:rsidRPr="006278BE">
              <w:t>CMP</w:t>
            </w:r>
            <w:r w:rsidRPr="006278BE">
              <w:rPr>
                <w:rStyle w:val="Subscript"/>
              </w:rPr>
              <w:t>t</w:t>
            </w:r>
          </w:p>
        </w:tc>
        <w:tc>
          <w:tcPr>
            <w:tcW w:w="7094" w:type="dxa"/>
          </w:tcPr>
          <w:p w14:paraId="1A2FF12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penalty in respect of the Connections Element of the Customer Satisfaction Survey for the licensee, as specified in Appendix 8; and</w:t>
            </w:r>
          </w:p>
        </w:tc>
      </w:tr>
      <w:tr w:rsidR="001A2306" w:rsidRPr="006278BE"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6278BE" w:rsidRDefault="001A2306" w:rsidP="00837CE3">
            <w:r w:rsidRPr="006278BE">
              <w:t>CPIR</w:t>
            </w:r>
            <w:r w:rsidRPr="006278BE">
              <w:rPr>
                <w:rStyle w:val="Subscript"/>
              </w:rPr>
              <w:t>t</w:t>
            </w:r>
          </w:p>
        </w:tc>
        <w:tc>
          <w:tcPr>
            <w:tcW w:w="7094" w:type="dxa"/>
          </w:tcPr>
          <w:p w14:paraId="1D5235F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licensee's penalty incentive rate for the Connections Element of the Customer Satisfaction Survey, as specified in Appendix 9. </w:t>
            </w:r>
          </w:p>
        </w:tc>
      </w:tr>
    </w:tbl>
    <w:p w14:paraId="34E8BE5A" w14:textId="77777777" w:rsidR="001A2306" w:rsidRPr="006278BE" w:rsidRDefault="001A2306" w:rsidP="001A2306">
      <w:pPr>
        <w:pStyle w:val="Heading3"/>
      </w:pPr>
      <w:r w:rsidRPr="006278BE">
        <w:t>Formulae for calculating the general enquiries customer satisfaction term (CSC</w:t>
      </w:r>
      <w:r w:rsidRPr="006278BE">
        <w:rPr>
          <w:rStyle w:val="Subscript"/>
        </w:rPr>
        <w:t>t</w:t>
      </w:r>
      <w:r w:rsidRPr="006278BE">
        <w:t>)</w:t>
      </w:r>
    </w:p>
    <w:p w14:paraId="5FDB6407" w14:textId="77777777" w:rsidR="001A2306" w:rsidRPr="006278BE" w:rsidRDefault="001A2306" w:rsidP="00837CE3">
      <w:pPr>
        <w:pStyle w:val="NumberedNormal"/>
      </w:pPr>
      <w:r w:rsidRPr="006278BE">
        <w:t>The value of CSC</w:t>
      </w:r>
      <w:r w:rsidRPr="006278BE">
        <w:rPr>
          <w:rStyle w:val="Subscript"/>
        </w:rPr>
        <w:t>t</w:t>
      </w:r>
      <w:r w:rsidRPr="006278BE">
        <w:t xml:space="preserve"> is derived in accordance with the following formulae: </w:t>
      </w:r>
    </w:p>
    <w:p w14:paraId="7E993881" w14:textId="77777777" w:rsidR="001A2306" w:rsidRPr="006278BE" w:rsidRDefault="001A2306" w:rsidP="00837CE3">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6278BE">
        <w:t xml:space="preserve"> then:</w:t>
      </w:r>
    </w:p>
    <w:p w14:paraId="5719B681" w14:textId="77777777" w:rsidR="001A2306" w:rsidRPr="006278BE" w:rsidRDefault="004A5D3F" w:rsidP="00837CE3">
      <w:pPr>
        <w:pStyle w:val="FormulaDefinitions"/>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6278BE" w:rsidRDefault="001A2306" w:rsidP="00837CE3">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6278BE">
        <w:t xml:space="preserve"> then: </w:t>
      </w:r>
    </w:p>
    <w:p w14:paraId="691CFA50" w14:textId="77777777" w:rsidR="001A2306" w:rsidRPr="006278BE" w:rsidRDefault="004A5D3F" w:rsidP="00837CE3">
      <w:pPr>
        <w:pStyle w:val="FormulaDefinitions"/>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6278BE" w:rsidRDefault="001A2306" w:rsidP="00837CE3">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6278BE">
        <w:t xml:space="preserve">then: </w:t>
      </w:r>
    </w:p>
    <w:p w14:paraId="1A02C147" w14:textId="77777777" w:rsidR="001A2306" w:rsidRPr="006278BE" w:rsidRDefault="004A5D3F" w:rsidP="00837CE3">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6278BE" w:rsidRDefault="001A2306" w:rsidP="00837CE3">
      <w:pPr>
        <w:pStyle w:val="FormulaDefinitions"/>
      </w:pPr>
      <w:r w:rsidRPr="006278BE">
        <w:t>where:</w:t>
      </w:r>
    </w:p>
    <w:tbl>
      <w:tblPr>
        <w:tblStyle w:val="TableGridLight"/>
        <w:tblW w:w="8063" w:type="dxa"/>
        <w:tblLook w:val="04A0" w:firstRow="1" w:lastRow="0" w:firstColumn="1" w:lastColumn="0" w:noHBand="0" w:noVBand="1"/>
      </w:tblPr>
      <w:tblGrid>
        <w:gridCol w:w="1151"/>
        <w:gridCol w:w="6912"/>
      </w:tblGrid>
      <w:tr w:rsidR="001A2306" w:rsidRPr="006278BE"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6278BE" w:rsidRDefault="001A2306" w:rsidP="00837CE3">
            <w:r w:rsidRPr="006278BE">
              <w:t>GEDL</w:t>
            </w:r>
            <w:r w:rsidRPr="006278BE">
              <w:rPr>
                <w:rStyle w:val="Subscript"/>
              </w:rPr>
              <w:t>t</w:t>
            </w:r>
          </w:p>
        </w:tc>
        <w:tc>
          <w:tcPr>
            <w:tcW w:w="6912" w:type="dxa"/>
          </w:tcPr>
          <w:p w14:paraId="19BF7B45"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lower deadband value for the General Enquiries Element of the Customer Satisfaction Survey and equals 8.90;</w:t>
            </w:r>
          </w:p>
        </w:tc>
      </w:tr>
      <w:tr w:rsidR="001A2306" w:rsidRPr="006278BE"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6278BE" w:rsidRDefault="001A2306" w:rsidP="00837CE3">
            <w:r w:rsidRPr="006278BE">
              <w:t>GEAS</w:t>
            </w:r>
            <w:r w:rsidRPr="006278BE">
              <w:rPr>
                <w:rStyle w:val="Subscript"/>
              </w:rPr>
              <w:t>t</w:t>
            </w:r>
          </w:p>
        </w:tc>
        <w:tc>
          <w:tcPr>
            <w:tcW w:w="6912" w:type="dxa"/>
          </w:tcPr>
          <w:p w14:paraId="4DAC050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actual performance for the General Enquiries Element of the Customer Satisfaction Survey, as measured in accordance with the RIGs;</w:t>
            </w:r>
          </w:p>
        </w:tc>
      </w:tr>
      <w:tr w:rsidR="001A2306" w:rsidRPr="006278BE"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6278BE" w:rsidRDefault="001A2306" w:rsidP="00837CE3">
            <w:r w:rsidRPr="006278BE">
              <w:t>GEDU</w:t>
            </w:r>
            <w:r w:rsidRPr="006278BE">
              <w:rPr>
                <w:rStyle w:val="Subscript"/>
              </w:rPr>
              <w:t>t</w:t>
            </w:r>
          </w:p>
        </w:tc>
        <w:tc>
          <w:tcPr>
            <w:tcW w:w="6912" w:type="dxa"/>
          </w:tcPr>
          <w:p w14:paraId="7454DD2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upper deadband value for the General Enquiries Element of the Customer Satisfaction Survey and equals 9.12;</w:t>
            </w:r>
          </w:p>
        </w:tc>
      </w:tr>
      <w:tr w:rsidR="001A2306" w:rsidRPr="006278BE"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6278BE" w:rsidRDefault="001A2306" w:rsidP="00837CE3">
            <w:r w:rsidRPr="006278BE">
              <w:t>GEMR</w:t>
            </w:r>
            <w:r w:rsidRPr="006278BE">
              <w:rPr>
                <w:rStyle w:val="Subscript"/>
              </w:rPr>
              <w:t>t</w:t>
            </w:r>
          </w:p>
        </w:tc>
        <w:tc>
          <w:tcPr>
            <w:tcW w:w="6912" w:type="dxa"/>
          </w:tcPr>
          <w:p w14:paraId="4613F97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reward in respect of the General Enquiries Element of the Customer Satisfaction Survey for the licensee, as specified in Appendix 10;</w:t>
            </w:r>
          </w:p>
        </w:tc>
      </w:tr>
      <w:tr w:rsidR="001A2306" w:rsidRPr="006278BE"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6278BE" w:rsidRDefault="001A2306" w:rsidP="00837CE3">
            <w:r w:rsidRPr="006278BE">
              <w:t>GERIR</w:t>
            </w:r>
            <w:r w:rsidRPr="006278BE">
              <w:rPr>
                <w:rStyle w:val="Subscript"/>
              </w:rPr>
              <w:t>t</w:t>
            </w:r>
          </w:p>
        </w:tc>
        <w:tc>
          <w:tcPr>
            <w:tcW w:w="6912" w:type="dxa"/>
          </w:tcPr>
          <w:p w14:paraId="139AE93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licensee's reward incentive rate for the General Enquiries Element of the Customer Satisfaction Survey, as specified in Appendix 11; </w:t>
            </w:r>
          </w:p>
        </w:tc>
      </w:tr>
      <w:tr w:rsidR="001A2306" w:rsidRPr="006278BE"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6278BE" w:rsidRDefault="001A2306" w:rsidP="00837CE3">
            <w:r w:rsidRPr="006278BE">
              <w:t>GEMP</w:t>
            </w:r>
            <w:r w:rsidRPr="006278BE">
              <w:rPr>
                <w:rStyle w:val="Subscript"/>
              </w:rPr>
              <w:t>t</w:t>
            </w:r>
          </w:p>
        </w:tc>
        <w:tc>
          <w:tcPr>
            <w:tcW w:w="6912" w:type="dxa"/>
          </w:tcPr>
          <w:p w14:paraId="2F46F3D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penalty in respect of the General Enquiries Element of the Customer Satisfaction Survey for the licensee, as specified in Appendix 12; and</w:t>
            </w:r>
          </w:p>
        </w:tc>
      </w:tr>
      <w:tr w:rsidR="001A2306" w:rsidRPr="006278BE"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6278BE" w:rsidRDefault="001A2306" w:rsidP="00837CE3">
            <w:r w:rsidRPr="006278BE">
              <w:t>GEPIR</w:t>
            </w:r>
            <w:r w:rsidRPr="006278BE">
              <w:rPr>
                <w:rStyle w:val="Subscript"/>
              </w:rPr>
              <w:t>t</w:t>
            </w:r>
          </w:p>
        </w:tc>
        <w:tc>
          <w:tcPr>
            <w:tcW w:w="6912" w:type="dxa"/>
          </w:tcPr>
          <w:p w14:paraId="6E88148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licensee's penalty incentive rate for the General Enquiries Element of the Customer Satisfaction Survey, as specified in Appendix 13. </w:t>
            </w:r>
          </w:p>
        </w:tc>
      </w:tr>
    </w:tbl>
    <w:p w14:paraId="176B563B" w14:textId="77777777" w:rsidR="001A2306" w:rsidRPr="006278BE" w:rsidRDefault="001A2306" w:rsidP="001A2306">
      <w:pPr>
        <w:pStyle w:val="Heading3"/>
      </w:pPr>
      <w:r w:rsidRPr="006278BE">
        <w:t>Formulae for calculating the Complaints Metric term (CM</w:t>
      </w:r>
      <w:r w:rsidRPr="006278BE">
        <w:rPr>
          <w:rStyle w:val="Subscript"/>
        </w:rPr>
        <w:t>t</w:t>
      </w:r>
      <w:r w:rsidRPr="006278BE">
        <w:t>)</w:t>
      </w:r>
    </w:p>
    <w:p w14:paraId="0BD7D128" w14:textId="77777777" w:rsidR="001A2306" w:rsidRPr="006278BE" w:rsidRDefault="001A2306" w:rsidP="00837CE3">
      <w:pPr>
        <w:pStyle w:val="NumberedNormal"/>
      </w:pPr>
      <w:r w:rsidRPr="006278BE">
        <w:t>The value of CM</w:t>
      </w:r>
      <w:r w:rsidRPr="006278BE">
        <w:rPr>
          <w:rStyle w:val="Subscript"/>
        </w:rPr>
        <w:t>t</w:t>
      </w:r>
      <w:r w:rsidRPr="006278BE">
        <w:t xml:space="preserve"> is derived in accordance with the following formulae:</w:t>
      </w:r>
    </w:p>
    <w:p w14:paraId="717F9616" w14:textId="77777777" w:rsidR="001A2306" w:rsidRPr="006278BE" w:rsidRDefault="001A2306" w:rsidP="000A6BA9">
      <w:pPr>
        <w:pStyle w:val="FormulaDefinitions"/>
        <w:tabs>
          <w:tab w:val="clear" w:pos="1758"/>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6278BE" w:rsidRDefault="001A2306" w:rsidP="00837CE3">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6278BE" w:rsidRDefault="001A2306" w:rsidP="00837CE3">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6278BE">
        <w:t xml:space="preserve"> then:</w:t>
      </w:r>
    </w:p>
    <w:p w14:paraId="60147E61" w14:textId="77777777" w:rsidR="001A2306" w:rsidRPr="006278BE" w:rsidRDefault="004A5D3F" w:rsidP="00837CE3">
      <m:oMathPara>
        <m:oMath>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m:rPr>
                          <m:sty m:val="p"/>
                        </m:rPr>
                        <w:rPr>
                          <w:rFonts w:ascii="Cambria Math" w:hAnsi="Cambria Math"/>
                        </w:rPr>
                        <m:t>-</m:t>
                      </m:r>
                      <m:r>
                        <w:rPr>
                          <w:rFonts w:ascii="Cambria Math" w:hAnsi="Cambria Math"/>
                        </w:rPr>
                        <m:t>CMMP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6278BE" w:rsidRDefault="001A2306" w:rsidP="00837CE3">
      <w:pPr>
        <w:pStyle w:val="FormulaDefinitions"/>
      </w:pPr>
      <w:r w:rsidRPr="006278BE">
        <w:t xml:space="preserve">where: </w:t>
      </w:r>
    </w:p>
    <w:tbl>
      <w:tblPr>
        <w:tblStyle w:val="TableGridLight"/>
        <w:tblW w:w="8080" w:type="dxa"/>
        <w:tblLook w:val="04A0" w:firstRow="1" w:lastRow="0" w:firstColumn="1" w:lastColumn="0" w:noHBand="0" w:noVBand="1"/>
      </w:tblPr>
      <w:tblGrid>
        <w:gridCol w:w="1134"/>
        <w:gridCol w:w="6946"/>
      </w:tblGrid>
      <w:tr w:rsidR="001A2306" w:rsidRPr="006278BE"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6278BE" w:rsidRDefault="001A2306" w:rsidP="00837CE3">
            <w:r w:rsidRPr="006278BE">
              <w:t>CMAS</w:t>
            </w:r>
            <w:r w:rsidRPr="006278BE">
              <w:rPr>
                <w:rStyle w:val="Subscript"/>
              </w:rPr>
              <w:t>t</w:t>
            </w:r>
          </w:p>
        </w:tc>
        <w:tc>
          <w:tcPr>
            <w:tcW w:w="6946" w:type="dxa"/>
          </w:tcPr>
          <w:p w14:paraId="7680B46D"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licensee’s actual performance in relation to the Complaints Metric and is derived in accordance with paragraph 4.3.8;</w:t>
            </w:r>
          </w:p>
        </w:tc>
      </w:tr>
      <w:tr w:rsidR="001A2306" w:rsidRPr="006278BE"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6278BE" w:rsidRDefault="001A2306" w:rsidP="00837CE3">
            <w:r w:rsidRPr="006278BE">
              <w:t>CMT</w:t>
            </w:r>
            <w:r w:rsidRPr="006278BE">
              <w:rPr>
                <w:rStyle w:val="Subscript"/>
              </w:rPr>
              <w:t>t</w:t>
            </w:r>
          </w:p>
        </w:tc>
        <w:tc>
          <w:tcPr>
            <w:tcW w:w="6946" w:type="dxa"/>
          </w:tcPr>
          <w:p w14:paraId="085788B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target for the Complaints Metric and equals 2.80;</w:t>
            </w:r>
          </w:p>
        </w:tc>
      </w:tr>
      <w:tr w:rsidR="001A2306" w:rsidRPr="006278BE"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6278BE" w:rsidRDefault="001A2306" w:rsidP="00837CE3">
            <w:r w:rsidRPr="006278BE">
              <w:t>CMMP</w:t>
            </w:r>
            <w:r w:rsidRPr="006278BE">
              <w:rPr>
                <w:rStyle w:val="Subscript"/>
              </w:rPr>
              <w:t>t</w:t>
            </w:r>
          </w:p>
        </w:tc>
        <w:tc>
          <w:tcPr>
            <w:tcW w:w="6946" w:type="dxa"/>
          </w:tcPr>
          <w:p w14:paraId="635A9E3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penalty in respect of the Complaints Metric for the licensee, as specified in Appendix 14; and</w:t>
            </w:r>
          </w:p>
        </w:tc>
      </w:tr>
      <w:tr w:rsidR="001A2306" w:rsidRPr="006278BE"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6278BE" w:rsidRDefault="001A2306" w:rsidP="00837CE3">
            <w:r w:rsidRPr="006278BE">
              <w:t>IRCM</w:t>
            </w:r>
            <w:r w:rsidRPr="006278BE">
              <w:rPr>
                <w:rStyle w:val="Subscript"/>
              </w:rPr>
              <w:t>t</w:t>
            </w:r>
            <w:r w:rsidRPr="006278BE">
              <w:tab/>
            </w:r>
          </w:p>
        </w:tc>
        <w:tc>
          <w:tcPr>
            <w:tcW w:w="6946" w:type="dxa"/>
          </w:tcPr>
          <w:p w14:paraId="3A78E80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incentive rate for the Complaints Metric, as specified in Appendix 15.</w:t>
            </w:r>
          </w:p>
        </w:tc>
      </w:tr>
    </w:tbl>
    <w:p w14:paraId="72719AB0" w14:textId="77777777" w:rsidR="001A2306" w:rsidRPr="006278BE" w:rsidRDefault="001A2306" w:rsidP="00837CE3">
      <w:pPr>
        <w:pStyle w:val="NumberedNormal"/>
      </w:pPr>
      <w:r w:rsidRPr="006278BE">
        <w:t>The value of CMAS</w:t>
      </w:r>
      <w:r w:rsidRPr="006278BE">
        <w:rPr>
          <w:rStyle w:val="Subscript"/>
        </w:rPr>
        <w:t>t</w:t>
      </w:r>
      <w:r w:rsidRPr="006278BE">
        <w:t xml:space="preserve"> is derived in accordance with the following formula:</w:t>
      </w:r>
    </w:p>
    <w:p w14:paraId="0B4850CB" w14:textId="71AF353C" w:rsidR="001A2306" w:rsidRPr="006278BE" w:rsidRDefault="00D83E2B" w:rsidP="00837CE3">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m:rPr>
                  <m:sty m:val="p"/>
                </m:rPr>
                <w:rPr>
                  <w:rFonts w:ascii="Cambria Math" w:hAnsi="Cambria Math"/>
                </w:rPr>
                <m:t xml:space="preserve"> ×0.1</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m:rPr>
                  <m:sty m:val="p"/>
                </m:rPr>
                <w:rPr>
                  <w:rFonts w:ascii="Cambria Math" w:hAnsi="Cambria Math"/>
                </w:rPr>
                <m:t xml:space="preserve"> ×0.3</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m:rPr>
                  <m:sty m:val="p"/>
                </m:rPr>
                <w:rPr>
                  <w:rFonts w:ascii="Cambria Math" w:hAnsi="Cambria Math"/>
                </w:rPr>
                <m:t>×0.5</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m:rPr>
                  <m:sty m:val="p"/>
                </m:rPr>
                <w:rPr>
                  <w:rFonts w:ascii="Cambria Math" w:hAnsi="Cambria Math"/>
                </w:rPr>
                <m:t xml:space="preserve"> ×0.1</m:t>
              </m:r>
            </m:e>
          </m:d>
        </m:oMath>
      </m:oMathPara>
    </w:p>
    <w:p w14:paraId="70504326" w14:textId="77777777" w:rsidR="001A2306" w:rsidRPr="006278BE" w:rsidRDefault="001A2306" w:rsidP="00837CE3">
      <w:pPr>
        <w:pStyle w:val="FormulaDefinitions"/>
      </w:pPr>
      <w:r w:rsidRPr="006278BE">
        <w:t>where:</w:t>
      </w:r>
    </w:p>
    <w:tbl>
      <w:tblPr>
        <w:tblStyle w:val="TableGridLight"/>
        <w:tblW w:w="8080" w:type="dxa"/>
        <w:tblLook w:val="04A0" w:firstRow="1" w:lastRow="0" w:firstColumn="1" w:lastColumn="0" w:noHBand="0" w:noVBand="1"/>
      </w:tblPr>
      <w:tblGrid>
        <w:gridCol w:w="1208"/>
        <w:gridCol w:w="6872"/>
      </w:tblGrid>
      <w:tr w:rsidR="001A2306" w:rsidRPr="006278BE"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6278BE" w:rsidRDefault="001A2306" w:rsidP="00837CE3">
            <w:r w:rsidRPr="006278BE">
              <w:t>PURCD</w:t>
            </w:r>
            <w:r w:rsidRPr="006278BE">
              <w:rPr>
                <w:rStyle w:val="Subscript"/>
              </w:rPr>
              <w:t>t</w:t>
            </w:r>
          </w:p>
        </w:tc>
        <w:tc>
          <w:tcPr>
            <w:tcW w:w="6872" w:type="dxa"/>
          </w:tcPr>
          <w:p w14:paraId="2557BC8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number of Unresolved Complaints by the end of the first Working Day after the day on which the Complaint was first received, expressed as a percentage of total Complaints;</w:t>
            </w:r>
          </w:p>
        </w:tc>
      </w:tr>
      <w:tr w:rsidR="001A2306" w:rsidRPr="006278BE"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6278BE" w:rsidRDefault="001A2306" w:rsidP="00837CE3">
            <w:r w:rsidRPr="006278BE">
              <w:t>PURCM</w:t>
            </w:r>
            <w:r w:rsidRPr="006278BE">
              <w:rPr>
                <w:rStyle w:val="Subscript"/>
              </w:rPr>
              <w:t>t</w:t>
            </w:r>
            <w:r w:rsidRPr="006278BE">
              <w:t xml:space="preserve"> </w:t>
            </w:r>
          </w:p>
        </w:tc>
        <w:tc>
          <w:tcPr>
            <w:tcW w:w="6872" w:type="dxa"/>
          </w:tcPr>
          <w:p w14:paraId="06450DE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number of Unresolved Complaints after the end of 31 calendar days from the end of the first Working Day after the day on which the Complaint was first received, expressed as a percentage of total Complaints;</w:t>
            </w:r>
          </w:p>
        </w:tc>
      </w:tr>
      <w:tr w:rsidR="001A2306" w:rsidRPr="006278BE"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6278BE" w:rsidRDefault="001A2306" w:rsidP="00837CE3">
            <w:r w:rsidRPr="006278BE">
              <w:t>PRC</w:t>
            </w:r>
            <w:r w:rsidRPr="006278BE">
              <w:rPr>
                <w:rStyle w:val="Subscript"/>
              </w:rPr>
              <w:t>t</w:t>
            </w:r>
          </w:p>
        </w:tc>
        <w:tc>
          <w:tcPr>
            <w:tcW w:w="6872" w:type="dxa"/>
          </w:tcPr>
          <w:p w14:paraId="5AA8557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number of Repeat Complaints, expressed as a percentage of total Complaints; and</w:t>
            </w:r>
          </w:p>
        </w:tc>
      </w:tr>
      <w:tr w:rsidR="001A2306" w:rsidRPr="006278BE"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6278BE" w:rsidRDefault="001A2306" w:rsidP="00837CE3">
            <w:r w:rsidRPr="006278BE">
              <w:t>POF</w:t>
            </w:r>
            <w:r w:rsidRPr="006278BE">
              <w:rPr>
                <w:rStyle w:val="Subscript"/>
              </w:rPr>
              <w:t>t</w:t>
            </w:r>
          </w:p>
        </w:tc>
        <w:tc>
          <w:tcPr>
            <w:tcW w:w="6872" w:type="dxa"/>
          </w:tcPr>
          <w:p w14:paraId="357A4FF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number of Energy Ombudsman Findings Against the Licensee, expressed as a percentage of total Complaints.</w:t>
            </w:r>
          </w:p>
        </w:tc>
      </w:tr>
    </w:tbl>
    <w:p w14:paraId="372B1A0A" w14:textId="77777777" w:rsidR="001A2306" w:rsidRPr="006278BE" w:rsidRDefault="001A2306" w:rsidP="001A2306">
      <w:pPr>
        <w:pStyle w:val="AppendixHeading"/>
      </w:pPr>
      <w:bookmarkStart w:id="232" w:name="_Toc115252654"/>
    </w:p>
    <w:p w14:paraId="0B92BAB1" w14:textId="77777777" w:rsidR="001A2306" w:rsidRPr="006278BE" w:rsidRDefault="001A2306" w:rsidP="00837CE3">
      <w:pPr>
        <w:pStyle w:val="Caption"/>
      </w:pPr>
      <w:r w:rsidRPr="006278BE">
        <w:t>Maximum reward in respect of the Supply Interruptions Element of the Customer Satisfaction Survey (SIMR</w:t>
      </w:r>
      <w:r w:rsidRPr="006278BE">
        <w:rPr>
          <w:rStyle w:val="Subscript"/>
        </w:rPr>
        <w:t>t</w:t>
      </w:r>
      <w:r w:rsidRPr="006278BE">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6278BE"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6278BE" w:rsidRDefault="001A2306" w:rsidP="00837CE3">
            <w:r w:rsidRPr="006278BE">
              <w:t>Licensee</w:t>
            </w:r>
          </w:p>
        </w:tc>
        <w:tc>
          <w:tcPr>
            <w:tcW w:w="1542" w:type="dxa"/>
          </w:tcPr>
          <w:p w14:paraId="7AF8FC5E" w14:textId="77777777" w:rsidR="001A2306" w:rsidRPr="006278BE" w:rsidRDefault="001A2306" w:rsidP="00837CE3">
            <w:r w:rsidRPr="006278BE">
              <w:t>2023/24</w:t>
            </w:r>
          </w:p>
        </w:tc>
        <w:tc>
          <w:tcPr>
            <w:tcW w:w="1542" w:type="dxa"/>
          </w:tcPr>
          <w:p w14:paraId="3CF68F8B" w14:textId="77777777" w:rsidR="001A2306" w:rsidRPr="006278BE" w:rsidRDefault="001A2306" w:rsidP="00837CE3">
            <w:r w:rsidRPr="006278BE">
              <w:t>2024/25</w:t>
            </w:r>
          </w:p>
        </w:tc>
        <w:tc>
          <w:tcPr>
            <w:tcW w:w="1542" w:type="dxa"/>
          </w:tcPr>
          <w:p w14:paraId="59EDA8D4" w14:textId="77777777" w:rsidR="001A2306" w:rsidRPr="006278BE" w:rsidRDefault="001A2306" w:rsidP="00837CE3">
            <w:r w:rsidRPr="006278BE">
              <w:t>2025/26</w:t>
            </w:r>
          </w:p>
        </w:tc>
        <w:tc>
          <w:tcPr>
            <w:tcW w:w="1542" w:type="dxa"/>
          </w:tcPr>
          <w:p w14:paraId="0D72A4FC" w14:textId="77777777" w:rsidR="001A2306" w:rsidRPr="006278BE" w:rsidRDefault="001A2306" w:rsidP="00837CE3">
            <w:r w:rsidRPr="006278BE">
              <w:t>2026/27</w:t>
            </w:r>
          </w:p>
        </w:tc>
        <w:tc>
          <w:tcPr>
            <w:tcW w:w="1542" w:type="dxa"/>
          </w:tcPr>
          <w:p w14:paraId="02301478" w14:textId="77777777" w:rsidR="001A2306" w:rsidRPr="006278BE" w:rsidRDefault="001A2306" w:rsidP="00837CE3">
            <w:r w:rsidRPr="006278BE">
              <w:t>2027/28</w:t>
            </w:r>
          </w:p>
        </w:tc>
      </w:tr>
      <w:tr w:rsidR="001A2306" w:rsidRPr="006278BE" w14:paraId="0CFA7F73" w14:textId="77777777" w:rsidTr="00A75C46">
        <w:trPr>
          <w:trHeight w:val="220"/>
        </w:trPr>
        <w:tc>
          <w:tcPr>
            <w:tcW w:w="1141" w:type="dxa"/>
          </w:tcPr>
          <w:p w14:paraId="23D2C0D0" w14:textId="77777777" w:rsidR="001A2306" w:rsidRPr="006278BE" w:rsidRDefault="001A2306" w:rsidP="00837CE3">
            <w:r w:rsidRPr="006278BE">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6278BE" w:rsidRDefault="001A2306" w:rsidP="00837CE3">
            <w:r w:rsidRPr="006278B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6278BE" w:rsidRDefault="001A2306" w:rsidP="00837CE3">
            <w:r w:rsidRPr="006278B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6278BE" w:rsidRDefault="001A2306" w:rsidP="00837CE3">
            <w:r w:rsidRPr="006278B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6278BE" w:rsidRDefault="001A2306" w:rsidP="00837CE3">
            <w:r w:rsidRPr="006278B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6278BE" w:rsidRDefault="001A2306" w:rsidP="00837CE3">
            <w:r w:rsidRPr="006278BE">
              <w:t>1.047</w:t>
            </w:r>
          </w:p>
        </w:tc>
      </w:tr>
      <w:tr w:rsidR="001A2306" w:rsidRPr="006278BE" w14:paraId="6DA4F217" w14:textId="77777777" w:rsidTr="00A75C46">
        <w:trPr>
          <w:trHeight w:val="220"/>
        </w:trPr>
        <w:tc>
          <w:tcPr>
            <w:tcW w:w="1141" w:type="dxa"/>
          </w:tcPr>
          <w:p w14:paraId="00F80EA9" w14:textId="77777777" w:rsidR="001A2306" w:rsidRPr="006278BE" w:rsidRDefault="001A2306" w:rsidP="00837CE3">
            <w:r w:rsidRPr="006278BE">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6278BE" w:rsidRDefault="001A2306" w:rsidP="00837CE3">
            <w:r w:rsidRPr="006278BE">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6278BE" w:rsidRDefault="001A2306" w:rsidP="00837CE3">
            <w:r w:rsidRPr="006278BE">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6278BE" w:rsidRDefault="001A2306" w:rsidP="00837CE3">
            <w:r w:rsidRPr="006278BE">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6278BE" w:rsidRDefault="001A2306" w:rsidP="00837CE3">
            <w:r w:rsidRPr="006278BE">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6278BE" w:rsidRDefault="001A2306" w:rsidP="00837CE3">
            <w:r w:rsidRPr="006278BE">
              <w:t>0.778</w:t>
            </w:r>
          </w:p>
        </w:tc>
      </w:tr>
      <w:tr w:rsidR="001A2306" w:rsidRPr="006278BE" w14:paraId="0CF84C6B" w14:textId="77777777" w:rsidTr="00A75C46">
        <w:trPr>
          <w:trHeight w:val="220"/>
        </w:trPr>
        <w:tc>
          <w:tcPr>
            <w:tcW w:w="1141" w:type="dxa"/>
          </w:tcPr>
          <w:p w14:paraId="6BE85716" w14:textId="77777777" w:rsidR="001A2306" w:rsidRPr="006278BE" w:rsidRDefault="001A2306" w:rsidP="00837CE3">
            <w:r w:rsidRPr="006278BE">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6278BE" w:rsidRDefault="001A2306" w:rsidP="00837CE3">
            <w:r w:rsidRPr="006278BE">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6278BE" w:rsidRDefault="001A2306" w:rsidP="00837CE3">
            <w:r w:rsidRPr="006278BE">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6278BE" w:rsidRDefault="001A2306" w:rsidP="00837CE3">
            <w:r w:rsidRPr="006278BE">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6278BE" w:rsidRDefault="001A2306" w:rsidP="00837CE3">
            <w:r w:rsidRPr="006278BE">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6278BE" w:rsidRDefault="001A2306" w:rsidP="00837CE3">
            <w:r w:rsidRPr="006278BE">
              <w:t>1.073</w:t>
            </w:r>
          </w:p>
        </w:tc>
      </w:tr>
      <w:tr w:rsidR="001A2306" w:rsidRPr="006278BE" w14:paraId="23E9C520" w14:textId="77777777" w:rsidTr="00A75C46">
        <w:trPr>
          <w:trHeight w:val="220"/>
        </w:trPr>
        <w:tc>
          <w:tcPr>
            <w:tcW w:w="1141" w:type="dxa"/>
          </w:tcPr>
          <w:p w14:paraId="2C985666" w14:textId="77777777" w:rsidR="001A2306" w:rsidRPr="006278BE" w:rsidRDefault="001A2306" w:rsidP="00837CE3">
            <w:r w:rsidRPr="006278BE">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6278BE" w:rsidRDefault="001A2306" w:rsidP="00837CE3">
            <w:r w:rsidRPr="006278BE">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6278BE" w:rsidRDefault="001A2306" w:rsidP="00837CE3">
            <w:r w:rsidRPr="006278BE">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6278BE" w:rsidRDefault="001A2306" w:rsidP="00837CE3">
            <w:r w:rsidRPr="006278BE">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6278BE" w:rsidRDefault="001A2306" w:rsidP="00837CE3">
            <w:r w:rsidRPr="006278BE">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6278BE" w:rsidRDefault="001A2306" w:rsidP="00837CE3">
            <w:r w:rsidRPr="006278BE">
              <w:t>1.351</w:t>
            </w:r>
          </w:p>
        </w:tc>
      </w:tr>
      <w:tr w:rsidR="001A2306" w:rsidRPr="006278BE" w14:paraId="7375F263" w14:textId="77777777" w:rsidTr="00A75C46">
        <w:trPr>
          <w:trHeight w:val="220"/>
        </w:trPr>
        <w:tc>
          <w:tcPr>
            <w:tcW w:w="1141" w:type="dxa"/>
          </w:tcPr>
          <w:p w14:paraId="5A3C2B13" w14:textId="77777777" w:rsidR="001A2306" w:rsidRPr="006278BE" w:rsidRDefault="001A2306" w:rsidP="00837CE3">
            <w:r w:rsidRPr="006278BE">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6278BE" w:rsidRDefault="001A2306" w:rsidP="00837CE3">
            <w:r w:rsidRPr="006278BE">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6278BE" w:rsidRDefault="001A2306" w:rsidP="00837CE3">
            <w:r w:rsidRPr="006278BE">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6278BE" w:rsidRDefault="001A2306" w:rsidP="00837CE3">
            <w:r w:rsidRPr="006278BE">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6278BE" w:rsidRDefault="001A2306" w:rsidP="00837CE3">
            <w:r w:rsidRPr="006278BE">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6278BE" w:rsidRDefault="001A2306" w:rsidP="00837CE3">
            <w:r w:rsidRPr="006278BE">
              <w:t>1.383</w:t>
            </w:r>
          </w:p>
        </w:tc>
      </w:tr>
      <w:tr w:rsidR="001A2306" w:rsidRPr="006278BE" w14:paraId="01C45EF3" w14:textId="77777777" w:rsidTr="00A75C46">
        <w:trPr>
          <w:trHeight w:val="220"/>
        </w:trPr>
        <w:tc>
          <w:tcPr>
            <w:tcW w:w="1141" w:type="dxa"/>
          </w:tcPr>
          <w:p w14:paraId="0EE0B1DC" w14:textId="77777777" w:rsidR="001A2306" w:rsidRPr="006278BE" w:rsidRDefault="001A2306" w:rsidP="00837CE3">
            <w:r w:rsidRPr="006278BE">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6278BE" w:rsidRDefault="001A2306" w:rsidP="00837CE3">
            <w:r w:rsidRPr="006278BE">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6278BE" w:rsidRDefault="001A2306" w:rsidP="00837CE3">
            <w:r w:rsidRPr="006278BE">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6278BE" w:rsidRDefault="001A2306" w:rsidP="00837CE3">
            <w:r w:rsidRPr="006278BE">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6278BE" w:rsidRDefault="001A2306" w:rsidP="00837CE3">
            <w:r w:rsidRPr="006278BE">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6278BE" w:rsidRDefault="001A2306" w:rsidP="00837CE3">
            <w:r w:rsidRPr="006278BE">
              <w:t>0.691</w:t>
            </w:r>
          </w:p>
        </w:tc>
      </w:tr>
      <w:tr w:rsidR="001A2306" w:rsidRPr="006278BE" w14:paraId="54731712" w14:textId="77777777" w:rsidTr="00A75C46">
        <w:trPr>
          <w:trHeight w:val="220"/>
        </w:trPr>
        <w:tc>
          <w:tcPr>
            <w:tcW w:w="1141" w:type="dxa"/>
          </w:tcPr>
          <w:p w14:paraId="657B319E" w14:textId="77777777" w:rsidR="001A2306" w:rsidRPr="006278BE" w:rsidRDefault="001A2306" w:rsidP="00837CE3">
            <w:r w:rsidRPr="006278BE">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6278BE" w:rsidRDefault="001A2306" w:rsidP="00837CE3">
            <w:r w:rsidRPr="006278BE">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6278BE" w:rsidRDefault="001A2306" w:rsidP="00837CE3">
            <w:r w:rsidRPr="006278BE">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6278BE" w:rsidRDefault="001A2306" w:rsidP="00837CE3">
            <w:r w:rsidRPr="006278BE">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6278BE" w:rsidRDefault="001A2306" w:rsidP="00837CE3">
            <w:r w:rsidRPr="006278BE">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6278BE" w:rsidRDefault="001A2306" w:rsidP="00837CE3">
            <w:r w:rsidRPr="006278BE">
              <w:t>1.049</w:t>
            </w:r>
          </w:p>
        </w:tc>
      </w:tr>
      <w:tr w:rsidR="001A2306" w:rsidRPr="006278BE" w14:paraId="68A7C27B" w14:textId="77777777" w:rsidTr="00A75C46">
        <w:trPr>
          <w:trHeight w:val="220"/>
        </w:trPr>
        <w:tc>
          <w:tcPr>
            <w:tcW w:w="1141" w:type="dxa"/>
          </w:tcPr>
          <w:p w14:paraId="5E48EFFE" w14:textId="77777777" w:rsidR="001A2306" w:rsidRPr="006278BE" w:rsidRDefault="001A2306" w:rsidP="00837CE3">
            <w:r w:rsidRPr="006278BE">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6278BE" w:rsidRDefault="001A2306" w:rsidP="00837CE3">
            <w:r w:rsidRPr="006278BE">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6278BE" w:rsidRDefault="001A2306" w:rsidP="00837CE3">
            <w:r w:rsidRPr="006278BE">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6278BE" w:rsidRDefault="001A2306" w:rsidP="00837CE3">
            <w:r w:rsidRPr="006278BE">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6278BE" w:rsidRDefault="001A2306" w:rsidP="00837CE3">
            <w:r w:rsidRPr="006278BE">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6278BE" w:rsidRDefault="001A2306" w:rsidP="00837CE3">
            <w:r w:rsidRPr="006278BE">
              <w:t>0.908</w:t>
            </w:r>
          </w:p>
        </w:tc>
      </w:tr>
      <w:tr w:rsidR="001A2306" w:rsidRPr="006278BE" w14:paraId="484AED82" w14:textId="77777777" w:rsidTr="00A75C46">
        <w:trPr>
          <w:trHeight w:val="220"/>
        </w:trPr>
        <w:tc>
          <w:tcPr>
            <w:tcW w:w="1141" w:type="dxa"/>
          </w:tcPr>
          <w:p w14:paraId="06DCC586" w14:textId="77777777" w:rsidR="001A2306" w:rsidRPr="006278BE" w:rsidRDefault="001A2306" w:rsidP="00837CE3">
            <w:r w:rsidRPr="006278BE">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6278BE" w:rsidRDefault="001A2306" w:rsidP="00837CE3">
            <w:r w:rsidRPr="006278BE">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6278BE" w:rsidRDefault="001A2306" w:rsidP="00837CE3">
            <w:r w:rsidRPr="006278BE">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6278BE" w:rsidRDefault="001A2306" w:rsidP="00837CE3">
            <w:r w:rsidRPr="006278BE">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6278BE" w:rsidRDefault="001A2306" w:rsidP="00837CE3">
            <w:r w:rsidRPr="006278BE">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6278BE" w:rsidRDefault="001A2306" w:rsidP="00837CE3">
            <w:r w:rsidRPr="006278BE">
              <w:t>0.939</w:t>
            </w:r>
          </w:p>
        </w:tc>
      </w:tr>
      <w:tr w:rsidR="001A2306" w:rsidRPr="006278BE" w14:paraId="78AC56F8" w14:textId="77777777" w:rsidTr="00A75C46">
        <w:trPr>
          <w:trHeight w:val="220"/>
        </w:trPr>
        <w:tc>
          <w:tcPr>
            <w:tcW w:w="1141" w:type="dxa"/>
          </w:tcPr>
          <w:p w14:paraId="7D868152" w14:textId="77777777" w:rsidR="001A2306" w:rsidRPr="006278BE" w:rsidRDefault="001A2306" w:rsidP="00837CE3">
            <w:r w:rsidRPr="006278BE">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6278BE" w:rsidRDefault="001A2306" w:rsidP="00837CE3">
            <w:r w:rsidRPr="006278BE">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6278BE" w:rsidRDefault="001A2306" w:rsidP="00837CE3">
            <w:r w:rsidRPr="006278BE">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6278BE" w:rsidRDefault="001A2306" w:rsidP="00837CE3">
            <w:r w:rsidRPr="006278BE">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6278BE" w:rsidRDefault="001A2306" w:rsidP="00837CE3">
            <w:r w:rsidRPr="006278BE">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6278BE" w:rsidRDefault="001A2306" w:rsidP="00837CE3">
            <w:r w:rsidRPr="006278BE">
              <w:t>1.467</w:t>
            </w:r>
          </w:p>
        </w:tc>
      </w:tr>
      <w:tr w:rsidR="001A2306" w:rsidRPr="006278BE" w14:paraId="03B48B49" w14:textId="77777777" w:rsidTr="00A75C46">
        <w:trPr>
          <w:trHeight w:val="220"/>
        </w:trPr>
        <w:tc>
          <w:tcPr>
            <w:tcW w:w="1141" w:type="dxa"/>
          </w:tcPr>
          <w:p w14:paraId="06914FF3" w14:textId="77777777" w:rsidR="001A2306" w:rsidRPr="006278BE" w:rsidRDefault="001A2306" w:rsidP="00837CE3">
            <w:r w:rsidRPr="006278BE">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6278BE" w:rsidRDefault="001A2306" w:rsidP="00837CE3">
            <w:r w:rsidRPr="006278BE">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6278BE" w:rsidRDefault="001A2306" w:rsidP="00837CE3">
            <w:r w:rsidRPr="006278BE">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6278BE" w:rsidRDefault="001A2306" w:rsidP="00837CE3">
            <w:r w:rsidRPr="006278BE">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6278BE" w:rsidRDefault="001A2306" w:rsidP="00837CE3">
            <w:r w:rsidRPr="006278BE">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6278BE" w:rsidRDefault="001A2306" w:rsidP="00837CE3">
            <w:r w:rsidRPr="006278BE">
              <w:t>0.997</w:t>
            </w:r>
          </w:p>
        </w:tc>
      </w:tr>
      <w:tr w:rsidR="001A2306" w:rsidRPr="006278BE" w14:paraId="2DEA2D58" w14:textId="77777777" w:rsidTr="00A75C46">
        <w:trPr>
          <w:trHeight w:val="220"/>
        </w:trPr>
        <w:tc>
          <w:tcPr>
            <w:tcW w:w="1141" w:type="dxa"/>
          </w:tcPr>
          <w:p w14:paraId="405027F1" w14:textId="77777777" w:rsidR="001A2306" w:rsidRPr="006278BE" w:rsidRDefault="001A2306" w:rsidP="00837CE3">
            <w:r w:rsidRPr="006278BE">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6278BE" w:rsidRDefault="001A2306" w:rsidP="00837CE3">
            <w:r w:rsidRPr="006278BE">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6278BE" w:rsidRDefault="001A2306" w:rsidP="00837CE3">
            <w:r w:rsidRPr="006278BE">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6278BE" w:rsidRDefault="001A2306" w:rsidP="00837CE3">
            <w:r w:rsidRPr="006278BE">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6278BE" w:rsidRDefault="001A2306" w:rsidP="00837CE3">
            <w:r w:rsidRPr="006278BE">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6278BE" w:rsidRDefault="001A2306" w:rsidP="00837CE3">
            <w:r w:rsidRPr="006278BE">
              <w:t>1.109</w:t>
            </w:r>
          </w:p>
        </w:tc>
      </w:tr>
      <w:tr w:rsidR="001A2306" w:rsidRPr="006278BE" w14:paraId="48279C5A" w14:textId="77777777" w:rsidTr="00A75C46">
        <w:trPr>
          <w:trHeight w:val="220"/>
        </w:trPr>
        <w:tc>
          <w:tcPr>
            <w:tcW w:w="1141" w:type="dxa"/>
          </w:tcPr>
          <w:p w14:paraId="0BDA5254" w14:textId="77777777" w:rsidR="001A2306" w:rsidRPr="006278BE" w:rsidRDefault="001A2306" w:rsidP="00837CE3">
            <w:r w:rsidRPr="006278BE">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6278BE" w:rsidRDefault="001A2306" w:rsidP="00837CE3">
            <w:r w:rsidRPr="006278BE">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6278BE" w:rsidRDefault="001A2306" w:rsidP="00837CE3">
            <w:r w:rsidRPr="006278BE">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6278BE" w:rsidRDefault="001A2306" w:rsidP="00837CE3">
            <w:r w:rsidRPr="006278BE">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6278BE" w:rsidRDefault="001A2306" w:rsidP="00837CE3">
            <w:r w:rsidRPr="006278BE">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6278BE" w:rsidRDefault="001A2306" w:rsidP="00837CE3">
            <w:r w:rsidRPr="006278BE">
              <w:t>0.744</w:t>
            </w:r>
          </w:p>
        </w:tc>
      </w:tr>
      <w:tr w:rsidR="001A2306" w:rsidRPr="006278BE" w14:paraId="24160250" w14:textId="77777777" w:rsidTr="00A75C46">
        <w:trPr>
          <w:trHeight w:val="220"/>
        </w:trPr>
        <w:tc>
          <w:tcPr>
            <w:tcW w:w="1141" w:type="dxa"/>
          </w:tcPr>
          <w:p w14:paraId="32A5F832" w14:textId="77777777" w:rsidR="001A2306" w:rsidRPr="006278BE" w:rsidRDefault="001A2306" w:rsidP="00837CE3">
            <w:r w:rsidRPr="006278BE">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6278BE" w:rsidRDefault="001A2306" w:rsidP="00837CE3">
            <w:r w:rsidRPr="006278BE">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6278BE" w:rsidRDefault="001A2306" w:rsidP="00837CE3">
            <w:r w:rsidRPr="006278BE">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6278BE" w:rsidRDefault="001A2306" w:rsidP="00837CE3">
            <w:r w:rsidRPr="006278BE">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6278BE" w:rsidRDefault="001A2306" w:rsidP="00837CE3">
            <w:r w:rsidRPr="006278BE">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6278BE" w:rsidRDefault="001A2306" w:rsidP="00837CE3">
            <w:r w:rsidRPr="006278BE">
              <w:t>1.403</w:t>
            </w:r>
          </w:p>
        </w:tc>
      </w:tr>
    </w:tbl>
    <w:p w14:paraId="7B637241" w14:textId="77777777" w:rsidR="001A2306" w:rsidRPr="006278BE" w:rsidRDefault="001A2306" w:rsidP="001A2306">
      <w:pPr>
        <w:pStyle w:val="AppendixHeading"/>
      </w:pPr>
    </w:p>
    <w:p w14:paraId="3123147C" w14:textId="77777777" w:rsidR="001A2306" w:rsidRPr="006278BE" w:rsidRDefault="001A2306" w:rsidP="00837CE3">
      <w:pPr>
        <w:pStyle w:val="Caption"/>
      </w:pPr>
      <w:r w:rsidRPr="006278BE">
        <w:t>Reward incentive rate for the Supply Interruptions Element of the Customer Satisfaction Survey (SIRIR</w:t>
      </w:r>
      <w:r w:rsidRPr="006278BE">
        <w:rPr>
          <w:rStyle w:val="Subscript"/>
        </w:rPr>
        <w:t>t</w:t>
      </w:r>
      <w:r w:rsidRPr="006278BE">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6278BE"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6278BE" w:rsidRDefault="001A2306" w:rsidP="00837CE3">
            <w:r w:rsidRPr="006278BE">
              <w:t>Licensee</w:t>
            </w:r>
          </w:p>
        </w:tc>
        <w:tc>
          <w:tcPr>
            <w:tcW w:w="1455" w:type="dxa"/>
          </w:tcPr>
          <w:p w14:paraId="05CF450E" w14:textId="77777777" w:rsidR="001A2306" w:rsidRPr="006278BE" w:rsidRDefault="001A2306" w:rsidP="00837CE3">
            <w:r w:rsidRPr="006278BE">
              <w:t>2023/24</w:t>
            </w:r>
          </w:p>
        </w:tc>
        <w:tc>
          <w:tcPr>
            <w:tcW w:w="1455" w:type="dxa"/>
          </w:tcPr>
          <w:p w14:paraId="7B98E041" w14:textId="77777777" w:rsidR="001A2306" w:rsidRPr="006278BE" w:rsidRDefault="001A2306" w:rsidP="00837CE3">
            <w:r w:rsidRPr="006278BE">
              <w:t>2024/25</w:t>
            </w:r>
          </w:p>
        </w:tc>
        <w:tc>
          <w:tcPr>
            <w:tcW w:w="1455" w:type="dxa"/>
          </w:tcPr>
          <w:p w14:paraId="32E02A54" w14:textId="77777777" w:rsidR="001A2306" w:rsidRPr="006278BE" w:rsidRDefault="001A2306" w:rsidP="00837CE3">
            <w:r w:rsidRPr="006278BE">
              <w:t>2025/26</w:t>
            </w:r>
          </w:p>
        </w:tc>
        <w:tc>
          <w:tcPr>
            <w:tcW w:w="1455" w:type="dxa"/>
          </w:tcPr>
          <w:p w14:paraId="5CC4B726" w14:textId="77777777" w:rsidR="001A2306" w:rsidRPr="006278BE" w:rsidRDefault="001A2306" w:rsidP="00837CE3">
            <w:r w:rsidRPr="006278BE">
              <w:t>2026/27</w:t>
            </w:r>
          </w:p>
        </w:tc>
        <w:tc>
          <w:tcPr>
            <w:tcW w:w="1456" w:type="dxa"/>
          </w:tcPr>
          <w:p w14:paraId="01B31675" w14:textId="77777777" w:rsidR="001A2306" w:rsidRPr="006278BE" w:rsidRDefault="001A2306" w:rsidP="00837CE3">
            <w:r w:rsidRPr="006278BE">
              <w:t>2027/28</w:t>
            </w:r>
          </w:p>
        </w:tc>
      </w:tr>
      <w:tr w:rsidR="001A2306" w:rsidRPr="006278BE" w14:paraId="3ECDCDD0" w14:textId="77777777" w:rsidTr="00A75C46">
        <w:trPr>
          <w:trHeight w:val="242"/>
        </w:trPr>
        <w:tc>
          <w:tcPr>
            <w:tcW w:w="1119" w:type="dxa"/>
          </w:tcPr>
          <w:p w14:paraId="6970DC5B" w14:textId="77777777" w:rsidR="001A2306" w:rsidRPr="006278BE" w:rsidRDefault="001A2306" w:rsidP="00837CE3">
            <w:r w:rsidRPr="006278BE">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6278BE" w:rsidRDefault="001A2306" w:rsidP="00837CE3">
            <w:r w:rsidRPr="006278BE">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6278BE" w:rsidRDefault="001A2306" w:rsidP="00837CE3">
            <w:r w:rsidRPr="006278BE">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6278BE" w:rsidRDefault="001A2306" w:rsidP="00837CE3">
            <w:r w:rsidRPr="006278BE">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6278BE" w:rsidRDefault="001A2306" w:rsidP="00837CE3">
            <w:r w:rsidRPr="006278BE">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6278BE" w:rsidRDefault="001A2306" w:rsidP="00837CE3">
            <w:r w:rsidRPr="006278BE">
              <w:t>3.148</w:t>
            </w:r>
          </w:p>
        </w:tc>
      </w:tr>
      <w:tr w:rsidR="001A2306" w:rsidRPr="006278BE" w14:paraId="5A4A84E0" w14:textId="77777777" w:rsidTr="00A75C46">
        <w:trPr>
          <w:trHeight w:val="242"/>
        </w:trPr>
        <w:tc>
          <w:tcPr>
            <w:tcW w:w="1119" w:type="dxa"/>
          </w:tcPr>
          <w:p w14:paraId="785D82F8" w14:textId="77777777" w:rsidR="001A2306" w:rsidRPr="006278BE" w:rsidRDefault="001A2306" w:rsidP="00837CE3">
            <w:r w:rsidRPr="006278BE">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6278BE" w:rsidRDefault="001A2306" w:rsidP="00837CE3">
            <w:r w:rsidRPr="006278BE">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6278BE" w:rsidRDefault="001A2306" w:rsidP="00837CE3">
            <w:r w:rsidRPr="006278BE">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6278BE" w:rsidRDefault="001A2306" w:rsidP="00837CE3">
            <w:r w:rsidRPr="006278BE">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6278BE" w:rsidRDefault="001A2306" w:rsidP="00837CE3">
            <w:r w:rsidRPr="006278BE">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6278BE" w:rsidRDefault="001A2306" w:rsidP="00837CE3">
            <w:r w:rsidRPr="006278BE">
              <w:t>2.339</w:t>
            </w:r>
          </w:p>
        </w:tc>
      </w:tr>
      <w:tr w:rsidR="00225794" w:rsidRPr="006278BE" w14:paraId="18DDB754" w14:textId="77777777" w:rsidTr="000A6BA9">
        <w:trPr>
          <w:trHeight w:val="242"/>
        </w:trPr>
        <w:tc>
          <w:tcPr>
            <w:tcW w:w="0" w:type="dxa"/>
          </w:tcPr>
          <w:p w14:paraId="77D86C79" w14:textId="77777777" w:rsidR="00225794" w:rsidRPr="006278BE" w:rsidRDefault="00225794" w:rsidP="00225794">
            <w:r w:rsidRPr="006278BE">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3C6B2D81" w:rsidR="00225794" w:rsidRPr="006278BE" w:rsidRDefault="00225794" w:rsidP="00225794">
            <w:r w:rsidRPr="006278BE">
              <w:t>3.227</w:t>
            </w:r>
          </w:p>
        </w:tc>
        <w:tc>
          <w:tcPr>
            <w:tcW w:w="0" w:type="dxa"/>
            <w:tcBorders>
              <w:top w:val="nil"/>
              <w:left w:val="nil"/>
              <w:bottom w:val="single" w:sz="4" w:space="0" w:color="auto"/>
              <w:right w:val="single" w:sz="4" w:space="0" w:color="auto"/>
            </w:tcBorders>
            <w:shd w:val="clear" w:color="auto" w:fill="auto"/>
          </w:tcPr>
          <w:p w14:paraId="08BB20C9" w14:textId="61144A2A" w:rsidR="00225794" w:rsidRPr="006278BE" w:rsidRDefault="00225794" w:rsidP="00225794">
            <w:r w:rsidRPr="006278BE">
              <w:t>3.227</w:t>
            </w:r>
          </w:p>
        </w:tc>
        <w:tc>
          <w:tcPr>
            <w:tcW w:w="0" w:type="dxa"/>
            <w:tcBorders>
              <w:top w:val="nil"/>
              <w:left w:val="nil"/>
              <w:bottom w:val="single" w:sz="4" w:space="0" w:color="auto"/>
              <w:right w:val="single" w:sz="4" w:space="0" w:color="auto"/>
            </w:tcBorders>
            <w:shd w:val="clear" w:color="auto" w:fill="auto"/>
          </w:tcPr>
          <w:p w14:paraId="0DE56370" w14:textId="32B41483" w:rsidR="00225794" w:rsidRPr="006278BE" w:rsidRDefault="00225794" w:rsidP="00225794">
            <w:r w:rsidRPr="006278BE">
              <w:t>3.227</w:t>
            </w:r>
          </w:p>
        </w:tc>
        <w:tc>
          <w:tcPr>
            <w:tcW w:w="0" w:type="dxa"/>
            <w:tcBorders>
              <w:top w:val="nil"/>
              <w:left w:val="nil"/>
              <w:bottom w:val="single" w:sz="4" w:space="0" w:color="auto"/>
              <w:right w:val="single" w:sz="4" w:space="0" w:color="auto"/>
            </w:tcBorders>
            <w:shd w:val="clear" w:color="auto" w:fill="auto"/>
          </w:tcPr>
          <w:p w14:paraId="34247DCE" w14:textId="762B7271" w:rsidR="00225794" w:rsidRPr="006278BE" w:rsidRDefault="00225794" w:rsidP="00225794">
            <w:r w:rsidRPr="006278BE">
              <w:t>3.227</w:t>
            </w:r>
          </w:p>
        </w:tc>
        <w:tc>
          <w:tcPr>
            <w:tcW w:w="0" w:type="dxa"/>
            <w:tcBorders>
              <w:top w:val="nil"/>
              <w:left w:val="nil"/>
              <w:bottom w:val="single" w:sz="4" w:space="0" w:color="auto"/>
              <w:right w:val="single" w:sz="4" w:space="0" w:color="auto"/>
            </w:tcBorders>
            <w:shd w:val="clear" w:color="auto" w:fill="auto"/>
          </w:tcPr>
          <w:p w14:paraId="76FB1190" w14:textId="4CCB85FC" w:rsidR="00225794" w:rsidRPr="006278BE" w:rsidRDefault="00225794" w:rsidP="00225794">
            <w:r w:rsidRPr="006278BE">
              <w:t>3.227</w:t>
            </w:r>
          </w:p>
        </w:tc>
      </w:tr>
      <w:tr w:rsidR="00225794" w:rsidRPr="006278BE" w14:paraId="452F45CF" w14:textId="77777777" w:rsidTr="000A6BA9">
        <w:trPr>
          <w:trHeight w:val="242"/>
        </w:trPr>
        <w:tc>
          <w:tcPr>
            <w:tcW w:w="0" w:type="dxa"/>
          </w:tcPr>
          <w:p w14:paraId="0CCEC84B" w14:textId="77777777" w:rsidR="00225794" w:rsidRPr="006278BE" w:rsidRDefault="00225794" w:rsidP="00225794">
            <w:r w:rsidRPr="006278BE">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485E96E9" w:rsidR="00225794" w:rsidRPr="006278BE" w:rsidRDefault="00225794" w:rsidP="00225794">
            <w:r w:rsidRPr="006278BE">
              <w:t>4.063</w:t>
            </w:r>
          </w:p>
        </w:tc>
        <w:tc>
          <w:tcPr>
            <w:tcW w:w="0" w:type="dxa"/>
            <w:tcBorders>
              <w:top w:val="nil"/>
              <w:left w:val="nil"/>
              <w:bottom w:val="single" w:sz="4" w:space="0" w:color="auto"/>
              <w:right w:val="single" w:sz="4" w:space="0" w:color="auto"/>
            </w:tcBorders>
            <w:shd w:val="clear" w:color="auto" w:fill="auto"/>
          </w:tcPr>
          <w:p w14:paraId="6F38F17D" w14:textId="25E38614" w:rsidR="00225794" w:rsidRPr="006278BE" w:rsidRDefault="00225794" w:rsidP="00225794">
            <w:r w:rsidRPr="006278BE">
              <w:t>4.063</w:t>
            </w:r>
          </w:p>
        </w:tc>
        <w:tc>
          <w:tcPr>
            <w:tcW w:w="0" w:type="dxa"/>
            <w:tcBorders>
              <w:top w:val="nil"/>
              <w:left w:val="nil"/>
              <w:bottom w:val="single" w:sz="4" w:space="0" w:color="auto"/>
              <w:right w:val="single" w:sz="4" w:space="0" w:color="auto"/>
            </w:tcBorders>
            <w:shd w:val="clear" w:color="auto" w:fill="auto"/>
          </w:tcPr>
          <w:p w14:paraId="76954D8E" w14:textId="7CCBF1CA" w:rsidR="00225794" w:rsidRPr="006278BE" w:rsidRDefault="00225794" w:rsidP="00225794">
            <w:r w:rsidRPr="006278BE">
              <w:t>4.063</w:t>
            </w:r>
          </w:p>
        </w:tc>
        <w:tc>
          <w:tcPr>
            <w:tcW w:w="0" w:type="dxa"/>
            <w:tcBorders>
              <w:top w:val="nil"/>
              <w:left w:val="nil"/>
              <w:bottom w:val="single" w:sz="4" w:space="0" w:color="auto"/>
              <w:right w:val="single" w:sz="4" w:space="0" w:color="auto"/>
            </w:tcBorders>
            <w:shd w:val="clear" w:color="auto" w:fill="auto"/>
          </w:tcPr>
          <w:p w14:paraId="58CD383F" w14:textId="408E689B" w:rsidR="00225794" w:rsidRPr="006278BE" w:rsidRDefault="00225794" w:rsidP="00225794">
            <w:r w:rsidRPr="006278BE">
              <w:t>4.063</w:t>
            </w:r>
          </w:p>
        </w:tc>
        <w:tc>
          <w:tcPr>
            <w:tcW w:w="0" w:type="dxa"/>
            <w:tcBorders>
              <w:top w:val="nil"/>
              <w:left w:val="nil"/>
              <w:bottom w:val="single" w:sz="4" w:space="0" w:color="auto"/>
              <w:right w:val="single" w:sz="4" w:space="0" w:color="auto"/>
            </w:tcBorders>
            <w:shd w:val="clear" w:color="auto" w:fill="auto"/>
          </w:tcPr>
          <w:p w14:paraId="53F3A5DF" w14:textId="396D75A1" w:rsidR="00225794" w:rsidRPr="006278BE" w:rsidRDefault="00225794" w:rsidP="00225794">
            <w:r w:rsidRPr="006278BE">
              <w:t>4.063</w:t>
            </w:r>
          </w:p>
        </w:tc>
      </w:tr>
      <w:tr w:rsidR="00225794" w:rsidRPr="006278BE" w14:paraId="6378BEE8" w14:textId="77777777" w:rsidTr="00A75C46">
        <w:trPr>
          <w:trHeight w:val="242"/>
        </w:trPr>
        <w:tc>
          <w:tcPr>
            <w:tcW w:w="1119" w:type="dxa"/>
          </w:tcPr>
          <w:p w14:paraId="41960252" w14:textId="77777777" w:rsidR="00225794" w:rsidRPr="006278BE" w:rsidRDefault="00225794" w:rsidP="00225794">
            <w:r w:rsidRPr="006278BE">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225794" w:rsidRPr="006278BE" w:rsidRDefault="00225794" w:rsidP="00225794">
            <w:r w:rsidRPr="006278BE">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225794" w:rsidRPr="006278BE" w:rsidRDefault="00225794" w:rsidP="00225794">
            <w:r w:rsidRPr="006278BE">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225794" w:rsidRPr="006278BE" w:rsidRDefault="00225794" w:rsidP="00225794">
            <w:r w:rsidRPr="006278BE">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225794" w:rsidRPr="006278BE" w:rsidRDefault="00225794" w:rsidP="00225794">
            <w:r w:rsidRPr="006278BE">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225794" w:rsidRPr="006278BE" w:rsidRDefault="00225794" w:rsidP="00225794">
            <w:r w:rsidRPr="006278BE">
              <w:t>4.158</w:t>
            </w:r>
          </w:p>
        </w:tc>
      </w:tr>
      <w:tr w:rsidR="0087089A" w:rsidRPr="006278BE" w14:paraId="2AEFADE6" w14:textId="77777777" w:rsidTr="000A6BA9">
        <w:trPr>
          <w:trHeight w:val="242"/>
        </w:trPr>
        <w:tc>
          <w:tcPr>
            <w:tcW w:w="0" w:type="dxa"/>
          </w:tcPr>
          <w:p w14:paraId="2A40C577" w14:textId="77777777" w:rsidR="0087089A" w:rsidRPr="006278BE" w:rsidRDefault="0087089A" w:rsidP="0087089A">
            <w:r w:rsidRPr="006278BE">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241BCC87" w:rsidR="0087089A" w:rsidRPr="006278BE" w:rsidRDefault="0087089A" w:rsidP="0087089A">
            <w:r w:rsidRPr="006278BE">
              <w:t>2.077</w:t>
            </w:r>
          </w:p>
        </w:tc>
        <w:tc>
          <w:tcPr>
            <w:tcW w:w="0" w:type="dxa"/>
            <w:tcBorders>
              <w:top w:val="nil"/>
              <w:left w:val="nil"/>
              <w:bottom w:val="single" w:sz="4" w:space="0" w:color="auto"/>
              <w:right w:val="single" w:sz="4" w:space="0" w:color="auto"/>
            </w:tcBorders>
            <w:shd w:val="clear" w:color="auto" w:fill="auto"/>
          </w:tcPr>
          <w:p w14:paraId="7A475D8E" w14:textId="70F392C8" w:rsidR="0087089A" w:rsidRPr="006278BE" w:rsidRDefault="0087089A" w:rsidP="0087089A">
            <w:r w:rsidRPr="006278BE">
              <w:t>2.077</w:t>
            </w:r>
          </w:p>
        </w:tc>
        <w:tc>
          <w:tcPr>
            <w:tcW w:w="0" w:type="dxa"/>
            <w:tcBorders>
              <w:top w:val="nil"/>
              <w:left w:val="nil"/>
              <w:bottom w:val="single" w:sz="4" w:space="0" w:color="auto"/>
              <w:right w:val="single" w:sz="4" w:space="0" w:color="auto"/>
            </w:tcBorders>
            <w:shd w:val="clear" w:color="auto" w:fill="auto"/>
          </w:tcPr>
          <w:p w14:paraId="1EDD1270" w14:textId="495CB25B" w:rsidR="0087089A" w:rsidRPr="006278BE" w:rsidRDefault="0087089A" w:rsidP="0087089A">
            <w:r w:rsidRPr="006278BE">
              <w:t>2.077</w:t>
            </w:r>
          </w:p>
        </w:tc>
        <w:tc>
          <w:tcPr>
            <w:tcW w:w="0" w:type="dxa"/>
            <w:tcBorders>
              <w:top w:val="nil"/>
              <w:left w:val="nil"/>
              <w:bottom w:val="single" w:sz="4" w:space="0" w:color="auto"/>
              <w:right w:val="single" w:sz="4" w:space="0" w:color="auto"/>
            </w:tcBorders>
            <w:shd w:val="clear" w:color="auto" w:fill="auto"/>
          </w:tcPr>
          <w:p w14:paraId="22192449" w14:textId="3C3996C4" w:rsidR="0087089A" w:rsidRPr="006278BE" w:rsidRDefault="0087089A" w:rsidP="0087089A">
            <w:r w:rsidRPr="006278BE">
              <w:t>2.077</w:t>
            </w:r>
          </w:p>
        </w:tc>
        <w:tc>
          <w:tcPr>
            <w:tcW w:w="0" w:type="dxa"/>
            <w:tcBorders>
              <w:top w:val="nil"/>
              <w:left w:val="nil"/>
              <w:bottom w:val="single" w:sz="4" w:space="0" w:color="auto"/>
              <w:right w:val="single" w:sz="4" w:space="0" w:color="auto"/>
            </w:tcBorders>
            <w:shd w:val="clear" w:color="auto" w:fill="auto"/>
          </w:tcPr>
          <w:p w14:paraId="3991D6F1" w14:textId="74F550FC" w:rsidR="0087089A" w:rsidRPr="006278BE" w:rsidRDefault="0087089A" w:rsidP="0087089A">
            <w:r w:rsidRPr="006278BE">
              <w:t>2.077</w:t>
            </w:r>
          </w:p>
        </w:tc>
      </w:tr>
      <w:tr w:rsidR="0087089A" w:rsidRPr="006278BE" w14:paraId="3C745E4D" w14:textId="77777777" w:rsidTr="000A6BA9">
        <w:trPr>
          <w:trHeight w:val="242"/>
        </w:trPr>
        <w:tc>
          <w:tcPr>
            <w:tcW w:w="0" w:type="dxa"/>
          </w:tcPr>
          <w:p w14:paraId="47EF1BEF" w14:textId="77777777" w:rsidR="0087089A" w:rsidRPr="006278BE" w:rsidRDefault="0087089A" w:rsidP="0087089A">
            <w:r w:rsidRPr="006278BE">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23DF799A" w:rsidR="0087089A" w:rsidRPr="006278BE" w:rsidRDefault="0087089A" w:rsidP="0087089A">
            <w:r w:rsidRPr="006278BE">
              <w:t>3.155</w:t>
            </w:r>
          </w:p>
        </w:tc>
        <w:tc>
          <w:tcPr>
            <w:tcW w:w="0" w:type="dxa"/>
            <w:tcBorders>
              <w:top w:val="nil"/>
              <w:left w:val="nil"/>
              <w:bottom w:val="single" w:sz="4" w:space="0" w:color="auto"/>
              <w:right w:val="single" w:sz="4" w:space="0" w:color="auto"/>
            </w:tcBorders>
            <w:shd w:val="clear" w:color="auto" w:fill="auto"/>
          </w:tcPr>
          <w:p w14:paraId="5A2E9246" w14:textId="390ECEC2" w:rsidR="0087089A" w:rsidRPr="006278BE" w:rsidRDefault="0087089A" w:rsidP="0087089A">
            <w:r w:rsidRPr="006278BE">
              <w:t>3.155</w:t>
            </w:r>
          </w:p>
        </w:tc>
        <w:tc>
          <w:tcPr>
            <w:tcW w:w="0" w:type="dxa"/>
            <w:tcBorders>
              <w:top w:val="nil"/>
              <w:left w:val="nil"/>
              <w:bottom w:val="single" w:sz="4" w:space="0" w:color="auto"/>
              <w:right w:val="single" w:sz="4" w:space="0" w:color="auto"/>
            </w:tcBorders>
            <w:shd w:val="clear" w:color="auto" w:fill="auto"/>
          </w:tcPr>
          <w:p w14:paraId="47AE8070" w14:textId="1CC7097C" w:rsidR="0087089A" w:rsidRPr="006278BE" w:rsidRDefault="0087089A" w:rsidP="0087089A">
            <w:r w:rsidRPr="006278BE">
              <w:t>3.155</w:t>
            </w:r>
          </w:p>
        </w:tc>
        <w:tc>
          <w:tcPr>
            <w:tcW w:w="0" w:type="dxa"/>
            <w:tcBorders>
              <w:top w:val="nil"/>
              <w:left w:val="nil"/>
              <w:bottom w:val="single" w:sz="4" w:space="0" w:color="auto"/>
              <w:right w:val="single" w:sz="4" w:space="0" w:color="auto"/>
            </w:tcBorders>
            <w:shd w:val="clear" w:color="auto" w:fill="auto"/>
          </w:tcPr>
          <w:p w14:paraId="0C822FF1" w14:textId="5A8965D1" w:rsidR="0087089A" w:rsidRPr="006278BE" w:rsidRDefault="0087089A" w:rsidP="0087089A">
            <w:r w:rsidRPr="006278BE">
              <w:t>3.155</w:t>
            </w:r>
          </w:p>
        </w:tc>
        <w:tc>
          <w:tcPr>
            <w:tcW w:w="0" w:type="dxa"/>
            <w:tcBorders>
              <w:top w:val="nil"/>
              <w:left w:val="nil"/>
              <w:bottom w:val="single" w:sz="4" w:space="0" w:color="auto"/>
              <w:right w:val="single" w:sz="4" w:space="0" w:color="auto"/>
            </w:tcBorders>
            <w:shd w:val="clear" w:color="auto" w:fill="auto"/>
          </w:tcPr>
          <w:p w14:paraId="7975EF90" w14:textId="6B1A0514" w:rsidR="0087089A" w:rsidRPr="006278BE" w:rsidRDefault="0087089A" w:rsidP="0087089A">
            <w:r w:rsidRPr="006278BE">
              <w:t>3.155</w:t>
            </w:r>
          </w:p>
        </w:tc>
      </w:tr>
      <w:tr w:rsidR="0087089A" w:rsidRPr="006278BE" w14:paraId="10E651B2" w14:textId="77777777" w:rsidTr="00A75C46">
        <w:trPr>
          <w:trHeight w:val="242"/>
        </w:trPr>
        <w:tc>
          <w:tcPr>
            <w:tcW w:w="1119" w:type="dxa"/>
          </w:tcPr>
          <w:p w14:paraId="57527488" w14:textId="77777777" w:rsidR="0087089A" w:rsidRPr="006278BE" w:rsidRDefault="0087089A" w:rsidP="0087089A">
            <w:r w:rsidRPr="006278BE">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87089A" w:rsidRPr="006278BE" w:rsidRDefault="0087089A" w:rsidP="0087089A">
            <w:r w:rsidRPr="006278BE">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87089A" w:rsidRPr="006278BE" w:rsidRDefault="0087089A" w:rsidP="0087089A">
            <w:r w:rsidRPr="006278BE">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87089A" w:rsidRPr="006278BE" w:rsidRDefault="0087089A" w:rsidP="0087089A">
            <w:r w:rsidRPr="006278BE">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87089A" w:rsidRPr="006278BE" w:rsidRDefault="0087089A" w:rsidP="0087089A">
            <w:r w:rsidRPr="006278BE">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87089A" w:rsidRPr="006278BE" w:rsidRDefault="0087089A" w:rsidP="0087089A">
            <w:r w:rsidRPr="006278BE">
              <w:t>2.730</w:t>
            </w:r>
          </w:p>
        </w:tc>
      </w:tr>
      <w:tr w:rsidR="005F208E" w:rsidRPr="006278BE" w14:paraId="4C4AE1C0" w14:textId="77777777" w:rsidTr="000A6BA9">
        <w:trPr>
          <w:trHeight w:val="242"/>
        </w:trPr>
        <w:tc>
          <w:tcPr>
            <w:tcW w:w="0" w:type="dxa"/>
          </w:tcPr>
          <w:p w14:paraId="6ED8D561" w14:textId="77777777" w:rsidR="005F208E" w:rsidRPr="006278BE" w:rsidRDefault="005F208E" w:rsidP="005F208E">
            <w:r w:rsidRPr="006278BE">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536F50D0" w:rsidR="005F208E" w:rsidRPr="006278BE" w:rsidRDefault="005F208E" w:rsidP="005F208E">
            <w:r w:rsidRPr="006278BE">
              <w:t>2.825</w:t>
            </w:r>
          </w:p>
        </w:tc>
        <w:tc>
          <w:tcPr>
            <w:tcW w:w="0" w:type="dxa"/>
            <w:tcBorders>
              <w:top w:val="nil"/>
              <w:left w:val="nil"/>
              <w:bottom w:val="single" w:sz="4" w:space="0" w:color="auto"/>
              <w:right w:val="single" w:sz="4" w:space="0" w:color="auto"/>
            </w:tcBorders>
            <w:shd w:val="clear" w:color="auto" w:fill="auto"/>
          </w:tcPr>
          <w:p w14:paraId="119EB21E" w14:textId="62DDC722" w:rsidR="005F208E" w:rsidRPr="006278BE" w:rsidRDefault="005F208E" w:rsidP="005F208E">
            <w:r w:rsidRPr="006278BE">
              <w:t>2.825</w:t>
            </w:r>
          </w:p>
        </w:tc>
        <w:tc>
          <w:tcPr>
            <w:tcW w:w="0" w:type="dxa"/>
            <w:tcBorders>
              <w:top w:val="nil"/>
              <w:left w:val="nil"/>
              <w:bottom w:val="single" w:sz="4" w:space="0" w:color="auto"/>
              <w:right w:val="single" w:sz="4" w:space="0" w:color="auto"/>
            </w:tcBorders>
            <w:shd w:val="clear" w:color="auto" w:fill="auto"/>
          </w:tcPr>
          <w:p w14:paraId="1023D39C" w14:textId="7099C692" w:rsidR="005F208E" w:rsidRPr="006278BE" w:rsidRDefault="005F208E" w:rsidP="005F208E">
            <w:r w:rsidRPr="006278BE">
              <w:t>2.825</w:t>
            </w:r>
          </w:p>
        </w:tc>
        <w:tc>
          <w:tcPr>
            <w:tcW w:w="0" w:type="dxa"/>
            <w:tcBorders>
              <w:top w:val="nil"/>
              <w:left w:val="nil"/>
              <w:bottom w:val="single" w:sz="4" w:space="0" w:color="auto"/>
              <w:right w:val="single" w:sz="4" w:space="0" w:color="auto"/>
            </w:tcBorders>
            <w:shd w:val="clear" w:color="auto" w:fill="auto"/>
          </w:tcPr>
          <w:p w14:paraId="4979CFAD" w14:textId="4EB34807" w:rsidR="005F208E" w:rsidRPr="006278BE" w:rsidRDefault="005F208E" w:rsidP="005F208E">
            <w:r w:rsidRPr="006278BE">
              <w:t>2.825</w:t>
            </w:r>
          </w:p>
        </w:tc>
        <w:tc>
          <w:tcPr>
            <w:tcW w:w="0" w:type="dxa"/>
            <w:tcBorders>
              <w:top w:val="nil"/>
              <w:left w:val="nil"/>
              <w:bottom w:val="single" w:sz="4" w:space="0" w:color="auto"/>
              <w:right w:val="single" w:sz="4" w:space="0" w:color="auto"/>
            </w:tcBorders>
            <w:shd w:val="clear" w:color="auto" w:fill="auto"/>
          </w:tcPr>
          <w:p w14:paraId="61210F0A" w14:textId="5F1AAD0E" w:rsidR="005F208E" w:rsidRPr="006278BE" w:rsidRDefault="005F208E" w:rsidP="005F208E">
            <w:r w:rsidRPr="006278BE">
              <w:t>2.825</w:t>
            </w:r>
          </w:p>
        </w:tc>
      </w:tr>
      <w:tr w:rsidR="005F208E" w:rsidRPr="006278BE" w14:paraId="1AB3D7BC" w14:textId="77777777" w:rsidTr="000A6BA9">
        <w:trPr>
          <w:trHeight w:val="242"/>
        </w:trPr>
        <w:tc>
          <w:tcPr>
            <w:tcW w:w="0" w:type="dxa"/>
          </w:tcPr>
          <w:p w14:paraId="6FC36AE6" w14:textId="77777777" w:rsidR="005F208E" w:rsidRPr="006278BE" w:rsidRDefault="005F208E" w:rsidP="005F208E">
            <w:r w:rsidRPr="006278BE">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1B17D389" w:rsidR="005F208E" w:rsidRPr="006278BE" w:rsidRDefault="005F208E" w:rsidP="005F208E">
            <w:r w:rsidRPr="006278BE">
              <w:t>4.410</w:t>
            </w:r>
          </w:p>
        </w:tc>
        <w:tc>
          <w:tcPr>
            <w:tcW w:w="0" w:type="dxa"/>
            <w:tcBorders>
              <w:top w:val="nil"/>
              <w:left w:val="nil"/>
              <w:bottom w:val="single" w:sz="4" w:space="0" w:color="auto"/>
              <w:right w:val="single" w:sz="4" w:space="0" w:color="auto"/>
            </w:tcBorders>
            <w:shd w:val="clear" w:color="auto" w:fill="auto"/>
          </w:tcPr>
          <w:p w14:paraId="1FC5BBA0" w14:textId="3096E357" w:rsidR="005F208E" w:rsidRPr="006278BE" w:rsidRDefault="005F208E" w:rsidP="005F208E">
            <w:r w:rsidRPr="006278BE">
              <w:t>4.410</w:t>
            </w:r>
          </w:p>
        </w:tc>
        <w:tc>
          <w:tcPr>
            <w:tcW w:w="0" w:type="dxa"/>
            <w:tcBorders>
              <w:top w:val="nil"/>
              <w:left w:val="nil"/>
              <w:bottom w:val="single" w:sz="4" w:space="0" w:color="auto"/>
              <w:right w:val="single" w:sz="4" w:space="0" w:color="auto"/>
            </w:tcBorders>
            <w:shd w:val="clear" w:color="auto" w:fill="auto"/>
          </w:tcPr>
          <w:p w14:paraId="7FBBB925" w14:textId="3485D63E" w:rsidR="005F208E" w:rsidRPr="006278BE" w:rsidRDefault="005F208E" w:rsidP="005F208E">
            <w:r w:rsidRPr="006278BE">
              <w:t>4.410</w:t>
            </w:r>
          </w:p>
        </w:tc>
        <w:tc>
          <w:tcPr>
            <w:tcW w:w="0" w:type="dxa"/>
            <w:tcBorders>
              <w:top w:val="nil"/>
              <w:left w:val="nil"/>
              <w:bottom w:val="single" w:sz="4" w:space="0" w:color="auto"/>
              <w:right w:val="single" w:sz="4" w:space="0" w:color="auto"/>
            </w:tcBorders>
            <w:shd w:val="clear" w:color="auto" w:fill="auto"/>
          </w:tcPr>
          <w:p w14:paraId="5FBAC058" w14:textId="6F68F449" w:rsidR="005F208E" w:rsidRPr="006278BE" w:rsidRDefault="005F208E" w:rsidP="005F208E">
            <w:r w:rsidRPr="006278BE">
              <w:t>4.410</w:t>
            </w:r>
          </w:p>
        </w:tc>
        <w:tc>
          <w:tcPr>
            <w:tcW w:w="0" w:type="dxa"/>
            <w:tcBorders>
              <w:top w:val="nil"/>
              <w:left w:val="nil"/>
              <w:bottom w:val="single" w:sz="4" w:space="0" w:color="auto"/>
              <w:right w:val="single" w:sz="4" w:space="0" w:color="auto"/>
            </w:tcBorders>
            <w:shd w:val="clear" w:color="auto" w:fill="auto"/>
          </w:tcPr>
          <w:p w14:paraId="1A71CC35" w14:textId="7FCD288F" w:rsidR="005F208E" w:rsidRPr="006278BE" w:rsidRDefault="005F208E" w:rsidP="005F208E">
            <w:r w:rsidRPr="006278BE">
              <w:t>4.410</w:t>
            </w:r>
          </w:p>
        </w:tc>
      </w:tr>
      <w:tr w:rsidR="005F208E" w:rsidRPr="006278BE" w14:paraId="50B13812" w14:textId="77777777" w:rsidTr="000A6BA9">
        <w:trPr>
          <w:trHeight w:val="242"/>
        </w:trPr>
        <w:tc>
          <w:tcPr>
            <w:tcW w:w="0" w:type="dxa"/>
          </w:tcPr>
          <w:p w14:paraId="00680FE8" w14:textId="77777777" w:rsidR="005F208E" w:rsidRPr="006278BE" w:rsidRDefault="005F208E" w:rsidP="005F208E">
            <w:r w:rsidRPr="006278BE">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7C99E0A5" w:rsidR="005F208E" w:rsidRPr="006278BE" w:rsidRDefault="005F208E" w:rsidP="005F208E">
            <w:r w:rsidRPr="006278BE">
              <w:t>2.997</w:t>
            </w:r>
          </w:p>
        </w:tc>
        <w:tc>
          <w:tcPr>
            <w:tcW w:w="0" w:type="dxa"/>
            <w:tcBorders>
              <w:top w:val="nil"/>
              <w:left w:val="nil"/>
              <w:bottom w:val="single" w:sz="4" w:space="0" w:color="auto"/>
              <w:right w:val="single" w:sz="4" w:space="0" w:color="auto"/>
            </w:tcBorders>
            <w:shd w:val="clear" w:color="auto" w:fill="auto"/>
          </w:tcPr>
          <w:p w14:paraId="5CE74580" w14:textId="364C0CF5" w:rsidR="005F208E" w:rsidRPr="006278BE" w:rsidRDefault="005F208E" w:rsidP="005F208E">
            <w:r w:rsidRPr="006278BE">
              <w:t>2.997</w:t>
            </w:r>
          </w:p>
        </w:tc>
        <w:tc>
          <w:tcPr>
            <w:tcW w:w="0" w:type="dxa"/>
            <w:tcBorders>
              <w:top w:val="nil"/>
              <w:left w:val="nil"/>
              <w:bottom w:val="single" w:sz="4" w:space="0" w:color="auto"/>
              <w:right w:val="single" w:sz="4" w:space="0" w:color="auto"/>
            </w:tcBorders>
            <w:shd w:val="clear" w:color="auto" w:fill="auto"/>
          </w:tcPr>
          <w:p w14:paraId="2F623909" w14:textId="1E99E5F4" w:rsidR="005F208E" w:rsidRPr="006278BE" w:rsidRDefault="005F208E" w:rsidP="005F208E">
            <w:r w:rsidRPr="006278BE">
              <w:t>2.997</w:t>
            </w:r>
          </w:p>
        </w:tc>
        <w:tc>
          <w:tcPr>
            <w:tcW w:w="0" w:type="dxa"/>
            <w:tcBorders>
              <w:top w:val="nil"/>
              <w:left w:val="nil"/>
              <w:bottom w:val="single" w:sz="4" w:space="0" w:color="auto"/>
              <w:right w:val="single" w:sz="4" w:space="0" w:color="auto"/>
            </w:tcBorders>
            <w:shd w:val="clear" w:color="auto" w:fill="auto"/>
          </w:tcPr>
          <w:p w14:paraId="6632D992" w14:textId="1117780B" w:rsidR="005F208E" w:rsidRPr="006278BE" w:rsidRDefault="005F208E" w:rsidP="005F208E">
            <w:r w:rsidRPr="006278BE">
              <w:t>2.997</w:t>
            </w:r>
          </w:p>
        </w:tc>
        <w:tc>
          <w:tcPr>
            <w:tcW w:w="0" w:type="dxa"/>
            <w:tcBorders>
              <w:top w:val="nil"/>
              <w:left w:val="nil"/>
              <w:bottom w:val="single" w:sz="4" w:space="0" w:color="auto"/>
              <w:right w:val="single" w:sz="4" w:space="0" w:color="auto"/>
            </w:tcBorders>
            <w:shd w:val="clear" w:color="auto" w:fill="auto"/>
          </w:tcPr>
          <w:p w14:paraId="47D1A4EF" w14:textId="4C64EC87" w:rsidR="005F208E" w:rsidRPr="006278BE" w:rsidRDefault="005F208E" w:rsidP="005F208E">
            <w:r w:rsidRPr="006278BE">
              <w:t>2.997</w:t>
            </w:r>
          </w:p>
        </w:tc>
      </w:tr>
      <w:tr w:rsidR="005F208E" w:rsidRPr="006278BE" w14:paraId="6C6D561E" w14:textId="77777777" w:rsidTr="000A6BA9">
        <w:trPr>
          <w:trHeight w:val="242"/>
        </w:trPr>
        <w:tc>
          <w:tcPr>
            <w:tcW w:w="0" w:type="dxa"/>
          </w:tcPr>
          <w:p w14:paraId="39C0DCD0" w14:textId="77777777" w:rsidR="005F208E" w:rsidRPr="006278BE" w:rsidRDefault="005F208E" w:rsidP="005F208E">
            <w:r w:rsidRPr="006278BE">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6F7C2D17" w:rsidR="005F208E" w:rsidRPr="006278BE" w:rsidRDefault="005F208E" w:rsidP="005F208E">
            <w:r w:rsidRPr="006278BE">
              <w:t>3.335</w:t>
            </w:r>
          </w:p>
        </w:tc>
        <w:tc>
          <w:tcPr>
            <w:tcW w:w="0" w:type="dxa"/>
            <w:tcBorders>
              <w:top w:val="nil"/>
              <w:left w:val="nil"/>
              <w:bottom w:val="single" w:sz="4" w:space="0" w:color="auto"/>
              <w:right w:val="single" w:sz="4" w:space="0" w:color="auto"/>
            </w:tcBorders>
            <w:shd w:val="clear" w:color="auto" w:fill="auto"/>
          </w:tcPr>
          <w:p w14:paraId="5E7AB313" w14:textId="2A0D9B48" w:rsidR="005F208E" w:rsidRPr="006278BE" w:rsidRDefault="005F208E" w:rsidP="005F208E">
            <w:r w:rsidRPr="006278BE">
              <w:t>3.335</w:t>
            </w:r>
          </w:p>
        </w:tc>
        <w:tc>
          <w:tcPr>
            <w:tcW w:w="0" w:type="dxa"/>
            <w:tcBorders>
              <w:top w:val="nil"/>
              <w:left w:val="nil"/>
              <w:bottom w:val="single" w:sz="4" w:space="0" w:color="auto"/>
              <w:right w:val="single" w:sz="4" w:space="0" w:color="auto"/>
            </w:tcBorders>
            <w:shd w:val="clear" w:color="auto" w:fill="auto"/>
          </w:tcPr>
          <w:p w14:paraId="2434D504" w14:textId="26F136A7" w:rsidR="005F208E" w:rsidRPr="006278BE" w:rsidRDefault="005F208E" w:rsidP="005F208E">
            <w:r w:rsidRPr="006278BE">
              <w:t>3.335</w:t>
            </w:r>
          </w:p>
        </w:tc>
        <w:tc>
          <w:tcPr>
            <w:tcW w:w="0" w:type="dxa"/>
            <w:tcBorders>
              <w:top w:val="nil"/>
              <w:left w:val="nil"/>
              <w:bottom w:val="single" w:sz="4" w:space="0" w:color="auto"/>
              <w:right w:val="single" w:sz="4" w:space="0" w:color="auto"/>
            </w:tcBorders>
            <w:shd w:val="clear" w:color="auto" w:fill="auto"/>
          </w:tcPr>
          <w:p w14:paraId="19DCD0A0" w14:textId="04A4299B" w:rsidR="005F208E" w:rsidRPr="006278BE" w:rsidRDefault="005F208E" w:rsidP="005F208E">
            <w:r w:rsidRPr="006278BE">
              <w:t>3.335</w:t>
            </w:r>
          </w:p>
        </w:tc>
        <w:tc>
          <w:tcPr>
            <w:tcW w:w="0" w:type="dxa"/>
            <w:tcBorders>
              <w:top w:val="nil"/>
              <w:left w:val="nil"/>
              <w:bottom w:val="single" w:sz="4" w:space="0" w:color="auto"/>
              <w:right w:val="single" w:sz="4" w:space="0" w:color="auto"/>
            </w:tcBorders>
            <w:shd w:val="clear" w:color="auto" w:fill="auto"/>
          </w:tcPr>
          <w:p w14:paraId="473C3941" w14:textId="3D04BE5F" w:rsidR="005F208E" w:rsidRPr="006278BE" w:rsidRDefault="005F208E" w:rsidP="005F208E">
            <w:r w:rsidRPr="006278BE">
              <w:t>3.335</w:t>
            </w:r>
          </w:p>
        </w:tc>
      </w:tr>
      <w:tr w:rsidR="005F208E" w:rsidRPr="006278BE" w14:paraId="51120ECC" w14:textId="77777777" w:rsidTr="000A6BA9">
        <w:trPr>
          <w:trHeight w:val="242"/>
        </w:trPr>
        <w:tc>
          <w:tcPr>
            <w:tcW w:w="0" w:type="dxa"/>
          </w:tcPr>
          <w:p w14:paraId="398D9F21" w14:textId="77777777" w:rsidR="005F208E" w:rsidRPr="006278BE" w:rsidRDefault="005F208E" w:rsidP="005F208E">
            <w:r w:rsidRPr="006278BE">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211DFDEF" w:rsidR="005F208E" w:rsidRPr="006278BE" w:rsidRDefault="005F208E" w:rsidP="005F208E">
            <w:r w:rsidRPr="006278BE">
              <w:t>2.238</w:t>
            </w:r>
          </w:p>
        </w:tc>
        <w:tc>
          <w:tcPr>
            <w:tcW w:w="0" w:type="dxa"/>
            <w:tcBorders>
              <w:top w:val="nil"/>
              <w:left w:val="nil"/>
              <w:bottom w:val="single" w:sz="4" w:space="0" w:color="auto"/>
              <w:right w:val="single" w:sz="4" w:space="0" w:color="auto"/>
            </w:tcBorders>
            <w:shd w:val="clear" w:color="auto" w:fill="auto"/>
          </w:tcPr>
          <w:p w14:paraId="751DA3E4" w14:textId="19B2D178" w:rsidR="005F208E" w:rsidRPr="006278BE" w:rsidRDefault="005F208E" w:rsidP="005F208E">
            <w:r w:rsidRPr="006278BE">
              <w:t>2.238</w:t>
            </w:r>
          </w:p>
        </w:tc>
        <w:tc>
          <w:tcPr>
            <w:tcW w:w="0" w:type="dxa"/>
            <w:tcBorders>
              <w:top w:val="nil"/>
              <w:left w:val="nil"/>
              <w:bottom w:val="single" w:sz="4" w:space="0" w:color="auto"/>
              <w:right w:val="single" w:sz="4" w:space="0" w:color="auto"/>
            </w:tcBorders>
            <w:shd w:val="clear" w:color="auto" w:fill="auto"/>
          </w:tcPr>
          <w:p w14:paraId="0D2555E5" w14:textId="284EBD42" w:rsidR="005F208E" w:rsidRPr="006278BE" w:rsidRDefault="005F208E" w:rsidP="005F208E">
            <w:r w:rsidRPr="006278BE">
              <w:t>2.238</w:t>
            </w:r>
          </w:p>
        </w:tc>
        <w:tc>
          <w:tcPr>
            <w:tcW w:w="0" w:type="dxa"/>
            <w:tcBorders>
              <w:top w:val="nil"/>
              <w:left w:val="nil"/>
              <w:bottom w:val="single" w:sz="4" w:space="0" w:color="auto"/>
              <w:right w:val="single" w:sz="4" w:space="0" w:color="auto"/>
            </w:tcBorders>
            <w:shd w:val="clear" w:color="auto" w:fill="auto"/>
          </w:tcPr>
          <w:p w14:paraId="6C5CF39A" w14:textId="1AE9C7D8" w:rsidR="005F208E" w:rsidRPr="006278BE" w:rsidRDefault="005F208E" w:rsidP="005F208E">
            <w:r w:rsidRPr="006278BE">
              <w:t>2.238</w:t>
            </w:r>
          </w:p>
        </w:tc>
        <w:tc>
          <w:tcPr>
            <w:tcW w:w="0" w:type="dxa"/>
            <w:tcBorders>
              <w:top w:val="nil"/>
              <w:left w:val="nil"/>
              <w:bottom w:val="single" w:sz="4" w:space="0" w:color="auto"/>
              <w:right w:val="single" w:sz="4" w:space="0" w:color="auto"/>
            </w:tcBorders>
            <w:shd w:val="clear" w:color="auto" w:fill="auto"/>
          </w:tcPr>
          <w:p w14:paraId="44FA4ABD" w14:textId="6040628C" w:rsidR="005F208E" w:rsidRPr="006278BE" w:rsidRDefault="005F208E" w:rsidP="005F208E">
            <w:r w:rsidRPr="006278BE">
              <w:t>2.238</w:t>
            </w:r>
          </w:p>
        </w:tc>
      </w:tr>
      <w:tr w:rsidR="005F208E" w:rsidRPr="006278BE" w14:paraId="7F239198" w14:textId="77777777" w:rsidTr="00A75C46">
        <w:trPr>
          <w:trHeight w:val="242"/>
        </w:trPr>
        <w:tc>
          <w:tcPr>
            <w:tcW w:w="1119" w:type="dxa"/>
          </w:tcPr>
          <w:p w14:paraId="3CCE95A8" w14:textId="77777777" w:rsidR="005F208E" w:rsidRPr="006278BE" w:rsidRDefault="005F208E" w:rsidP="005F208E">
            <w:r w:rsidRPr="006278BE">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5F208E" w:rsidRPr="006278BE" w:rsidRDefault="005F208E" w:rsidP="005F208E">
            <w:r w:rsidRPr="006278BE">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5F208E" w:rsidRPr="006278BE" w:rsidRDefault="005F208E" w:rsidP="005F208E">
            <w:r w:rsidRPr="006278BE">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5F208E" w:rsidRPr="006278BE" w:rsidRDefault="005F208E" w:rsidP="005F208E">
            <w:r w:rsidRPr="006278BE">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5F208E" w:rsidRPr="006278BE" w:rsidRDefault="005F208E" w:rsidP="005F208E">
            <w:r w:rsidRPr="006278BE">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5F208E" w:rsidRPr="006278BE" w:rsidRDefault="005F208E" w:rsidP="005F208E">
            <w:r w:rsidRPr="006278BE">
              <w:t>4.218</w:t>
            </w:r>
          </w:p>
        </w:tc>
      </w:tr>
    </w:tbl>
    <w:p w14:paraId="12957A1E" w14:textId="77777777" w:rsidR="001A2306" w:rsidRPr="006278BE" w:rsidRDefault="001A2306" w:rsidP="001A2306">
      <w:pPr>
        <w:pStyle w:val="AppendixHeading"/>
      </w:pPr>
    </w:p>
    <w:p w14:paraId="0B7A9B28" w14:textId="77777777" w:rsidR="001A2306" w:rsidRPr="006278BE" w:rsidRDefault="001A2306" w:rsidP="00837CE3">
      <w:pPr>
        <w:pStyle w:val="Caption"/>
      </w:pPr>
      <w:r w:rsidRPr="006278BE">
        <w:t>Maximum penalty in respect of the Supply Interruptions Element of the Customer Satisfaction Survey (SIMP</w:t>
      </w:r>
      <w:r w:rsidRPr="006278BE">
        <w:rPr>
          <w:rStyle w:val="Subscript"/>
        </w:rPr>
        <w:t>t</w:t>
      </w:r>
      <w:r w:rsidRPr="006278BE">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6278BE"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6278BE" w:rsidRDefault="001A2306" w:rsidP="00837CE3">
            <w:r w:rsidRPr="006278BE">
              <w:t>Licensee</w:t>
            </w:r>
          </w:p>
        </w:tc>
        <w:tc>
          <w:tcPr>
            <w:tcW w:w="1542" w:type="dxa"/>
          </w:tcPr>
          <w:p w14:paraId="63FF1B02" w14:textId="77777777" w:rsidR="001A2306" w:rsidRPr="006278BE" w:rsidRDefault="001A2306" w:rsidP="00837CE3">
            <w:r w:rsidRPr="006278BE">
              <w:t>2023/24</w:t>
            </w:r>
          </w:p>
        </w:tc>
        <w:tc>
          <w:tcPr>
            <w:tcW w:w="1542" w:type="dxa"/>
          </w:tcPr>
          <w:p w14:paraId="4CBC0F31" w14:textId="77777777" w:rsidR="001A2306" w:rsidRPr="006278BE" w:rsidRDefault="001A2306" w:rsidP="00837CE3">
            <w:r w:rsidRPr="006278BE">
              <w:t>2024/25</w:t>
            </w:r>
          </w:p>
        </w:tc>
        <w:tc>
          <w:tcPr>
            <w:tcW w:w="1543" w:type="dxa"/>
          </w:tcPr>
          <w:p w14:paraId="659FA11E" w14:textId="77777777" w:rsidR="001A2306" w:rsidRPr="006278BE" w:rsidRDefault="001A2306" w:rsidP="00837CE3">
            <w:r w:rsidRPr="006278BE">
              <w:t>2025/26</w:t>
            </w:r>
          </w:p>
        </w:tc>
        <w:tc>
          <w:tcPr>
            <w:tcW w:w="1542" w:type="dxa"/>
          </w:tcPr>
          <w:p w14:paraId="37F4DF54" w14:textId="77777777" w:rsidR="001A2306" w:rsidRPr="006278BE" w:rsidRDefault="001A2306" w:rsidP="00837CE3">
            <w:r w:rsidRPr="006278BE">
              <w:t>2026/27</w:t>
            </w:r>
          </w:p>
        </w:tc>
        <w:tc>
          <w:tcPr>
            <w:tcW w:w="1543" w:type="dxa"/>
          </w:tcPr>
          <w:p w14:paraId="482874C7" w14:textId="77777777" w:rsidR="001A2306" w:rsidRPr="006278BE" w:rsidRDefault="001A2306" w:rsidP="00837CE3">
            <w:r w:rsidRPr="006278BE">
              <w:t>2027/28</w:t>
            </w:r>
          </w:p>
        </w:tc>
      </w:tr>
      <w:tr w:rsidR="001A2306" w:rsidRPr="006278BE" w14:paraId="5437311C" w14:textId="77777777" w:rsidTr="00A75C46">
        <w:trPr>
          <w:trHeight w:val="224"/>
        </w:trPr>
        <w:tc>
          <w:tcPr>
            <w:tcW w:w="1121" w:type="dxa"/>
          </w:tcPr>
          <w:p w14:paraId="61E02A3E" w14:textId="77777777" w:rsidR="001A2306" w:rsidRPr="006278BE" w:rsidRDefault="001A2306" w:rsidP="00837CE3">
            <w:r w:rsidRPr="006278BE">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6278BE" w:rsidRDefault="001A2306" w:rsidP="00837CE3">
            <w:r w:rsidRPr="006278B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6278BE" w:rsidRDefault="001A2306" w:rsidP="00837CE3">
            <w:r w:rsidRPr="006278BE">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6278BE" w:rsidRDefault="001A2306" w:rsidP="00837CE3">
            <w:r w:rsidRPr="006278BE">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6278BE" w:rsidRDefault="001A2306" w:rsidP="00837CE3">
            <w:r w:rsidRPr="006278BE">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6278BE" w:rsidRDefault="001A2306" w:rsidP="00837CE3">
            <w:r w:rsidRPr="006278BE">
              <w:t>1.047</w:t>
            </w:r>
          </w:p>
        </w:tc>
      </w:tr>
      <w:tr w:rsidR="001A2306" w:rsidRPr="006278BE" w14:paraId="4A6903CF" w14:textId="77777777" w:rsidTr="00A75C46">
        <w:trPr>
          <w:trHeight w:val="224"/>
        </w:trPr>
        <w:tc>
          <w:tcPr>
            <w:tcW w:w="1121" w:type="dxa"/>
          </w:tcPr>
          <w:p w14:paraId="6463DC28" w14:textId="77777777" w:rsidR="001A2306" w:rsidRPr="006278BE" w:rsidRDefault="001A2306" w:rsidP="00837CE3">
            <w:r w:rsidRPr="006278BE">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6278BE" w:rsidRDefault="001A2306" w:rsidP="00837CE3">
            <w:r w:rsidRPr="006278BE">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6278BE" w:rsidRDefault="001A2306" w:rsidP="00837CE3">
            <w:r w:rsidRPr="006278BE">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6278BE" w:rsidRDefault="001A2306" w:rsidP="00837CE3">
            <w:r w:rsidRPr="006278BE">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6278BE" w:rsidRDefault="001A2306" w:rsidP="00837CE3">
            <w:r w:rsidRPr="006278BE">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6278BE" w:rsidRDefault="001A2306" w:rsidP="00837CE3">
            <w:r w:rsidRPr="006278BE">
              <w:t>0.778</w:t>
            </w:r>
          </w:p>
        </w:tc>
      </w:tr>
      <w:tr w:rsidR="001A2306" w:rsidRPr="006278BE" w14:paraId="399BCFDE" w14:textId="77777777" w:rsidTr="00A75C46">
        <w:trPr>
          <w:trHeight w:val="224"/>
        </w:trPr>
        <w:tc>
          <w:tcPr>
            <w:tcW w:w="1121" w:type="dxa"/>
          </w:tcPr>
          <w:p w14:paraId="39C3E6D4" w14:textId="77777777" w:rsidR="001A2306" w:rsidRPr="006278BE" w:rsidRDefault="001A2306" w:rsidP="00837CE3">
            <w:r w:rsidRPr="006278BE">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6278BE" w:rsidRDefault="001A2306" w:rsidP="00837CE3">
            <w:r w:rsidRPr="006278BE">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6278BE" w:rsidRDefault="001A2306" w:rsidP="00837CE3">
            <w:r w:rsidRPr="006278BE">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6278BE" w:rsidRDefault="001A2306" w:rsidP="00837CE3">
            <w:r w:rsidRPr="006278BE">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6278BE" w:rsidRDefault="001A2306" w:rsidP="00837CE3">
            <w:r w:rsidRPr="006278BE">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6278BE" w:rsidRDefault="001A2306" w:rsidP="00837CE3">
            <w:r w:rsidRPr="006278BE">
              <w:t>1.073</w:t>
            </w:r>
          </w:p>
        </w:tc>
      </w:tr>
      <w:tr w:rsidR="001A2306" w:rsidRPr="006278BE" w14:paraId="3529103C" w14:textId="77777777" w:rsidTr="00A75C46">
        <w:trPr>
          <w:trHeight w:val="224"/>
        </w:trPr>
        <w:tc>
          <w:tcPr>
            <w:tcW w:w="1121" w:type="dxa"/>
          </w:tcPr>
          <w:p w14:paraId="298252D6" w14:textId="77777777" w:rsidR="001A2306" w:rsidRPr="006278BE" w:rsidRDefault="001A2306" w:rsidP="00837CE3">
            <w:r w:rsidRPr="006278BE">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6278BE" w:rsidRDefault="001A2306" w:rsidP="00837CE3">
            <w:r w:rsidRPr="006278BE">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6278BE" w:rsidRDefault="001A2306" w:rsidP="00837CE3">
            <w:r w:rsidRPr="006278BE">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6278BE" w:rsidRDefault="001A2306" w:rsidP="00837CE3">
            <w:r w:rsidRPr="006278BE">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6278BE" w:rsidRDefault="001A2306" w:rsidP="00837CE3">
            <w:r w:rsidRPr="006278BE">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6278BE" w:rsidRDefault="001A2306" w:rsidP="00837CE3">
            <w:r w:rsidRPr="006278BE">
              <w:t>1.351</w:t>
            </w:r>
          </w:p>
        </w:tc>
      </w:tr>
      <w:tr w:rsidR="001A2306" w:rsidRPr="006278BE" w14:paraId="7488F77F" w14:textId="77777777" w:rsidTr="00A75C46">
        <w:trPr>
          <w:trHeight w:val="224"/>
        </w:trPr>
        <w:tc>
          <w:tcPr>
            <w:tcW w:w="1121" w:type="dxa"/>
          </w:tcPr>
          <w:p w14:paraId="03609848" w14:textId="77777777" w:rsidR="001A2306" w:rsidRPr="006278BE" w:rsidRDefault="001A2306" w:rsidP="00837CE3">
            <w:r w:rsidRPr="006278BE">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6278BE" w:rsidRDefault="001A2306" w:rsidP="00837CE3">
            <w:r w:rsidRPr="006278BE">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6278BE" w:rsidRDefault="001A2306" w:rsidP="00837CE3">
            <w:r w:rsidRPr="006278BE">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6278BE" w:rsidRDefault="001A2306" w:rsidP="00837CE3">
            <w:r w:rsidRPr="006278BE">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6278BE" w:rsidRDefault="001A2306" w:rsidP="00837CE3">
            <w:r w:rsidRPr="006278BE">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6278BE" w:rsidRDefault="001A2306" w:rsidP="00837CE3">
            <w:r w:rsidRPr="006278BE">
              <w:t>1.383</w:t>
            </w:r>
          </w:p>
        </w:tc>
      </w:tr>
      <w:tr w:rsidR="001A2306" w:rsidRPr="006278BE" w14:paraId="13D70AF2" w14:textId="77777777" w:rsidTr="00A75C46">
        <w:trPr>
          <w:trHeight w:val="224"/>
        </w:trPr>
        <w:tc>
          <w:tcPr>
            <w:tcW w:w="1121" w:type="dxa"/>
          </w:tcPr>
          <w:p w14:paraId="458BC18A" w14:textId="77777777" w:rsidR="001A2306" w:rsidRPr="006278BE" w:rsidRDefault="001A2306" w:rsidP="00837CE3">
            <w:r w:rsidRPr="006278BE">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6278BE" w:rsidRDefault="001A2306" w:rsidP="00837CE3">
            <w:r w:rsidRPr="006278BE">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6278BE" w:rsidRDefault="001A2306" w:rsidP="00837CE3">
            <w:r w:rsidRPr="006278BE">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6278BE" w:rsidRDefault="001A2306" w:rsidP="00837CE3">
            <w:r w:rsidRPr="006278BE">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6278BE" w:rsidRDefault="001A2306" w:rsidP="00837CE3">
            <w:r w:rsidRPr="006278BE">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6278BE" w:rsidRDefault="001A2306" w:rsidP="00837CE3">
            <w:r w:rsidRPr="006278BE">
              <w:t>0.691</w:t>
            </w:r>
          </w:p>
        </w:tc>
      </w:tr>
      <w:tr w:rsidR="001A2306" w:rsidRPr="006278BE" w14:paraId="015F3D74" w14:textId="77777777" w:rsidTr="00A75C46">
        <w:trPr>
          <w:trHeight w:val="224"/>
        </w:trPr>
        <w:tc>
          <w:tcPr>
            <w:tcW w:w="1121" w:type="dxa"/>
          </w:tcPr>
          <w:p w14:paraId="3BCB96B1" w14:textId="77777777" w:rsidR="001A2306" w:rsidRPr="006278BE" w:rsidRDefault="001A2306" w:rsidP="00837CE3">
            <w:r w:rsidRPr="006278BE">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6278BE" w:rsidRDefault="001A2306" w:rsidP="00837CE3">
            <w:r w:rsidRPr="006278BE">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6278BE" w:rsidRDefault="001A2306" w:rsidP="00837CE3">
            <w:r w:rsidRPr="006278BE">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6278BE" w:rsidRDefault="001A2306" w:rsidP="00837CE3">
            <w:r w:rsidRPr="006278BE">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6278BE" w:rsidRDefault="001A2306" w:rsidP="00837CE3">
            <w:r w:rsidRPr="006278BE">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6278BE" w:rsidRDefault="001A2306" w:rsidP="00837CE3">
            <w:r w:rsidRPr="006278BE">
              <w:t>1.049</w:t>
            </w:r>
          </w:p>
        </w:tc>
      </w:tr>
      <w:tr w:rsidR="001A2306" w:rsidRPr="006278BE" w14:paraId="14251B90" w14:textId="77777777" w:rsidTr="00A75C46">
        <w:trPr>
          <w:trHeight w:val="224"/>
        </w:trPr>
        <w:tc>
          <w:tcPr>
            <w:tcW w:w="1121" w:type="dxa"/>
          </w:tcPr>
          <w:p w14:paraId="3DC54D61" w14:textId="77777777" w:rsidR="001A2306" w:rsidRPr="006278BE" w:rsidRDefault="001A2306" w:rsidP="00837CE3">
            <w:r w:rsidRPr="006278BE">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6278BE" w:rsidRDefault="001A2306" w:rsidP="00837CE3">
            <w:r w:rsidRPr="006278BE">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6278BE" w:rsidRDefault="001A2306" w:rsidP="00837CE3">
            <w:r w:rsidRPr="006278BE">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6278BE" w:rsidRDefault="001A2306" w:rsidP="00837CE3">
            <w:r w:rsidRPr="006278BE">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6278BE" w:rsidRDefault="001A2306" w:rsidP="00837CE3">
            <w:r w:rsidRPr="006278BE">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6278BE" w:rsidRDefault="001A2306" w:rsidP="00837CE3">
            <w:r w:rsidRPr="006278BE">
              <w:t>0.908</w:t>
            </w:r>
          </w:p>
        </w:tc>
      </w:tr>
      <w:tr w:rsidR="001A2306" w:rsidRPr="006278BE" w14:paraId="79648E31" w14:textId="77777777" w:rsidTr="00A75C46">
        <w:trPr>
          <w:trHeight w:val="224"/>
        </w:trPr>
        <w:tc>
          <w:tcPr>
            <w:tcW w:w="1121" w:type="dxa"/>
          </w:tcPr>
          <w:p w14:paraId="6E9F20E7" w14:textId="77777777" w:rsidR="001A2306" w:rsidRPr="006278BE" w:rsidRDefault="001A2306" w:rsidP="00837CE3">
            <w:r w:rsidRPr="006278BE">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6278BE" w:rsidRDefault="001A2306" w:rsidP="00837CE3">
            <w:r w:rsidRPr="006278BE">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6278BE" w:rsidRDefault="001A2306" w:rsidP="00837CE3">
            <w:r w:rsidRPr="006278BE">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6278BE" w:rsidRDefault="001A2306" w:rsidP="00837CE3">
            <w:r w:rsidRPr="006278BE">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6278BE" w:rsidRDefault="001A2306" w:rsidP="00837CE3">
            <w:r w:rsidRPr="006278BE">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6278BE" w:rsidRDefault="001A2306" w:rsidP="00837CE3">
            <w:r w:rsidRPr="006278BE">
              <w:t>0.939</w:t>
            </w:r>
          </w:p>
        </w:tc>
      </w:tr>
      <w:tr w:rsidR="001A2306" w:rsidRPr="006278BE" w14:paraId="290403FC" w14:textId="77777777" w:rsidTr="00A75C46">
        <w:trPr>
          <w:trHeight w:val="224"/>
        </w:trPr>
        <w:tc>
          <w:tcPr>
            <w:tcW w:w="1121" w:type="dxa"/>
          </w:tcPr>
          <w:p w14:paraId="21AFD581" w14:textId="77777777" w:rsidR="001A2306" w:rsidRPr="006278BE" w:rsidRDefault="001A2306" w:rsidP="00837CE3">
            <w:r w:rsidRPr="006278BE">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6278BE" w:rsidRDefault="001A2306" w:rsidP="00837CE3">
            <w:r w:rsidRPr="006278BE">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6278BE" w:rsidRDefault="001A2306" w:rsidP="00837CE3">
            <w:r w:rsidRPr="006278BE">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6278BE" w:rsidRDefault="001A2306" w:rsidP="00837CE3">
            <w:r w:rsidRPr="006278BE">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6278BE" w:rsidRDefault="001A2306" w:rsidP="00837CE3">
            <w:r w:rsidRPr="006278BE">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6278BE" w:rsidRDefault="001A2306" w:rsidP="00837CE3">
            <w:r w:rsidRPr="006278BE">
              <w:t>1.467</w:t>
            </w:r>
          </w:p>
        </w:tc>
      </w:tr>
      <w:tr w:rsidR="001A2306" w:rsidRPr="006278BE" w14:paraId="21B07264" w14:textId="77777777" w:rsidTr="00A75C46">
        <w:trPr>
          <w:trHeight w:val="224"/>
        </w:trPr>
        <w:tc>
          <w:tcPr>
            <w:tcW w:w="1121" w:type="dxa"/>
          </w:tcPr>
          <w:p w14:paraId="1A19A328" w14:textId="77777777" w:rsidR="001A2306" w:rsidRPr="006278BE" w:rsidRDefault="001A2306" w:rsidP="00837CE3">
            <w:r w:rsidRPr="006278BE">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6278BE" w:rsidRDefault="001A2306" w:rsidP="00837CE3">
            <w:r w:rsidRPr="006278BE">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6278BE" w:rsidRDefault="001A2306" w:rsidP="00837CE3">
            <w:r w:rsidRPr="006278BE">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6278BE" w:rsidRDefault="001A2306" w:rsidP="00837CE3">
            <w:r w:rsidRPr="006278BE">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6278BE" w:rsidRDefault="001A2306" w:rsidP="00837CE3">
            <w:r w:rsidRPr="006278BE">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6278BE" w:rsidRDefault="001A2306" w:rsidP="00837CE3">
            <w:r w:rsidRPr="006278BE">
              <w:t>0.997</w:t>
            </w:r>
          </w:p>
        </w:tc>
      </w:tr>
      <w:tr w:rsidR="001A2306" w:rsidRPr="006278BE" w14:paraId="4FCC4F31" w14:textId="77777777" w:rsidTr="00A75C46">
        <w:trPr>
          <w:trHeight w:val="224"/>
        </w:trPr>
        <w:tc>
          <w:tcPr>
            <w:tcW w:w="1121" w:type="dxa"/>
          </w:tcPr>
          <w:p w14:paraId="09212A38" w14:textId="77777777" w:rsidR="001A2306" w:rsidRPr="006278BE" w:rsidRDefault="001A2306" w:rsidP="00837CE3">
            <w:r w:rsidRPr="006278BE">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6278BE" w:rsidRDefault="001A2306" w:rsidP="00837CE3">
            <w:r w:rsidRPr="006278BE">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6278BE" w:rsidRDefault="001A2306" w:rsidP="00837CE3">
            <w:r w:rsidRPr="006278BE">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6278BE" w:rsidRDefault="001A2306" w:rsidP="00837CE3">
            <w:r w:rsidRPr="006278BE">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6278BE" w:rsidRDefault="001A2306" w:rsidP="00837CE3">
            <w:r w:rsidRPr="006278BE">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6278BE" w:rsidRDefault="001A2306" w:rsidP="00837CE3">
            <w:r w:rsidRPr="006278BE">
              <w:t>1.109</w:t>
            </w:r>
          </w:p>
        </w:tc>
      </w:tr>
      <w:tr w:rsidR="001A2306" w:rsidRPr="006278BE" w14:paraId="60BFAF26" w14:textId="77777777" w:rsidTr="00A75C46">
        <w:trPr>
          <w:trHeight w:val="224"/>
        </w:trPr>
        <w:tc>
          <w:tcPr>
            <w:tcW w:w="1121" w:type="dxa"/>
          </w:tcPr>
          <w:p w14:paraId="6C06E277" w14:textId="77777777" w:rsidR="001A2306" w:rsidRPr="006278BE" w:rsidRDefault="001A2306" w:rsidP="00837CE3">
            <w:r w:rsidRPr="006278BE">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6278BE" w:rsidRDefault="001A2306" w:rsidP="00837CE3">
            <w:r w:rsidRPr="006278BE">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6278BE" w:rsidRDefault="001A2306" w:rsidP="00837CE3">
            <w:r w:rsidRPr="006278BE">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6278BE" w:rsidRDefault="001A2306" w:rsidP="00837CE3">
            <w:r w:rsidRPr="006278BE">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6278BE" w:rsidRDefault="001A2306" w:rsidP="00837CE3">
            <w:r w:rsidRPr="006278BE">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6278BE" w:rsidRDefault="001A2306" w:rsidP="00837CE3">
            <w:r w:rsidRPr="006278BE">
              <w:t>0.744</w:t>
            </w:r>
          </w:p>
        </w:tc>
      </w:tr>
      <w:tr w:rsidR="001A2306" w:rsidRPr="006278BE" w14:paraId="42E4088F" w14:textId="77777777" w:rsidTr="00A75C46">
        <w:trPr>
          <w:trHeight w:val="224"/>
        </w:trPr>
        <w:tc>
          <w:tcPr>
            <w:tcW w:w="1121" w:type="dxa"/>
          </w:tcPr>
          <w:p w14:paraId="34AF36FF" w14:textId="77777777" w:rsidR="001A2306" w:rsidRPr="006278BE" w:rsidRDefault="001A2306" w:rsidP="00837CE3">
            <w:r w:rsidRPr="006278BE">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6278BE" w:rsidRDefault="001A2306" w:rsidP="00837CE3">
            <w:r w:rsidRPr="006278BE">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6278BE" w:rsidRDefault="001A2306" w:rsidP="00837CE3">
            <w:r w:rsidRPr="006278BE">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6278BE" w:rsidRDefault="001A2306" w:rsidP="00837CE3">
            <w:r w:rsidRPr="006278BE">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6278BE" w:rsidRDefault="001A2306" w:rsidP="00837CE3">
            <w:r w:rsidRPr="006278BE">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6278BE" w:rsidRDefault="001A2306" w:rsidP="00837CE3">
            <w:r w:rsidRPr="006278BE">
              <w:t>1.403</w:t>
            </w:r>
          </w:p>
        </w:tc>
      </w:tr>
    </w:tbl>
    <w:p w14:paraId="412923F3" w14:textId="77777777" w:rsidR="001A2306" w:rsidRPr="006278BE" w:rsidRDefault="001A2306" w:rsidP="001A2306">
      <w:pPr>
        <w:pStyle w:val="AppendixHeading"/>
      </w:pPr>
    </w:p>
    <w:p w14:paraId="6254FE7D" w14:textId="77777777" w:rsidR="001A2306" w:rsidRPr="006278BE" w:rsidRDefault="001A2306" w:rsidP="00837CE3">
      <w:pPr>
        <w:pStyle w:val="Caption"/>
      </w:pPr>
      <w:r w:rsidRPr="006278BE">
        <w:t>Penalty incentive rate for the Supply Interruptions Element of the Customer Satisfaction Survey (SIPIR</w:t>
      </w:r>
      <w:r w:rsidRPr="006278BE">
        <w:rPr>
          <w:rStyle w:val="Subscript"/>
        </w:rPr>
        <w:t>t</w:t>
      </w:r>
      <w:r w:rsidRPr="006278BE">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6278BE"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6278BE" w:rsidRDefault="001A2306" w:rsidP="00837CE3">
            <w:r w:rsidRPr="006278BE">
              <w:t>Licensee</w:t>
            </w:r>
          </w:p>
        </w:tc>
        <w:tc>
          <w:tcPr>
            <w:tcW w:w="1468" w:type="dxa"/>
          </w:tcPr>
          <w:p w14:paraId="1BB57A83" w14:textId="77777777" w:rsidR="001A2306" w:rsidRPr="006278BE" w:rsidRDefault="001A2306" w:rsidP="00837CE3">
            <w:r w:rsidRPr="006278BE">
              <w:t>2023/24</w:t>
            </w:r>
          </w:p>
        </w:tc>
        <w:tc>
          <w:tcPr>
            <w:tcW w:w="1468" w:type="dxa"/>
          </w:tcPr>
          <w:p w14:paraId="1C29AC77" w14:textId="77777777" w:rsidR="001A2306" w:rsidRPr="006278BE" w:rsidRDefault="001A2306" w:rsidP="00837CE3">
            <w:r w:rsidRPr="006278BE">
              <w:t>2024/25</w:t>
            </w:r>
          </w:p>
        </w:tc>
        <w:tc>
          <w:tcPr>
            <w:tcW w:w="1468" w:type="dxa"/>
          </w:tcPr>
          <w:p w14:paraId="05C9FF8A" w14:textId="77777777" w:rsidR="001A2306" w:rsidRPr="006278BE" w:rsidRDefault="001A2306" w:rsidP="00837CE3">
            <w:r w:rsidRPr="006278BE">
              <w:t>2025/26</w:t>
            </w:r>
          </w:p>
        </w:tc>
        <w:tc>
          <w:tcPr>
            <w:tcW w:w="1468" w:type="dxa"/>
          </w:tcPr>
          <w:p w14:paraId="315D0E5A" w14:textId="77777777" w:rsidR="001A2306" w:rsidRPr="006278BE" w:rsidRDefault="001A2306" w:rsidP="00837CE3">
            <w:r w:rsidRPr="006278BE">
              <w:t>2026/27</w:t>
            </w:r>
          </w:p>
        </w:tc>
        <w:tc>
          <w:tcPr>
            <w:tcW w:w="1469" w:type="dxa"/>
          </w:tcPr>
          <w:p w14:paraId="59FC5588" w14:textId="77777777" w:rsidR="001A2306" w:rsidRPr="006278BE" w:rsidRDefault="001A2306" w:rsidP="00837CE3">
            <w:r w:rsidRPr="006278BE">
              <w:t>2027/28</w:t>
            </w:r>
          </w:p>
        </w:tc>
      </w:tr>
      <w:tr w:rsidR="00A552ED" w:rsidRPr="006278BE" w14:paraId="1C980AA8" w14:textId="77777777" w:rsidTr="00A75C46">
        <w:trPr>
          <w:trHeight w:val="230"/>
        </w:trPr>
        <w:tc>
          <w:tcPr>
            <w:tcW w:w="1129" w:type="dxa"/>
          </w:tcPr>
          <w:p w14:paraId="41ECED02" w14:textId="77777777" w:rsidR="00A552ED" w:rsidRPr="006278BE" w:rsidRDefault="00A552ED" w:rsidP="00A552ED">
            <w:r w:rsidRPr="006278BE">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A552ED" w:rsidRPr="006278BE" w:rsidRDefault="00A552ED" w:rsidP="00A552ED">
            <w:r w:rsidRPr="006278BE">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A552ED" w:rsidRPr="006278BE" w:rsidRDefault="00A552ED" w:rsidP="00A552ED">
            <w:r w:rsidRPr="006278BE">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A552ED" w:rsidRPr="006278BE" w:rsidRDefault="00A552ED" w:rsidP="00A552ED">
            <w:r w:rsidRPr="006278BE">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36014CFE" w:rsidR="00A552ED" w:rsidRPr="006278BE" w:rsidRDefault="00A552ED" w:rsidP="00A552ED">
            <w:r w:rsidRPr="006278BE">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19227298" w:rsidR="00A552ED" w:rsidRPr="006278BE" w:rsidRDefault="00A552ED" w:rsidP="00A552ED">
            <w:r w:rsidRPr="006278BE">
              <w:t>3.148</w:t>
            </w:r>
          </w:p>
        </w:tc>
      </w:tr>
      <w:tr w:rsidR="00F95D52" w:rsidRPr="006278BE" w14:paraId="7FF9BBDD" w14:textId="77777777" w:rsidTr="000A6BA9">
        <w:trPr>
          <w:trHeight w:val="230"/>
        </w:trPr>
        <w:tc>
          <w:tcPr>
            <w:tcW w:w="0" w:type="dxa"/>
          </w:tcPr>
          <w:p w14:paraId="0FDD8CA0" w14:textId="77777777" w:rsidR="00F95D52" w:rsidRPr="006278BE" w:rsidRDefault="00F95D52" w:rsidP="00F95D52">
            <w:r w:rsidRPr="006278BE">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72D2588A" w:rsidR="00F95D52" w:rsidRPr="006278BE" w:rsidRDefault="00F95D52" w:rsidP="00F95D52">
            <w:r w:rsidRPr="006278BE">
              <w:t>2.339</w:t>
            </w:r>
          </w:p>
        </w:tc>
        <w:tc>
          <w:tcPr>
            <w:tcW w:w="0" w:type="dxa"/>
            <w:tcBorders>
              <w:top w:val="nil"/>
              <w:left w:val="nil"/>
              <w:bottom w:val="single" w:sz="4" w:space="0" w:color="auto"/>
              <w:right w:val="single" w:sz="4" w:space="0" w:color="auto"/>
            </w:tcBorders>
            <w:shd w:val="clear" w:color="auto" w:fill="auto"/>
          </w:tcPr>
          <w:p w14:paraId="6439D62F" w14:textId="111DB96C" w:rsidR="00F95D52" w:rsidRPr="006278BE" w:rsidRDefault="00F95D52" w:rsidP="00F95D52">
            <w:r w:rsidRPr="006278BE">
              <w:t>2.339</w:t>
            </w:r>
          </w:p>
        </w:tc>
        <w:tc>
          <w:tcPr>
            <w:tcW w:w="0" w:type="dxa"/>
            <w:tcBorders>
              <w:top w:val="nil"/>
              <w:left w:val="nil"/>
              <w:bottom w:val="single" w:sz="4" w:space="0" w:color="auto"/>
              <w:right w:val="single" w:sz="4" w:space="0" w:color="auto"/>
            </w:tcBorders>
            <w:shd w:val="clear" w:color="auto" w:fill="auto"/>
          </w:tcPr>
          <w:p w14:paraId="19DAA384" w14:textId="2862442D" w:rsidR="00F95D52" w:rsidRPr="006278BE" w:rsidRDefault="00F95D52" w:rsidP="00F95D52">
            <w:r w:rsidRPr="006278BE">
              <w:t>2.339</w:t>
            </w:r>
          </w:p>
        </w:tc>
        <w:tc>
          <w:tcPr>
            <w:tcW w:w="0" w:type="dxa"/>
            <w:tcBorders>
              <w:top w:val="nil"/>
              <w:left w:val="nil"/>
              <w:bottom w:val="single" w:sz="4" w:space="0" w:color="auto"/>
              <w:right w:val="single" w:sz="4" w:space="0" w:color="auto"/>
            </w:tcBorders>
            <w:shd w:val="clear" w:color="auto" w:fill="auto"/>
          </w:tcPr>
          <w:p w14:paraId="73BFBBA4" w14:textId="56404911" w:rsidR="00F95D52" w:rsidRPr="006278BE" w:rsidRDefault="00F95D52" w:rsidP="00F95D52">
            <w:r w:rsidRPr="006278BE">
              <w:t>2.339</w:t>
            </w:r>
          </w:p>
        </w:tc>
        <w:tc>
          <w:tcPr>
            <w:tcW w:w="0" w:type="dxa"/>
            <w:tcBorders>
              <w:top w:val="nil"/>
              <w:left w:val="nil"/>
              <w:bottom w:val="single" w:sz="4" w:space="0" w:color="auto"/>
              <w:right w:val="single" w:sz="4" w:space="0" w:color="auto"/>
            </w:tcBorders>
            <w:shd w:val="clear" w:color="auto" w:fill="auto"/>
          </w:tcPr>
          <w:p w14:paraId="1D8E87BA" w14:textId="5FA618EC" w:rsidR="00F95D52" w:rsidRPr="006278BE" w:rsidRDefault="00F95D52" w:rsidP="00F95D52">
            <w:r w:rsidRPr="006278BE">
              <w:t>2.339</w:t>
            </w:r>
          </w:p>
        </w:tc>
      </w:tr>
      <w:tr w:rsidR="00F95D52" w:rsidRPr="006278BE" w14:paraId="058EAFCA" w14:textId="77777777" w:rsidTr="000A6BA9">
        <w:trPr>
          <w:trHeight w:val="230"/>
        </w:trPr>
        <w:tc>
          <w:tcPr>
            <w:tcW w:w="0" w:type="dxa"/>
          </w:tcPr>
          <w:p w14:paraId="2AA91090" w14:textId="77777777" w:rsidR="00F95D52" w:rsidRPr="006278BE" w:rsidRDefault="00F95D52" w:rsidP="00F95D52">
            <w:r w:rsidRPr="006278BE">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48FC7D84" w:rsidR="00F95D52" w:rsidRPr="006278BE" w:rsidRDefault="00F95D52" w:rsidP="00F95D52">
            <w:r w:rsidRPr="006278BE">
              <w:t>3.227</w:t>
            </w:r>
          </w:p>
        </w:tc>
        <w:tc>
          <w:tcPr>
            <w:tcW w:w="0" w:type="dxa"/>
            <w:tcBorders>
              <w:top w:val="nil"/>
              <w:left w:val="nil"/>
              <w:bottom w:val="single" w:sz="4" w:space="0" w:color="auto"/>
              <w:right w:val="single" w:sz="4" w:space="0" w:color="auto"/>
            </w:tcBorders>
            <w:shd w:val="clear" w:color="auto" w:fill="auto"/>
          </w:tcPr>
          <w:p w14:paraId="4E0F6289" w14:textId="4944A178" w:rsidR="00F95D52" w:rsidRPr="006278BE" w:rsidRDefault="00F95D52" w:rsidP="00F95D52">
            <w:r w:rsidRPr="006278BE">
              <w:t>3.227</w:t>
            </w:r>
          </w:p>
        </w:tc>
        <w:tc>
          <w:tcPr>
            <w:tcW w:w="0" w:type="dxa"/>
            <w:tcBorders>
              <w:top w:val="nil"/>
              <w:left w:val="nil"/>
              <w:bottom w:val="single" w:sz="4" w:space="0" w:color="auto"/>
              <w:right w:val="single" w:sz="4" w:space="0" w:color="auto"/>
            </w:tcBorders>
            <w:shd w:val="clear" w:color="auto" w:fill="auto"/>
          </w:tcPr>
          <w:p w14:paraId="3F43FF5B" w14:textId="5BB0C6D8" w:rsidR="00F95D52" w:rsidRPr="006278BE" w:rsidRDefault="00F95D52" w:rsidP="00F95D52">
            <w:r w:rsidRPr="006278BE">
              <w:t>3.227</w:t>
            </w:r>
          </w:p>
        </w:tc>
        <w:tc>
          <w:tcPr>
            <w:tcW w:w="0" w:type="dxa"/>
            <w:tcBorders>
              <w:top w:val="nil"/>
              <w:left w:val="nil"/>
              <w:bottom w:val="single" w:sz="4" w:space="0" w:color="auto"/>
              <w:right w:val="single" w:sz="4" w:space="0" w:color="auto"/>
            </w:tcBorders>
            <w:shd w:val="clear" w:color="auto" w:fill="auto"/>
          </w:tcPr>
          <w:p w14:paraId="2EA81AE1" w14:textId="6F2DA410" w:rsidR="00F95D52" w:rsidRPr="006278BE" w:rsidRDefault="00F95D52" w:rsidP="00F95D52">
            <w:r w:rsidRPr="006278BE">
              <w:t>3.227</w:t>
            </w:r>
          </w:p>
        </w:tc>
        <w:tc>
          <w:tcPr>
            <w:tcW w:w="0" w:type="dxa"/>
            <w:tcBorders>
              <w:top w:val="nil"/>
              <w:left w:val="nil"/>
              <w:bottom w:val="single" w:sz="4" w:space="0" w:color="auto"/>
              <w:right w:val="single" w:sz="4" w:space="0" w:color="auto"/>
            </w:tcBorders>
            <w:shd w:val="clear" w:color="auto" w:fill="auto"/>
          </w:tcPr>
          <w:p w14:paraId="021BF4E5" w14:textId="0D1B922C" w:rsidR="00F95D52" w:rsidRPr="006278BE" w:rsidRDefault="00F95D52" w:rsidP="00F95D52">
            <w:r w:rsidRPr="006278BE">
              <w:t>3.227</w:t>
            </w:r>
          </w:p>
        </w:tc>
      </w:tr>
      <w:tr w:rsidR="00323B76" w:rsidRPr="006278BE" w14:paraId="6F1B1747" w14:textId="77777777" w:rsidTr="000A6BA9">
        <w:trPr>
          <w:trHeight w:val="230"/>
        </w:trPr>
        <w:tc>
          <w:tcPr>
            <w:tcW w:w="0" w:type="dxa"/>
          </w:tcPr>
          <w:p w14:paraId="4DFA8D82" w14:textId="77777777" w:rsidR="00323B76" w:rsidRPr="006278BE" w:rsidRDefault="00323B76" w:rsidP="00323B76">
            <w:r w:rsidRPr="006278BE">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6358EE87" w:rsidR="00323B76" w:rsidRPr="006278BE" w:rsidRDefault="00323B76" w:rsidP="00323B76">
            <w:r w:rsidRPr="006278BE">
              <w:t>4.063</w:t>
            </w:r>
          </w:p>
        </w:tc>
        <w:tc>
          <w:tcPr>
            <w:tcW w:w="0" w:type="dxa"/>
            <w:tcBorders>
              <w:top w:val="nil"/>
              <w:left w:val="nil"/>
              <w:bottom w:val="single" w:sz="4" w:space="0" w:color="auto"/>
              <w:right w:val="single" w:sz="4" w:space="0" w:color="auto"/>
            </w:tcBorders>
            <w:shd w:val="clear" w:color="auto" w:fill="auto"/>
          </w:tcPr>
          <w:p w14:paraId="2B70FE7D" w14:textId="1AD90496" w:rsidR="00323B76" w:rsidRPr="006278BE" w:rsidRDefault="00323B76" w:rsidP="00323B76">
            <w:r w:rsidRPr="006278BE">
              <w:t>4.063</w:t>
            </w:r>
          </w:p>
        </w:tc>
        <w:tc>
          <w:tcPr>
            <w:tcW w:w="0" w:type="dxa"/>
            <w:tcBorders>
              <w:top w:val="nil"/>
              <w:left w:val="nil"/>
              <w:bottom w:val="single" w:sz="4" w:space="0" w:color="auto"/>
              <w:right w:val="single" w:sz="4" w:space="0" w:color="auto"/>
            </w:tcBorders>
            <w:shd w:val="clear" w:color="auto" w:fill="auto"/>
          </w:tcPr>
          <w:p w14:paraId="28DFD69B" w14:textId="782D76B1" w:rsidR="00323B76" w:rsidRPr="006278BE" w:rsidRDefault="00323B76" w:rsidP="00323B76">
            <w:r w:rsidRPr="006278BE">
              <w:t>4.063</w:t>
            </w:r>
          </w:p>
        </w:tc>
        <w:tc>
          <w:tcPr>
            <w:tcW w:w="0" w:type="dxa"/>
            <w:tcBorders>
              <w:top w:val="nil"/>
              <w:left w:val="nil"/>
              <w:bottom w:val="single" w:sz="4" w:space="0" w:color="auto"/>
              <w:right w:val="single" w:sz="4" w:space="0" w:color="auto"/>
            </w:tcBorders>
            <w:shd w:val="clear" w:color="auto" w:fill="auto"/>
          </w:tcPr>
          <w:p w14:paraId="2E38BFF1" w14:textId="4DBC28C3" w:rsidR="00323B76" w:rsidRPr="006278BE" w:rsidRDefault="00323B76" w:rsidP="00323B76">
            <w:r w:rsidRPr="006278BE">
              <w:t>4.063</w:t>
            </w:r>
          </w:p>
        </w:tc>
        <w:tc>
          <w:tcPr>
            <w:tcW w:w="0" w:type="dxa"/>
            <w:tcBorders>
              <w:top w:val="nil"/>
              <w:left w:val="nil"/>
              <w:bottom w:val="single" w:sz="4" w:space="0" w:color="auto"/>
              <w:right w:val="single" w:sz="4" w:space="0" w:color="auto"/>
            </w:tcBorders>
            <w:shd w:val="clear" w:color="auto" w:fill="auto"/>
          </w:tcPr>
          <w:p w14:paraId="52284CE7" w14:textId="045BB700" w:rsidR="00323B76" w:rsidRPr="006278BE" w:rsidRDefault="00323B76" w:rsidP="00323B76">
            <w:r w:rsidRPr="006278BE">
              <w:t>4.063</w:t>
            </w:r>
          </w:p>
        </w:tc>
      </w:tr>
      <w:tr w:rsidR="00323B76" w:rsidRPr="006278BE" w14:paraId="5C2983FB" w14:textId="77777777" w:rsidTr="000A6BA9">
        <w:trPr>
          <w:trHeight w:val="230"/>
        </w:trPr>
        <w:tc>
          <w:tcPr>
            <w:tcW w:w="0" w:type="dxa"/>
          </w:tcPr>
          <w:p w14:paraId="7D58E511" w14:textId="77777777" w:rsidR="00323B76" w:rsidRPr="006278BE" w:rsidRDefault="00323B76" w:rsidP="00323B76">
            <w:r w:rsidRPr="006278BE">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7AEAA152" w:rsidR="00323B76" w:rsidRPr="006278BE" w:rsidRDefault="00323B76" w:rsidP="00323B76">
            <w:r w:rsidRPr="006278BE">
              <w:t>4.158</w:t>
            </w:r>
          </w:p>
        </w:tc>
        <w:tc>
          <w:tcPr>
            <w:tcW w:w="0" w:type="dxa"/>
            <w:tcBorders>
              <w:top w:val="nil"/>
              <w:left w:val="nil"/>
              <w:bottom w:val="single" w:sz="4" w:space="0" w:color="auto"/>
              <w:right w:val="single" w:sz="4" w:space="0" w:color="auto"/>
            </w:tcBorders>
            <w:shd w:val="clear" w:color="auto" w:fill="auto"/>
          </w:tcPr>
          <w:p w14:paraId="250FC7DE" w14:textId="0AC178E4" w:rsidR="00323B76" w:rsidRPr="006278BE" w:rsidRDefault="00323B76" w:rsidP="00323B76">
            <w:r w:rsidRPr="006278BE">
              <w:t>4.158</w:t>
            </w:r>
          </w:p>
        </w:tc>
        <w:tc>
          <w:tcPr>
            <w:tcW w:w="0" w:type="dxa"/>
            <w:tcBorders>
              <w:top w:val="nil"/>
              <w:left w:val="nil"/>
              <w:bottom w:val="single" w:sz="4" w:space="0" w:color="auto"/>
              <w:right w:val="single" w:sz="4" w:space="0" w:color="auto"/>
            </w:tcBorders>
            <w:shd w:val="clear" w:color="auto" w:fill="auto"/>
          </w:tcPr>
          <w:p w14:paraId="6973522F" w14:textId="403BF861" w:rsidR="00323B76" w:rsidRPr="006278BE" w:rsidRDefault="00323B76" w:rsidP="00323B76">
            <w:r w:rsidRPr="006278BE">
              <w:t>4.158</w:t>
            </w:r>
          </w:p>
        </w:tc>
        <w:tc>
          <w:tcPr>
            <w:tcW w:w="0" w:type="dxa"/>
            <w:tcBorders>
              <w:top w:val="nil"/>
              <w:left w:val="nil"/>
              <w:bottom w:val="single" w:sz="4" w:space="0" w:color="auto"/>
              <w:right w:val="single" w:sz="4" w:space="0" w:color="auto"/>
            </w:tcBorders>
            <w:shd w:val="clear" w:color="auto" w:fill="auto"/>
          </w:tcPr>
          <w:p w14:paraId="0824BA4E" w14:textId="3FDFF716" w:rsidR="00323B76" w:rsidRPr="006278BE" w:rsidRDefault="00323B76" w:rsidP="00323B76">
            <w:r w:rsidRPr="006278BE">
              <w:t>4.158</w:t>
            </w:r>
          </w:p>
        </w:tc>
        <w:tc>
          <w:tcPr>
            <w:tcW w:w="0" w:type="dxa"/>
            <w:tcBorders>
              <w:top w:val="nil"/>
              <w:left w:val="nil"/>
              <w:bottom w:val="single" w:sz="4" w:space="0" w:color="auto"/>
              <w:right w:val="single" w:sz="4" w:space="0" w:color="auto"/>
            </w:tcBorders>
            <w:shd w:val="clear" w:color="auto" w:fill="auto"/>
          </w:tcPr>
          <w:p w14:paraId="040C0507" w14:textId="1FFB2EB3" w:rsidR="00323B76" w:rsidRPr="006278BE" w:rsidRDefault="00323B76" w:rsidP="00323B76">
            <w:r w:rsidRPr="006278BE">
              <w:t>4.158</w:t>
            </w:r>
          </w:p>
        </w:tc>
      </w:tr>
      <w:tr w:rsidR="00323B76" w:rsidRPr="006278BE" w14:paraId="07F21533" w14:textId="77777777" w:rsidTr="000A6BA9">
        <w:trPr>
          <w:trHeight w:val="230"/>
        </w:trPr>
        <w:tc>
          <w:tcPr>
            <w:tcW w:w="0" w:type="dxa"/>
          </w:tcPr>
          <w:p w14:paraId="3FB914FE" w14:textId="77777777" w:rsidR="00323B76" w:rsidRPr="006278BE" w:rsidRDefault="00323B76" w:rsidP="00323B76">
            <w:r w:rsidRPr="006278BE">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35EBCE45" w:rsidR="00323B76" w:rsidRPr="006278BE" w:rsidRDefault="00323B76" w:rsidP="00323B76">
            <w:r w:rsidRPr="006278BE">
              <w:t>2.077</w:t>
            </w:r>
          </w:p>
        </w:tc>
        <w:tc>
          <w:tcPr>
            <w:tcW w:w="0" w:type="dxa"/>
            <w:tcBorders>
              <w:top w:val="nil"/>
              <w:left w:val="nil"/>
              <w:bottom w:val="single" w:sz="4" w:space="0" w:color="auto"/>
              <w:right w:val="single" w:sz="4" w:space="0" w:color="auto"/>
            </w:tcBorders>
            <w:shd w:val="clear" w:color="auto" w:fill="auto"/>
          </w:tcPr>
          <w:p w14:paraId="2189756B" w14:textId="7FC39FCF" w:rsidR="00323B76" w:rsidRPr="006278BE" w:rsidRDefault="00323B76" w:rsidP="00323B76">
            <w:r w:rsidRPr="006278BE">
              <w:t>2.077</w:t>
            </w:r>
          </w:p>
        </w:tc>
        <w:tc>
          <w:tcPr>
            <w:tcW w:w="0" w:type="dxa"/>
            <w:tcBorders>
              <w:top w:val="nil"/>
              <w:left w:val="nil"/>
              <w:bottom w:val="single" w:sz="4" w:space="0" w:color="auto"/>
              <w:right w:val="single" w:sz="4" w:space="0" w:color="auto"/>
            </w:tcBorders>
            <w:shd w:val="clear" w:color="auto" w:fill="auto"/>
          </w:tcPr>
          <w:p w14:paraId="316A5493" w14:textId="62EF50DA" w:rsidR="00323B76" w:rsidRPr="006278BE" w:rsidRDefault="00323B76" w:rsidP="00323B76">
            <w:r w:rsidRPr="006278BE">
              <w:t>2.077</w:t>
            </w:r>
          </w:p>
        </w:tc>
        <w:tc>
          <w:tcPr>
            <w:tcW w:w="0" w:type="dxa"/>
            <w:tcBorders>
              <w:top w:val="nil"/>
              <w:left w:val="nil"/>
              <w:bottom w:val="single" w:sz="4" w:space="0" w:color="auto"/>
              <w:right w:val="single" w:sz="4" w:space="0" w:color="auto"/>
            </w:tcBorders>
            <w:shd w:val="clear" w:color="auto" w:fill="auto"/>
          </w:tcPr>
          <w:p w14:paraId="573B68E9" w14:textId="4825ED9F" w:rsidR="00323B76" w:rsidRPr="006278BE" w:rsidRDefault="00323B76" w:rsidP="00323B76">
            <w:r w:rsidRPr="006278BE">
              <w:t>2.077</w:t>
            </w:r>
          </w:p>
        </w:tc>
        <w:tc>
          <w:tcPr>
            <w:tcW w:w="0" w:type="dxa"/>
            <w:tcBorders>
              <w:top w:val="nil"/>
              <w:left w:val="nil"/>
              <w:bottom w:val="single" w:sz="4" w:space="0" w:color="auto"/>
              <w:right w:val="single" w:sz="4" w:space="0" w:color="auto"/>
            </w:tcBorders>
            <w:shd w:val="clear" w:color="auto" w:fill="auto"/>
          </w:tcPr>
          <w:p w14:paraId="1D34A6DC" w14:textId="641B1A23" w:rsidR="00323B76" w:rsidRPr="006278BE" w:rsidRDefault="00323B76" w:rsidP="00323B76">
            <w:r w:rsidRPr="006278BE">
              <w:t>2.077</w:t>
            </w:r>
          </w:p>
        </w:tc>
      </w:tr>
      <w:tr w:rsidR="00323B76" w:rsidRPr="006278BE" w14:paraId="7D77CE3E" w14:textId="77777777" w:rsidTr="000A6BA9">
        <w:trPr>
          <w:trHeight w:val="230"/>
        </w:trPr>
        <w:tc>
          <w:tcPr>
            <w:tcW w:w="0" w:type="dxa"/>
          </w:tcPr>
          <w:p w14:paraId="6D23FFBF" w14:textId="77777777" w:rsidR="00323B76" w:rsidRPr="006278BE" w:rsidRDefault="00323B76" w:rsidP="00323B76">
            <w:r w:rsidRPr="006278BE">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2681046D" w:rsidR="00323B76" w:rsidRPr="006278BE" w:rsidRDefault="00323B76" w:rsidP="00323B76">
            <w:r w:rsidRPr="006278BE">
              <w:t>3.155</w:t>
            </w:r>
          </w:p>
        </w:tc>
        <w:tc>
          <w:tcPr>
            <w:tcW w:w="0" w:type="dxa"/>
            <w:tcBorders>
              <w:top w:val="nil"/>
              <w:left w:val="nil"/>
              <w:bottom w:val="single" w:sz="4" w:space="0" w:color="auto"/>
              <w:right w:val="single" w:sz="4" w:space="0" w:color="auto"/>
            </w:tcBorders>
            <w:shd w:val="clear" w:color="auto" w:fill="auto"/>
          </w:tcPr>
          <w:p w14:paraId="276905D2" w14:textId="3DC17617" w:rsidR="00323B76" w:rsidRPr="006278BE" w:rsidRDefault="00323B76" w:rsidP="00323B76">
            <w:r w:rsidRPr="006278BE">
              <w:t>3.155</w:t>
            </w:r>
          </w:p>
        </w:tc>
        <w:tc>
          <w:tcPr>
            <w:tcW w:w="0" w:type="dxa"/>
            <w:tcBorders>
              <w:top w:val="nil"/>
              <w:left w:val="nil"/>
              <w:bottom w:val="single" w:sz="4" w:space="0" w:color="auto"/>
              <w:right w:val="single" w:sz="4" w:space="0" w:color="auto"/>
            </w:tcBorders>
            <w:shd w:val="clear" w:color="auto" w:fill="auto"/>
          </w:tcPr>
          <w:p w14:paraId="031112DF" w14:textId="3365F334" w:rsidR="00323B76" w:rsidRPr="006278BE" w:rsidRDefault="00323B76" w:rsidP="00323B76">
            <w:r w:rsidRPr="006278BE">
              <w:t>3.155</w:t>
            </w:r>
          </w:p>
        </w:tc>
        <w:tc>
          <w:tcPr>
            <w:tcW w:w="0" w:type="dxa"/>
            <w:tcBorders>
              <w:top w:val="nil"/>
              <w:left w:val="nil"/>
              <w:bottom w:val="single" w:sz="4" w:space="0" w:color="auto"/>
              <w:right w:val="single" w:sz="4" w:space="0" w:color="auto"/>
            </w:tcBorders>
            <w:shd w:val="clear" w:color="auto" w:fill="auto"/>
          </w:tcPr>
          <w:p w14:paraId="410DB6B9" w14:textId="6CBE4A43" w:rsidR="00323B76" w:rsidRPr="006278BE" w:rsidRDefault="00323B76" w:rsidP="00323B76">
            <w:r w:rsidRPr="006278BE">
              <w:t>3.155</w:t>
            </w:r>
          </w:p>
        </w:tc>
        <w:tc>
          <w:tcPr>
            <w:tcW w:w="0" w:type="dxa"/>
            <w:tcBorders>
              <w:top w:val="nil"/>
              <w:left w:val="nil"/>
              <w:bottom w:val="single" w:sz="4" w:space="0" w:color="auto"/>
              <w:right w:val="single" w:sz="4" w:space="0" w:color="auto"/>
            </w:tcBorders>
            <w:shd w:val="clear" w:color="auto" w:fill="auto"/>
          </w:tcPr>
          <w:p w14:paraId="4627BC83" w14:textId="6E184F81" w:rsidR="00323B76" w:rsidRPr="006278BE" w:rsidRDefault="00323B76" w:rsidP="00323B76">
            <w:r w:rsidRPr="006278BE">
              <w:t>3.155</w:t>
            </w:r>
          </w:p>
        </w:tc>
      </w:tr>
      <w:tr w:rsidR="00323B76" w:rsidRPr="006278BE" w14:paraId="71345DE8" w14:textId="77777777" w:rsidTr="00A75C46">
        <w:trPr>
          <w:trHeight w:val="230"/>
        </w:trPr>
        <w:tc>
          <w:tcPr>
            <w:tcW w:w="1129" w:type="dxa"/>
          </w:tcPr>
          <w:p w14:paraId="78302CDC" w14:textId="77777777" w:rsidR="00323B76" w:rsidRPr="006278BE" w:rsidRDefault="00323B76" w:rsidP="00323B76">
            <w:r w:rsidRPr="006278BE">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323B76" w:rsidRPr="006278BE" w:rsidRDefault="00323B76" w:rsidP="00323B76">
            <w:r w:rsidRPr="006278BE">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323B76" w:rsidRPr="006278BE" w:rsidRDefault="00323B76" w:rsidP="00323B76">
            <w:r w:rsidRPr="006278BE">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323B76" w:rsidRPr="006278BE" w:rsidRDefault="00323B76" w:rsidP="00323B76">
            <w:r w:rsidRPr="006278BE">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323B76" w:rsidRPr="006278BE" w:rsidRDefault="00323B76" w:rsidP="00323B76">
            <w:r w:rsidRPr="006278BE">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323B76" w:rsidRPr="006278BE" w:rsidRDefault="00323B76" w:rsidP="00323B76">
            <w:r w:rsidRPr="006278BE">
              <w:t>2.730</w:t>
            </w:r>
          </w:p>
        </w:tc>
      </w:tr>
      <w:tr w:rsidR="00FD39D3" w:rsidRPr="006278BE" w14:paraId="78C695B1" w14:textId="77777777" w:rsidTr="000A6BA9">
        <w:trPr>
          <w:trHeight w:val="230"/>
        </w:trPr>
        <w:tc>
          <w:tcPr>
            <w:tcW w:w="0" w:type="dxa"/>
          </w:tcPr>
          <w:p w14:paraId="01038AA4" w14:textId="77777777" w:rsidR="00FD39D3" w:rsidRPr="006278BE" w:rsidRDefault="00FD39D3" w:rsidP="00FD39D3">
            <w:r w:rsidRPr="006278BE">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157F353E" w:rsidR="00FD39D3" w:rsidRPr="006278BE" w:rsidRDefault="00FD39D3" w:rsidP="00FD39D3">
            <w:r w:rsidRPr="006278BE">
              <w:t>2.825</w:t>
            </w:r>
          </w:p>
        </w:tc>
        <w:tc>
          <w:tcPr>
            <w:tcW w:w="0" w:type="dxa"/>
            <w:tcBorders>
              <w:top w:val="nil"/>
              <w:left w:val="nil"/>
              <w:bottom w:val="single" w:sz="4" w:space="0" w:color="auto"/>
              <w:right w:val="single" w:sz="4" w:space="0" w:color="auto"/>
            </w:tcBorders>
            <w:shd w:val="clear" w:color="auto" w:fill="auto"/>
          </w:tcPr>
          <w:p w14:paraId="5E265742" w14:textId="0A6F63CE" w:rsidR="00FD39D3" w:rsidRPr="006278BE" w:rsidRDefault="00FD39D3" w:rsidP="00FD39D3">
            <w:r w:rsidRPr="006278BE">
              <w:t>2.825</w:t>
            </w:r>
          </w:p>
        </w:tc>
        <w:tc>
          <w:tcPr>
            <w:tcW w:w="0" w:type="dxa"/>
            <w:tcBorders>
              <w:top w:val="nil"/>
              <w:left w:val="nil"/>
              <w:bottom w:val="single" w:sz="4" w:space="0" w:color="auto"/>
              <w:right w:val="single" w:sz="4" w:space="0" w:color="auto"/>
            </w:tcBorders>
            <w:shd w:val="clear" w:color="auto" w:fill="auto"/>
          </w:tcPr>
          <w:p w14:paraId="7FEE6CBE" w14:textId="3F57CEE0" w:rsidR="00FD39D3" w:rsidRPr="006278BE" w:rsidRDefault="00FD39D3" w:rsidP="00FD39D3">
            <w:r w:rsidRPr="006278BE">
              <w:t>2.825</w:t>
            </w:r>
          </w:p>
        </w:tc>
        <w:tc>
          <w:tcPr>
            <w:tcW w:w="0" w:type="dxa"/>
            <w:tcBorders>
              <w:top w:val="nil"/>
              <w:left w:val="nil"/>
              <w:bottom w:val="single" w:sz="4" w:space="0" w:color="auto"/>
              <w:right w:val="single" w:sz="4" w:space="0" w:color="auto"/>
            </w:tcBorders>
            <w:shd w:val="clear" w:color="auto" w:fill="auto"/>
          </w:tcPr>
          <w:p w14:paraId="78CEB932" w14:textId="220293D3" w:rsidR="00FD39D3" w:rsidRPr="006278BE" w:rsidRDefault="00FD39D3" w:rsidP="00FD39D3">
            <w:r w:rsidRPr="006278BE">
              <w:t>2.825</w:t>
            </w:r>
          </w:p>
        </w:tc>
        <w:tc>
          <w:tcPr>
            <w:tcW w:w="0" w:type="dxa"/>
            <w:tcBorders>
              <w:top w:val="nil"/>
              <w:left w:val="nil"/>
              <w:bottom w:val="single" w:sz="4" w:space="0" w:color="auto"/>
              <w:right w:val="single" w:sz="4" w:space="0" w:color="auto"/>
            </w:tcBorders>
            <w:shd w:val="clear" w:color="auto" w:fill="auto"/>
          </w:tcPr>
          <w:p w14:paraId="2DA39CE4" w14:textId="57FAA09B" w:rsidR="00FD39D3" w:rsidRPr="006278BE" w:rsidRDefault="00FD39D3" w:rsidP="00FD39D3">
            <w:r w:rsidRPr="006278BE">
              <w:t>2.825</w:t>
            </w:r>
          </w:p>
        </w:tc>
      </w:tr>
      <w:tr w:rsidR="00FD39D3" w:rsidRPr="006278BE" w14:paraId="57EFF180" w14:textId="77777777" w:rsidTr="00A75C46">
        <w:trPr>
          <w:trHeight w:val="230"/>
        </w:trPr>
        <w:tc>
          <w:tcPr>
            <w:tcW w:w="1129" w:type="dxa"/>
          </w:tcPr>
          <w:p w14:paraId="75699059" w14:textId="77777777" w:rsidR="00FD39D3" w:rsidRPr="006278BE" w:rsidRDefault="00FD39D3" w:rsidP="00FD39D3">
            <w:r w:rsidRPr="006278BE">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FD39D3" w:rsidRPr="006278BE" w:rsidRDefault="00FD39D3" w:rsidP="00FD39D3">
            <w:r w:rsidRPr="006278BE">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FD39D3" w:rsidRPr="006278BE" w:rsidRDefault="00FD39D3" w:rsidP="00FD39D3">
            <w:r w:rsidRPr="006278BE">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FD39D3" w:rsidRPr="006278BE" w:rsidRDefault="00FD39D3" w:rsidP="00FD39D3">
            <w:r w:rsidRPr="006278BE">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FD39D3" w:rsidRPr="006278BE" w:rsidRDefault="00FD39D3" w:rsidP="00FD39D3">
            <w:r w:rsidRPr="006278BE">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FD39D3" w:rsidRPr="006278BE" w:rsidRDefault="00FD39D3" w:rsidP="00FD39D3">
            <w:r w:rsidRPr="006278BE">
              <w:t>4.410</w:t>
            </w:r>
          </w:p>
        </w:tc>
      </w:tr>
      <w:tr w:rsidR="00A52DAC" w:rsidRPr="006278BE" w14:paraId="3A775A19" w14:textId="77777777" w:rsidTr="000A6BA9">
        <w:trPr>
          <w:trHeight w:val="230"/>
        </w:trPr>
        <w:tc>
          <w:tcPr>
            <w:tcW w:w="0" w:type="dxa"/>
          </w:tcPr>
          <w:p w14:paraId="2B109B56" w14:textId="77777777" w:rsidR="00A52DAC" w:rsidRPr="006278BE" w:rsidRDefault="00A52DAC" w:rsidP="00A52DAC">
            <w:r w:rsidRPr="006278BE">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4E18E6F5" w:rsidR="00A52DAC" w:rsidRPr="006278BE" w:rsidRDefault="00A52DAC" w:rsidP="00A52DAC">
            <w:r w:rsidRPr="006278BE">
              <w:t>2.997</w:t>
            </w:r>
          </w:p>
        </w:tc>
        <w:tc>
          <w:tcPr>
            <w:tcW w:w="0" w:type="dxa"/>
            <w:tcBorders>
              <w:top w:val="nil"/>
              <w:left w:val="nil"/>
              <w:bottom w:val="single" w:sz="4" w:space="0" w:color="auto"/>
              <w:right w:val="single" w:sz="4" w:space="0" w:color="auto"/>
            </w:tcBorders>
            <w:shd w:val="clear" w:color="auto" w:fill="auto"/>
          </w:tcPr>
          <w:p w14:paraId="7905206F" w14:textId="281F3128" w:rsidR="00A52DAC" w:rsidRPr="006278BE" w:rsidRDefault="00A52DAC" w:rsidP="00A52DAC">
            <w:r w:rsidRPr="006278BE">
              <w:t>2.997</w:t>
            </w:r>
          </w:p>
        </w:tc>
        <w:tc>
          <w:tcPr>
            <w:tcW w:w="0" w:type="dxa"/>
            <w:tcBorders>
              <w:top w:val="nil"/>
              <w:left w:val="nil"/>
              <w:bottom w:val="single" w:sz="4" w:space="0" w:color="auto"/>
              <w:right w:val="single" w:sz="4" w:space="0" w:color="auto"/>
            </w:tcBorders>
            <w:shd w:val="clear" w:color="auto" w:fill="auto"/>
          </w:tcPr>
          <w:p w14:paraId="54BA2E85" w14:textId="4F752FCF" w:rsidR="00A52DAC" w:rsidRPr="006278BE" w:rsidRDefault="00A52DAC" w:rsidP="00A52DAC">
            <w:r w:rsidRPr="006278BE">
              <w:t>2.997</w:t>
            </w:r>
          </w:p>
        </w:tc>
        <w:tc>
          <w:tcPr>
            <w:tcW w:w="0" w:type="dxa"/>
            <w:tcBorders>
              <w:top w:val="nil"/>
              <w:left w:val="nil"/>
              <w:bottom w:val="single" w:sz="4" w:space="0" w:color="auto"/>
              <w:right w:val="single" w:sz="4" w:space="0" w:color="auto"/>
            </w:tcBorders>
            <w:shd w:val="clear" w:color="auto" w:fill="auto"/>
          </w:tcPr>
          <w:p w14:paraId="05978940" w14:textId="76FAE236" w:rsidR="00A52DAC" w:rsidRPr="006278BE" w:rsidRDefault="00A52DAC" w:rsidP="00A52DAC">
            <w:r w:rsidRPr="006278BE">
              <w:t>2.997</w:t>
            </w:r>
          </w:p>
        </w:tc>
        <w:tc>
          <w:tcPr>
            <w:tcW w:w="0" w:type="dxa"/>
            <w:tcBorders>
              <w:top w:val="nil"/>
              <w:left w:val="nil"/>
              <w:bottom w:val="single" w:sz="4" w:space="0" w:color="auto"/>
              <w:right w:val="single" w:sz="4" w:space="0" w:color="auto"/>
            </w:tcBorders>
            <w:shd w:val="clear" w:color="auto" w:fill="auto"/>
          </w:tcPr>
          <w:p w14:paraId="21790311" w14:textId="55EF8D35" w:rsidR="00A52DAC" w:rsidRPr="006278BE" w:rsidRDefault="00A52DAC" w:rsidP="00A52DAC">
            <w:r w:rsidRPr="006278BE">
              <w:t>2.997</w:t>
            </w:r>
          </w:p>
        </w:tc>
      </w:tr>
      <w:tr w:rsidR="00A52DAC" w:rsidRPr="006278BE" w14:paraId="08C8E4A5" w14:textId="77777777" w:rsidTr="000A6BA9">
        <w:trPr>
          <w:trHeight w:val="230"/>
        </w:trPr>
        <w:tc>
          <w:tcPr>
            <w:tcW w:w="0" w:type="dxa"/>
          </w:tcPr>
          <w:p w14:paraId="0FC85065" w14:textId="77777777" w:rsidR="00A52DAC" w:rsidRPr="006278BE" w:rsidRDefault="00A52DAC" w:rsidP="00A52DAC">
            <w:r w:rsidRPr="006278BE">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0EF77E02" w:rsidR="00A52DAC" w:rsidRPr="006278BE" w:rsidRDefault="00A52DAC" w:rsidP="00A52DAC">
            <w:r w:rsidRPr="006278BE">
              <w:t>3.335</w:t>
            </w:r>
          </w:p>
        </w:tc>
        <w:tc>
          <w:tcPr>
            <w:tcW w:w="0" w:type="dxa"/>
            <w:tcBorders>
              <w:top w:val="nil"/>
              <w:left w:val="nil"/>
              <w:bottom w:val="single" w:sz="4" w:space="0" w:color="auto"/>
              <w:right w:val="single" w:sz="4" w:space="0" w:color="auto"/>
            </w:tcBorders>
            <w:shd w:val="clear" w:color="auto" w:fill="auto"/>
          </w:tcPr>
          <w:p w14:paraId="0D8FCE31" w14:textId="553A00AD" w:rsidR="00A52DAC" w:rsidRPr="006278BE" w:rsidRDefault="00A52DAC" w:rsidP="00A52DAC">
            <w:r w:rsidRPr="006278BE">
              <w:t>3.335</w:t>
            </w:r>
          </w:p>
        </w:tc>
        <w:tc>
          <w:tcPr>
            <w:tcW w:w="0" w:type="dxa"/>
            <w:tcBorders>
              <w:top w:val="nil"/>
              <w:left w:val="nil"/>
              <w:bottom w:val="single" w:sz="4" w:space="0" w:color="auto"/>
              <w:right w:val="single" w:sz="4" w:space="0" w:color="auto"/>
            </w:tcBorders>
            <w:shd w:val="clear" w:color="auto" w:fill="auto"/>
          </w:tcPr>
          <w:p w14:paraId="60E5F103" w14:textId="783927F1" w:rsidR="00A52DAC" w:rsidRPr="006278BE" w:rsidRDefault="00A52DAC" w:rsidP="00A52DAC">
            <w:r w:rsidRPr="006278BE">
              <w:t>3.335</w:t>
            </w:r>
          </w:p>
        </w:tc>
        <w:tc>
          <w:tcPr>
            <w:tcW w:w="0" w:type="dxa"/>
            <w:tcBorders>
              <w:top w:val="nil"/>
              <w:left w:val="nil"/>
              <w:bottom w:val="single" w:sz="4" w:space="0" w:color="auto"/>
              <w:right w:val="single" w:sz="4" w:space="0" w:color="auto"/>
            </w:tcBorders>
            <w:shd w:val="clear" w:color="auto" w:fill="auto"/>
          </w:tcPr>
          <w:p w14:paraId="705BD74E" w14:textId="721FF224" w:rsidR="00A52DAC" w:rsidRPr="006278BE" w:rsidRDefault="00A52DAC" w:rsidP="00A52DAC">
            <w:r w:rsidRPr="006278BE">
              <w:t>3.335</w:t>
            </w:r>
          </w:p>
        </w:tc>
        <w:tc>
          <w:tcPr>
            <w:tcW w:w="0" w:type="dxa"/>
            <w:tcBorders>
              <w:top w:val="nil"/>
              <w:left w:val="nil"/>
              <w:bottom w:val="single" w:sz="4" w:space="0" w:color="auto"/>
              <w:right w:val="single" w:sz="4" w:space="0" w:color="auto"/>
            </w:tcBorders>
            <w:shd w:val="clear" w:color="auto" w:fill="auto"/>
          </w:tcPr>
          <w:p w14:paraId="0E5FB5AA" w14:textId="698EF9F8" w:rsidR="00A52DAC" w:rsidRPr="006278BE" w:rsidRDefault="00A52DAC" w:rsidP="00A52DAC">
            <w:r w:rsidRPr="006278BE">
              <w:t>3.335</w:t>
            </w:r>
          </w:p>
        </w:tc>
      </w:tr>
      <w:tr w:rsidR="00A52DAC" w:rsidRPr="006278BE" w14:paraId="47D19262" w14:textId="77777777" w:rsidTr="000A6BA9">
        <w:trPr>
          <w:trHeight w:val="230"/>
        </w:trPr>
        <w:tc>
          <w:tcPr>
            <w:tcW w:w="0" w:type="dxa"/>
          </w:tcPr>
          <w:p w14:paraId="1DF85606" w14:textId="77777777" w:rsidR="00A52DAC" w:rsidRPr="006278BE" w:rsidRDefault="00A52DAC" w:rsidP="00A52DAC">
            <w:r w:rsidRPr="006278BE">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21AA3A8E" w:rsidR="00A52DAC" w:rsidRPr="006278BE" w:rsidRDefault="00A52DAC" w:rsidP="00A52DAC">
            <w:r w:rsidRPr="006278BE">
              <w:t>2.238</w:t>
            </w:r>
          </w:p>
        </w:tc>
        <w:tc>
          <w:tcPr>
            <w:tcW w:w="0" w:type="dxa"/>
            <w:tcBorders>
              <w:top w:val="nil"/>
              <w:left w:val="nil"/>
              <w:bottom w:val="single" w:sz="4" w:space="0" w:color="auto"/>
              <w:right w:val="single" w:sz="4" w:space="0" w:color="auto"/>
            </w:tcBorders>
            <w:shd w:val="clear" w:color="auto" w:fill="auto"/>
          </w:tcPr>
          <w:p w14:paraId="0184A8D2" w14:textId="65C0B259" w:rsidR="00A52DAC" w:rsidRPr="006278BE" w:rsidRDefault="00A52DAC" w:rsidP="00A52DAC">
            <w:r w:rsidRPr="006278BE">
              <w:t>2.238</w:t>
            </w:r>
          </w:p>
        </w:tc>
        <w:tc>
          <w:tcPr>
            <w:tcW w:w="0" w:type="dxa"/>
            <w:tcBorders>
              <w:top w:val="nil"/>
              <w:left w:val="nil"/>
              <w:bottom w:val="single" w:sz="4" w:space="0" w:color="auto"/>
              <w:right w:val="single" w:sz="4" w:space="0" w:color="auto"/>
            </w:tcBorders>
            <w:shd w:val="clear" w:color="auto" w:fill="auto"/>
          </w:tcPr>
          <w:p w14:paraId="594D4273" w14:textId="51EFFC28" w:rsidR="00A52DAC" w:rsidRPr="006278BE" w:rsidRDefault="00A52DAC" w:rsidP="00A52DAC">
            <w:r w:rsidRPr="006278BE">
              <w:t>2.238</w:t>
            </w:r>
          </w:p>
        </w:tc>
        <w:tc>
          <w:tcPr>
            <w:tcW w:w="0" w:type="dxa"/>
            <w:tcBorders>
              <w:top w:val="nil"/>
              <w:left w:val="nil"/>
              <w:bottom w:val="single" w:sz="4" w:space="0" w:color="auto"/>
              <w:right w:val="single" w:sz="4" w:space="0" w:color="auto"/>
            </w:tcBorders>
            <w:shd w:val="clear" w:color="auto" w:fill="auto"/>
          </w:tcPr>
          <w:p w14:paraId="03FB1E88" w14:textId="44E3B205" w:rsidR="00A52DAC" w:rsidRPr="006278BE" w:rsidRDefault="00A52DAC" w:rsidP="00A52DAC">
            <w:r w:rsidRPr="006278BE">
              <w:t>2.238</w:t>
            </w:r>
          </w:p>
        </w:tc>
        <w:tc>
          <w:tcPr>
            <w:tcW w:w="0" w:type="dxa"/>
            <w:tcBorders>
              <w:top w:val="nil"/>
              <w:left w:val="nil"/>
              <w:bottom w:val="single" w:sz="4" w:space="0" w:color="auto"/>
              <w:right w:val="single" w:sz="4" w:space="0" w:color="auto"/>
            </w:tcBorders>
            <w:shd w:val="clear" w:color="auto" w:fill="auto"/>
          </w:tcPr>
          <w:p w14:paraId="53CF03CC" w14:textId="707972AB" w:rsidR="00A52DAC" w:rsidRPr="006278BE" w:rsidRDefault="00A52DAC" w:rsidP="00A52DAC">
            <w:r w:rsidRPr="006278BE">
              <w:t>2.238</w:t>
            </w:r>
          </w:p>
        </w:tc>
      </w:tr>
      <w:tr w:rsidR="00A52DAC" w:rsidRPr="006278BE" w14:paraId="30A60E80" w14:textId="77777777" w:rsidTr="000A6BA9">
        <w:trPr>
          <w:trHeight w:val="230"/>
        </w:trPr>
        <w:tc>
          <w:tcPr>
            <w:tcW w:w="0" w:type="dxa"/>
          </w:tcPr>
          <w:p w14:paraId="4DE99B4F" w14:textId="77777777" w:rsidR="00A52DAC" w:rsidRPr="006278BE" w:rsidRDefault="00A52DAC" w:rsidP="00A52DAC">
            <w:r w:rsidRPr="006278BE">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3AB66047" w:rsidR="00A52DAC" w:rsidRPr="006278BE" w:rsidRDefault="00A52DAC" w:rsidP="00A52DAC">
            <w:r w:rsidRPr="006278BE">
              <w:t>4.218</w:t>
            </w:r>
          </w:p>
        </w:tc>
        <w:tc>
          <w:tcPr>
            <w:tcW w:w="0" w:type="dxa"/>
            <w:tcBorders>
              <w:top w:val="nil"/>
              <w:left w:val="nil"/>
              <w:bottom w:val="single" w:sz="4" w:space="0" w:color="auto"/>
              <w:right w:val="single" w:sz="4" w:space="0" w:color="auto"/>
            </w:tcBorders>
            <w:shd w:val="clear" w:color="auto" w:fill="auto"/>
          </w:tcPr>
          <w:p w14:paraId="65442C1D" w14:textId="4E3E56A9" w:rsidR="00A52DAC" w:rsidRPr="006278BE" w:rsidRDefault="00A52DAC" w:rsidP="00A52DAC">
            <w:r w:rsidRPr="006278BE">
              <w:t>4.218</w:t>
            </w:r>
          </w:p>
        </w:tc>
        <w:tc>
          <w:tcPr>
            <w:tcW w:w="0" w:type="dxa"/>
            <w:tcBorders>
              <w:top w:val="nil"/>
              <w:left w:val="nil"/>
              <w:bottom w:val="single" w:sz="4" w:space="0" w:color="auto"/>
              <w:right w:val="single" w:sz="4" w:space="0" w:color="auto"/>
            </w:tcBorders>
            <w:shd w:val="clear" w:color="auto" w:fill="auto"/>
          </w:tcPr>
          <w:p w14:paraId="035D4A1A" w14:textId="40DDFC43" w:rsidR="00A52DAC" w:rsidRPr="006278BE" w:rsidRDefault="00A52DAC" w:rsidP="00A52DAC">
            <w:r w:rsidRPr="006278BE">
              <w:t>4.218</w:t>
            </w:r>
          </w:p>
        </w:tc>
        <w:tc>
          <w:tcPr>
            <w:tcW w:w="0" w:type="dxa"/>
            <w:tcBorders>
              <w:top w:val="nil"/>
              <w:left w:val="nil"/>
              <w:bottom w:val="single" w:sz="4" w:space="0" w:color="auto"/>
              <w:right w:val="single" w:sz="4" w:space="0" w:color="auto"/>
            </w:tcBorders>
            <w:shd w:val="clear" w:color="auto" w:fill="auto"/>
          </w:tcPr>
          <w:p w14:paraId="2CF07AB3" w14:textId="2BECD965" w:rsidR="00A52DAC" w:rsidRPr="006278BE" w:rsidRDefault="00A52DAC" w:rsidP="00A52DAC">
            <w:r w:rsidRPr="006278BE">
              <w:t>4.218</w:t>
            </w:r>
          </w:p>
        </w:tc>
        <w:tc>
          <w:tcPr>
            <w:tcW w:w="0" w:type="dxa"/>
            <w:tcBorders>
              <w:top w:val="nil"/>
              <w:left w:val="nil"/>
              <w:bottom w:val="single" w:sz="4" w:space="0" w:color="auto"/>
              <w:right w:val="single" w:sz="4" w:space="0" w:color="auto"/>
            </w:tcBorders>
            <w:shd w:val="clear" w:color="auto" w:fill="auto"/>
          </w:tcPr>
          <w:p w14:paraId="209FE1CC" w14:textId="5A9A4EB1" w:rsidR="00A52DAC" w:rsidRPr="006278BE" w:rsidRDefault="00A52DAC" w:rsidP="00A52DAC">
            <w:r w:rsidRPr="006278BE">
              <w:t>4.218</w:t>
            </w:r>
          </w:p>
        </w:tc>
      </w:tr>
    </w:tbl>
    <w:p w14:paraId="6D871199" w14:textId="77777777" w:rsidR="001A2306" w:rsidRPr="006278BE" w:rsidRDefault="001A2306" w:rsidP="001A2306">
      <w:pPr>
        <w:pStyle w:val="AppendixHeading"/>
      </w:pPr>
    </w:p>
    <w:p w14:paraId="71BB1743" w14:textId="77777777" w:rsidR="001A2306" w:rsidRPr="006278BE" w:rsidRDefault="001A2306" w:rsidP="00837CE3">
      <w:pPr>
        <w:pStyle w:val="Caption"/>
      </w:pPr>
      <w:r w:rsidRPr="006278BE">
        <w:t>Penalty incentive rate for the number of Unsuccessful Calls to the licensee’s Specified Lines (UCPIR</w:t>
      </w:r>
      <w:r w:rsidRPr="006278BE">
        <w:rPr>
          <w:rStyle w:val="Subscript"/>
        </w:rPr>
        <w:t>t</w:t>
      </w:r>
      <w:r w:rsidRPr="006278BE">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6278BE"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6278BE" w:rsidRDefault="001A2306" w:rsidP="00837CE3">
            <w:r w:rsidRPr="006278BE">
              <w:t>Licensee</w:t>
            </w:r>
          </w:p>
        </w:tc>
        <w:tc>
          <w:tcPr>
            <w:tcW w:w="1389" w:type="dxa"/>
          </w:tcPr>
          <w:p w14:paraId="6E8C88E7" w14:textId="77777777" w:rsidR="001A2306" w:rsidRPr="006278BE" w:rsidRDefault="001A2306" w:rsidP="00837CE3">
            <w:r w:rsidRPr="006278BE">
              <w:t>2023/24</w:t>
            </w:r>
          </w:p>
        </w:tc>
        <w:tc>
          <w:tcPr>
            <w:tcW w:w="1389" w:type="dxa"/>
          </w:tcPr>
          <w:p w14:paraId="206CEFDE" w14:textId="77777777" w:rsidR="001A2306" w:rsidRPr="006278BE" w:rsidRDefault="001A2306" w:rsidP="00837CE3">
            <w:r w:rsidRPr="006278BE">
              <w:t>2024/25</w:t>
            </w:r>
          </w:p>
        </w:tc>
        <w:tc>
          <w:tcPr>
            <w:tcW w:w="1389" w:type="dxa"/>
          </w:tcPr>
          <w:p w14:paraId="0E3AEB7F" w14:textId="77777777" w:rsidR="001A2306" w:rsidRPr="006278BE" w:rsidRDefault="001A2306" w:rsidP="00837CE3">
            <w:r w:rsidRPr="006278BE">
              <w:t>2025/26</w:t>
            </w:r>
          </w:p>
        </w:tc>
        <w:tc>
          <w:tcPr>
            <w:tcW w:w="1389" w:type="dxa"/>
          </w:tcPr>
          <w:p w14:paraId="0569246F" w14:textId="77777777" w:rsidR="001A2306" w:rsidRPr="006278BE" w:rsidRDefault="001A2306" w:rsidP="00837CE3">
            <w:r w:rsidRPr="006278BE">
              <w:t>2026/27</w:t>
            </w:r>
          </w:p>
        </w:tc>
        <w:tc>
          <w:tcPr>
            <w:tcW w:w="1390" w:type="dxa"/>
          </w:tcPr>
          <w:p w14:paraId="2DA759C4" w14:textId="77777777" w:rsidR="001A2306" w:rsidRPr="006278BE" w:rsidRDefault="001A2306" w:rsidP="00837CE3">
            <w:r w:rsidRPr="006278BE">
              <w:t>2027/28</w:t>
            </w:r>
          </w:p>
        </w:tc>
      </w:tr>
      <w:tr w:rsidR="001A2306" w:rsidRPr="006278BE" w14:paraId="23362D9E" w14:textId="77777777" w:rsidTr="00A75C46">
        <w:trPr>
          <w:trHeight w:val="218"/>
        </w:trPr>
        <w:tc>
          <w:tcPr>
            <w:tcW w:w="1068" w:type="dxa"/>
          </w:tcPr>
          <w:p w14:paraId="0979733C" w14:textId="77777777" w:rsidR="001A2306" w:rsidRPr="006278BE" w:rsidRDefault="001A2306" w:rsidP="00837CE3">
            <w:r w:rsidRPr="006278BE">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6278BE" w:rsidRDefault="001A2306" w:rsidP="00837CE3">
            <w:r w:rsidRPr="006278BE">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6278BE" w:rsidRDefault="001A2306" w:rsidP="00837CE3">
            <w:r w:rsidRPr="006278BE">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6278BE" w:rsidRDefault="001A2306" w:rsidP="00837CE3">
            <w:r w:rsidRPr="006278BE">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6278BE" w:rsidRDefault="001A2306" w:rsidP="00837CE3">
            <w:r w:rsidRPr="006278BE">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6278BE" w:rsidRDefault="001A2306" w:rsidP="00837CE3">
            <w:r w:rsidRPr="006278BE">
              <w:t>0.078</w:t>
            </w:r>
          </w:p>
        </w:tc>
      </w:tr>
      <w:tr w:rsidR="001A2306" w:rsidRPr="006278BE" w14:paraId="35BDE3AF" w14:textId="77777777" w:rsidTr="00A75C46">
        <w:trPr>
          <w:trHeight w:val="218"/>
        </w:trPr>
        <w:tc>
          <w:tcPr>
            <w:tcW w:w="1068" w:type="dxa"/>
          </w:tcPr>
          <w:p w14:paraId="7080C808" w14:textId="77777777" w:rsidR="001A2306" w:rsidRPr="006278BE" w:rsidRDefault="001A2306" w:rsidP="00837CE3">
            <w:r w:rsidRPr="006278BE">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6278BE" w:rsidRDefault="001A2306" w:rsidP="00837CE3">
            <w:r w:rsidRPr="006278BE">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6278BE" w:rsidRDefault="001A2306" w:rsidP="00837CE3">
            <w:r w:rsidRPr="006278BE">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6278BE" w:rsidRDefault="001A2306" w:rsidP="00837CE3">
            <w:r w:rsidRPr="006278BE">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6278BE" w:rsidRDefault="001A2306" w:rsidP="00837CE3">
            <w:r w:rsidRPr="006278BE">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6278BE" w:rsidRDefault="001A2306" w:rsidP="00837CE3">
            <w:r w:rsidRPr="006278BE">
              <w:t>0.055</w:t>
            </w:r>
          </w:p>
        </w:tc>
      </w:tr>
      <w:tr w:rsidR="001A2306" w:rsidRPr="006278BE" w14:paraId="0BF6C784" w14:textId="77777777" w:rsidTr="00A75C46">
        <w:trPr>
          <w:trHeight w:val="218"/>
        </w:trPr>
        <w:tc>
          <w:tcPr>
            <w:tcW w:w="1068" w:type="dxa"/>
          </w:tcPr>
          <w:p w14:paraId="50D47A27" w14:textId="77777777" w:rsidR="001A2306" w:rsidRPr="006278BE" w:rsidRDefault="001A2306" w:rsidP="00837CE3">
            <w:r w:rsidRPr="006278BE">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6278BE" w:rsidRDefault="001A2306" w:rsidP="00837CE3">
            <w:r w:rsidRPr="006278BE">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6278BE" w:rsidRDefault="001A2306" w:rsidP="00837CE3">
            <w:r w:rsidRPr="006278BE">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6278BE" w:rsidRDefault="001A2306" w:rsidP="00837CE3">
            <w:r w:rsidRPr="006278BE">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6278BE" w:rsidRDefault="001A2306" w:rsidP="00837CE3">
            <w:r w:rsidRPr="006278BE">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6278BE" w:rsidRDefault="001A2306" w:rsidP="00837CE3">
            <w:r w:rsidRPr="006278BE">
              <w:t>0.072</w:t>
            </w:r>
          </w:p>
        </w:tc>
      </w:tr>
      <w:tr w:rsidR="001A2306" w:rsidRPr="006278BE" w14:paraId="1D222D5D" w14:textId="77777777" w:rsidTr="00A75C46">
        <w:trPr>
          <w:trHeight w:val="218"/>
        </w:trPr>
        <w:tc>
          <w:tcPr>
            <w:tcW w:w="1068" w:type="dxa"/>
          </w:tcPr>
          <w:p w14:paraId="1550D80A" w14:textId="77777777" w:rsidR="001A2306" w:rsidRPr="006278BE" w:rsidRDefault="001A2306" w:rsidP="00837CE3">
            <w:r w:rsidRPr="006278BE">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6278BE" w:rsidRDefault="001A2306" w:rsidP="00837CE3">
            <w:r w:rsidRPr="006278BE">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6278BE" w:rsidRDefault="001A2306" w:rsidP="00837CE3">
            <w:r w:rsidRPr="006278BE">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6278BE" w:rsidRDefault="001A2306" w:rsidP="00837CE3">
            <w:r w:rsidRPr="006278BE">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6278BE" w:rsidRDefault="001A2306" w:rsidP="00837CE3">
            <w:r w:rsidRPr="006278BE">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6278BE" w:rsidRDefault="001A2306" w:rsidP="00837CE3">
            <w:r w:rsidRPr="006278BE">
              <w:t>0.084</w:t>
            </w:r>
          </w:p>
        </w:tc>
      </w:tr>
      <w:tr w:rsidR="001A2306" w:rsidRPr="006278BE" w14:paraId="521CE927" w14:textId="77777777" w:rsidTr="00A75C46">
        <w:trPr>
          <w:trHeight w:val="218"/>
        </w:trPr>
        <w:tc>
          <w:tcPr>
            <w:tcW w:w="1068" w:type="dxa"/>
          </w:tcPr>
          <w:p w14:paraId="4333033B" w14:textId="77777777" w:rsidR="001A2306" w:rsidRPr="006278BE" w:rsidRDefault="001A2306" w:rsidP="00837CE3">
            <w:r w:rsidRPr="006278BE">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6278BE" w:rsidRDefault="001A2306" w:rsidP="00837CE3">
            <w:r w:rsidRPr="006278BE">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6278BE" w:rsidRDefault="001A2306" w:rsidP="00837CE3">
            <w:r w:rsidRPr="006278BE">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6278BE" w:rsidRDefault="001A2306" w:rsidP="00837CE3">
            <w:r w:rsidRPr="006278BE">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6278BE" w:rsidRDefault="001A2306" w:rsidP="00837CE3">
            <w:r w:rsidRPr="006278BE">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6278BE" w:rsidRDefault="001A2306" w:rsidP="00837CE3">
            <w:r w:rsidRPr="006278BE">
              <w:t>0.085</w:t>
            </w:r>
          </w:p>
        </w:tc>
      </w:tr>
      <w:tr w:rsidR="001A2306" w:rsidRPr="006278BE" w14:paraId="01E3B559" w14:textId="77777777" w:rsidTr="00A75C46">
        <w:trPr>
          <w:trHeight w:val="218"/>
        </w:trPr>
        <w:tc>
          <w:tcPr>
            <w:tcW w:w="1068" w:type="dxa"/>
          </w:tcPr>
          <w:p w14:paraId="3A295DC0" w14:textId="77777777" w:rsidR="001A2306" w:rsidRPr="006278BE" w:rsidRDefault="001A2306" w:rsidP="00837CE3">
            <w:r w:rsidRPr="006278BE">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6278BE" w:rsidRDefault="001A2306" w:rsidP="00837CE3">
            <w:r w:rsidRPr="006278BE">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6278BE" w:rsidRDefault="001A2306" w:rsidP="00837CE3">
            <w:r w:rsidRPr="006278BE">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6278BE" w:rsidRDefault="001A2306" w:rsidP="00837CE3">
            <w:r w:rsidRPr="006278BE">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6278BE" w:rsidRDefault="001A2306" w:rsidP="00837CE3">
            <w:r w:rsidRPr="006278BE">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6278BE" w:rsidRDefault="001A2306" w:rsidP="00837CE3">
            <w:r w:rsidRPr="006278BE">
              <w:t>0.042</w:t>
            </w:r>
          </w:p>
        </w:tc>
      </w:tr>
      <w:tr w:rsidR="001A2306" w:rsidRPr="006278BE" w14:paraId="4F08B993" w14:textId="77777777" w:rsidTr="00A75C46">
        <w:trPr>
          <w:trHeight w:val="218"/>
        </w:trPr>
        <w:tc>
          <w:tcPr>
            <w:tcW w:w="1068" w:type="dxa"/>
          </w:tcPr>
          <w:p w14:paraId="17B0B9A7" w14:textId="77777777" w:rsidR="001A2306" w:rsidRPr="006278BE" w:rsidRDefault="001A2306" w:rsidP="00837CE3">
            <w:r w:rsidRPr="006278BE">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6278BE" w:rsidRDefault="001A2306" w:rsidP="00837CE3">
            <w:r w:rsidRPr="006278BE">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6278BE" w:rsidRDefault="001A2306" w:rsidP="00837CE3">
            <w:r w:rsidRPr="006278BE">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6278BE" w:rsidRDefault="001A2306" w:rsidP="00837CE3">
            <w:r w:rsidRPr="006278BE">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6278BE" w:rsidRDefault="001A2306" w:rsidP="00837CE3">
            <w:r w:rsidRPr="006278BE">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6278BE" w:rsidRDefault="001A2306" w:rsidP="00837CE3">
            <w:r w:rsidRPr="006278BE">
              <w:t>0.061</w:t>
            </w:r>
          </w:p>
        </w:tc>
      </w:tr>
      <w:tr w:rsidR="001A2306" w:rsidRPr="006278BE" w14:paraId="6A9B9311" w14:textId="77777777" w:rsidTr="00A75C46">
        <w:trPr>
          <w:trHeight w:val="218"/>
        </w:trPr>
        <w:tc>
          <w:tcPr>
            <w:tcW w:w="1068" w:type="dxa"/>
          </w:tcPr>
          <w:p w14:paraId="1CC415A5" w14:textId="77777777" w:rsidR="001A2306" w:rsidRPr="006278BE" w:rsidRDefault="001A2306" w:rsidP="00837CE3">
            <w:r w:rsidRPr="006278BE">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6278BE" w:rsidRDefault="001A2306" w:rsidP="00837CE3">
            <w:r w:rsidRPr="006278BE">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6278BE" w:rsidRDefault="001A2306" w:rsidP="00837CE3">
            <w:r w:rsidRPr="006278BE">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6278BE" w:rsidRDefault="001A2306" w:rsidP="00837CE3">
            <w:r w:rsidRPr="006278BE">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6278BE" w:rsidRDefault="001A2306" w:rsidP="00837CE3">
            <w:r w:rsidRPr="006278BE">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6278BE" w:rsidRDefault="001A2306" w:rsidP="00837CE3">
            <w:r w:rsidRPr="006278BE">
              <w:t>0.074</w:t>
            </w:r>
          </w:p>
        </w:tc>
      </w:tr>
      <w:tr w:rsidR="001A2306" w:rsidRPr="006278BE" w14:paraId="067C5715" w14:textId="77777777" w:rsidTr="00A75C46">
        <w:trPr>
          <w:trHeight w:val="218"/>
        </w:trPr>
        <w:tc>
          <w:tcPr>
            <w:tcW w:w="1068" w:type="dxa"/>
          </w:tcPr>
          <w:p w14:paraId="6D65D21C" w14:textId="77777777" w:rsidR="001A2306" w:rsidRPr="006278BE" w:rsidRDefault="001A2306" w:rsidP="00837CE3">
            <w:r w:rsidRPr="006278BE">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6278BE" w:rsidRDefault="001A2306" w:rsidP="00837CE3">
            <w:r w:rsidRPr="006278BE">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6278BE" w:rsidRDefault="001A2306" w:rsidP="00837CE3">
            <w:r w:rsidRPr="006278BE">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6278BE" w:rsidRDefault="001A2306" w:rsidP="00837CE3">
            <w:r w:rsidRPr="006278BE">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6278BE" w:rsidRDefault="001A2306" w:rsidP="00837CE3">
            <w:r w:rsidRPr="006278BE">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6278BE" w:rsidRDefault="001A2306" w:rsidP="00837CE3">
            <w:r w:rsidRPr="006278BE">
              <w:t>0.072</w:t>
            </w:r>
          </w:p>
        </w:tc>
      </w:tr>
      <w:tr w:rsidR="001A2306" w:rsidRPr="006278BE" w14:paraId="303423ED" w14:textId="77777777" w:rsidTr="00A75C46">
        <w:trPr>
          <w:trHeight w:val="218"/>
        </w:trPr>
        <w:tc>
          <w:tcPr>
            <w:tcW w:w="1068" w:type="dxa"/>
          </w:tcPr>
          <w:p w14:paraId="6B2586AF" w14:textId="77777777" w:rsidR="001A2306" w:rsidRPr="006278BE" w:rsidRDefault="001A2306" w:rsidP="00837CE3">
            <w:r w:rsidRPr="006278BE">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6278BE" w:rsidRDefault="001A2306" w:rsidP="00837CE3">
            <w:r w:rsidRPr="006278BE">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6278BE" w:rsidRDefault="001A2306" w:rsidP="00837CE3">
            <w:r w:rsidRPr="006278BE">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6278BE" w:rsidRDefault="001A2306" w:rsidP="00837CE3">
            <w:r w:rsidRPr="006278BE">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6278BE" w:rsidRDefault="001A2306" w:rsidP="00837CE3">
            <w:r w:rsidRPr="006278BE">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6278BE" w:rsidRDefault="001A2306" w:rsidP="00837CE3">
            <w:r w:rsidRPr="006278BE">
              <w:t>0.111</w:t>
            </w:r>
          </w:p>
        </w:tc>
      </w:tr>
      <w:tr w:rsidR="001A2306" w:rsidRPr="006278BE" w14:paraId="1B041099" w14:textId="77777777" w:rsidTr="00A75C46">
        <w:trPr>
          <w:trHeight w:val="218"/>
        </w:trPr>
        <w:tc>
          <w:tcPr>
            <w:tcW w:w="1068" w:type="dxa"/>
          </w:tcPr>
          <w:p w14:paraId="5B531370" w14:textId="77777777" w:rsidR="001A2306" w:rsidRPr="006278BE" w:rsidRDefault="001A2306" w:rsidP="00837CE3">
            <w:r w:rsidRPr="006278BE">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6278BE" w:rsidRDefault="001A2306" w:rsidP="00837CE3">
            <w:r w:rsidRPr="006278BE">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6278BE" w:rsidRDefault="001A2306" w:rsidP="00837CE3">
            <w:r w:rsidRPr="006278BE">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6278BE" w:rsidRDefault="001A2306" w:rsidP="00837CE3">
            <w:r w:rsidRPr="006278BE">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6278BE" w:rsidRDefault="001A2306" w:rsidP="00837CE3">
            <w:r w:rsidRPr="006278BE">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6278BE" w:rsidRDefault="001A2306" w:rsidP="00837CE3">
            <w:r w:rsidRPr="006278BE">
              <w:t>0.078</w:t>
            </w:r>
          </w:p>
        </w:tc>
      </w:tr>
      <w:tr w:rsidR="001A2306" w:rsidRPr="006278BE" w14:paraId="7202C61B" w14:textId="77777777" w:rsidTr="00A75C46">
        <w:trPr>
          <w:trHeight w:val="218"/>
        </w:trPr>
        <w:tc>
          <w:tcPr>
            <w:tcW w:w="1068" w:type="dxa"/>
          </w:tcPr>
          <w:p w14:paraId="05FD72B6" w14:textId="77777777" w:rsidR="001A2306" w:rsidRPr="006278BE" w:rsidRDefault="001A2306" w:rsidP="00837CE3">
            <w:r w:rsidRPr="006278BE">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6278BE" w:rsidRDefault="001A2306" w:rsidP="00837CE3">
            <w:r w:rsidRPr="006278BE">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6278BE" w:rsidRDefault="001A2306" w:rsidP="00837CE3">
            <w:r w:rsidRPr="006278BE">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6278BE" w:rsidRDefault="001A2306" w:rsidP="00837CE3">
            <w:r w:rsidRPr="006278BE">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6278BE" w:rsidRDefault="001A2306" w:rsidP="00837CE3">
            <w:r w:rsidRPr="006278BE">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6278BE" w:rsidRDefault="001A2306" w:rsidP="00837CE3">
            <w:r w:rsidRPr="006278BE">
              <w:t>0.082</w:t>
            </w:r>
          </w:p>
        </w:tc>
      </w:tr>
      <w:tr w:rsidR="001A2306" w:rsidRPr="006278BE" w14:paraId="6BC44CE6" w14:textId="77777777" w:rsidTr="00A75C46">
        <w:trPr>
          <w:trHeight w:val="218"/>
        </w:trPr>
        <w:tc>
          <w:tcPr>
            <w:tcW w:w="1068" w:type="dxa"/>
          </w:tcPr>
          <w:p w14:paraId="6F76F0F1" w14:textId="77777777" w:rsidR="001A2306" w:rsidRPr="006278BE" w:rsidRDefault="001A2306" w:rsidP="00837CE3">
            <w:r w:rsidRPr="006278BE">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6278BE" w:rsidRDefault="001A2306" w:rsidP="00837CE3">
            <w:r w:rsidRPr="006278BE">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6278BE" w:rsidRDefault="001A2306" w:rsidP="00837CE3">
            <w:r w:rsidRPr="006278BE">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6278BE" w:rsidRDefault="001A2306" w:rsidP="00837CE3">
            <w:r w:rsidRPr="006278BE">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6278BE" w:rsidRDefault="001A2306" w:rsidP="00837CE3">
            <w:r w:rsidRPr="006278BE">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6278BE" w:rsidRDefault="001A2306" w:rsidP="00837CE3">
            <w:r w:rsidRPr="006278BE">
              <w:t>0.043</w:t>
            </w:r>
          </w:p>
        </w:tc>
      </w:tr>
      <w:tr w:rsidR="001A2306" w:rsidRPr="006278BE" w14:paraId="5D58CD5B" w14:textId="77777777" w:rsidTr="00A75C46">
        <w:trPr>
          <w:trHeight w:val="218"/>
        </w:trPr>
        <w:tc>
          <w:tcPr>
            <w:tcW w:w="1068" w:type="dxa"/>
          </w:tcPr>
          <w:p w14:paraId="64C70E0F" w14:textId="77777777" w:rsidR="001A2306" w:rsidRPr="006278BE" w:rsidRDefault="001A2306" w:rsidP="00837CE3">
            <w:r w:rsidRPr="006278BE">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6278BE" w:rsidRDefault="001A2306" w:rsidP="00837CE3">
            <w:r w:rsidRPr="006278BE">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6278BE" w:rsidRDefault="001A2306" w:rsidP="00837CE3">
            <w:r w:rsidRPr="006278BE">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6278BE" w:rsidRDefault="001A2306" w:rsidP="00837CE3">
            <w:r w:rsidRPr="006278BE">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6278BE" w:rsidRDefault="001A2306" w:rsidP="00837CE3">
            <w:r w:rsidRPr="006278BE">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6278BE" w:rsidRDefault="001A2306" w:rsidP="00837CE3">
            <w:r w:rsidRPr="006278BE">
              <w:t>0.110</w:t>
            </w:r>
          </w:p>
        </w:tc>
      </w:tr>
    </w:tbl>
    <w:p w14:paraId="32CB1452" w14:textId="77777777" w:rsidR="001A2306" w:rsidRPr="006278BE" w:rsidRDefault="001A2306" w:rsidP="001A2306">
      <w:pPr>
        <w:pStyle w:val="AppendixHeading"/>
      </w:pPr>
    </w:p>
    <w:p w14:paraId="33D755B9" w14:textId="77777777" w:rsidR="001A2306" w:rsidRPr="006278BE" w:rsidRDefault="001A2306" w:rsidP="00837CE3">
      <w:pPr>
        <w:pStyle w:val="Caption"/>
      </w:pPr>
      <w:r w:rsidRPr="006278BE">
        <w:t>Maximum reward in respect of the Connections Element of the Customer Satisfaction Survey (CMR</w:t>
      </w:r>
      <w:r w:rsidRPr="006278BE">
        <w:rPr>
          <w:rStyle w:val="Subscript"/>
        </w:rPr>
        <w:t>t</w:t>
      </w:r>
      <w:r w:rsidRPr="006278BE">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6278BE"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6278BE" w:rsidRDefault="001A2306" w:rsidP="00837CE3">
            <w:r w:rsidRPr="006278BE">
              <w:t>Licensee</w:t>
            </w:r>
          </w:p>
        </w:tc>
        <w:tc>
          <w:tcPr>
            <w:tcW w:w="1451" w:type="dxa"/>
          </w:tcPr>
          <w:p w14:paraId="13D8EB6B" w14:textId="77777777" w:rsidR="001A2306" w:rsidRPr="006278BE" w:rsidRDefault="001A2306" w:rsidP="00837CE3">
            <w:r w:rsidRPr="006278BE">
              <w:t>2023/24</w:t>
            </w:r>
          </w:p>
        </w:tc>
        <w:tc>
          <w:tcPr>
            <w:tcW w:w="1451" w:type="dxa"/>
          </w:tcPr>
          <w:p w14:paraId="03CC294A" w14:textId="77777777" w:rsidR="001A2306" w:rsidRPr="006278BE" w:rsidRDefault="001A2306" w:rsidP="00837CE3">
            <w:r w:rsidRPr="006278BE">
              <w:t>2024/25</w:t>
            </w:r>
          </w:p>
        </w:tc>
        <w:tc>
          <w:tcPr>
            <w:tcW w:w="1451" w:type="dxa"/>
          </w:tcPr>
          <w:p w14:paraId="4A589EF3" w14:textId="77777777" w:rsidR="001A2306" w:rsidRPr="006278BE" w:rsidRDefault="001A2306" w:rsidP="00837CE3">
            <w:r w:rsidRPr="006278BE">
              <w:t>2025/26</w:t>
            </w:r>
          </w:p>
        </w:tc>
        <w:tc>
          <w:tcPr>
            <w:tcW w:w="1451" w:type="dxa"/>
          </w:tcPr>
          <w:p w14:paraId="44D6AA6B" w14:textId="77777777" w:rsidR="001A2306" w:rsidRPr="006278BE" w:rsidRDefault="001A2306" w:rsidP="00837CE3">
            <w:r w:rsidRPr="006278BE">
              <w:t>2026/27</w:t>
            </w:r>
          </w:p>
        </w:tc>
        <w:tc>
          <w:tcPr>
            <w:tcW w:w="1451" w:type="dxa"/>
          </w:tcPr>
          <w:p w14:paraId="7A54920D" w14:textId="77777777" w:rsidR="001A2306" w:rsidRPr="006278BE" w:rsidRDefault="001A2306" w:rsidP="00837CE3">
            <w:r w:rsidRPr="006278BE">
              <w:t>2027/28</w:t>
            </w:r>
          </w:p>
        </w:tc>
      </w:tr>
      <w:tr w:rsidR="001A2306" w:rsidRPr="006278BE" w14:paraId="618B7795" w14:textId="77777777" w:rsidTr="00A75C46">
        <w:trPr>
          <w:trHeight w:val="233"/>
        </w:trPr>
        <w:tc>
          <w:tcPr>
            <w:tcW w:w="1138" w:type="dxa"/>
          </w:tcPr>
          <w:p w14:paraId="0F313F13" w14:textId="77777777" w:rsidR="001A2306" w:rsidRPr="006278BE" w:rsidRDefault="001A2306" w:rsidP="00837CE3">
            <w:r w:rsidRPr="006278BE">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6278BE" w:rsidRDefault="001A2306" w:rsidP="00837CE3">
            <w:r w:rsidRPr="006278BE">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6278BE" w:rsidRDefault="001A2306" w:rsidP="00837CE3">
            <w:r w:rsidRPr="006278BE">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6278BE" w:rsidRDefault="001A2306" w:rsidP="00837CE3">
            <w:r w:rsidRPr="006278BE">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6278BE" w:rsidRDefault="001A2306" w:rsidP="00837CE3">
            <w:r w:rsidRPr="006278BE">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6278BE" w:rsidRDefault="001A2306" w:rsidP="00837CE3">
            <w:r w:rsidRPr="006278BE">
              <w:t>1.745</w:t>
            </w:r>
          </w:p>
        </w:tc>
      </w:tr>
      <w:tr w:rsidR="001A2306" w:rsidRPr="006278BE" w14:paraId="44AEAA4D" w14:textId="77777777" w:rsidTr="00A75C46">
        <w:trPr>
          <w:trHeight w:val="233"/>
        </w:trPr>
        <w:tc>
          <w:tcPr>
            <w:tcW w:w="1138" w:type="dxa"/>
          </w:tcPr>
          <w:p w14:paraId="3E777375" w14:textId="77777777" w:rsidR="001A2306" w:rsidRPr="006278BE" w:rsidRDefault="001A2306" w:rsidP="00837CE3">
            <w:r w:rsidRPr="006278BE">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6278BE" w:rsidRDefault="001A2306" w:rsidP="00837CE3">
            <w:r w:rsidRPr="006278BE">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6278BE" w:rsidRDefault="001A2306" w:rsidP="00837CE3">
            <w:r w:rsidRPr="006278BE">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6278BE" w:rsidRDefault="001A2306" w:rsidP="00837CE3">
            <w:r w:rsidRPr="006278BE">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6278BE" w:rsidRDefault="001A2306" w:rsidP="00837CE3">
            <w:r w:rsidRPr="006278BE">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6278BE" w:rsidRDefault="001A2306" w:rsidP="00837CE3">
            <w:r w:rsidRPr="006278BE">
              <w:t>1.296</w:t>
            </w:r>
          </w:p>
        </w:tc>
      </w:tr>
      <w:tr w:rsidR="001A2306" w:rsidRPr="006278BE" w14:paraId="1F2046D8" w14:textId="77777777" w:rsidTr="00A75C46">
        <w:trPr>
          <w:trHeight w:val="233"/>
        </w:trPr>
        <w:tc>
          <w:tcPr>
            <w:tcW w:w="1138" w:type="dxa"/>
          </w:tcPr>
          <w:p w14:paraId="7BC82C41" w14:textId="77777777" w:rsidR="001A2306" w:rsidRPr="006278BE" w:rsidRDefault="001A2306" w:rsidP="00837CE3">
            <w:r w:rsidRPr="006278BE">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6278BE" w:rsidRDefault="001A2306" w:rsidP="00837CE3">
            <w:r w:rsidRPr="006278BE">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6278BE" w:rsidRDefault="001A2306" w:rsidP="00837CE3">
            <w:r w:rsidRPr="006278BE">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6278BE" w:rsidRDefault="001A2306" w:rsidP="00837CE3">
            <w:r w:rsidRPr="006278BE">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6278BE" w:rsidRDefault="001A2306" w:rsidP="00837CE3">
            <w:r w:rsidRPr="006278BE">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6278BE" w:rsidRDefault="001A2306" w:rsidP="00837CE3">
            <w:r w:rsidRPr="006278BE">
              <w:t>1.789</w:t>
            </w:r>
          </w:p>
        </w:tc>
      </w:tr>
      <w:tr w:rsidR="001A2306" w:rsidRPr="006278BE" w14:paraId="4CEF455B" w14:textId="77777777" w:rsidTr="00A75C46">
        <w:trPr>
          <w:trHeight w:val="233"/>
        </w:trPr>
        <w:tc>
          <w:tcPr>
            <w:tcW w:w="1138" w:type="dxa"/>
          </w:tcPr>
          <w:p w14:paraId="344A8EDB" w14:textId="77777777" w:rsidR="001A2306" w:rsidRPr="006278BE" w:rsidRDefault="001A2306" w:rsidP="00837CE3">
            <w:r w:rsidRPr="006278BE">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6278BE" w:rsidRDefault="001A2306" w:rsidP="00837CE3">
            <w:r w:rsidRPr="006278BE">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6278BE" w:rsidRDefault="001A2306" w:rsidP="00837CE3">
            <w:r w:rsidRPr="006278BE">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6278BE" w:rsidRDefault="001A2306" w:rsidP="00837CE3">
            <w:r w:rsidRPr="006278BE">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6278BE" w:rsidRDefault="001A2306" w:rsidP="00837CE3">
            <w:r w:rsidRPr="006278BE">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6278BE" w:rsidRDefault="001A2306" w:rsidP="00837CE3">
            <w:r w:rsidRPr="006278BE">
              <w:t>2.252</w:t>
            </w:r>
          </w:p>
        </w:tc>
      </w:tr>
      <w:tr w:rsidR="001A2306" w:rsidRPr="006278BE" w14:paraId="2268AC64" w14:textId="77777777" w:rsidTr="00A75C46">
        <w:trPr>
          <w:trHeight w:val="233"/>
        </w:trPr>
        <w:tc>
          <w:tcPr>
            <w:tcW w:w="1138" w:type="dxa"/>
          </w:tcPr>
          <w:p w14:paraId="124499BD" w14:textId="77777777" w:rsidR="001A2306" w:rsidRPr="006278BE" w:rsidRDefault="001A2306" w:rsidP="00837CE3">
            <w:r w:rsidRPr="006278BE">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6278BE" w:rsidRDefault="001A2306" w:rsidP="00837CE3">
            <w:r w:rsidRPr="006278BE">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6278BE" w:rsidRDefault="001A2306" w:rsidP="00837CE3">
            <w:r w:rsidRPr="006278BE">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6278BE" w:rsidRDefault="001A2306" w:rsidP="00837CE3">
            <w:r w:rsidRPr="006278BE">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6278BE" w:rsidRDefault="001A2306" w:rsidP="00837CE3">
            <w:r w:rsidRPr="006278BE">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6278BE" w:rsidRDefault="001A2306" w:rsidP="00837CE3">
            <w:r w:rsidRPr="006278BE">
              <w:t>2.305</w:t>
            </w:r>
          </w:p>
        </w:tc>
      </w:tr>
      <w:tr w:rsidR="001A2306" w:rsidRPr="006278BE" w14:paraId="2EF89193" w14:textId="77777777" w:rsidTr="00A75C46">
        <w:trPr>
          <w:trHeight w:val="233"/>
        </w:trPr>
        <w:tc>
          <w:tcPr>
            <w:tcW w:w="1138" w:type="dxa"/>
          </w:tcPr>
          <w:p w14:paraId="24AA3C5D" w14:textId="77777777" w:rsidR="001A2306" w:rsidRPr="006278BE" w:rsidRDefault="001A2306" w:rsidP="00837CE3">
            <w:r w:rsidRPr="006278BE">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6278BE" w:rsidRDefault="001A2306" w:rsidP="00837CE3">
            <w:r w:rsidRPr="006278BE">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6278BE" w:rsidRDefault="001A2306" w:rsidP="00837CE3">
            <w:r w:rsidRPr="006278BE">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6278BE" w:rsidRDefault="001A2306" w:rsidP="00837CE3">
            <w:r w:rsidRPr="006278BE">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6278BE" w:rsidRDefault="001A2306" w:rsidP="00837CE3">
            <w:r w:rsidRPr="006278BE">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6278BE" w:rsidRDefault="001A2306" w:rsidP="00837CE3">
            <w:r w:rsidRPr="006278BE">
              <w:t>1.152</w:t>
            </w:r>
          </w:p>
        </w:tc>
      </w:tr>
      <w:tr w:rsidR="001A2306" w:rsidRPr="006278BE" w14:paraId="024B6D42" w14:textId="77777777" w:rsidTr="00A75C46">
        <w:trPr>
          <w:trHeight w:val="233"/>
        </w:trPr>
        <w:tc>
          <w:tcPr>
            <w:tcW w:w="1138" w:type="dxa"/>
          </w:tcPr>
          <w:p w14:paraId="10F57F2F" w14:textId="77777777" w:rsidR="001A2306" w:rsidRPr="006278BE" w:rsidRDefault="001A2306" w:rsidP="00837CE3">
            <w:r w:rsidRPr="006278BE">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6278BE" w:rsidRDefault="001A2306" w:rsidP="00837CE3">
            <w:r w:rsidRPr="006278BE">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6278BE" w:rsidRDefault="001A2306" w:rsidP="00837CE3">
            <w:r w:rsidRPr="006278BE">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6278BE" w:rsidRDefault="001A2306" w:rsidP="00837CE3">
            <w:r w:rsidRPr="006278BE">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6278BE" w:rsidRDefault="001A2306" w:rsidP="00837CE3">
            <w:r w:rsidRPr="006278BE">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6278BE" w:rsidRDefault="001A2306" w:rsidP="00837CE3">
            <w:r w:rsidRPr="006278BE">
              <w:t>1.749</w:t>
            </w:r>
          </w:p>
        </w:tc>
      </w:tr>
      <w:tr w:rsidR="001A2306" w:rsidRPr="006278BE" w14:paraId="0DEC5320" w14:textId="77777777" w:rsidTr="00A75C46">
        <w:trPr>
          <w:trHeight w:val="233"/>
        </w:trPr>
        <w:tc>
          <w:tcPr>
            <w:tcW w:w="1138" w:type="dxa"/>
          </w:tcPr>
          <w:p w14:paraId="22AB34F3" w14:textId="77777777" w:rsidR="001A2306" w:rsidRPr="006278BE" w:rsidRDefault="001A2306" w:rsidP="00837CE3">
            <w:r w:rsidRPr="006278BE">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6278BE" w:rsidRDefault="001A2306" w:rsidP="00837CE3">
            <w:r w:rsidRPr="006278BE">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6278BE" w:rsidRDefault="001A2306" w:rsidP="00837CE3">
            <w:r w:rsidRPr="006278BE">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6278BE" w:rsidRDefault="001A2306" w:rsidP="00837CE3">
            <w:r w:rsidRPr="006278BE">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6278BE" w:rsidRDefault="001A2306" w:rsidP="00837CE3">
            <w:r w:rsidRPr="006278BE">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6278BE" w:rsidRDefault="001A2306" w:rsidP="00837CE3">
            <w:r w:rsidRPr="006278BE">
              <w:t>1.513</w:t>
            </w:r>
          </w:p>
        </w:tc>
      </w:tr>
      <w:tr w:rsidR="001A2306" w:rsidRPr="006278BE" w14:paraId="202482C4" w14:textId="77777777" w:rsidTr="00A75C46">
        <w:trPr>
          <w:trHeight w:val="233"/>
        </w:trPr>
        <w:tc>
          <w:tcPr>
            <w:tcW w:w="1138" w:type="dxa"/>
          </w:tcPr>
          <w:p w14:paraId="3E3DB696" w14:textId="77777777" w:rsidR="001A2306" w:rsidRPr="006278BE" w:rsidRDefault="001A2306" w:rsidP="00837CE3">
            <w:r w:rsidRPr="006278BE">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6278BE" w:rsidRDefault="001A2306" w:rsidP="00837CE3">
            <w:r w:rsidRPr="006278BE">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6278BE" w:rsidRDefault="001A2306" w:rsidP="00837CE3">
            <w:r w:rsidRPr="006278BE">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6278BE" w:rsidRDefault="001A2306" w:rsidP="00837CE3">
            <w:r w:rsidRPr="006278BE">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6278BE" w:rsidRDefault="001A2306" w:rsidP="00837CE3">
            <w:r w:rsidRPr="006278BE">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6278BE" w:rsidRDefault="001A2306" w:rsidP="00837CE3">
            <w:r w:rsidRPr="006278BE">
              <w:t>1.566</w:t>
            </w:r>
          </w:p>
        </w:tc>
      </w:tr>
      <w:tr w:rsidR="001A2306" w:rsidRPr="006278BE" w14:paraId="7DFE6574" w14:textId="77777777" w:rsidTr="00A75C46">
        <w:trPr>
          <w:trHeight w:val="233"/>
        </w:trPr>
        <w:tc>
          <w:tcPr>
            <w:tcW w:w="1138" w:type="dxa"/>
          </w:tcPr>
          <w:p w14:paraId="33B96EB3" w14:textId="77777777" w:rsidR="001A2306" w:rsidRPr="006278BE" w:rsidRDefault="001A2306" w:rsidP="00837CE3">
            <w:r w:rsidRPr="006278BE">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6278BE" w:rsidRDefault="001A2306" w:rsidP="00837CE3">
            <w:r w:rsidRPr="006278BE">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6278BE" w:rsidRDefault="001A2306" w:rsidP="00837CE3">
            <w:r w:rsidRPr="006278BE">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6278BE" w:rsidRDefault="001A2306" w:rsidP="00837CE3">
            <w:r w:rsidRPr="006278BE">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6278BE" w:rsidRDefault="001A2306" w:rsidP="00837CE3">
            <w:r w:rsidRPr="006278BE">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6278BE" w:rsidRDefault="001A2306" w:rsidP="00837CE3">
            <w:r w:rsidRPr="006278BE">
              <w:t>2.445</w:t>
            </w:r>
          </w:p>
        </w:tc>
      </w:tr>
      <w:tr w:rsidR="001A2306" w:rsidRPr="006278BE" w14:paraId="3A0BFF7C" w14:textId="77777777" w:rsidTr="00A75C46">
        <w:trPr>
          <w:trHeight w:val="233"/>
        </w:trPr>
        <w:tc>
          <w:tcPr>
            <w:tcW w:w="1138" w:type="dxa"/>
          </w:tcPr>
          <w:p w14:paraId="2386FC6B" w14:textId="77777777" w:rsidR="001A2306" w:rsidRPr="006278BE" w:rsidRDefault="001A2306" w:rsidP="00837CE3">
            <w:r w:rsidRPr="006278BE">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6278BE" w:rsidRDefault="001A2306" w:rsidP="00837CE3">
            <w:r w:rsidRPr="006278BE">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6278BE" w:rsidRDefault="001A2306" w:rsidP="00837CE3">
            <w:r w:rsidRPr="006278BE">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6278BE" w:rsidRDefault="001A2306" w:rsidP="00837CE3">
            <w:r w:rsidRPr="006278BE">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6278BE" w:rsidRDefault="001A2306" w:rsidP="00837CE3">
            <w:r w:rsidRPr="006278BE">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6278BE" w:rsidRDefault="001A2306" w:rsidP="00837CE3">
            <w:r w:rsidRPr="006278BE">
              <w:t>1.661</w:t>
            </w:r>
          </w:p>
        </w:tc>
      </w:tr>
      <w:tr w:rsidR="001A2306" w:rsidRPr="006278BE" w14:paraId="2D44B37E" w14:textId="77777777" w:rsidTr="00A75C46">
        <w:trPr>
          <w:trHeight w:val="233"/>
        </w:trPr>
        <w:tc>
          <w:tcPr>
            <w:tcW w:w="1138" w:type="dxa"/>
          </w:tcPr>
          <w:p w14:paraId="7954F94E" w14:textId="77777777" w:rsidR="001A2306" w:rsidRPr="006278BE" w:rsidRDefault="001A2306" w:rsidP="00837CE3">
            <w:r w:rsidRPr="006278BE">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6278BE" w:rsidRDefault="001A2306" w:rsidP="00837CE3">
            <w:r w:rsidRPr="006278BE">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6278BE" w:rsidRDefault="001A2306" w:rsidP="00837CE3">
            <w:r w:rsidRPr="006278BE">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6278BE" w:rsidRDefault="001A2306" w:rsidP="00837CE3">
            <w:r w:rsidRPr="006278BE">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6278BE" w:rsidRDefault="001A2306" w:rsidP="00837CE3">
            <w:r w:rsidRPr="006278BE">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6278BE" w:rsidRDefault="001A2306" w:rsidP="00837CE3">
            <w:r w:rsidRPr="006278BE">
              <w:t>1.849</w:t>
            </w:r>
          </w:p>
        </w:tc>
      </w:tr>
      <w:tr w:rsidR="001A2306" w:rsidRPr="006278BE" w14:paraId="2628A4E9" w14:textId="77777777" w:rsidTr="00A75C46">
        <w:trPr>
          <w:trHeight w:val="233"/>
        </w:trPr>
        <w:tc>
          <w:tcPr>
            <w:tcW w:w="1138" w:type="dxa"/>
          </w:tcPr>
          <w:p w14:paraId="3FA6A910" w14:textId="77777777" w:rsidR="001A2306" w:rsidRPr="006278BE" w:rsidRDefault="001A2306" w:rsidP="00837CE3">
            <w:r w:rsidRPr="006278BE">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6278BE" w:rsidRDefault="001A2306" w:rsidP="00837CE3">
            <w:r w:rsidRPr="006278BE">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6278BE" w:rsidRDefault="001A2306" w:rsidP="00837CE3">
            <w:r w:rsidRPr="006278BE">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6278BE" w:rsidRDefault="001A2306" w:rsidP="00837CE3">
            <w:r w:rsidRPr="006278BE">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6278BE" w:rsidRDefault="001A2306" w:rsidP="00837CE3">
            <w:r w:rsidRPr="006278BE">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6278BE" w:rsidRDefault="001A2306" w:rsidP="00837CE3">
            <w:r w:rsidRPr="006278BE">
              <w:t>1.240</w:t>
            </w:r>
          </w:p>
        </w:tc>
      </w:tr>
      <w:tr w:rsidR="001A2306" w:rsidRPr="006278BE" w14:paraId="52CB61DC" w14:textId="77777777" w:rsidTr="00A75C46">
        <w:trPr>
          <w:trHeight w:val="233"/>
        </w:trPr>
        <w:tc>
          <w:tcPr>
            <w:tcW w:w="1138" w:type="dxa"/>
          </w:tcPr>
          <w:p w14:paraId="004B4083" w14:textId="77777777" w:rsidR="001A2306" w:rsidRPr="006278BE" w:rsidRDefault="001A2306" w:rsidP="00837CE3">
            <w:r w:rsidRPr="006278BE">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6278BE" w:rsidRDefault="001A2306" w:rsidP="00837CE3">
            <w:r w:rsidRPr="006278BE">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6278BE" w:rsidRDefault="001A2306" w:rsidP="00837CE3">
            <w:r w:rsidRPr="006278BE">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6278BE" w:rsidRDefault="001A2306" w:rsidP="00837CE3">
            <w:r w:rsidRPr="006278BE">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6278BE" w:rsidRDefault="001A2306" w:rsidP="00837CE3">
            <w:r w:rsidRPr="006278BE">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6278BE" w:rsidRDefault="001A2306" w:rsidP="00837CE3">
            <w:r w:rsidRPr="006278BE">
              <w:t>2.338</w:t>
            </w:r>
          </w:p>
        </w:tc>
      </w:tr>
    </w:tbl>
    <w:p w14:paraId="5F761308" w14:textId="77777777" w:rsidR="001A2306" w:rsidRPr="006278BE" w:rsidRDefault="001A2306" w:rsidP="001A2306">
      <w:pPr>
        <w:pStyle w:val="AppendixHeading"/>
      </w:pPr>
    </w:p>
    <w:p w14:paraId="4FC4F924" w14:textId="77777777" w:rsidR="001A2306" w:rsidRPr="006278BE" w:rsidRDefault="001A2306" w:rsidP="00837CE3">
      <w:pPr>
        <w:pStyle w:val="Caption"/>
      </w:pPr>
      <w:r w:rsidRPr="006278BE">
        <w:t>Reward incentive rate for the Connections Element of the Customer Satisfaction Survey (CRIR</w:t>
      </w:r>
      <w:r w:rsidRPr="006278BE">
        <w:rPr>
          <w:rStyle w:val="Subscript"/>
        </w:rPr>
        <w:t>t</w:t>
      </w:r>
      <w:r w:rsidRPr="006278BE">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6278BE"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6278BE" w:rsidRDefault="001A2306" w:rsidP="00837CE3">
            <w:r w:rsidRPr="006278BE">
              <w:t>Licensee</w:t>
            </w:r>
          </w:p>
        </w:tc>
        <w:tc>
          <w:tcPr>
            <w:tcW w:w="1457" w:type="dxa"/>
          </w:tcPr>
          <w:p w14:paraId="79BAB8F7" w14:textId="77777777" w:rsidR="001A2306" w:rsidRPr="006278BE" w:rsidRDefault="001A2306" w:rsidP="00837CE3">
            <w:r w:rsidRPr="006278BE">
              <w:t>2023/24</w:t>
            </w:r>
          </w:p>
        </w:tc>
        <w:tc>
          <w:tcPr>
            <w:tcW w:w="1457" w:type="dxa"/>
          </w:tcPr>
          <w:p w14:paraId="0B56C4EF" w14:textId="77777777" w:rsidR="001A2306" w:rsidRPr="006278BE" w:rsidRDefault="001A2306" w:rsidP="00837CE3">
            <w:r w:rsidRPr="006278BE">
              <w:t>2024/25</w:t>
            </w:r>
          </w:p>
        </w:tc>
        <w:tc>
          <w:tcPr>
            <w:tcW w:w="1458" w:type="dxa"/>
          </w:tcPr>
          <w:p w14:paraId="1ACDB934" w14:textId="77777777" w:rsidR="001A2306" w:rsidRPr="006278BE" w:rsidRDefault="001A2306" w:rsidP="00837CE3">
            <w:r w:rsidRPr="006278BE">
              <w:t>2025/26</w:t>
            </w:r>
          </w:p>
        </w:tc>
        <w:tc>
          <w:tcPr>
            <w:tcW w:w="1457" w:type="dxa"/>
          </w:tcPr>
          <w:p w14:paraId="6146B217" w14:textId="77777777" w:rsidR="001A2306" w:rsidRPr="006278BE" w:rsidRDefault="001A2306" w:rsidP="00837CE3">
            <w:r w:rsidRPr="006278BE">
              <w:t>2026/27</w:t>
            </w:r>
          </w:p>
        </w:tc>
        <w:tc>
          <w:tcPr>
            <w:tcW w:w="1458" w:type="dxa"/>
          </w:tcPr>
          <w:p w14:paraId="702B1104" w14:textId="77777777" w:rsidR="001A2306" w:rsidRPr="006278BE" w:rsidRDefault="001A2306" w:rsidP="00837CE3">
            <w:r w:rsidRPr="006278BE">
              <w:t>2027/28</w:t>
            </w:r>
          </w:p>
        </w:tc>
      </w:tr>
      <w:tr w:rsidR="0090030B" w:rsidRPr="006278BE" w14:paraId="00A32470" w14:textId="77777777" w:rsidTr="000A6BA9">
        <w:trPr>
          <w:trHeight w:val="353"/>
        </w:trPr>
        <w:tc>
          <w:tcPr>
            <w:tcW w:w="0" w:type="dxa"/>
          </w:tcPr>
          <w:p w14:paraId="7F18D8FC" w14:textId="77777777" w:rsidR="0090030B" w:rsidRPr="006278BE" w:rsidRDefault="0090030B" w:rsidP="0090030B">
            <w:r w:rsidRPr="006278BE">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12182C59" w:rsidR="0090030B" w:rsidRPr="006278BE" w:rsidRDefault="0090030B" w:rsidP="0090030B">
            <w:r w:rsidRPr="006278BE">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3279275B" w:rsidR="0090030B" w:rsidRPr="006278BE" w:rsidRDefault="0090030B" w:rsidP="0090030B">
            <w:r w:rsidRPr="006278BE">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0B975175" w:rsidR="0090030B" w:rsidRPr="006278BE" w:rsidRDefault="0090030B" w:rsidP="0090030B">
            <w:r w:rsidRPr="006278BE">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33126545" w:rsidR="0090030B" w:rsidRPr="006278BE" w:rsidRDefault="0090030B" w:rsidP="0090030B">
            <w:r w:rsidRPr="006278BE">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692C3C14" w:rsidR="0090030B" w:rsidRPr="006278BE" w:rsidRDefault="0090030B" w:rsidP="0090030B">
            <w:r w:rsidRPr="006278BE">
              <w:t>5.246</w:t>
            </w:r>
          </w:p>
        </w:tc>
      </w:tr>
      <w:tr w:rsidR="0090030B" w:rsidRPr="006278BE" w14:paraId="5E0B1ECD" w14:textId="77777777" w:rsidTr="000A6BA9">
        <w:trPr>
          <w:trHeight w:val="353"/>
        </w:trPr>
        <w:tc>
          <w:tcPr>
            <w:tcW w:w="0" w:type="dxa"/>
          </w:tcPr>
          <w:p w14:paraId="0DB98A79" w14:textId="77777777" w:rsidR="0090030B" w:rsidRPr="006278BE" w:rsidRDefault="0090030B" w:rsidP="0090030B">
            <w:r w:rsidRPr="006278BE">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4AEA44A7" w:rsidR="0090030B" w:rsidRPr="006278BE" w:rsidRDefault="0090030B" w:rsidP="0090030B">
            <w:r w:rsidRPr="006278BE">
              <w:t>3.898</w:t>
            </w:r>
          </w:p>
        </w:tc>
        <w:tc>
          <w:tcPr>
            <w:tcW w:w="0" w:type="dxa"/>
            <w:tcBorders>
              <w:top w:val="nil"/>
              <w:left w:val="nil"/>
              <w:bottom w:val="single" w:sz="4" w:space="0" w:color="auto"/>
              <w:right w:val="single" w:sz="4" w:space="0" w:color="auto"/>
            </w:tcBorders>
            <w:shd w:val="clear" w:color="auto" w:fill="auto"/>
          </w:tcPr>
          <w:p w14:paraId="40645BA9" w14:textId="18435C8A" w:rsidR="0090030B" w:rsidRPr="006278BE" w:rsidRDefault="0090030B" w:rsidP="0090030B">
            <w:r w:rsidRPr="006278BE">
              <w:t>3.898</w:t>
            </w:r>
          </w:p>
        </w:tc>
        <w:tc>
          <w:tcPr>
            <w:tcW w:w="0" w:type="dxa"/>
            <w:tcBorders>
              <w:top w:val="nil"/>
              <w:left w:val="nil"/>
              <w:bottom w:val="single" w:sz="4" w:space="0" w:color="auto"/>
              <w:right w:val="single" w:sz="4" w:space="0" w:color="auto"/>
            </w:tcBorders>
            <w:shd w:val="clear" w:color="auto" w:fill="auto"/>
          </w:tcPr>
          <w:p w14:paraId="651D4928" w14:textId="5A3F7FE4" w:rsidR="0090030B" w:rsidRPr="006278BE" w:rsidRDefault="0090030B" w:rsidP="0090030B">
            <w:r w:rsidRPr="006278BE">
              <w:t>3.898</w:t>
            </w:r>
          </w:p>
        </w:tc>
        <w:tc>
          <w:tcPr>
            <w:tcW w:w="0" w:type="dxa"/>
            <w:tcBorders>
              <w:top w:val="nil"/>
              <w:left w:val="nil"/>
              <w:bottom w:val="single" w:sz="4" w:space="0" w:color="auto"/>
              <w:right w:val="single" w:sz="4" w:space="0" w:color="auto"/>
            </w:tcBorders>
            <w:shd w:val="clear" w:color="auto" w:fill="auto"/>
          </w:tcPr>
          <w:p w14:paraId="2F8C7520" w14:textId="72DB2384" w:rsidR="0090030B" w:rsidRPr="006278BE" w:rsidRDefault="0090030B" w:rsidP="0090030B">
            <w:r w:rsidRPr="006278BE">
              <w:t>3.898</w:t>
            </w:r>
          </w:p>
        </w:tc>
        <w:tc>
          <w:tcPr>
            <w:tcW w:w="0" w:type="dxa"/>
            <w:tcBorders>
              <w:top w:val="nil"/>
              <w:left w:val="nil"/>
              <w:bottom w:val="single" w:sz="4" w:space="0" w:color="auto"/>
              <w:right w:val="single" w:sz="4" w:space="0" w:color="auto"/>
            </w:tcBorders>
            <w:shd w:val="clear" w:color="auto" w:fill="auto"/>
          </w:tcPr>
          <w:p w14:paraId="3A760E30" w14:textId="651E4F78" w:rsidR="0090030B" w:rsidRPr="006278BE" w:rsidRDefault="0090030B" w:rsidP="0090030B">
            <w:r w:rsidRPr="006278BE">
              <w:t>3.898</w:t>
            </w:r>
          </w:p>
        </w:tc>
      </w:tr>
      <w:tr w:rsidR="0090030B" w:rsidRPr="006278BE" w14:paraId="559C66A3" w14:textId="77777777" w:rsidTr="000A6BA9">
        <w:trPr>
          <w:trHeight w:val="353"/>
        </w:trPr>
        <w:tc>
          <w:tcPr>
            <w:tcW w:w="0" w:type="dxa"/>
          </w:tcPr>
          <w:p w14:paraId="6BA996BB" w14:textId="77777777" w:rsidR="0090030B" w:rsidRPr="006278BE" w:rsidRDefault="0090030B" w:rsidP="0090030B">
            <w:r w:rsidRPr="006278BE">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426F1512" w:rsidR="0090030B" w:rsidRPr="006278BE" w:rsidRDefault="0090030B" w:rsidP="0090030B">
            <w:r w:rsidRPr="006278BE">
              <w:t>5.378</w:t>
            </w:r>
          </w:p>
        </w:tc>
        <w:tc>
          <w:tcPr>
            <w:tcW w:w="0" w:type="dxa"/>
            <w:tcBorders>
              <w:top w:val="nil"/>
              <w:left w:val="nil"/>
              <w:bottom w:val="single" w:sz="4" w:space="0" w:color="auto"/>
              <w:right w:val="single" w:sz="4" w:space="0" w:color="auto"/>
            </w:tcBorders>
            <w:shd w:val="clear" w:color="auto" w:fill="auto"/>
          </w:tcPr>
          <w:p w14:paraId="3313034C" w14:textId="1344EACE" w:rsidR="0090030B" w:rsidRPr="006278BE" w:rsidRDefault="0090030B" w:rsidP="0090030B">
            <w:r w:rsidRPr="006278BE">
              <w:t>5.378</w:t>
            </w:r>
          </w:p>
        </w:tc>
        <w:tc>
          <w:tcPr>
            <w:tcW w:w="0" w:type="dxa"/>
            <w:tcBorders>
              <w:top w:val="nil"/>
              <w:left w:val="nil"/>
              <w:bottom w:val="single" w:sz="4" w:space="0" w:color="auto"/>
              <w:right w:val="single" w:sz="4" w:space="0" w:color="auto"/>
            </w:tcBorders>
            <w:shd w:val="clear" w:color="auto" w:fill="auto"/>
          </w:tcPr>
          <w:p w14:paraId="7B72477C" w14:textId="0979729C" w:rsidR="0090030B" w:rsidRPr="006278BE" w:rsidRDefault="0090030B" w:rsidP="0090030B">
            <w:r w:rsidRPr="006278BE">
              <w:t>5.378</w:t>
            </w:r>
          </w:p>
        </w:tc>
        <w:tc>
          <w:tcPr>
            <w:tcW w:w="0" w:type="dxa"/>
            <w:tcBorders>
              <w:top w:val="nil"/>
              <w:left w:val="nil"/>
              <w:bottom w:val="single" w:sz="4" w:space="0" w:color="auto"/>
              <w:right w:val="single" w:sz="4" w:space="0" w:color="auto"/>
            </w:tcBorders>
            <w:shd w:val="clear" w:color="auto" w:fill="auto"/>
          </w:tcPr>
          <w:p w14:paraId="6A2D47D2" w14:textId="78FAF15D" w:rsidR="0090030B" w:rsidRPr="006278BE" w:rsidRDefault="0090030B" w:rsidP="0090030B">
            <w:r w:rsidRPr="006278BE">
              <w:t>5.378</w:t>
            </w:r>
          </w:p>
        </w:tc>
        <w:tc>
          <w:tcPr>
            <w:tcW w:w="0" w:type="dxa"/>
            <w:tcBorders>
              <w:top w:val="nil"/>
              <w:left w:val="nil"/>
              <w:bottom w:val="single" w:sz="4" w:space="0" w:color="auto"/>
              <w:right w:val="single" w:sz="4" w:space="0" w:color="auto"/>
            </w:tcBorders>
            <w:shd w:val="clear" w:color="auto" w:fill="auto"/>
          </w:tcPr>
          <w:p w14:paraId="66293328" w14:textId="00C645FA" w:rsidR="0090030B" w:rsidRPr="006278BE" w:rsidRDefault="0090030B" w:rsidP="0090030B">
            <w:r w:rsidRPr="006278BE">
              <w:t>5.378</w:t>
            </w:r>
          </w:p>
        </w:tc>
      </w:tr>
      <w:tr w:rsidR="0090030B" w:rsidRPr="006278BE" w14:paraId="62743921" w14:textId="77777777" w:rsidTr="000A6BA9">
        <w:trPr>
          <w:trHeight w:val="353"/>
        </w:trPr>
        <w:tc>
          <w:tcPr>
            <w:tcW w:w="0" w:type="dxa"/>
          </w:tcPr>
          <w:p w14:paraId="6C1A64A3" w14:textId="77777777" w:rsidR="0090030B" w:rsidRPr="006278BE" w:rsidRDefault="0090030B" w:rsidP="0090030B">
            <w:r w:rsidRPr="006278BE">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6780B4E4" w:rsidR="0090030B" w:rsidRPr="006278BE" w:rsidRDefault="0090030B" w:rsidP="0090030B">
            <w:r w:rsidRPr="006278BE">
              <w:t>6.771</w:t>
            </w:r>
          </w:p>
        </w:tc>
        <w:tc>
          <w:tcPr>
            <w:tcW w:w="0" w:type="dxa"/>
            <w:tcBorders>
              <w:top w:val="nil"/>
              <w:left w:val="nil"/>
              <w:bottom w:val="single" w:sz="4" w:space="0" w:color="auto"/>
              <w:right w:val="single" w:sz="4" w:space="0" w:color="auto"/>
            </w:tcBorders>
            <w:shd w:val="clear" w:color="auto" w:fill="auto"/>
          </w:tcPr>
          <w:p w14:paraId="7BF4B445" w14:textId="0DA9D86E" w:rsidR="0090030B" w:rsidRPr="006278BE" w:rsidRDefault="0090030B" w:rsidP="0090030B">
            <w:r w:rsidRPr="006278BE">
              <w:t>6.771</w:t>
            </w:r>
          </w:p>
        </w:tc>
        <w:tc>
          <w:tcPr>
            <w:tcW w:w="0" w:type="dxa"/>
            <w:tcBorders>
              <w:top w:val="nil"/>
              <w:left w:val="nil"/>
              <w:bottom w:val="single" w:sz="4" w:space="0" w:color="auto"/>
              <w:right w:val="single" w:sz="4" w:space="0" w:color="auto"/>
            </w:tcBorders>
            <w:shd w:val="clear" w:color="auto" w:fill="auto"/>
          </w:tcPr>
          <w:p w14:paraId="75B4BECA" w14:textId="1216B342" w:rsidR="0090030B" w:rsidRPr="006278BE" w:rsidRDefault="0090030B" w:rsidP="0090030B">
            <w:r w:rsidRPr="006278BE">
              <w:t>6.771</w:t>
            </w:r>
          </w:p>
        </w:tc>
        <w:tc>
          <w:tcPr>
            <w:tcW w:w="0" w:type="dxa"/>
            <w:tcBorders>
              <w:top w:val="nil"/>
              <w:left w:val="nil"/>
              <w:bottom w:val="single" w:sz="4" w:space="0" w:color="auto"/>
              <w:right w:val="single" w:sz="4" w:space="0" w:color="auto"/>
            </w:tcBorders>
            <w:shd w:val="clear" w:color="auto" w:fill="auto"/>
          </w:tcPr>
          <w:p w14:paraId="320831D0" w14:textId="4F6BDD2D" w:rsidR="0090030B" w:rsidRPr="006278BE" w:rsidRDefault="0090030B" w:rsidP="0090030B">
            <w:r w:rsidRPr="006278BE">
              <w:t>6.771</w:t>
            </w:r>
          </w:p>
        </w:tc>
        <w:tc>
          <w:tcPr>
            <w:tcW w:w="0" w:type="dxa"/>
            <w:tcBorders>
              <w:top w:val="nil"/>
              <w:left w:val="nil"/>
              <w:bottom w:val="single" w:sz="4" w:space="0" w:color="auto"/>
              <w:right w:val="single" w:sz="4" w:space="0" w:color="auto"/>
            </w:tcBorders>
            <w:shd w:val="clear" w:color="auto" w:fill="auto"/>
          </w:tcPr>
          <w:p w14:paraId="7F6BB7B9" w14:textId="3959CE98" w:rsidR="0090030B" w:rsidRPr="006278BE" w:rsidRDefault="0090030B" w:rsidP="0090030B">
            <w:r w:rsidRPr="006278BE">
              <w:t>6.771</w:t>
            </w:r>
          </w:p>
        </w:tc>
      </w:tr>
      <w:tr w:rsidR="0090030B" w:rsidRPr="006278BE" w14:paraId="3E29EF7C" w14:textId="77777777" w:rsidTr="000A6BA9">
        <w:trPr>
          <w:trHeight w:val="353"/>
        </w:trPr>
        <w:tc>
          <w:tcPr>
            <w:tcW w:w="0" w:type="dxa"/>
          </w:tcPr>
          <w:p w14:paraId="1FC089D2" w14:textId="77777777" w:rsidR="0090030B" w:rsidRPr="006278BE" w:rsidRDefault="0090030B" w:rsidP="0090030B">
            <w:r w:rsidRPr="006278BE">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47A1CA92" w:rsidR="0090030B" w:rsidRPr="006278BE" w:rsidRDefault="0090030B" w:rsidP="0090030B">
            <w:r w:rsidRPr="006278BE">
              <w:t>6.931</w:t>
            </w:r>
          </w:p>
        </w:tc>
        <w:tc>
          <w:tcPr>
            <w:tcW w:w="0" w:type="dxa"/>
            <w:tcBorders>
              <w:top w:val="nil"/>
              <w:left w:val="nil"/>
              <w:bottom w:val="single" w:sz="4" w:space="0" w:color="auto"/>
              <w:right w:val="single" w:sz="4" w:space="0" w:color="auto"/>
            </w:tcBorders>
            <w:shd w:val="clear" w:color="auto" w:fill="auto"/>
          </w:tcPr>
          <w:p w14:paraId="5643DA35" w14:textId="02D70955" w:rsidR="0090030B" w:rsidRPr="006278BE" w:rsidRDefault="0090030B" w:rsidP="0090030B">
            <w:r w:rsidRPr="006278BE">
              <w:t>6.931</w:t>
            </w:r>
          </w:p>
        </w:tc>
        <w:tc>
          <w:tcPr>
            <w:tcW w:w="0" w:type="dxa"/>
            <w:tcBorders>
              <w:top w:val="nil"/>
              <w:left w:val="nil"/>
              <w:bottom w:val="single" w:sz="4" w:space="0" w:color="auto"/>
              <w:right w:val="single" w:sz="4" w:space="0" w:color="auto"/>
            </w:tcBorders>
            <w:shd w:val="clear" w:color="auto" w:fill="auto"/>
          </w:tcPr>
          <w:p w14:paraId="0416F814" w14:textId="6AC154C5" w:rsidR="0090030B" w:rsidRPr="006278BE" w:rsidRDefault="0090030B" w:rsidP="0090030B">
            <w:r w:rsidRPr="006278BE">
              <w:t>6.931</w:t>
            </w:r>
          </w:p>
        </w:tc>
        <w:tc>
          <w:tcPr>
            <w:tcW w:w="0" w:type="dxa"/>
            <w:tcBorders>
              <w:top w:val="nil"/>
              <w:left w:val="nil"/>
              <w:bottom w:val="single" w:sz="4" w:space="0" w:color="auto"/>
              <w:right w:val="single" w:sz="4" w:space="0" w:color="auto"/>
            </w:tcBorders>
            <w:shd w:val="clear" w:color="auto" w:fill="auto"/>
          </w:tcPr>
          <w:p w14:paraId="0037BC0F" w14:textId="7E892602" w:rsidR="0090030B" w:rsidRPr="006278BE" w:rsidRDefault="0090030B" w:rsidP="0090030B">
            <w:r w:rsidRPr="006278BE">
              <w:t>6.931</w:t>
            </w:r>
          </w:p>
        </w:tc>
        <w:tc>
          <w:tcPr>
            <w:tcW w:w="0" w:type="dxa"/>
            <w:tcBorders>
              <w:top w:val="nil"/>
              <w:left w:val="nil"/>
              <w:bottom w:val="single" w:sz="4" w:space="0" w:color="auto"/>
              <w:right w:val="single" w:sz="4" w:space="0" w:color="auto"/>
            </w:tcBorders>
            <w:shd w:val="clear" w:color="auto" w:fill="auto"/>
          </w:tcPr>
          <w:p w14:paraId="7536460A" w14:textId="5B3B231A" w:rsidR="0090030B" w:rsidRPr="006278BE" w:rsidRDefault="0090030B" w:rsidP="0090030B">
            <w:r w:rsidRPr="006278BE">
              <w:t>6.931</w:t>
            </w:r>
          </w:p>
        </w:tc>
      </w:tr>
      <w:tr w:rsidR="0090030B" w:rsidRPr="006278BE" w14:paraId="52C37414" w14:textId="77777777" w:rsidTr="000A6BA9">
        <w:trPr>
          <w:trHeight w:val="353"/>
        </w:trPr>
        <w:tc>
          <w:tcPr>
            <w:tcW w:w="0" w:type="dxa"/>
          </w:tcPr>
          <w:p w14:paraId="69D54807" w14:textId="77777777" w:rsidR="0090030B" w:rsidRPr="006278BE" w:rsidRDefault="0090030B" w:rsidP="0090030B">
            <w:r w:rsidRPr="006278BE">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5786F541" w:rsidR="0090030B" w:rsidRPr="006278BE" w:rsidRDefault="0090030B" w:rsidP="0090030B">
            <w:r w:rsidRPr="006278BE">
              <w:t>3.462</w:t>
            </w:r>
          </w:p>
        </w:tc>
        <w:tc>
          <w:tcPr>
            <w:tcW w:w="0" w:type="dxa"/>
            <w:tcBorders>
              <w:top w:val="nil"/>
              <w:left w:val="nil"/>
              <w:bottom w:val="single" w:sz="4" w:space="0" w:color="auto"/>
              <w:right w:val="single" w:sz="4" w:space="0" w:color="auto"/>
            </w:tcBorders>
            <w:shd w:val="clear" w:color="auto" w:fill="auto"/>
          </w:tcPr>
          <w:p w14:paraId="49D4CA23" w14:textId="75719657" w:rsidR="0090030B" w:rsidRPr="006278BE" w:rsidRDefault="0090030B" w:rsidP="0090030B">
            <w:r w:rsidRPr="006278BE">
              <w:t>3.462</w:t>
            </w:r>
          </w:p>
        </w:tc>
        <w:tc>
          <w:tcPr>
            <w:tcW w:w="0" w:type="dxa"/>
            <w:tcBorders>
              <w:top w:val="nil"/>
              <w:left w:val="nil"/>
              <w:bottom w:val="single" w:sz="4" w:space="0" w:color="auto"/>
              <w:right w:val="single" w:sz="4" w:space="0" w:color="auto"/>
            </w:tcBorders>
            <w:shd w:val="clear" w:color="auto" w:fill="auto"/>
          </w:tcPr>
          <w:p w14:paraId="035B8DAA" w14:textId="4DC9D799" w:rsidR="0090030B" w:rsidRPr="006278BE" w:rsidRDefault="0090030B" w:rsidP="0090030B">
            <w:r w:rsidRPr="006278BE">
              <w:t>3.462</w:t>
            </w:r>
          </w:p>
        </w:tc>
        <w:tc>
          <w:tcPr>
            <w:tcW w:w="0" w:type="dxa"/>
            <w:tcBorders>
              <w:top w:val="nil"/>
              <w:left w:val="nil"/>
              <w:bottom w:val="single" w:sz="4" w:space="0" w:color="auto"/>
              <w:right w:val="single" w:sz="4" w:space="0" w:color="auto"/>
            </w:tcBorders>
            <w:shd w:val="clear" w:color="auto" w:fill="auto"/>
          </w:tcPr>
          <w:p w14:paraId="6A566A47" w14:textId="4A2B14C1" w:rsidR="0090030B" w:rsidRPr="006278BE" w:rsidRDefault="0090030B" w:rsidP="0090030B">
            <w:r w:rsidRPr="006278BE">
              <w:t>3.462</w:t>
            </w:r>
          </w:p>
        </w:tc>
        <w:tc>
          <w:tcPr>
            <w:tcW w:w="0" w:type="dxa"/>
            <w:tcBorders>
              <w:top w:val="nil"/>
              <w:left w:val="nil"/>
              <w:bottom w:val="single" w:sz="4" w:space="0" w:color="auto"/>
              <w:right w:val="single" w:sz="4" w:space="0" w:color="auto"/>
            </w:tcBorders>
            <w:shd w:val="clear" w:color="auto" w:fill="auto"/>
          </w:tcPr>
          <w:p w14:paraId="1038167D" w14:textId="23EA7387" w:rsidR="0090030B" w:rsidRPr="006278BE" w:rsidRDefault="0090030B" w:rsidP="0090030B">
            <w:r w:rsidRPr="006278BE">
              <w:t>3.462</w:t>
            </w:r>
          </w:p>
        </w:tc>
      </w:tr>
      <w:tr w:rsidR="0090030B" w:rsidRPr="006278BE" w14:paraId="64F301A5" w14:textId="77777777" w:rsidTr="000A6BA9">
        <w:trPr>
          <w:trHeight w:val="353"/>
        </w:trPr>
        <w:tc>
          <w:tcPr>
            <w:tcW w:w="0" w:type="dxa"/>
          </w:tcPr>
          <w:p w14:paraId="2F4905B9" w14:textId="77777777" w:rsidR="0090030B" w:rsidRPr="006278BE" w:rsidRDefault="0090030B" w:rsidP="0090030B">
            <w:r w:rsidRPr="006278BE">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7396DC42" w:rsidR="0090030B" w:rsidRPr="006278BE" w:rsidRDefault="0090030B" w:rsidP="0090030B">
            <w:r w:rsidRPr="006278BE">
              <w:t>5.258</w:t>
            </w:r>
          </w:p>
        </w:tc>
        <w:tc>
          <w:tcPr>
            <w:tcW w:w="0" w:type="dxa"/>
            <w:tcBorders>
              <w:top w:val="nil"/>
              <w:left w:val="nil"/>
              <w:bottom w:val="single" w:sz="4" w:space="0" w:color="auto"/>
              <w:right w:val="single" w:sz="4" w:space="0" w:color="auto"/>
            </w:tcBorders>
            <w:shd w:val="clear" w:color="auto" w:fill="auto"/>
          </w:tcPr>
          <w:p w14:paraId="40C6C780" w14:textId="1B24689A" w:rsidR="0090030B" w:rsidRPr="006278BE" w:rsidRDefault="0090030B" w:rsidP="0090030B">
            <w:r w:rsidRPr="006278BE">
              <w:t>5.258</w:t>
            </w:r>
          </w:p>
        </w:tc>
        <w:tc>
          <w:tcPr>
            <w:tcW w:w="0" w:type="dxa"/>
            <w:tcBorders>
              <w:top w:val="nil"/>
              <w:left w:val="nil"/>
              <w:bottom w:val="single" w:sz="4" w:space="0" w:color="auto"/>
              <w:right w:val="single" w:sz="4" w:space="0" w:color="auto"/>
            </w:tcBorders>
            <w:shd w:val="clear" w:color="auto" w:fill="auto"/>
          </w:tcPr>
          <w:p w14:paraId="24E04C73" w14:textId="1211D0BC" w:rsidR="0090030B" w:rsidRPr="006278BE" w:rsidRDefault="0090030B" w:rsidP="0090030B">
            <w:r w:rsidRPr="006278BE">
              <w:t>5.258</w:t>
            </w:r>
          </w:p>
        </w:tc>
        <w:tc>
          <w:tcPr>
            <w:tcW w:w="0" w:type="dxa"/>
            <w:tcBorders>
              <w:top w:val="nil"/>
              <w:left w:val="nil"/>
              <w:bottom w:val="single" w:sz="4" w:space="0" w:color="auto"/>
              <w:right w:val="single" w:sz="4" w:space="0" w:color="auto"/>
            </w:tcBorders>
            <w:shd w:val="clear" w:color="auto" w:fill="auto"/>
          </w:tcPr>
          <w:p w14:paraId="4BE18E2D" w14:textId="0F569FDE" w:rsidR="0090030B" w:rsidRPr="006278BE" w:rsidRDefault="0090030B" w:rsidP="0090030B">
            <w:r w:rsidRPr="006278BE">
              <w:t>5.258</w:t>
            </w:r>
          </w:p>
        </w:tc>
        <w:tc>
          <w:tcPr>
            <w:tcW w:w="0" w:type="dxa"/>
            <w:tcBorders>
              <w:top w:val="nil"/>
              <w:left w:val="nil"/>
              <w:bottom w:val="single" w:sz="4" w:space="0" w:color="auto"/>
              <w:right w:val="single" w:sz="4" w:space="0" w:color="auto"/>
            </w:tcBorders>
            <w:shd w:val="clear" w:color="auto" w:fill="auto"/>
          </w:tcPr>
          <w:p w14:paraId="2718293E" w14:textId="6B0C228A" w:rsidR="0090030B" w:rsidRPr="006278BE" w:rsidRDefault="0090030B" w:rsidP="0090030B">
            <w:r w:rsidRPr="006278BE">
              <w:t>5.258</w:t>
            </w:r>
          </w:p>
        </w:tc>
      </w:tr>
      <w:tr w:rsidR="0090030B" w:rsidRPr="006278BE" w14:paraId="7387CC0C" w14:textId="77777777" w:rsidTr="000A6BA9">
        <w:trPr>
          <w:trHeight w:val="353"/>
        </w:trPr>
        <w:tc>
          <w:tcPr>
            <w:tcW w:w="0" w:type="dxa"/>
          </w:tcPr>
          <w:p w14:paraId="5992F3C7" w14:textId="77777777" w:rsidR="0090030B" w:rsidRPr="006278BE" w:rsidRDefault="0090030B" w:rsidP="0090030B">
            <w:r w:rsidRPr="006278BE">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52B7006C" w:rsidR="0090030B" w:rsidRPr="006278BE" w:rsidRDefault="0090030B" w:rsidP="0090030B">
            <w:r w:rsidRPr="006278BE">
              <w:t>4.550</w:t>
            </w:r>
          </w:p>
        </w:tc>
        <w:tc>
          <w:tcPr>
            <w:tcW w:w="0" w:type="dxa"/>
            <w:tcBorders>
              <w:top w:val="nil"/>
              <w:left w:val="nil"/>
              <w:bottom w:val="single" w:sz="4" w:space="0" w:color="auto"/>
              <w:right w:val="single" w:sz="4" w:space="0" w:color="auto"/>
            </w:tcBorders>
            <w:shd w:val="clear" w:color="auto" w:fill="auto"/>
          </w:tcPr>
          <w:p w14:paraId="6E2FCD87" w14:textId="5419279D" w:rsidR="0090030B" w:rsidRPr="006278BE" w:rsidRDefault="0090030B" w:rsidP="0090030B">
            <w:r w:rsidRPr="006278BE">
              <w:t>4.550</w:t>
            </w:r>
          </w:p>
        </w:tc>
        <w:tc>
          <w:tcPr>
            <w:tcW w:w="0" w:type="dxa"/>
            <w:tcBorders>
              <w:top w:val="nil"/>
              <w:left w:val="nil"/>
              <w:bottom w:val="single" w:sz="4" w:space="0" w:color="auto"/>
              <w:right w:val="single" w:sz="4" w:space="0" w:color="auto"/>
            </w:tcBorders>
            <w:shd w:val="clear" w:color="auto" w:fill="auto"/>
          </w:tcPr>
          <w:p w14:paraId="3AECB7B1" w14:textId="0F020FA1" w:rsidR="0090030B" w:rsidRPr="006278BE" w:rsidRDefault="0090030B" w:rsidP="0090030B">
            <w:r w:rsidRPr="006278BE">
              <w:t>4.550</w:t>
            </w:r>
          </w:p>
        </w:tc>
        <w:tc>
          <w:tcPr>
            <w:tcW w:w="0" w:type="dxa"/>
            <w:tcBorders>
              <w:top w:val="nil"/>
              <w:left w:val="nil"/>
              <w:bottom w:val="single" w:sz="4" w:space="0" w:color="auto"/>
              <w:right w:val="single" w:sz="4" w:space="0" w:color="auto"/>
            </w:tcBorders>
            <w:shd w:val="clear" w:color="auto" w:fill="auto"/>
          </w:tcPr>
          <w:p w14:paraId="264FE0B0" w14:textId="6F1F11AF" w:rsidR="0090030B" w:rsidRPr="006278BE" w:rsidRDefault="0090030B" w:rsidP="0090030B">
            <w:r w:rsidRPr="006278BE">
              <w:t>4.550</w:t>
            </w:r>
          </w:p>
        </w:tc>
        <w:tc>
          <w:tcPr>
            <w:tcW w:w="0" w:type="dxa"/>
            <w:tcBorders>
              <w:top w:val="nil"/>
              <w:left w:val="nil"/>
              <w:bottom w:val="single" w:sz="4" w:space="0" w:color="auto"/>
              <w:right w:val="single" w:sz="4" w:space="0" w:color="auto"/>
            </w:tcBorders>
            <w:shd w:val="clear" w:color="auto" w:fill="auto"/>
          </w:tcPr>
          <w:p w14:paraId="616B7C2E" w14:textId="24A1825B" w:rsidR="0090030B" w:rsidRPr="006278BE" w:rsidRDefault="0090030B" w:rsidP="0090030B">
            <w:r w:rsidRPr="006278BE">
              <w:t>4.550</w:t>
            </w:r>
          </w:p>
        </w:tc>
      </w:tr>
      <w:tr w:rsidR="0090030B" w:rsidRPr="006278BE" w14:paraId="7361C023" w14:textId="77777777" w:rsidTr="000A6BA9">
        <w:trPr>
          <w:trHeight w:val="353"/>
        </w:trPr>
        <w:tc>
          <w:tcPr>
            <w:tcW w:w="0" w:type="dxa"/>
          </w:tcPr>
          <w:p w14:paraId="3BABD24F" w14:textId="77777777" w:rsidR="0090030B" w:rsidRPr="006278BE" w:rsidRDefault="0090030B" w:rsidP="0090030B">
            <w:r w:rsidRPr="006278BE">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5CA9ADA3" w:rsidR="0090030B" w:rsidRPr="006278BE" w:rsidRDefault="0090030B" w:rsidP="0090030B">
            <w:r w:rsidRPr="006278BE">
              <w:t>4.708</w:t>
            </w:r>
          </w:p>
        </w:tc>
        <w:tc>
          <w:tcPr>
            <w:tcW w:w="0" w:type="dxa"/>
            <w:tcBorders>
              <w:top w:val="nil"/>
              <w:left w:val="nil"/>
              <w:bottom w:val="single" w:sz="4" w:space="0" w:color="auto"/>
              <w:right w:val="single" w:sz="4" w:space="0" w:color="auto"/>
            </w:tcBorders>
            <w:shd w:val="clear" w:color="auto" w:fill="auto"/>
          </w:tcPr>
          <w:p w14:paraId="7E455C26" w14:textId="187771E0" w:rsidR="0090030B" w:rsidRPr="006278BE" w:rsidRDefault="0090030B" w:rsidP="0090030B">
            <w:r w:rsidRPr="006278BE">
              <w:t>4.708</w:t>
            </w:r>
          </w:p>
        </w:tc>
        <w:tc>
          <w:tcPr>
            <w:tcW w:w="0" w:type="dxa"/>
            <w:tcBorders>
              <w:top w:val="nil"/>
              <w:left w:val="nil"/>
              <w:bottom w:val="single" w:sz="4" w:space="0" w:color="auto"/>
              <w:right w:val="single" w:sz="4" w:space="0" w:color="auto"/>
            </w:tcBorders>
            <w:shd w:val="clear" w:color="auto" w:fill="auto"/>
          </w:tcPr>
          <w:p w14:paraId="45ED0DF9" w14:textId="0BB37098" w:rsidR="0090030B" w:rsidRPr="006278BE" w:rsidRDefault="0090030B" w:rsidP="0090030B">
            <w:r w:rsidRPr="006278BE">
              <w:t>4.708</w:t>
            </w:r>
          </w:p>
        </w:tc>
        <w:tc>
          <w:tcPr>
            <w:tcW w:w="0" w:type="dxa"/>
            <w:tcBorders>
              <w:top w:val="nil"/>
              <w:left w:val="nil"/>
              <w:bottom w:val="single" w:sz="4" w:space="0" w:color="auto"/>
              <w:right w:val="single" w:sz="4" w:space="0" w:color="auto"/>
            </w:tcBorders>
            <w:shd w:val="clear" w:color="auto" w:fill="auto"/>
          </w:tcPr>
          <w:p w14:paraId="323DE026" w14:textId="7806DA50" w:rsidR="0090030B" w:rsidRPr="006278BE" w:rsidRDefault="0090030B" w:rsidP="0090030B">
            <w:r w:rsidRPr="006278BE">
              <w:t>4.708</w:t>
            </w:r>
          </w:p>
        </w:tc>
        <w:tc>
          <w:tcPr>
            <w:tcW w:w="0" w:type="dxa"/>
            <w:tcBorders>
              <w:top w:val="nil"/>
              <w:left w:val="nil"/>
              <w:bottom w:val="single" w:sz="4" w:space="0" w:color="auto"/>
              <w:right w:val="single" w:sz="4" w:space="0" w:color="auto"/>
            </w:tcBorders>
            <w:shd w:val="clear" w:color="auto" w:fill="auto"/>
          </w:tcPr>
          <w:p w14:paraId="0ACCF1B7" w14:textId="17A23CC5" w:rsidR="0090030B" w:rsidRPr="006278BE" w:rsidRDefault="0090030B" w:rsidP="0090030B">
            <w:r w:rsidRPr="006278BE">
              <w:t>4.708</w:t>
            </w:r>
          </w:p>
        </w:tc>
      </w:tr>
      <w:tr w:rsidR="0090030B" w:rsidRPr="006278BE" w14:paraId="4D4C6AA1" w14:textId="77777777" w:rsidTr="000A6BA9">
        <w:trPr>
          <w:trHeight w:val="353"/>
        </w:trPr>
        <w:tc>
          <w:tcPr>
            <w:tcW w:w="0" w:type="dxa"/>
          </w:tcPr>
          <w:p w14:paraId="0814E392" w14:textId="77777777" w:rsidR="0090030B" w:rsidRPr="006278BE" w:rsidRDefault="0090030B" w:rsidP="0090030B">
            <w:r w:rsidRPr="006278BE">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5588742D" w:rsidR="0090030B" w:rsidRPr="006278BE" w:rsidRDefault="0090030B" w:rsidP="0090030B">
            <w:r w:rsidRPr="006278BE">
              <w:t>7.350</w:t>
            </w:r>
          </w:p>
        </w:tc>
        <w:tc>
          <w:tcPr>
            <w:tcW w:w="0" w:type="dxa"/>
            <w:tcBorders>
              <w:top w:val="nil"/>
              <w:left w:val="nil"/>
              <w:bottom w:val="single" w:sz="4" w:space="0" w:color="auto"/>
              <w:right w:val="single" w:sz="4" w:space="0" w:color="auto"/>
            </w:tcBorders>
            <w:shd w:val="clear" w:color="auto" w:fill="auto"/>
          </w:tcPr>
          <w:p w14:paraId="3C79F809" w14:textId="4EB10AC5" w:rsidR="0090030B" w:rsidRPr="006278BE" w:rsidRDefault="0090030B" w:rsidP="0090030B">
            <w:r w:rsidRPr="006278BE">
              <w:t>7.350</w:t>
            </w:r>
          </w:p>
        </w:tc>
        <w:tc>
          <w:tcPr>
            <w:tcW w:w="0" w:type="dxa"/>
            <w:tcBorders>
              <w:top w:val="nil"/>
              <w:left w:val="nil"/>
              <w:bottom w:val="single" w:sz="4" w:space="0" w:color="auto"/>
              <w:right w:val="single" w:sz="4" w:space="0" w:color="auto"/>
            </w:tcBorders>
            <w:shd w:val="clear" w:color="auto" w:fill="auto"/>
          </w:tcPr>
          <w:p w14:paraId="2E2D47F7" w14:textId="35DE5163" w:rsidR="0090030B" w:rsidRPr="006278BE" w:rsidRDefault="0090030B" w:rsidP="0090030B">
            <w:r w:rsidRPr="006278BE">
              <w:t>7.350</w:t>
            </w:r>
          </w:p>
        </w:tc>
        <w:tc>
          <w:tcPr>
            <w:tcW w:w="0" w:type="dxa"/>
            <w:tcBorders>
              <w:top w:val="nil"/>
              <w:left w:val="nil"/>
              <w:bottom w:val="single" w:sz="4" w:space="0" w:color="auto"/>
              <w:right w:val="single" w:sz="4" w:space="0" w:color="auto"/>
            </w:tcBorders>
            <w:shd w:val="clear" w:color="auto" w:fill="auto"/>
          </w:tcPr>
          <w:p w14:paraId="1A2E8847" w14:textId="6B07EE18" w:rsidR="0090030B" w:rsidRPr="006278BE" w:rsidRDefault="0090030B" w:rsidP="0090030B">
            <w:r w:rsidRPr="006278BE">
              <w:t>7.350</w:t>
            </w:r>
          </w:p>
        </w:tc>
        <w:tc>
          <w:tcPr>
            <w:tcW w:w="0" w:type="dxa"/>
            <w:tcBorders>
              <w:top w:val="nil"/>
              <w:left w:val="nil"/>
              <w:bottom w:val="single" w:sz="4" w:space="0" w:color="auto"/>
              <w:right w:val="single" w:sz="4" w:space="0" w:color="auto"/>
            </w:tcBorders>
            <w:shd w:val="clear" w:color="auto" w:fill="auto"/>
          </w:tcPr>
          <w:p w14:paraId="062ED274" w14:textId="5A67201F" w:rsidR="0090030B" w:rsidRPr="006278BE" w:rsidRDefault="0090030B" w:rsidP="0090030B">
            <w:r w:rsidRPr="006278BE">
              <w:t>7.350</w:t>
            </w:r>
          </w:p>
        </w:tc>
      </w:tr>
      <w:tr w:rsidR="0090030B" w:rsidRPr="006278BE" w14:paraId="79B6130F" w14:textId="77777777" w:rsidTr="000A6BA9">
        <w:trPr>
          <w:trHeight w:val="353"/>
        </w:trPr>
        <w:tc>
          <w:tcPr>
            <w:tcW w:w="0" w:type="dxa"/>
          </w:tcPr>
          <w:p w14:paraId="07A38F10" w14:textId="77777777" w:rsidR="0090030B" w:rsidRPr="006278BE" w:rsidRDefault="0090030B" w:rsidP="0090030B">
            <w:r w:rsidRPr="006278BE">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0895C656" w:rsidR="0090030B" w:rsidRPr="006278BE" w:rsidRDefault="0090030B" w:rsidP="0090030B">
            <w:r w:rsidRPr="006278BE">
              <w:t>4.995</w:t>
            </w:r>
          </w:p>
        </w:tc>
        <w:tc>
          <w:tcPr>
            <w:tcW w:w="0" w:type="dxa"/>
            <w:tcBorders>
              <w:top w:val="nil"/>
              <w:left w:val="nil"/>
              <w:bottom w:val="single" w:sz="4" w:space="0" w:color="auto"/>
              <w:right w:val="single" w:sz="4" w:space="0" w:color="auto"/>
            </w:tcBorders>
            <w:shd w:val="clear" w:color="auto" w:fill="auto"/>
          </w:tcPr>
          <w:p w14:paraId="1F6A977F" w14:textId="47EC1622" w:rsidR="0090030B" w:rsidRPr="006278BE" w:rsidRDefault="0090030B" w:rsidP="0090030B">
            <w:r w:rsidRPr="006278BE">
              <w:t>4.995</w:t>
            </w:r>
          </w:p>
        </w:tc>
        <w:tc>
          <w:tcPr>
            <w:tcW w:w="0" w:type="dxa"/>
            <w:tcBorders>
              <w:top w:val="nil"/>
              <w:left w:val="nil"/>
              <w:bottom w:val="single" w:sz="4" w:space="0" w:color="auto"/>
              <w:right w:val="single" w:sz="4" w:space="0" w:color="auto"/>
            </w:tcBorders>
            <w:shd w:val="clear" w:color="auto" w:fill="auto"/>
          </w:tcPr>
          <w:p w14:paraId="57429BEE" w14:textId="46C4B4A2" w:rsidR="0090030B" w:rsidRPr="006278BE" w:rsidRDefault="0090030B" w:rsidP="0090030B">
            <w:r w:rsidRPr="006278BE">
              <w:t>4.995</w:t>
            </w:r>
          </w:p>
        </w:tc>
        <w:tc>
          <w:tcPr>
            <w:tcW w:w="0" w:type="dxa"/>
            <w:tcBorders>
              <w:top w:val="nil"/>
              <w:left w:val="nil"/>
              <w:bottom w:val="single" w:sz="4" w:space="0" w:color="auto"/>
              <w:right w:val="single" w:sz="4" w:space="0" w:color="auto"/>
            </w:tcBorders>
            <w:shd w:val="clear" w:color="auto" w:fill="auto"/>
          </w:tcPr>
          <w:p w14:paraId="3164ED87" w14:textId="0D1E69FB" w:rsidR="0090030B" w:rsidRPr="006278BE" w:rsidRDefault="0090030B" w:rsidP="0090030B">
            <w:r w:rsidRPr="006278BE">
              <w:t>4.995</w:t>
            </w:r>
          </w:p>
        </w:tc>
        <w:tc>
          <w:tcPr>
            <w:tcW w:w="0" w:type="dxa"/>
            <w:tcBorders>
              <w:top w:val="nil"/>
              <w:left w:val="nil"/>
              <w:bottom w:val="single" w:sz="4" w:space="0" w:color="auto"/>
              <w:right w:val="single" w:sz="4" w:space="0" w:color="auto"/>
            </w:tcBorders>
            <w:shd w:val="clear" w:color="auto" w:fill="auto"/>
          </w:tcPr>
          <w:p w14:paraId="07F91562" w14:textId="0B2E8303" w:rsidR="0090030B" w:rsidRPr="006278BE" w:rsidRDefault="0090030B" w:rsidP="0090030B">
            <w:r w:rsidRPr="006278BE">
              <w:t>4.995</w:t>
            </w:r>
          </w:p>
        </w:tc>
      </w:tr>
      <w:tr w:rsidR="0090030B" w:rsidRPr="006278BE" w14:paraId="742C4D7A" w14:textId="77777777" w:rsidTr="000A6BA9">
        <w:trPr>
          <w:trHeight w:val="353"/>
        </w:trPr>
        <w:tc>
          <w:tcPr>
            <w:tcW w:w="0" w:type="dxa"/>
          </w:tcPr>
          <w:p w14:paraId="59062B12" w14:textId="77777777" w:rsidR="0090030B" w:rsidRPr="006278BE" w:rsidRDefault="0090030B" w:rsidP="0090030B">
            <w:r w:rsidRPr="006278BE">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3F7B41D2" w:rsidR="0090030B" w:rsidRPr="006278BE" w:rsidRDefault="0090030B" w:rsidP="0090030B">
            <w:r w:rsidRPr="006278BE">
              <w:t>5.558</w:t>
            </w:r>
          </w:p>
        </w:tc>
        <w:tc>
          <w:tcPr>
            <w:tcW w:w="0" w:type="dxa"/>
            <w:tcBorders>
              <w:top w:val="nil"/>
              <w:left w:val="nil"/>
              <w:bottom w:val="single" w:sz="4" w:space="0" w:color="auto"/>
              <w:right w:val="single" w:sz="4" w:space="0" w:color="auto"/>
            </w:tcBorders>
            <w:shd w:val="clear" w:color="auto" w:fill="auto"/>
          </w:tcPr>
          <w:p w14:paraId="4A0B5849" w14:textId="62C4860C" w:rsidR="0090030B" w:rsidRPr="006278BE" w:rsidRDefault="0090030B" w:rsidP="0090030B">
            <w:r w:rsidRPr="006278BE">
              <w:t>5.558</w:t>
            </w:r>
          </w:p>
        </w:tc>
        <w:tc>
          <w:tcPr>
            <w:tcW w:w="0" w:type="dxa"/>
            <w:tcBorders>
              <w:top w:val="nil"/>
              <w:left w:val="nil"/>
              <w:bottom w:val="single" w:sz="4" w:space="0" w:color="auto"/>
              <w:right w:val="single" w:sz="4" w:space="0" w:color="auto"/>
            </w:tcBorders>
            <w:shd w:val="clear" w:color="auto" w:fill="auto"/>
          </w:tcPr>
          <w:p w14:paraId="3046C49C" w14:textId="3DB846FD" w:rsidR="0090030B" w:rsidRPr="006278BE" w:rsidRDefault="0090030B" w:rsidP="0090030B">
            <w:r w:rsidRPr="006278BE">
              <w:t>5.558</w:t>
            </w:r>
          </w:p>
        </w:tc>
        <w:tc>
          <w:tcPr>
            <w:tcW w:w="0" w:type="dxa"/>
            <w:tcBorders>
              <w:top w:val="nil"/>
              <w:left w:val="nil"/>
              <w:bottom w:val="single" w:sz="4" w:space="0" w:color="auto"/>
              <w:right w:val="single" w:sz="4" w:space="0" w:color="auto"/>
            </w:tcBorders>
            <w:shd w:val="clear" w:color="auto" w:fill="auto"/>
          </w:tcPr>
          <w:p w14:paraId="25F15137" w14:textId="3DBEC8E4" w:rsidR="0090030B" w:rsidRPr="006278BE" w:rsidRDefault="0090030B" w:rsidP="0090030B">
            <w:r w:rsidRPr="006278BE">
              <w:t>5.558</w:t>
            </w:r>
          </w:p>
        </w:tc>
        <w:tc>
          <w:tcPr>
            <w:tcW w:w="0" w:type="dxa"/>
            <w:tcBorders>
              <w:top w:val="nil"/>
              <w:left w:val="nil"/>
              <w:bottom w:val="single" w:sz="4" w:space="0" w:color="auto"/>
              <w:right w:val="single" w:sz="4" w:space="0" w:color="auto"/>
            </w:tcBorders>
            <w:shd w:val="clear" w:color="auto" w:fill="auto"/>
          </w:tcPr>
          <w:p w14:paraId="35C57BD4" w14:textId="03E3DB2D" w:rsidR="0090030B" w:rsidRPr="006278BE" w:rsidRDefault="0090030B" w:rsidP="0090030B">
            <w:r w:rsidRPr="006278BE">
              <w:t>5.558</w:t>
            </w:r>
          </w:p>
        </w:tc>
      </w:tr>
      <w:tr w:rsidR="0090030B" w:rsidRPr="006278BE" w14:paraId="5F3107A9" w14:textId="77777777" w:rsidTr="000A6BA9">
        <w:trPr>
          <w:trHeight w:val="353"/>
        </w:trPr>
        <w:tc>
          <w:tcPr>
            <w:tcW w:w="0" w:type="dxa"/>
          </w:tcPr>
          <w:p w14:paraId="62A53CE0" w14:textId="77777777" w:rsidR="0090030B" w:rsidRPr="006278BE" w:rsidRDefault="0090030B" w:rsidP="0090030B">
            <w:r w:rsidRPr="006278BE">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7CD55023" w:rsidR="0090030B" w:rsidRPr="006278BE" w:rsidRDefault="0090030B" w:rsidP="0090030B">
            <w:r w:rsidRPr="006278BE">
              <w:t>3.729</w:t>
            </w:r>
          </w:p>
        </w:tc>
        <w:tc>
          <w:tcPr>
            <w:tcW w:w="0" w:type="dxa"/>
            <w:tcBorders>
              <w:top w:val="nil"/>
              <w:left w:val="nil"/>
              <w:bottom w:val="single" w:sz="4" w:space="0" w:color="auto"/>
              <w:right w:val="single" w:sz="4" w:space="0" w:color="auto"/>
            </w:tcBorders>
            <w:shd w:val="clear" w:color="auto" w:fill="auto"/>
          </w:tcPr>
          <w:p w14:paraId="16E427BD" w14:textId="523205EA" w:rsidR="0090030B" w:rsidRPr="006278BE" w:rsidRDefault="0090030B" w:rsidP="0090030B">
            <w:r w:rsidRPr="006278BE">
              <w:t>3.729</w:t>
            </w:r>
          </w:p>
        </w:tc>
        <w:tc>
          <w:tcPr>
            <w:tcW w:w="0" w:type="dxa"/>
            <w:tcBorders>
              <w:top w:val="nil"/>
              <w:left w:val="nil"/>
              <w:bottom w:val="single" w:sz="4" w:space="0" w:color="auto"/>
              <w:right w:val="single" w:sz="4" w:space="0" w:color="auto"/>
            </w:tcBorders>
            <w:shd w:val="clear" w:color="auto" w:fill="auto"/>
          </w:tcPr>
          <w:p w14:paraId="49D53089" w14:textId="4C8FCB40" w:rsidR="0090030B" w:rsidRPr="006278BE" w:rsidRDefault="0090030B" w:rsidP="0090030B">
            <w:r w:rsidRPr="006278BE">
              <w:t>3.729</w:t>
            </w:r>
          </w:p>
        </w:tc>
        <w:tc>
          <w:tcPr>
            <w:tcW w:w="0" w:type="dxa"/>
            <w:tcBorders>
              <w:top w:val="nil"/>
              <w:left w:val="nil"/>
              <w:bottom w:val="single" w:sz="4" w:space="0" w:color="auto"/>
              <w:right w:val="single" w:sz="4" w:space="0" w:color="auto"/>
            </w:tcBorders>
            <w:shd w:val="clear" w:color="auto" w:fill="auto"/>
          </w:tcPr>
          <w:p w14:paraId="12B3DE6D" w14:textId="02CE0801" w:rsidR="0090030B" w:rsidRPr="006278BE" w:rsidRDefault="0090030B" w:rsidP="0090030B">
            <w:r w:rsidRPr="006278BE">
              <w:t>3.729</w:t>
            </w:r>
          </w:p>
        </w:tc>
        <w:tc>
          <w:tcPr>
            <w:tcW w:w="0" w:type="dxa"/>
            <w:tcBorders>
              <w:top w:val="nil"/>
              <w:left w:val="nil"/>
              <w:bottom w:val="single" w:sz="4" w:space="0" w:color="auto"/>
              <w:right w:val="single" w:sz="4" w:space="0" w:color="auto"/>
            </w:tcBorders>
            <w:shd w:val="clear" w:color="auto" w:fill="auto"/>
          </w:tcPr>
          <w:p w14:paraId="1968A93B" w14:textId="1EB746E9" w:rsidR="0090030B" w:rsidRPr="006278BE" w:rsidRDefault="0090030B" w:rsidP="0090030B">
            <w:r w:rsidRPr="006278BE">
              <w:t>3.729</w:t>
            </w:r>
          </w:p>
        </w:tc>
      </w:tr>
      <w:tr w:rsidR="0090030B" w:rsidRPr="006278BE" w14:paraId="082791E2" w14:textId="77777777" w:rsidTr="000A6BA9">
        <w:trPr>
          <w:trHeight w:val="353"/>
        </w:trPr>
        <w:tc>
          <w:tcPr>
            <w:tcW w:w="0" w:type="dxa"/>
          </w:tcPr>
          <w:p w14:paraId="76FFC651" w14:textId="77777777" w:rsidR="0090030B" w:rsidRPr="006278BE" w:rsidRDefault="0090030B" w:rsidP="0090030B">
            <w:r w:rsidRPr="006278BE">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376524E5" w:rsidR="0090030B" w:rsidRPr="006278BE" w:rsidRDefault="0090030B" w:rsidP="0090030B">
            <w:r w:rsidRPr="006278BE">
              <w:t>7.030</w:t>
            </w:r>
          </w:p>
        </w:tc>
        <w:tc>
          <w:tcPr>
            <w:tcW w:w="0" w:type="dxa"/>
            <w:tcBorders>
              <w:top w:val="nil"/>
              <w:left w:val="nil"/>
              <w:bottom w:val="single" w:sz="4" w:space="0" w:color="auto"/>
              <w:right w:val="single" w:sz="4" w:space="0" w:color="auto"/>
            </w:tcBorders>
            <w:shd w:val="clear" w:color="auto" w:fill="auto"/>
          </w:tcPr>
          <w:p w14:paraId="2C1A4394" w14:textId="001FF823" w:rsidR="0090030B" w:rsidRPr="006278BE" w:rsidRDefault="0090030B" w:rsidP="0090030B">
            <w:r w:rsidRPr="006278BE">
              <w:t>7.030</w:t>
            </w:r>
          </w:p>
        </w:tc>
        <w:tc>
          <w:tcPr>
            <w:tcW w:w="0" w:type="dxa"/>
            <w:tcBorders>
              <w:top w:val="nil"/>
              <w:left w:val="nil"/>
              <w:bottom w:val="single" w:sz="4" w:space="0" w:color="auto"/>
              <w:right w:val="single" w:sz="4" w:space="0" w:color="auto"/>
            </w:tcBorders>
            <w:shd w:val="clear" w:color="auto" w:fill="auto"/>
          </w:tcPr>
          <w:p w14:paraId="069F5AA3" w14:textId="54359CCE" w:rsidR="0090030B" w:rsidRPr="006278BE" w:rsidRDefault="0090030B" w:rsidP="0090030B">
            <w:r w:rsidRPr="006278BE">
              <w:t>7.030</w:t>
            </w:r>
          </w:p>
        </w:tc>
        <w:tc>
          <w:tcPr>
            <w:tcW w:w="0" w:type="dxa"/>
            <w:tcBorders>
              <w:top w:val="nil"/>
              <w:left w:val="nil"/>
              <w:bottom w:val="single" w:sz="4" w:space="0" w:color="auto"/>
              <w:right w:val="single" w:sz="4" w:space="0" w:color="auto"/>
            </w:tcBorders>
            <w:shd w:val="clear" w:color="auto" w:fill="auto"/>
          </w:tcPr>
          <w:p w14:paraId="2A64D8D6" w14:textId="0C37A28F" w:rsidR="0090030B" w:rsidRPr="006278BE" w:rsidRDefault="0090030B" w:rsidP="0090030B">
            <w:r w:rsidRPr="006278BE">
              <w:t>7.030</w:t>
            </w:r>
          </w:p>
        </w:tc>
        <w:tc>
          <w:tcPr>
            <w:tcW w:w="0" w:type="dxa"/>
            <w:tcBorders>
              <w:top w:val="nil"/>
              <w:left w:val="nil"/>
              <w:bottom w:val="single" w:sz="4" w:space="0" w:color="auto"/>
              <w:right w:val="single" w:sz="4" w:space="0" w:color="auto"/>
            </w:tcBorders>
            <w:shd w:val="clear" w:color="auto" w:fill="auto"/>
          </w:tcPr>
          <w:p w14:paraId="79DF575D" w14:textId="117781D7" w:rsidR="0090030B" w:rsidRPr="006278BE" w:rsidRDefault="0090030B" w:rsidP="0090030B">
            <w:r w:rsidRPr="006278BE">
              <w:t>7.030</w:t>
            </w:r>
          </w:p>
        </w:tc>
      </w:tr>
    </w:tbl>
    <w:p w14:paraId="711451C2" w14:textId="77777777" w:rsidR="001A2306" w:rsidRPr="006278BE" w:rsidRDefault="001A2306" w:rsidP="001A2306">
      <w:pPr>
        <w:pStyle w:val="AppendixHeading"/>
      </w:pPr>
    </w:p>
    <w:p w14:paraId="33916455" w14:textId="77777777" w:rsidR="001A2306" w:rsidRPr="006278BE" w:rsidRDefault="001A2306" w:rsidP="00837CE3">
      <w:pPr>
        <w:pStyle w:val="Caption"/>
      </w:pPr>
      <w:r w:rsidRPr="006278BE">
        <w:t>Maximum penalty in respect of the Connections Element of the Customer Satisfaction Survey (CMP</w:t>
      </w:r>
      <w:r w:rsidRPr="006278BE">
        <w:rPr>
          <w:rStyle w:val="Subscript"/>
        </w:rPr>
        <w:t>t</w:t>
      </w:r>
      <w:r w:rsidRPr="006278BE">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6278BE"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6278BE" w:rsidRDefault="001A2306" w:rsidP="00837CE3">
            <w:r w:rsidRPr="006278BE">
              <w:t>Licensee</w:t>
            </w:r>
          </w:p>
        </w:tc>
        <w:tc>
          <w:tcPr>
            <w:tcW w:w="1408" w:type="dxa"/>
          </w:tcPr>
          <w:p w14:paraId="2CC80824" w14:textId="77777777" w:rsidR="001A2306" w:rsidRPr="006278BE" w:rsidRDefault="001A2306" w:rsidP="00837CE3">
            <w:r w:rsidRPr="006278BE">
              <w:t>2023/24</w:t>
            </w:r>
          </w:p>
        </w:tc>
        <w:tc>
          <w:tcPr>
            <w:tcW w:w="1409" w:type="dxa"/>
          </w:tcPr>
          <w:p w14:paraId="10ED23EC" w14:textId="77777777" w:rsidR="001A2306" w:rsidRPr="006278BE" w:rsidRDefault="001A2306" w:rsidP="00837CE3">
            <w:r w:rsidRPr="006278BE">
              <w:t>2024/25</w:t>
            </w:r>
          </w:p>
        </w:tc>
        <w:tc>
          <w:tcPr>
            <w:tcW w:w="1408" w:type="dxa"/>
          </w:tcPr>
          <w:p w14:paraId="7487DC37" w14:textId="77777777" w:rsidR="001A2306" w:rsidRPr="006278BE" w:rsidRDefault="001A2306" w:rsidP="00837CE3">
            <w:r w:rsidRPr="006278BE">
              <w:t>2025/26</w:t>
            </w:r>
          </w:p>
        </w:tc>
        <w:tc>
          <w:tcPr>
            <w:tcW w:w="1409" w:type="dxa"/>
          </w:tcPr>
          <w:p w14:paraId="1B180EC3" w14:textId="77777777" w:rsidR="001A2306" w:rsidRPr="006278BE" w:rsidRDefault="001A2306" w:rsidP="00837CE3">
            <w:r w:rsidRPr="006278BE">
              <w:t>2026/27</w:t>
            </w:r>
          </w:p>
        </w:tc>
        <w:tc>
          <w:tcPr>
            <w:tcW w:w="1409" w:type="dxa"/>
          </w:tcPr>
          <w:p w14:paraId="04FB0E28" w14:textId="77777777" w:rsidR="001A2306" w:rsidRPr="006278BE" w:rsidRDefault="001A2306" w:rsidP="00837CE3">
            <w:r w:rsidRPr="006278BE">
              <w:t>2027/28</w:t>
            </w:r>
          </w:p>
        </w:tc>
      </w:tr>
      <w:tr w:rsidR="001A2306" w:rsidRPr="006278BE" w14:paraId="0D9C142A" w14:textId="77777777" w:rsidTr="00A75C46">
        <w:trPr>
          <w:trHeight w:val="213"/>
        </w:trPr>
        <w:tc>
          <w:tcPr>
            <w:tcW w:w="1126" w:type="dxa"/>
          </w:tcPr>
          <w:p w14:paraId="6E838632" w14:textId="77777777" w:rsidR="001A2306" w:rsidRPr="006278BE" w:rsidRDefault="001A2306" w:rsidP="00837CE3">
            <w:r w:rsidRPr="006278BE">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6278BE" w:rsidRDefault="001A2306" w:rsidP="00837CE3">
            <w:r w:rsidRPr="006278BE">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6278BE" w:rsidRDefault="001A2306" w:rsidP="00837CE3">
            <w:r w:rsidRPr="006278BE">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6278BE" w:rsidRDefault="001A2306" w:rsidP="00837CE3">
            <w:r w:rsidRPr="006278BE">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6278BE" w:rsidRDefault="001A2306" w:rsidP="00837CE3">
            <w:r w:rsidRPr="006278BE">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6278BE" w:rsidRDefault="001A2306" w:rsidP="00837CE3">
            <w:r w:rsidRPr="006278BE">
              <w:t>1.745</w:t>
            </w:r>
          </w:p>
        </w:tc>
      </w:tr>
      <w:tr w:rsidR="001A2306" w:rsidRPr="006278BE" w14:paraId="7B5AFF9B" w14:textId="77777777" w:rsidTr="00A75C46">
        <w:trPr>
          <w:trHeight w:val="213"/>
        </w:trPr>
        <w:tc>
          <w:tcPr>
            <w:tcW w:w="1126" w:type="dxa"/>
          </w:tcPr>
          <w:p w14:paraId="37BE4728" w14:textId="77777777" w:rsidR="001A2306" w:rsidRPr="006278BE" w:rsidRDefault="001A2306" w:rsidP="00837CE3">
            <w:r w:rsidRPr="006278BE">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6278BE" w:rsidRDefault="001A2306" w:rsidP="00837CE3">
            <w:r w:rsidRPr="006278BE">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6278BE" w:rsidRDefault="001A2306" w:rsidP="00837CE3">
            <w:r w:rsidRPr="006278BE">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6278BE" w:rsidRDefault="001A2306" w:rsidP="00837CE3">
            <w:r w:rsidRPr="006278BE">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6278BE" w:rsidRDefault="001A2306" w:rsidP="00837CE3">
            <w:r w:rsidRPr="006278BE">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6278BE" w:rsidRDefault="001A2306" w:rsidP="00837CE3">
            <w:r w:rsidRPr="006278BE">
              <w:t>1.296</w:t>
            </w:r>
          </w:p>
        </w:tc>
      </w:tr>
      <w:tr w:rsidR="001A2306" w:rsidRPr="006278BE" w14:paraId="178DA3F2" w14:textId="77777777" w:rsidTr="00A75C46">
        <w:trPr>
          <w:trHeight w:val="213"/>
        </w:trPr>
        <w:tc>
          <w:tcPr>
            <w:tcW w:w="1126" w:type="dxa"/>
          </w:tcPr>
          <w:p w14:paraId="6D0CD591" w14:textId="77777777" w:rsidR="001A2306" w:rsidRPr="006278BE" w:rsidRDefault="001A2306" w:rsidP="00837CE3">
            <w:r w:rsidRPr="006278BE">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6278BE" w:rsidRDefault="001A2306" w:rsidP="00837CE3">
            <w:r w:rsidRPr="006278BE">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6278BE" w:rsidRDefault="001A2306" w:rsidP="00837CE3">
            <w:r w:rsidRPr="006278BE">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6278BE" w:rsidRDefault="001A2306" w:rsidP="00837CE3">
            <w:r w:rsidRPr="006278BE">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6278BE" w:rsidRDefault="001A2306" w:rsidP="00837CE3">
            <w:r w:rsidRPr="006278BE">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6278BE" w:rsidRDefault="001A2306" w:rsidP="00837CE3">
            <w:r w:rsidRPr="006278BE">
              <w:t>1.789</w:t>
            </w:r>
          </w:p>
        </w:tc>
      </w:tr>
      <w:tr w:rsidR="001A2306" w:rsidRPr="006278BE" w14:paraId="2C6B7C43" w14:textId="77777777" w:rsidTr="00A75C46">
        <w:trPr>
          <w:trHeight w:val="213"/>
        </w:trPr>
        <w:tc>
          <w:tcPr>
            <w:tcW w:w="1126" w:type="dxa"/>
          </w:tcPr>
          <w:p w14:paraId="2FD72F5D" w14:textId="77777777" w:rsidR="001A2306" w:rsidRPr="006278BE" w:rsidRDefault="001A2306" w:rsidP="00837CE3">
            <w:r w:rsidRPr="006278BE">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6278BE" w:rsidRDefault="001A2306" w:rsidP="00837CE3">
            <w:r w:rsidRPr="006278BE">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6278BE" w:rsidRDefault="001A2306" w:rsidP="00837CE3">
            <w:r w:rsidRPr="006278BE">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6278BE" w:rsidRDefault="001A2306" w:rsidP="00837CE3">
            <w:r w:rsidRPr="006278BE">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6278BE" w:rsidRDefault="001A2306" w:rsidP="00837CE3">
            <w:r w:rsidRPr="006278BE">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6278BE" w:rsidRDefault="001A2306" w:rsidP="00837CE3">
            <w:r w:rsidRPr="006278BE">
              <w:t>2.252</w:t>
            </w:r>
          </w:p>
        </w:tc>
      </w:tr>
      <w:tr w:rsidR="001A2306" w:rsidRPr="006278BE" w14:paraId="6133768F" w14:textId="77777777" w:rsidTr="00A75C46">
        <w:trPr>
          <w:trHeight w:val="213"/>
        </w:trPr>
        <w:tc>
          <w:tcPr>
            <w:tcW w:w="1126" w:type="dxa"/>
          </w:tcPr>
          <w:p w14:paraId="328AE850" w14:textId="77777777" w:rsidR="001A2306" w:rsidRPr="006278BE" w:rsidRDefault="001A2306" w:rsidP="00837CE3">
            <w:r w:rsidRPr="006278BE">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6278BE" w:rsidRDefault="001A2306" w:rsidP="00837CE3">
            <w:r w:rsidRPr="006278BE">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6278BE" w:rsidRDefault="001A2306" w:rsidP="00837CE3">
            <w:r w:rsidRPr="006278BE">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6278BE" w:rsidRDefault="001A2306" w:rsidP="00837CE3">
            <w:r w:rsidRPr="006278BE">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6278BE" w:rsidRDefault="001A2306" w:rsidP="00837CE3">
            <w:r w:rsidRPr="006278BE">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6278BE" w:rsidRDefault="001A2306" w:rsidP="00837CE3">
            <w:r w:rsidRPr="006278BE">
              <w:t>2.305</w:t>
            </w:r>
          </w:p>
        </w:tc>
      </w:tr>
      <w:tr w:rsidR="001A2306" w:rsidRPr="006278BE" w14:paraId="10ECDAD4" w14:textId="77777777" w:rsidTr="00A75C46">
        <w:trPr>
          <w:trHeight w:val="213"/>
        </w:trPr>
        <w:tc>
          <w:tcPr>
            <w:tcW w:w="1126" w:type="dxa"/>
          </w:tcPr>
          <w:p w14:paraId="0E583647" w14:textId="77777777" w:rsidR="001A2306" w:rsidRPr="006278BE" w:rsidRDefault="001A2306" w:rsidP="00837CE3">
            <w:r w:rsidRPr="006278BE">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6278BE" w:rsidRDefault="001A2306" w:rsidP="00837CE3">
            <w:r w:rsidRPr="006278BE">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6278BE" w:rsidRDefault="001A2306" w:rsidP="00837CE3">
            <w:r w:rsidRPr="006278BE">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6278BE" w:rsidRDefault="001A2306" w:rsidP="00837CE3">
            <w:r w:rsidRPr="006278BE">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6278BE" w:rsidRDefault="001A2306" w:rsidP="00837CE3">
            <w:r w:rsidRPr="006278BE">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6278BE" w:rsidRDefault="001A2306" w:rsidP="00837CE3">
            <w:r w:rsidRPr="006278BE">
              <w:t>1.152</w:t>
            </w:r>
          </w:p>
        </w:tc>
      </w:tr>
      <w:tr w:rsidR="001A2306" w:rsidRPr="006278BE" w14:paraId="21FD7CF2" w14:textId="77777777" w:rsidTr="00A75C46">
        <w:trPr>
          <w:trHeight w:val="213"/>
        </w:trPr>
        <w:tc>
          <w:tcPr>
            <w:tcW w:w="1126" w:type="dxa"/>
          </w:tcPr>
          <w:p w14:paraId="6993A1F3" w14:textId="77777777" w:rsidR="001A2306" w:rsidRPr="006278BE" w:rsidRDefault="001A2306" w:rsidP="00837CE3">
            <w:r w:rsidRPr="006278BE">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6278BE" w:rsidRDefault="001A2306" w:rsidP="00837CE3">
            <w:r w:rsidRPr="006278BE">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6278BE" w:rsidRDefault="001A2306" w:rsidP="00837CE3">
            <w:r w:rsidRPr="006278BE">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6278BE" w:rsidRDefault="001A2306" w:rsidP="00837CE3">
            <w:r w:rsidRPr="006278BE">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6278BE" w:rsidRDefault="001A2306" w:rsidP="00837CE3">
            <w:r w:rsidRPr="006278BE">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6278BE" w:rsidRDefault="001A2306" w:rsidP="00837CE3">
            <w:r w:rsidRPr="006278BE">
              <w:t>1.749</w:t>
            </w:r>
          </w:p>
        </w:tc>
      </w:tr>
      <w:tr w:rsidR="001A2306" w:rsidRPr="006278BE" w14:paraId="0352EBB0" w14:textId="77777777" w:rsidTr="00A75C46">
        <w:trPr>
          <w:trHeight w:val="213"/>
        </w:trPr>
        <w:tc>
          <w:tcPr>
            <w:tcW w:w="1126" w:type="dxa"/>
          </w:tcPr>
          <w:p w14:paraId="14AF0A83" w14:textId="77777777" w:rsidR="001A2306" w:rsidRPr="006278BE" w:rsidRDefault="001A2306" w:rsidP="00837CE3">
            <w:r w:rsidRPr="006278BE">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6278BE" w:rsidRDefault="001A2306" w:rsidP="00837CE3">
            <w:r w:rsidRPr="006278BE">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6278BE" w:rsidRDefault="001A2306" w:rsidP="00837CE3">
            <w:r w:rsidRPr="006278BE">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6278BE" w:rsidRDefault="001A2306" w:rsidP="00837CE3">
            <w:r w:rsidRPr="006278BE">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6278BE" w:rsidRDefault="001A2306" w:rsidP="00837CE3">
            <w:r w:rsidRPr="006278BE">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6278BE" w:rsidRDefault="001A2306" w:rsidP="00837CE3">
            <w:r w:rsidRPr="006278BE">
              <w:t>1.513</w:t>
            </w:r>
          </w:p>
        </w:tc>
      </w:tr>
      <w:tr w:rsidR="001A2306" w:rsidRPr="006278BE" w14:paraId="54AA194F" w14:textId="77777777" w:rsidTr="00A75C46">
        <w:trPr>
          <w:trHeight w:val="213"/>
        </w:trPr>
        <w:tc>
          <w:tcPr>
            <w:tcW w:w="1126" w:type="dxa"/>
          </w:tcPr>
          <w:p w14:paraId="1F287C4E" w14:textId="77777777" w:rsidR="001A2306" w:rsidRPr="006278BE" w:rsidRDefault="001A2306" w:rsidP="00837CE3">
            <w:r w:rsidRPr="006278BE">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6278BE" w:rsidRDefault="001A2306" w:rsidP="00837CE3">
            <w:r w:rsidRPr="006278BE">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6278BE" w:rsidRDefault="001A2306" w:rsidP="00837CE3">
            <w:r w:rsidRPr="006278BE">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6278BE" w:rsidRDefault="001A2306" w:rsidP="00837CE3">
            <w:r w:rsidRPr="006278BE">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6278BE" w:rsidRDefault="001A2306" w:rsidP="00837CE3">
            <w:r w:rsidRPr="006278BE">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6278BE" w:rsidRDefault="001A2306" w:rsidP="00837CE3">
            <w:r w:rsidRPr="006278BE">
              <w:t>1.566</w:t>
            </w:r>
          </w:p>
        </w:tc>
      </w:tr>
      <w:tr w:rsidR="001A2306" w:rsidRPr="006278BE" w14:paraId="66E79F6A" w14:textId="77777777" w:rsidTr="00A75C46">
        <w:trPr>
          <w:trHeight w:val="213"/>
        </w:trPr>
        <w:tc>
          <w:tcPr>
            <w:tcW w:w="1126" w:type="dxa"/>
          </w:tcPr>
          <w:p w14:paraId="1C99BC2D" w14:textId="77777777" w:rsidR="001A2306" w:rsidRPr="006278BE" w:rsidRDefault="001A2306" w:rsidP="00837CE3">
            <w:r w:rsidRPr="006278BE">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6278BE" w:rsidRDefault="001A2306" w:rsidP="00837CE3">
            <w:r w:rsidRPr="006278BE">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6278BE" w:rsidRDefault="001A2306" w:rsidP="00837CE3">
            <w:r w:rsidRPr="006278BE">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6278BE" w:rsidRDefault="001A2306" w:rsidP="00837CE3">
            <w:r w:rsidRPr="006278BE">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6278BE" w:rsidRDefault="001A2306" w:rsidP="00837CE3">
            <w:r w:rsidRPr="006278BE">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6278BE" w:rsidRDefault="001A2306" w:rsidP="00837CE3">
            <w:r w:rsidRPr="006278BE">
              <w:t>2.445</w:t>
            </w:r>
          </w:p>
        </w:tc>
      </w:tr>
      <w:tr w:rsidR="001A2306" w:rsidRPr="006278BE" w14:paraId="279449E4" w14:textId="77777777" w:rsidTr="00A75C46">
        <w:trPr>
          <w:trHeight w:val="213"/>
        </w:trPr>
        <w:tc>
          <w:tcPr>
            <w:tcW w:w="1126" w:type="dxa"/>
          </w:tcPr>
          <w:p w14:paraId="5EDB9F57" w14:textId="77777777" w:rsidR="001A2306" w:rsidRPr="006278BE" w:rsidRDefault="001A2306" w:rsidP="00837CE3">
            <w:r w:rsidRPr="006278BE">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6278BE" w:rsidRDefault="001A2306" w:rsidP="00837CE3">
            <w:r w:rsidRPr="006278BE">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6278BE" w:rsidRDefault="001A2306" w:rsidP="00837CE3">
            <w:r w:rsidRPr="006278BE">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6278BE" w:rsidRDefault="001A2306" w:rsidP="00837CE3">
            <w:r w:rsidRPr="006278BE">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6278BE" w:rsidRDefault="001A2306" w:rsidP="00837CE3">
            <w:r w:rsidRPr="006278BE">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6278BE" w:rsidRDefault="001A2306" w:rsidP="00837CE3">
            <w:r w:rsidRPr="006278BE">
              <w:t>1.661</w:t>
            </w:r>
          </w:p>
        </w:tc>
      </w:tr>
      <w:tr w:rsidR="001A2306" w:rsidRPr="006278BE" w14:paraId="7361C8E3" w14:textId="77777777" w:rsidTr="00A75C46">
        <w:trPr>
          <w:trHeight w:val="213"/>
        </w:trPr>
        <w:tc>
          <w:tcPr>
            <w:tcW w:w="1126" w:type="dxa"/>
          </w:tcPr>
          <w:p w14:paraId="7EE384DE" w14:textId="77777777" w:rsidR="001A2306" w:rsidRPr="006278BE" w:rsidRDefault="001A2306" w:rsidP="00837CE3">
            <w:r w:rsidRPr="006278BE">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6278BE" w:rsidRDefault="001A2306" w:rsidP="00837CE3">
            <w:r w:rsidRPr="006278BE">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6278BE" w:rsidRDefault="001A2306" w:rsidP="00837CE3">
            <w:r w:rsidRPr="006278BE">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6278BE" w:rsidRDefault="001A2306" w:rsidP="00837CE3">
            <w:r w:rsidRPr="006278BE">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6278BE" w:rsidRDefault="001A2306" w:rsidP="00837CE3">
            <w:r w:rsidRPr="006278BE">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6278BE" w:rsidRDefault="001A2306" w:rsidP="00837CE3">
            <w:r w:rsidRPr="006278BE">
              <w:t>1.849</w:t>
            </w:r>
          </w:p>
        </w:tc>
      </w:tr>
      <w:tr w:rsidR="001A2306" w:rsidRPr="006278BE" w14:paraId="18B53BB0" w14:textId="77777777" w:rsidTr="00A75C46">
        <w:trPr>
          <w:trHeight w:val="213"/>
        </w:trPr>
        <w:tc>
          <w:tcPr>
            <w:tcW w:w="1126" w:type="dxa"/>
          </w:tcPr>
          <w:p w14:paraId="0964AFBE" w14:textId="77777777" w:rsidR="001A2306" w:rsidRPr="006278BE" w:rsidRDefault="001A2306" w:rsidP="00837CE3">
            <w:r w:rsidRPr="006278BE">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6278BE" w:rsidRDefault="001A2306" w:rsidP="00837CE3">
            <w:r w:rsidRPr="006278BE">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6278BE" w:rsidRDefault="001A2306" w:rsidP="00837CE3">
            <w:r w:rsidRPr="006278BE">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6278BE" w:rsidRDefault="001A2306" w:rsidP="00837CE3">
            <w:r w:rsidRPr="006278BE">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6278BE" w:rsidRDefault="001A2306" w:rsidP="00837CE3">
            <w:r w:rsidRPr="006278BE">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6278BE" w:rsidRDefault="001A2306" w:rsidP="00837CE3">
            <w:r w:rsidRPr="006278BE">
              <w:t>1.240</w:t>
            </w:r>
          </w:p>
        </w:tc>
      </w:tr>
      <w:tr w:rsidR="001A2306" w:rsidRPr="006278BE" w14:paraId="0746D86C" w14:textId="77777777" w:rsidTr="00A75C46">
        <w:trPr>
          <w:trHeight w:val="213"/>
        </w:trPr>
        <w:tc>
          <w:tcPr>
            <w:tcW w:w="1126" w:type="dxa"/>
          </w:tcPr>
          <w:p w14:paraId="7BBF7D04" w14:textId="77777777" w:rsidR="001A2306" w:rsidRPr="006278BE" w:rsidRDefault="001A2306" w:rsidP="00837CE3">
            <w:r w:rsidRPr="006278BE">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6278BE" w:rsidRDefault="001A2306" w:rsidP="00837CE3">
            <w:r w:rsidRPr="006278BE">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6278BE" w:rsidRDefault="001A2306" w:rsidP="00837CE3">
            <w:r w:rsidRPr="006278BE">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6278BE" w:rsidRDefault="001A2306" w:rsidP="00837CE3">
            <w:r w:rsidRPr="006278BE">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6278BE" w:rsidRDefault="001A2306" w:rsidP="00837CE3">
            <w:r w:rsidRPr="006278BE">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6278BE" w:rsidRDefault="001A2306" w:rsidP="00837CE3">
            <w:r w:rsidRPr="006278BE">
              <w:t>2.338</w:t>
            </w:r>
          </w:p>
        </w:tc>
      </w:tr>
    </w:tbl>
    <w:p w14:paraId="43E950D2" w14:textId="77777777" w:rsidR="001A2306" w:rsidRPr="006278BE" w:rsidRDefault="001A2306" w:rsidP="001A2306">
      <w:pPr>
        <w:pStyle w:val="AppendixHeading"/>
      </w:pPr>
    </w:p>
    <w:p w14:paraId="68CE5ADC" w14:textId="77777777" w:rsidR="001A2306" w:rsidRPr="006278BE" w:rsidRDefault="001A2306" w:rsidP="00837CE3">
      <w:pPr>
        <w:pStyle w:val="Caption"/>
      </w:pPr>
      <w:r w:rsidRPr="006278BE">
        <w:t>Penalty incentive rate for the Connections Element of the Customer Satisfaction Survey (CPIR</w:t>
      </w:r>
      <w:r w:rsidRPr="006278BE">
        <w:rPr>
          <w:rStyle w:val="Subscript"/>
        </w:rPr>
        <w:t>t</w:t>
      </w:r>
      <w:r w:rsidRPr="006278BE">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6278BE"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6278BE" w:rsidRDefault="001A2306" w:rsidP="00837CE3">
            <w:r w:rsidRPr="006278BE">
              <w:t>Licensee</w:t>
            </w:r>
          </w:p>
        </w:tc>
        <w:tc>
          <w:tcPr>
            <w:tcW w:w="1533" w:type="dxa"/>
          </w:tcPr>
          <w:p w14:paraId="1142D665" w14:textId="77777777" w:rsidR="001A2306" w:rsidRPr="006278BE" w:rsidRDefault="001A2306" w:rsidP="00837CE3">
            <w:r w:rsidRPr="006278BE">
              <w:t>2023/24</w:t>
            </w:r>
          </w:p>
        </w:tc>
        <w:tc>
          <w:tcPr>
            <w:tcW w:w="1533" w:type="dxa"/>
          </w:tcPr>
          <w:p w14:paraId="4C278A93" w14:textId="77777777" w:rsidR="001A2306" w:rsidRPr="006278BE" w:rsidRDefault="001A2306" w:rsidP="00837CE3">
            <w:r w:rsidRPr="006278BE">
              <w:t>2024/25</w:t>
            </w:r>
          </w:p>
        </w:tc>
        <w:tc>
          <w:tcPr>
            <w:tcW w:w="1533" w:type="dxa"/>
          </w:tcPr>
          <w:p w14:paraId="23FC17D9" w14:textId="77777777" w:rsidR="001A2306" w:rsidRPr="006278BE" w:rsidRDefault="001A2306" w:rsidP="00837CE3">
            <w:r w:rsidRPr="006278BE">
              <w:t>2025/26</w:t>
            </w:r>
          </w:p>
        </w:tc>
        <w:tc>
          <w:tcPr>
            <w:tcW w:w="1533" w:type="dxa"/>
          </w:tcPr>
          <w:p w14:paraId="192BAFA2" w14:textId="77777777" w:rsidR="001A2306" w:rsidRPr="006278BE" w:rsidRDefault="001A2306" w:rsidP="00837CE3">
            <w:r w:rsidRPr="006278BE">
              <w:t>2026/27</w:t>
            </w:r>
          </w:p>
        </w:tc>
        <w:tc>
          <w:tcPr>
            <w:tcW w:w="1533" w:type="dxa"/>
          </w:tcPr>
          <w:p w14:paraId="3BFD9E7D" w14:textId="77777777" w:rsidR="001A2306" w:rsidRPr="006278BE" w:rsidRDefault="001A2306" w:rsidP="00837CE3">
            <w:r w:rsidRPr="006278BE">
              <w:t>2027/28</w:t>
            </w:r>
          </w:p>
        </w:tc>
      </w:tr>
      <w:tr w:rsidR="00F8456A" w:rsidRPr="006278BE" w14:paraId="310D15F5" w14:textId="77777777" w:rsidTr="000A6BA9">
        <w:trPr>
          <w:trHeight w:val="228"/>
        </w:trPr>
        <w:tc>
          <w:tcPr>
            <w:tcW w:w="0" w:type="dxa"/>
          </w:tcPr>
          <w:p w14:paraId="5BE840CA" w14:textId="77777777" w:rsidR="00F8456A" w:rsidRPr="006278BE" w:rsidRDefault="00F8456A" w:rsidP="00F8456A">
            <w:r w:rsidRPr="006278BE">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557ECCC4" w:rsidR="00F8456A" w:rsidRPr="006278BE" w:rsidRDefault="00F8456A" w:rsidP="00F8456A">
            <w:r w:rsidRPr="006278BE">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2FC31022" w:rsidR="00F8456A" w:rsidRPr="006278BE" w:rsidRDefault="00F8456A" w:rsidP="00F8456A">
            <w:r w:rsidRPr="006278BE">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0CE72A33" w:rsidR="00F8456A" w:rsidRPr="006278BE" w:rsidRDefault="00F8456A" w:rsidP="00F8456A">
            <w:r w:rsidRPr="006278BE">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1B500404" w:rsidR="00F8456A" w:rsidRPr="006278BE" w:rsidRDefault="00F8456A" w:rsidP="00F8456A">
            <w:r w:rsidRPr="006278BE">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6B6A213B" w:rsidR="00F8456A" w:rsidRPr="006278BE" w:rsidRDefault="00F8456A" w:rsidP="00F8456A">
            <w:r w:rsidRPr="006278BE">
              <w:t>5.246</w:t>
            </w:r>
          </w:p>
        </w:tc>
      </w:tr>
      <w:tr w:rsidR="00F8456A" w:rsidRPr="006278BE" w14:paraId="48BF185C" w14:textId="77777777" w:rsidTr="000A6BA9">
        <w:trPr>
          <w:trHeight w:val="228"/>
        </w:trPr>
        <w:tc>
          <w:tcPr>
            <w:tcW w:w="0" w:type="dxa"/>
          </w:tcPr>
          <w:p w14:paraId="5E102B06" w14:textId="77777777" w:rsidR="00F8456A" w:rsidRPr="006278BE" w:rsidRDefault="00F8456A" w:rsidP="00F8456A">
            <w:r w:rsidRPr="006278BE">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7DA41A7F" w:rsidR="00F8456A" w:rsidRPr="006278BE" w:rsidRDefault="00F8456A" w:rsidP="00F8456A">
            <w:r w:rsidRPr="006278BE">
              <w:t>3.898</w:t>
            </w:r>
          </w:p>
        </w:tc>
        <w:tc>
          <w:tcPr>
            <w:tcW w:w="0" w:type="dxa"/>
            <w:tcBorders>
              <w:top w:val="nil"/>
              <w:left w:val="nil"/>
              <w:bottom w:val="single" w:sz="4" w:space="0" w:color="auto"/>
              <w:right w:val="single" w:sz="4" w:space="0" w:color="auto"/>
            </w:tcBorders>
            <w:shd w:val="clear" w:color="auto" w:fill="auto"/>
          </w:tcPr>
          <w:p w14:paraId="5A78836A" w14:textId="685C1FC5" w:rsidR="00F8456A" w:rsidRPr="006278BE" w:rsidRDefault="00F8456A" w:rsidP="00F8456A">
            <w:r w:rsidRPr="006278BE">
              <w:t>3.898</w:t>
            </w:r>
          </w:p>
        </w:tc>
        <w:tc>
          <w:tcPr>
            <w:tcW w:w="0" w:type="dxa"/>
            <w:tcBorders>
              <w:top w:val="nil"/>
              <w:left w:val="nil"/>
              <w:bottom w:val="single" w:sz="4" w:space="0" w:color="auto"/>
              <w:right w:val="single" w:sz="4" w:space="0" w:color="auto"/>
            </w:tcBorders>
            <w:shd w:val="clear" w:color="auto" w:fill="auto"/>
          </w:tcPr>
          <w:p w14:paraId="5C56725E" w14:textId="59D4CA4D" w:rsidR="00F8456A" w:rsidRPr="006278BE" w:rsidRDefault="00F8456A" w:rsidP="00F8456A">
            <w:r w:rsidRPr="006278BE">
              <w:t>3.898</w:t>
            </w:r>
          </w:p>
        </w:tc>
        <w:tc>
          <w:tcPr>
            <w:tcW w:w="0" w:type="dxa"/>
            <w:tcBorders>
              <w:top w:val="nil"/>
              <w:left w:val="nil"/>
              <w:bottom w:val="single" w:sz="4" w:space="0" w:color="auto"/>
              <w:right w:val="single" w:sz="4" w:space="0" w:color="auto"/>
            </w:tcBorders>
            <w:shd w:val="clear" w:color="auto" w:fill="auto"/>
          </w:tcPr>
          <w:p w14:paraId="7B6E5976" w14:textId="6D4CBBED" w:rsidR="00F8456A" w:rsidRPr="006278BE" w:rsidRDefault="00F8456A" w:rsidP="00F8456A">
            <w:r w:rsidRPr="006278BE">
              <w:t>3.898</w:t>
            </w:r>
          </w:p>
        </w:tc>
        <w:tc>
          <w:tcPr>
            <w:tcW w:w="0" w:type="dxa"/>
            <w:tcBorders>
              <w:top w:val="nil"/>
              <w:left w:val="nil"/>
              <w:bottom w:val="single" w:sz="4" w:space="0" w:color="auto"/>
              <w:right w:val="single" w:sz="4" w:space="0" w:color="auto"/>
            </w:tcBorders>
            <w:shd w:val="clear" w:color="auto" w:fill="auto"/>
          </w:tcPr>
          <w:p w14:paraId="536AF17D" w14:textId="270677B1" w:rsidR="00F8456A" w:rsidRPr="006278BE" w:rsidRDefault="00F8456A" w:rsidP="00F8456A">
            <w:r w:rsidRPr="006278BE">
              <w:t>3.898</w:t>
            </w:r>
          </w:p>
        </w:tc>
      </w:tr>
      <w:tr w:rsidR="00F8456A" w:rsidRPr="006278BE" w14:paraId="1851A117" w14:textId="77777777" w:rsidTr="000A6BA9">
        <w:trPr>
          <w:trHeight w:val="228"/>
        </w:trPr>
        <w:tc>
          <w:tcPr>
            <w:tcW w:w="0" w:type="dxa"/>
          </w:tcPr>
          <w:p w14:paraId="661653FE" w14:textId="77777777" w:rsidR="00F8456A" w:rsidRPr="006278BE" w:rsidRDefault="00F8456A" w:rsidP="00F8456A">
            <w:r w:rsidRPr="006278BE">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7F7554F3" w:rsidR="00F8456A" w:rsidRPr="006278BE" w:rsidRDefault="00F8456A" w:rsidP="00F8456A">
            <w:r w:rsidRPr="006278BE">
              <w:t>5.378</w:t>
            </w:r>
          </w:p>
        </w:tc>
        <w:tc>
          <w:tcPr>
            <w:tcW w:w="0" w:type="dxa"/>
            <w:tcBorders>
              <w:top w:val="nil"/>
              <w:left w:val="nil"/>
              <w:bottom w:val="single" w:sz="4" w:space="0" w:color="auto"/>
              <w:right w:val="single" w:sz="4" w:space="0" w:color="auto"/>
            </w:tcBorders>
            <w:shd w:val="clear" w:color="auto" w:fill="auto"/>
          </w:tcPr>
          <w:p w14:paraId="1C118C16" w14:textId="3114094B" w:rsidR="00F8456A" w:rsidRPr="006278BE" w:rsidRDefault="00F8456A" w:rsidP="00F8456A">
            <w:r w:rsidRPr="006278BE">
              <w:t>5.378</w:t>
            </w:r>
          </w:p>
        </w:tc>
        <w:tc>
          <w:tcPr>
            <w:tcW w:w="0" w:type="dxa"/>
            <w:tcBorders>
              <w:top w:val="nil"/>
              <w:left w:val="nil"/>
              <w:bottom w:val="single" w:sz="4" w:space="0" w:color="auto"/>
              <w:right w:val="single" w:sz="4" w:space="0" w:color="auto"/>
            </w:tcBorders>
            <w:shd w:val="clear" w:color="auto" w:fill="auto"/>
          </w:tcPr>
          <w:p w14:paraId="6837F83D" w14:textId="1166A07C" w:rsidR="00F8456A" w:rsidRPr="006278BE" w:rsidRDefault="00F8456A" w:rsidP="00F8456A">
            <w:r w:rsidRPr="006278BE">
              <w:t>5.378</w:t>
            </w:r>
          </w:p>
        </w:tc>
        <w:tc>
          <w:tcPr>
            <w:tcW w:w="0" w:type="dxa"/>
            <w:tcBorders>
              <w:top w:val="nil"/>
              <w:left w:val="nil"/>
              <w:bottom w:val="single" w:sz="4" w:space="0" w:color="auto"/>
              <w:right w:val="single" w:sz="4" w:space="0" w:color="auto"/>
            </w:tcBorders>
            <w:shd w:val="clear" w:color="auto" w:fill="auto"/>
          </w:tcPr>
          <w:p w14:paraId="463B361B" w14:textId="69F5766D" w:rsidR="00F8456A" w:rsidRPr="006278BE" w:rsidRDefault="00F8456A" w:rsidP="00F8456A">
            <w:r w:rsidRPr="006278BE">
              <w:t>5.378</w:t>
            </w:r>
          </w:p>
        </w:tc>
        <w:tc>
          <w:tcPr>
            <w:tcW w:w="0" w:type="dxa"/>
            <w:tcBorders>
              <w:top w:val="nil"/>
              <w:left w:val="nil"/>
              <w:bottom w:val="single" w:sz="4" w:space="0" w:color="auto"/>
              <w:right w:val="single" w:sz="4" w:space="0" w:color="auto"/>
            </w:tcBorders>
            <w:shd w:val="clear" w:color="auto" w:fill="auto"/>
          </w:tcPr>
          <w:p w14:paraId="68978837" w14:textId="3E32EBBB" w:rsidR="00F8456A" w:rsidRPr="006278BE" w:rsidRDefault="00F8456A" w:rsidP="00F8456A">
            <w:r w:rsidRPr="006278BE">
              <w:t>5.378</w:t>
            </w:r>
          </w:p>
        </w:tc>
      </w:tr>
      <w:tr w:rsidR="00F8456A" w:rsidRPr="006278BE" w14:paraId="39416191" w14:textId="77777777" w:rsidTr="000A6BA9">
        <w:trPr>
          <w:trHeight w:val="228"/>
        </w:trPr>
        <w:tc>
          <w:tcPr>
            <w:tcW w:w="0" w:type="dxa"/>
          </w:tcPr>
          <w:p w14:paraId="0E9DB38B" w14:textId="77777777" w:rsidR="00F8456A" w:rsidRPr="006278BE" w:rsidRDefault="00F8456A" w:rsidP="00F8456A">
            <w:r w:rsidRPr="006278BE">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4A947AC0" w:rsidR="00F8456A" w:rsidRPr="006278BE" w:rsidRDefault="00F8456A" w:rsidP="00F8456A">
            <w:r w:rsidRPr="006278BE">
              <w:t>6.771</w:t>
            </w:r>
          </w:p>
        </w:tc>
        <w:tc>
          <w:tcPr>
            <w:tcW w:w="0" w:type="dxa"/>
            <w:tcBorders>
              <w:top w:val="nil"/>
              <w:left w:val="nil"/>
              <w:bottom w:val="single" w:sz="4" w:space="0" w:color="auto"/>
              <w:right w:val="single" w:sz="4" w:space="0" w:color="auto"/>
            </w:tcBorders>
            <w:shd w:val="clear" w:color="auto" w:fill="auto"/>
          </w:tcPr>
          <w:p w14:paraId="6611E4BA" w14:textId="5AC1112C" w:rsidR="00F8456A" w:rsidRPr="006278BE" w:rsidRDefault="00F8456A" w:rsidP="00F8456A">
            <w:r w:rsidRPr="006278BE">
              <w:t>6.771</w:t>
            </w:r>
          </w:p>
        </w:tc>
        <w:tc>
          <w:tcPr>
            <w:tcW w:w="0" w:type="dxa"/>
            <w:tcBorders>
              <w:top w:val="nil"/>
              <w:left w:val="nil"/>
              <w:bottom w:val="single" w:sz="4" w:space="0" w:color="auto"/>
              <w:right w:val="single" w:sz="4" w:space="0" w:color="auto"/>
            </w:tcBorders>
            <w:shd w:val="clear" w:color="auto" w:fill="auto"/>
          </w:tcPr>
          <w:p w14:paraId="5780AEFA" w14:textId="4E84B20E" w:rsidR="00F8456A" w:rsidRPr="006278BE" w:rsidRDefault="00F8456A" w:rsidP="00F8456A">
            <w:r w:rsidRPr="006278BE">
              <w:t>6.771</w:t>
            </w:r>
          </w:p>
        </w:tc>
        <w:tc>
          <w:tcPr>
            <w:tcW w:w="0" w:type="dxa"/>
            <w:tcBorders>
              <w:top w:val="nil"/>
              <w:left w:val="nil"/>
              <w:bottom w:val="single" w:sz="4" w:space="0" w:color="auto"/>
              <w:right w:val="single" w:sz="4" w:space="0" w:color="auto"/>
            </w:tcBorders>
            <w:shd w:val="clear" w:color="auto" w:fill="auto"/>
          </w:tcPr>
          <w:p w14:paraId="7EC58CE0" w14:textId="15B0846A" w:rsidR="00F8456A" w:rsidRPr="006278BE" w:rsidRDefault="00F8456A" w:rsidP="00F8456A">
            <w:r w:rsidRPr="006278BE">
              <w:t>6.771</w:t>
            </w:r>
          </w:p>
        </w:tc>
        <w:tc>
          <w:tcPr>
            <w:tcW w:w="0" w:type="dxa"/>
            <w:tcBorders>
              <w:top w:val="nil"/>
              <w:left w:val="nil"/>
              <w:bottom w:val="single" w:sz="4" w:space="0" w:color="auto"/>
              <w:right w:val="single" w:sz="4" w:space="0" w:color="auto"/>
            </w:tcBorders>
            <w:shd w:val="clear" w:color="auto" w:fill="auto"/>
          </w:tcPr>
          <w:p w14:paraId="7BBA6854" w14:textId="0B369243" w:rsidR="00F8456A" w:rsidRPr="006278BE" w:rsidRDefault="00F8456A" w:rsidP="00F8456A">
            <w:r w:rsidRPr="006278BE">
              <w:t>6.771</w:t>
            </w:r>
          </w:p>
        </w:tc>
      </w:tr>
      <w:tr w:rsidR="00F8456A" w:rsidRPr="006278BE" w14:paraId="2BF025BC" w14:textId="77777777" w:rsidTr="000A6BA9">
        <w:trPr>
          <w:trHeight w:val="228"/>
        </w:trPr>
        <w:tc>
          <w:tcPr>
            <w:tcW w:w="0" w:type="dxa"/>
          </w:tcPr>
          <w:p w14:paraId="1C48C5AE" w14:textId="77777777" w:rsidR="00F8456A" w:rsidRPr="006278BE" w:rsidRDefault="00F8456A" w:rsidP="00F8456A">
            <w:r w:rsidRPr="006278BE">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0E014E75" w:rsidR="00F8456A" w:rsidRPr="006278BE" w:rsidRDefault="00F8456A" w:rsidP="00F8456A">
            <w:r w:rsidRPr="006278BE">
              <w:t>6.931</w:t>
            </w:r>
          </w:p>
        </w:tc>
        <w:tc>
          <w:tcPr>
            <w:tcW w:w="0" w:type="dxa"/>
            <w:tcBorders>
              <w:top w:val="nil"/>
              <w:left w:val="nil"/>
              <w:bottom w:val="single" w:sz="4" w:space="0" w:color="auto"/>
              <w:right w:val="single" w:sz="4" w:space="0" w:color="auto"/>
            </w:tcBorders>
            <w:shd w:val="clear" w:color="auto" w:fill="auto"/>
          </w:tcPr>
          <w:p w14:paraId="23B626CB" w14:textId="50DFFC51" w:rsidR="00F8456A" w:rsidRPr="006278BE" w:rsidRDefault="00F8456A" w:rsidP="00F8456A">
            <w:r w:rsidRPr="006278BE">
              <w:t>6.931</w:t>
            </w:r>
          </w:p>
        </w:tc>
        <w:tc>
          <w:tcPr>
            <w:tcW w:w="0" w:type="dxa"/>
            <w:tcBorders>
              <w:top w:val="nil"/>
              <w:left w:val="nil"/>
              <w:bottom w:val="single" w:sz="4" w:space="0" w:color="auto"/>
              <w:right w:val="single" w:sz="4" w:space="0" w:color="auto"/>
            </w:tcBorders>
            <w:shd w:val="clear" w:color="auto" w:fill="auto"/>
          </w:tcPr>
          <w:p w14:paraId="1DFAF325" w14:textId="1C648619" w:rsidR="00F8456A" w:rsidRPr="006278BE" w:rsidRDefault="00F8456A" w:rsidP="00F8456A">
            <w:r w:rsidRPr="006278BE">
              <w:t>6.931</w:t>
            </w:r>
          </w:p>
        </w:tc>
        <w:tc>
          <w:tcPr>
            <w:tcW w:w="0" w:type="dxa"/>
            <w:tcBorders>
              <w:top w:val="nil"/>
              <w:left w:val="nil"/>
              <w:bottom w:val="single" w:sz="4" w:space="0" w:color="auto"/>
              <w:right w:val="single" w:sz="4" w:space="0" w:color="auto"/>
            </w:tcBorders>
            <w:shd w:val="clear" w:color="auto" w:fill="auto"/>
          </w:tcPr>
          <w:p w14:paraId="3F4E8B2A" w14:textId="37E98D3F" w:rsidR="00F8456A" w:rsidRPr="006278BE" w:rsidRDefault="00F8456A" w:rsidP="00F8456A">
            <w:r w:rsidRPr="006278BE">
              <w:t>6.931</w:t>
            </w:r>
          </w:p>
        </w:tc>
        <w:tc>
          <w:tcPr>
            <w:tcW w:w="0" w:type="dxa"/>
            <w:tcBorders>
              <w:top w:val="nil"/>
              <w:left w:val="nil"/>
              <w:bottom w:val="single" w:sz="4" w:space="0" w:color="auto"/>
              <w:right w:val="single" w:sz="4" w:space="0" w:color="auto"/>
            </w:tcBorders>
            <w:shd w:val="clear" w:color="auto" w:fill="auto"/>
          </w:tcPr>
          <w:p w14:paraId="433D90FE" w14:textId="689B8053" w:rsidR="00F8456A" w:rsidRPr="006278BE" w:rsidRDefault="00F8456A" w:rsidP="00F8456A">
            <w:r w:rsidRPr="006278BE">
              <w:t>6.931</w:t>
            </w:r>
          </w:p>
        </w:tc>
      </w:tr>
      <w:tr w:rsidR="00F8456A" w:rsidRPr="006278BE" w14:paraId="096C29B4" w14:textId="77777777" w:rsidTr="000A6BA9">
        <w:trPr>
          <w:trHeight w:val="228"/>
        </w:trPr>
        <w:tc>
          <w:tcPr>
            <w:tcW w:w="0" w:type="dxa"/>
          </w:tcPr>
          <w:p w14:paraId="36E45F62" w14:textId="77777777" w:rsidR="00F8456A" w:rsidRPr="006278BE" w:rsidRDefault="00F8456A" w:rsidP="00F8456A">
            <w:r w:rsidRPr="006278BE">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27CF38E8" w:rsidR="00F8456A" w:rsidRPr="006278BE" w:rsidRDefault="00F8456A" w:rsidP="00F8456A">
            <w:r w:rsidRPr="006278BE">
              <w:t>3.462</w:t>
            </w:r>
          </w:p>
        </w:tc>
        <w:tc>
          <w:tcPr>
            <w:tcW w:w="0" w:type="dxa"/>
            <w:tcBorders>
              <w:top w:val="nil"/>
              <w:left w:val="nil"/>
              <w:bottom w:val="single" w:sz="4" w:space="0" w:color="auto"/>
              <w:right w:val="single" w:sz="4" w:space="0" w:color="auto"/>
            </w:tcBorders>
            <w:shd w:val="clear" w:color="auto" w:fill="auto"/>
          </w:tcPr>
          <w:p w14:paraId="2016CF04" w14:textId="116725C0" w:rsidR="00F8456A" w:rsidRPr="006278BE" w:rsidRDefault="00F8456A" w:rsidP="00F8456A">
            <w:r w:rsidRPr="006278BE">
              <w:t>3.462</w:t>
            </w:r>
          </w:p>
        </w:tc>
        <w:tc>
          <w:tcPr>
            <w:tcW w:w="0" w:type="dxa"/>
            <w:tcBorders>
              <w:top w:val="nil"/>
              <w:left w:val="nil"/>
              <w:bottom w:val="single" w:sz="4" w:space="0" w:color="auto"/>
              <w:right w:val="single" w:sz="4" w:space="0" w:color="auto"/>
            </w:tcBorders>
            <w:shd w:val="clear" w:color="auto" w:fill="auto"/>
          </w:tcPr>
          <w:p w14:paraId="26109702" w14:textId="0C2487D9" w:rsidR="00F8456A" w:rsidRPr="006278BE" w:rsidRDefault="00F8456A" w:rsidP="00F8456A">
            <w:r w:rsidRPr="006278BE">
              <w:t>3.462</w:t>
            </w:r>
          </w:p>
        </w:tc>
        <w:tc>
          <w:tcPr>
            <w:tcW w:w="0" w:type="dxa"/>
            <w:tcBorders>
              <w:top w:val="nil"/>
              <w:left w:val="nil"/>
              <w:bottom w:val="single" w:sz="4" w:space="0" w:color="auto"/>
              <w:right w:val="single" w:sz="4" w:space="0" w:color="auto"/>
            </w:tcBorders>
            <w:shd w:val="clear" w:color="auto" w:fill="auto"/>
          </w:tcPr>
          <w:p w14:paraId="657DF74C" w14:textId="6D7099DD" w:rsidR="00F8456A" w:rsidRPr="006278BE" w:rsidRDefault="00F8456A" w:rsidP="00F8456A">
            <w:r w:rsidRPr="006278BE">
              <w:t>3.462</w:t>
            </w:r>
          </w:p>
        </w:tc>
        <w:tc>
          <w:tcPr>
            <w:tcW w:w="0" w:type="dxa"/>
            <w:tcBorders>
              <w:top w:val="nil"/>
              <w:left w:val="nil"/>
              <w:bottom w:val="single" w:sz="4" w:space="0" w:color="auto"/>
              <w:right w:val="single" w:sz="4" w:space="0" w:color="auto"/>
            </w:tcBorders>
            <w:shd w:val="clear" w:color="auto" w:fill="auto"/>
          </w:tcPr>
          <w:p w14:paraId="2C851B11" w14:textId="07C01F06" w:rsidR="00F8456A" w:rsidRPr="006278BE" w:rsidRDefault="00F8456A" w:rsidP="00F8456A">
            <w:r w:rsidRPr="006278BE">
              <w:t>3.462</w:t>
            </w:r>
          </w:p>
        </w:tc>
      </w:tr>
      <w:tr w:rsidR="00F8456A" w:rsidRPr="006278BE" w14:paraId="63F0A337" w14:textId="77777777" w:rsidTr="000A6BA9">
        <w:trPr>
          <w:trHeight w:val="228"/>
        </w:trPr>
        <w:tc>
          <w:tcPr>
            <w:tcW w:w="0" w:type="dxa"/>
          </w:tcPr>
          <w:p w14:paraId="15889FA8" w14:textId="77777777" w:rsidR="00F8456A" w:rsidRPr="006278BE" w:rsidRDefault="00F8456A" w:rsidP="00F8456A">
            <w:r w:rsidRPr="006278BE">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02A47DE7" w:rsidR="00F8456A" w:rsidRPr="006278BE" w:rsidRDefault="00F8456A" w:rsidP="00F8456A">
            <w:r w:rsidRPr="006278BE">
              <w:t>5.258</w:t>
            </w:r>
          </w:p>
        </w:tc>
        <w:tc>
          <w:tcPr>
            <w:tcW w:w="0" w:type="dxa"/>
            <w:tcBorders>
              <w:top w:val="nil"/>
              <w:left w:val="nil"/>
              <w:bottom w:val="single" w:sz="4" w:space="0" w:color="auto"/>
              <w:right w:val="single" w:sz="4" w:space="0" w:color="auto"/>
            </w:tcBorders>
            <w:shd w:val="clear" w:color="auto" w:fill="auto"/>
          </w:tcPr>
          <w:p w14:paraId="7EFE160F" w14:textId="49CCAED4" w:rsidR="00F8456A" w:rsidRPr="006278BE" w:rsidRDefault="00F8456A" w:rsidP="00F8456A">
            <w:r w:rsidRPr="006278BE">
              <w:t>5.258</w:t>
            </w:r>
          </w:p>
        </w:tc>
        <w:tc>
          <w:tcPr>
            <w:tcW w:w="0" w:type="dxa"/>
            <w:tcBorders>
              <w:top w:val="nil"/>
              <w:left w:val="nil"/>
              <w:bottom w:val="single" w:sz="4" w:space="0" w:color="auto"/>
              <w:right w:val="single" w:sz="4" w:space="0" w:color="auto"/>
            </w:tcBorders>
            <w:shd w:val="clear" w:color="auto" w:fill="auto"/>
          </w:tcPr>
          <w:p w14:paraId="74A12A3E" w14:textId="7A3B24A4" w:rsidR="00F8456A" w:rsidRPr="006278BE" w:rsidRDefault="00F8456A" w:rsidP="00F8456A">
            <w:r w:rsidRPr="006278BE">
              <w:t>5.258</w:t>
            </w:r>
          </w:p>
        </w:tc>
        <w:tc>
          <w:tcPr>
            <w:tcW w:w="0" w:type="dxa"/>
            <w:tcBorders>
              <w:top w:val="nil"/>
              <w:left w:val="nil"/>
              <w:bottom w:val="single" w:sz="4" w:space="0" w:color="auto"/>
              <w:right w:val="single" w:sz="4" w:space="0" w:color="auto"/>
            </w:tcBorders>
            <w:shd w:val="clear" w:color="auto" w:fill="auto"/>
          </w:tcPr>
          <w:p w14:paraId="65DE82D5" w14:textId="08BAC003" w:rsidR="00F8456A" w:rsidRPr="006278BE" w:rsidRDefault="00F8456A" w:rsidP="00F8456A">
            <w:r w:rsidRPr="006278BE">
              <w:t>5.258</w:t>
            </w:r>
          </w:p>
        </w:tc>
        <w:tc>
          <w:tcPr>
            <w:tcW w:w="0" w:type="dxa"/>
            <w:tcBorders>
              <w:top w:val="nil"/>
              <w:left w:val="nil"/>
              <w:bottom w:val="single" w:sz="4" w:space="0" w:color="auto"/>
              <w:right w:val="single" w:sz="4" w:space="0" w:color="auto"/>
            </w:tcBorders>
            <w:shd w:val="clear" w:color="auto" w:fill="auto"/>
          </w:tcPr>
          <w:p w14:paraId="244E1E64" w14:textId="5CCE7BC5" w:rsidR="00F8456A" w:rsidRPr="006278BE" w:rsidRDefault="00F8456A" w:rsidP="00F8456A">
            <w:r w:rsidRPr="006278BE">
              <w:t>5.258</w:t>
            </w:r>
          </w:p>
        </w:tc>
      </w:tr>
      <w:tr w:rsidR="00F8456A" w:rsidRPr="006278BE" w14:paraId="2BDCF28B" w14:textId="77777777" w:rsidTr="000A6BA9">
        <w:trPr>
          <w:trHeight w:val="228"/>
        </w:trPr>
        <w:tc>
          <w:tcPr>
            <w:tcW w:w="0" w:type="dxa"/>
          </w:tcPr>
          <w:p w14:paraId="21B25A5C" w14:textId="77777777" w:rsidR="00F8456A" w:rsidRPr="006278BE" w:rsidRDefault="00F8456A" w:rsidP="00F8456A">
            <w:r w:rsidRPr="006278BE">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58857212" w:rsidR="00F8456A" w:rsidRPr="006278BE" w:rsidRDefault="00F8456A" w:rsidP="00F8456A">
            <w:r w:rsidRPr="006278BE">
              <w:t>4.550</w:t>
            </w:r>
          </w:p>
        </w:tc>
        <w:tc>
          <w:tcPr>
            <w:tcW w:w="0" w:type="dxa"/>
            <w:tcBorders>
              <w:top w:val="nil"/>
              <w:left w:val="nil"/>
              <w:bottom w:val="single" w:sz="4" w:space="0" w:color="auto"/>
              <w:right w:val="single" w:sz="4" w:space="0" w:color="auto"/>
            </w:tcBorders>
            <w:shd w:val="clear" w:color="auto" w:fill="auto"/>
          </w:tcPr>
          <w:p w14:paraId="2E0F2CEC" w14:textId="55931537" w:rsidR="00F8456A" w:rsidRPr="006278BE" w:rsidRDefault="00F8456A" w:rsidP="00F8456A">
            <w:r w:rsidRPr="006278BE">
              <w:t>4.550</w:t>
            </w:r>
          </w:p>
        </w:tc>
        <w:tc>
          <w:tcPr>
            <w:tcW w:w="0" w:type="dxa"/>
            <w:tcBorders>
              <w:top w:val="nil"/>
              <w:left w:val="nil"/>
              <w:bottom w:val="single" w:sz="4" w:space="0" w:color="auto"/>
              <w:right w:val="single" w:sz="4" w:space="0" w:color="auto"/>
            </w:tcBorders>
            <w:shd w:val="clear" w:color="auto" w:fill="auto"/>
          </w:tcPr>
          <w:p w14:paraId="173B14EE" w14:textId="07304B76" w:rsidR="00F8456A" w:rsidRPr="006278BE" w:rsidRDefault="00F8456A" w:rsidP="00F8456A">
            <w:r w:rsidRPr="006278BE">
              <w:t>4.550</w:t>
            </w:r>
          </w:p>
        </w:tc>
        <w:tc>
          <w:tcPr>
            <w:tcW w:w="0" w:type="dxa"/>
            <w:tcBorders>
              <w:top w:val="nil"/>
              <w:left w:val="nil"/>
              <w:bottom w:val="single" w:sz="4" w:space="0" w:color="auto"/>
              <w:right w:val="single" w:sz="4" w:space="0" w:color="auto"/>
            </w:tcBorders>
            <w:shd w:val="clear" w:color="auto" w:fill="auto"/>
          </w:tcPr>
          <w:p w14:paraId="509EB4F8" w14:textId="3AAE6AFC" w:rsidR="00F8456A" w:rsidRPr="006278BE" w:rsidRDefault="00F8456A" w:rsidP="00F8456A">
            <w:r w:rsidRPr="006278BE">
              <w:t>4.550</w:t>
            </w:r>
          </w:p>
        </w:tc>
        <w:tc>
          <w:tcPr>
            <w:tcW w:w="0" w:type="dxa"/>
            <w:tcBorders>
              <w:top w:val="nil"/>
              <w:left w:val="nil"/>
              <w:bottom w:val="single" w:sz="4" w:space="0" w:color="auto"/>
              <w:right w:val="single" w:sz="4" w:space="0" w:color="auto"/>
            </w:tcBorders>
            <w:shd w:val="clear" w:color="auto" w:fill="auto"/>
          </w:tcPr>
          <w:p w14:paraId="73916502" w14:textId="6B0BC123" w:rsidR="00F8456A" w:rsidRPr="006278BE" w:rsidRDefault="00F8456A" w:rsidP="00F8456A">
            <w:r w:rsidRPr="006278BE">
              <w:t>4.550</w:t>
            </w:r>
          </w:p>
        </w:tc>
      </w:tr>
      <w:tr w:rsidR="00F8456A" w:rsidRPr="006278BE" w14:paraId="243667A5" w14:textId="77777777" w:rsidTr="000A6BA9">
        <w:trPr>
          <w:trHeight w:val="228"/>
        </w:trPr>
        <w:tc>
          <w:tcPr>
            <w:tcW w:w="0" w:type="dxa"/>
          </w:tcPr>
          <w:p w14:paraId="565178DD" w14:textId="77777777" w:rsidR="00F8456A" w:rsidRPr="006278BE" w:rsidRDefault="00F8456A" w:rsidP="00F8456A">
            <w:r w:rsidRPr="006278BE">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5CE4AD53" w:rsidR="00F8456A" w:rsidRPr="006278BE" w:rsidRDefault="00F8456A" w:rsidP="00F8456A">
            <w:r w:rsidRPr="006278BE">
              <w:t>4.708</w:t>
            </w:r>
          </w:p>
        </w:tc>
        <w:tc>
          <w:tcPr>
            <w:tcW w:w="0" w:type="dxa"/>
            <w:tcBorders>
              <w:top w:val="nil"/>
              <w:left w:val="nil"/>
              <w:bottom w:val="single" w:sz="4" w:space="0" w:color="auto"/>
              <w:right w:val="single" w:sz="4" w:space="0" w:color="auto"/>
            </w:tcBorders>
            <w:shd w:val="clear" w:color="auto" w:fill="auto"/>
          </w:tcPr>
          <w:p w14:paraId="4400EC52" w14:textId="0F03A7D5" w:rsidR="00F8456A" w:rsidRPr="006278BE" w:rsidRDefault="00F8456A" w:rsidP="00F8456A">
            <w:r w:rsidRPr="006278BE">
              <w:t>4.708</w:t>
            </w:r>
          </w:p>
        </w:tc>
        <w:tc>
          <w:tcPr>
            <w:tcW w:w="0" w:type="dxa"/>
            <w:tcBorders>
              <w:top w:val="nil"/>
              <w:left w:val="nil"/>
              <w:bottom w:val="single" w:sz="4" w:space="0" w:color="auto"/>
              <w:right w:val="single" w:sz="4" w:space="0" w:color="auto"/>
            </w:tcBorders>
            <w:shd w:val="clear" w:color="auto" w:fill="auto"/>
          </w:tcPr>
          <w:p w14:paraId="7276D01D" w14:textId="2D429C47" w:rsidR="00F8456A" w:rsidRPr="006278BE" w:rsidRDefault="00F8456A" w:rsidP="00F8456A">
            <w:r w:rsidRPr="006278BE">
              <w:t>4.708</w:t>
            </w:r>
          </w:p>
        </w:tc>
        <w:tc>
          <w:tcPr>
            <w:tcW w:w="0" w:type="dxa"/>
            <w:tcBorders>
              <w:top w:val="nil"/>
              <w:left w:val="nil"/>
              <w:bottom w:val="single" w:sz="4" w:space="0" w:color="auto"/>
              <w:right w:val="single" w:sz="4" w:space="0" w:color="auto"/>
            </w:tcBorders>
            <w:shd w:val="clear" w:color="auto" w:fill="auto"/>
          </w:tcPr>
          <w:p w14:paraId="531AEFEE" w14:textId="07A03574" w:rsidR="00F8456A" w:rsidRPr="006278BE" w:rsidRDefault="00F8456A" w:rsidP="00F8456A">
            <w:r w:rsidRPr="006278BE">
              <w:t>4.708</w:t>
            </w:r>
          </w:p>
        </w:tc>
        <w:tc>
          <w:tcPr>
            <w:tcW w:w="0" w:type="dxa"/>
            <w:tcBorders>
              <w:top w:val="nil"/>
              <w:left w:val="nil"/>
              <w:bottom w:val="single" w:sz="4" w:space="0" w:color="auto"/>
              <w:right w:val="single" w:sz="4" w:space="0" w:color="auto"/>
            </w:tcBorders>
            <w:shd w:val="clear" w:color="auto" w:fill="auto"/>
          </w:tcPr>
          <w:p w14:paraId="4B735FFE" w14:textId="3A518620" w:rsidR="00F8456A" w:rsidRPr="006278BE" w:rsidRDefault="00F8456A" w:rsidP="00F8456A">
            <w:r w:rsidRPr="006278BE">
              <w:t>4.708</w:t>
            </w:r>
          </w:p>
        </w:tc>
      </w:tr>
      <w:tr w:rsidR="00F8456A" w:rsidRPr="006278BE" w14:paraId="6D671499" w14:textId="77777777" w:rsidTr="000A6BA9">
        <w:trPr>
          <w:trHeight w:val="228"/>
        </w:trPr>
        <w:tc>
          <w:tcPr>
            <w:tcW w:w="0" w:type="dxa"/>
          </w:tcPr>
          <w:p w14:paraId="5632ECA6" w14:textId="77777777" w:rsidR="00F8456A" w:rsidRPr="006278BE" w:rsidRDefault="00F8456A" w:rsidP="00F8456A">
            <w:r w:rsidRPr="006278BE">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00216E7F" w:rsidR="00F8456A" w:rsidRPr="006278BE" w:rsidRDefault="00F8456A" w:rsidP="00F8456A">
            <w:r w:rsidRPr="006278BE">
              <w:t>7.350</w:t>
            </w:r>
          </w:p>
        </w:tc>
        <w:tc>
          <w:tcPr>
            <w:tcW w:w="0" w:type="dxa"/>
            <w:tcBorders>
              <w:top w:val="nil"/>
              <w:left w:val="nil"/>
              <w:bottom w:val="single" w:sz="4" w:space="0" w:color="auto"/>
              <w:right w:val="single" w:sz="4" w:space="0" w:color="auto"/>
            </w:tcBorders>
            <w:shd w:val="clear" w:color="auto" w:fill="auto"/>
          </w:tcPr>
          <w:p w14:paraId="6AA0265D" w14:textId="0638E1D5" w:rsidR="00F8456A" w:rsidRPr="006278BE" w:rsidRDefault="00F8456A" w:rsidP="00F8456A">
            <w:r w:rsidRPr="006278BE">
              <w:t>7.350</w:t>
            </w:r>
          </w:p>
        </w:tc>
        <w:tc>
          <w:tcPr>
            <w:tcW w:w="0" w:type="dxa"/>
            <w:tcBorders>
              <w:top w:val="nil"/>
              <w:left w:val="nil"/>
              <w:bottom w:val="single" w:sz="4" w:space="0" w:color="auto"/>
              <w:right w:val="single" w:sz="4" w:space="0" w:color="auto"/>
            </w:tcBorders>
            <w:shd w:val="clear" w:color="auto" w:fill="auto"/>
          </w:tcPr>
          <w:p w14:paraId="1CECA484" w14:textId="5A6BA8EB" w:rsidR="00F8456A" w:rsidRPr="006278BE" w:rsidRDefault="00F8456A" w:rsidP="00F8456A">
            <w:r w:rsidRPr="006278BE">
              <w:t>7.350</w:t>
            </w:r>
          </w:p>
        </w:tc>
        <w:tc>
          <w:tcPr>
            <w:tcW w:w="0" w:type="dxa"/>
            <w:tcBorders>
              <w:top w:val="nil"/>
              <w:left w:val="nil"/>
              <w:bottom w:val="single" w:sz="4" w:space="0" w:color="auto"/>
              <w:right w:val="single" w:sz="4" w:space="0" w:color="auto"/>
            </w:tcBorders>
            <w:shd w:val="clear" w:color="auto" w:fill="auto"/>
          </w:tcPr>
          <w:p w14:paraId="3D70108E" w14:textId="7115AD79" w:rsidR="00F8456A" w:rsidRPr="006278BE" w:rsidRDefault="00F8456A" w:rsidP="00F8456A">
            <w:r w:rsidRPr="006278BE">
              <w:t>7.350</w:t>
            </w:r>
          </w:p>
        </w:tc>
        <w:tc>
          <w:tcPr>
            <w:tcW w:w="0" w:type="dxa"/>
            <w:tcBorders>
              <w:top w:val="nil"/>
              <w:left w:val="nil"/>
              <w:bottom w:val="single" w:sz="4" w:space="0" w:color="auto"/>
              <w:right w:val="single" w:sz="4" w:space="0" w:color="auto"/>
            </w:tcBorders>
            <w:shd w:val="clear" w:color="auto" w:fill="auto"/>
          </w:tcPr>
          <w:p w14:paraId="0F37DEB2" w14:textId="724EA416" w:rsidR="00F8456A" w:rsidRPr="006278BE" w:rsidRDefault="00F8456A" w:rsidP="00F8456A">
            <w:r w:rsidRPr="006278BE">
              <w:t>7.350</w:t>
            </w:r>
          </w:p>
        </w:tc>
      </w:tr>
      <w:tr w:rsidR="00F8456A" w:rsidRPr="006278BE" w14:paraId="53806B6C" w14:textId="77777777" w:rsidTr="000A6BA9">
        <w:trPr>
          <w:trHeight w:val="228"/>
        </w:trPr>
        <w:tc>
          <w:tcPr>
            <w:tcW w:w="0" w:type="dxa"/>
          </w:tcPr>
          <w:p w14:paraId="268E2BCB" w14:textId="77777777" w:rsidR="00F8456A" w:rsidRPr="006278BE" w:rsidRDefault="00F8456A" w:rsidP="00F8456A">
            <w:r w:rsidRPr="006278BE">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056B57E1" w:rsidR="00F8456A" w:rsidRPr="006278BE" w:rsidRDefault="00F8456A" w:rsidP="00F8456A">
            <w:r w:rsidRPr="006278BE">
              <w:t>4.995</w:t>
            </w:r>
          </w:p>
        </w:tc>
        <w:tc>
          <w:tcPr>
            <w:tcW w:w="0" w:type="dxa"/>
            <w:tcBorders>
              <w:top w:val="nil"/>
              <w:left w:val="nil"/>
              <w:bottom w:val="single" w:sz="4" w:space="0" w:color="auto"/>
              <w:right w:val="single" w:sz="4" w:space="0" w:color="auto"/>
            </w:tcBorders>
            <w:shd w:val="clear" w:color="auto" w:fill="auto"/>
          </w:tcPr>
          <w:p w14:paraId="3233D14F" w14:textId="47C963FD" w:rsidR="00F8456A" w:rsidRPr="006278BE" w:rsidRDefault="00F8456A" w:rsidP="00F8456A">
            <w:r w:rsidRPr="006278BE">
              <w:t>4.995</w:t>
            </w:r>
          </w:p>
        </w:tc>
        <w:tc>
          <w:tcPr>
            <w:tcW w:w="0" w:type="dxa"/>
            <w:tcBorders>
              <w:top w:val="nil"/>
              <w:left w:val="nil"/>
              <w:bottom w:val="single" w:sz="4" w:space="0" w:color="auto"/>
              <w:right w:val="single" w:sz="4" w:space="0" w:color="auto"/>
            </w:tcBorders>
            <w:shd w:val="clear" w:color="auto" w:fill="auto"/>
          </w:tcPr>
          <w:p w14:paraId="08F19633" w14:textId="6F350FBD" w:rsidR="00F8456A" w:rsidRPr="006278BE" w:rsidRDefault="00F8456A" w:rsidP="00F8456A">
            <w:r w:rsidRPr="006278BE">
              <w:t>4.995</w:t>
            </w:r>
          </w:p>
        </w:tc>
        <w:tc>
          <w:tcPr>
            <w:tcW w:w="0" w:type="dxa"/>
            <w:tcBorders>
              <w:top w:val="nil"/>
              <w:left w:val="nil"/>
              <w:bottom w:val="single" w:sz="4" w:space="0" w:color="auto"/>
              <w:right w:val="single" w:sz="4" w:space="0" w:color="auto"/>
            </w:tcBorders>
            <w:shd w:val="clear" w:color="auto" w:fill="auto"/>
          </w:tcPr>
          <w:p w14:paraId="371BD57B" w14:textId="487D4804" w:rsidR="00F8456A" w:rsidRPr="006278BE" w:rsidRDefault="00F8456A" w:rsidP="00F8456A">
            <w:r w:rsidRPr="006278BE">
              <w:t>4.995</w:t>
            </w:r>
          </w:p>
        </w:tc>
        <w:tc>
          <w:tcPr>
            <w:tcW w:w="0" w:type="dxa"/>
            <w:tcBorders>
              <w:top w:val="nil"/>
              <w:left w:val="nil"/>
              <w:bottom w:val="single" w:sz="4" w:space="0" w:color="auto"/>
              <w:right w:val="single" w:sz="4" w:space="0" w:color="auto"/>
            </w:tcBorders>
            <w:shd w:val="clear" w:color="auto" w:fill="auto"/>
          </w:tcPr>
          <w:p w14:paraId="41D996F1" w14:textId="0E673FDC" w:rsidR="00F8456A" w:rsidRPr="006278BE" w:rsidRDefault="00F8456A" w:rsidP="00F8456A">
            <w:r w:rsidRPr="006278BE">
              <w:t>4.995</w:t>
            </w:r>
          </w:p>
        </w:tc>
      </w:tr>
      <w:tr w:rsidR="00F8456A" w:rsidRPr="006278BE" w14:paraId="0DC36345" w14:textId="77777777" w:rsidTr="000A6BA9">
        <w:trPr>
          <w:trHeight w:val="228"/>
        </w:trPr>
        <w:tc>
          <w:tcPr>
            <w:tcW w:w="0" w:type="dxa"/>
          </w:tcPr>
          <w:p w14:paraId="00A60034" w14:textId="77777777" w:rsidR="00F8456A" w:rsidRPr="006278BE" w:rsidRDefault="00F8456A" w:rsidP="00F8456A">
            <w:r w:rsidRPr="006278BE">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4F1B2906" w:rsidR="00F8456A" w:rsidRPr="006278BE" w:rsidRDefault="00F8456A" w:rsidP="00F8456A">
            <w:r w:rsidRPr="006278BE">
              <w:t>5.558</w:t>
            </w:r>
          </w:p>
        </w:tc>
        <w:tc>
          <w:tcPr>
            <w:tcW w:w="0" w:type="dxa"/>
            <w:tcBorders>
              <w:top w:val="nil"/>
              <w:left w:val="nil"/>
              <w:bottom w:val="single" w:sz="4" w:space="0" w:color="auto"/>
              <w:right w:val="single" w:sz="4" w:space="0" w:color="auto"/>
            </w:tcBorders>
            <w:shd w:val="clear" w:color="auto" w:fill="auto"/>
          </w:tcPr>
          <w:p w14:paraId="0E2BFB97" w14:textId="3A32E1D8" w:rsidR="00F8456A" w:rsidRPr="006278BE" w:rsidRDefault="00F8456A" w:rsidP="00F8456A">
            <w:r w:rsidRPr="006278BE">
              <w:t>5.558</w:t>
            </w:r>
          </w:p>
        </w:tc>
        <w:tc>
          <w:tcPr>
            <w:tcW w:w="0" w:type="dxa"/>
            <w:tcBorders>
              <w:top w:val="nil"/>
              <w:left w:val="nil"/>
              <w:bottom w:val="single" w:sz="4" w:space="0" w:color="auto"/>
              <w:right w:val="single" w:sz="4" w:space="0" w:color="auto"/>
            </w:tcBorders>
            <w:shd w:val="clear" w:color="auto" w:fill="auto"/>
          </w:tcPr>
          <w:p w14:paraId="485F88E0" w14:textId="4EBDEDB6" w:rsidR="00F8456A" w:rsidRPr="006278BE" w:rsidRDefault="00F8456A" w:rsidP="00F8456A">
            <w:r w:rsidRPr="006278BE">
              <w:t>5.558</w:t>
            </w:r>
          </w:p>
        </w:tc>
        <w:tc>
          <w:tcPr>
            <w:tcW w:w="0" w:type="dxa"/>
            <w:tcBorders>
              <w:top w:val="nil"/>
              <w:left w:val="nil"/>
              <w:bottom w:val="single" w:sz="4" w:space="0" w:color="auto"/>
              <w:right w:val="single" w:sz="4" w:space="0" w:color="auto"/>
            </w:tcBorders>
            <w:shd w:val="clear" w:color="auto" w:fill="auto"/>
          </w:tcPr>
          <w:p w14:paraId="1412DBFC" w14:textId="4C76B52A" w:rsidR="00F8456A" w:rsidRPr="006278BE" w:rsidRDefault="00F8456A" w:rsidP="00F8456A">
            <w:r w:rsidRPr="006278BE">
              <w:t>5.558</w:t>
            </w:r>
          </w:p>
        </w:tc>
        <w:tc>
          <w:tcPr>
            <w:tcW w:w="0" w:type="dxa"/>
            <w:tcBorders>
              <w:top w:val="nil"/>
              <w:left w:val="nil"/>
              <w:bottom w:val="single" w:sz="4" w:space="0" w:color="auto"/>
              <w:right w:val="single" w:sz="4" w:space="0" w:color="auto"/>
            </w:tcBorders>
            <w:shd w:val="clear" w:color="auto" w:fill="auto"/>
          </w:tcPr>
          <w:p w14:paraId="328E0786" w14:textId="02CDA270" w:rsidR="00F8456A" w:rsidRPr="006278BE" w:rsidRDefault="00F8456A" w:rsidP="00F8456A">
            <w:r w:rsidRPr="006278BE">
              <w:t>5.558</w:t>
            </w:r>
          </w:p>
        </w:tc>
      </w:tr>
      <w:tr w:rsidR="00F8456A" w:rsidRPr="006278BE" w14:paraId="47C99227" w14:textId="77777777" w:rsidTr="000A6BA9">
        <w:trPr>
          <w:trHeight w:val="228"/>
        </w:trPr>
        <w:tc>
          <w:tcPr>
            <w:tcW w:w="0" w:type="dxa"/>
          </w:tcPr>
          <w:p w14:paraId="1BC3FB67" w14:textId="77777777" w:rsidR="00F8456A" w:rsidRPr="006278BE" w:rsidRDefault="00F8456A" w:rsidP="00F8456A">
            <w:r w:rsidRPr="006278BE">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3428E9FF" w:rsidR="00F8456A" w:rsidRPr="006278BE" w:rsidRDefault="00F8456A" w:rsidP="00F8456A">
            <w:r w:rsidRPr="006278BE">
              <w:t>3.729</w:t>
            </w:r>
          </w:p>
        </w:tc>
        <w:tc>
          <w:tcPr>
            <w:tcW w:w="0" w:type="dxa"/>
            <w:tcBorders>
              <w:top w:val="nil"/>
              <w:left w:val="nil"/>
              <w:bottom w:val="single" w:sz="4" w:space="0" w:color="auto"/>
              <w:right w:val="single" w:sz="4" w:space="0" w:color="auto"/>
            </w:tcBorders>
            <w:shd w:val="clear" w:color="auto" w:fill="auto"/>
          </w:tcPr>
          <w:p w14:paraId="630476F9" w14:textId="0C3A9895" w:rsidR="00F8456A" w:rsidRPr="006278BE" w:rsidRDefault="00F8456A" w:rsidP="00F8456A">
            <w:r w:rsidRPr="006278BE">
              <w:t>3.729</w:t>
            </w:r>
          </w:p>
        </w:tc>
        <w:tc>
          <w:tcPr>
            <w:tcW w:w="0" w:type="dxa"/>
            <w:tcBorders>
              <w:top w:val="nil"/>
              <w:left w:val="nil"/>
              <w:bottom w:val="single" w:sz="4" w:space="0" w:color="auto"/>
              <w:right w:val="single" w:sz="4" w:space="0" w:color="auto"/>
            </w:tcBorders>
            <w:shd w:val="clear" w:color="auto" w:fill="auto"/>
          </w:tcPr>
          <w:p w14:paraId="3D552AB0" w14:textId="702AA781" w:rsidR="00F8456A" w:rsidRPr="006278BE" w:rsidRDefault="00F8456A" w:rsidP="00F8456A">
            <w:r w:rsidRPr="006278BE">
              <w:t>3.729</w:t>
            </w:r>
          </w:p>
        </w:tc>
        <w:tc>
          <w:tcPr>
            <w:tcW w:w="0" w:type="dxa"/>
            <w:tcBorders>
              <w:top w:val="nil"/>
              <w:left w:val="nil"/>
              <w:bottom w:val="single" w:sz="4" w:space="0" w:color="auto"/>
              <w:right w:val="single" w:sz="4" w:space="0" w:color="auto"/>
            </w:tcBorders>
            <w:shd w:val="clear" w:color="auto" w:fill="auto"/>
          </w:tcPr>
          <w:p w14:paraId="075381ED" w14:textId="6A25FEA4" w:rsidR="00F8456A" w:rsidRPr="006278BE" w:rsidRDefault="00F8456A" w:rsidP="00F8456A">
            <w:r w:rsidRPr="006278BE">
              <w:t>3.729</w:t>
            </w:r>
          </w:p>
        </w:tc>
        <w:tc>
          <w:tcPr>
            <w:tcW w:w="0" w:type="dxa"/>
            <w:tcBorders>
              <w:top w:val="nil"/>
              <w:left w:val="nil"/>
              <w:bottom w:val="single" w:sz="4" w:space="0" w:color="auto"/>
              <w:right w:val="single" w:sz="4" w:space="0" w:color="auto"/>
            </w:tcBorders>
            <w:shd w:val="clear" w:color="auto" w:fill="auto"/>
          </w:tcPr>
          <w:p w14:paraId="29AC085D" w14:textId="7159C6B2" w:rsidR="00F8456A" w:rsidRPr="006278BE" w:rsidRDefault="00F8456A" w:rsidP="00F8456A">
            <w:r w:rsidRPr="006278BE">
              <w:t>3.729</w:t>
            </w:r>
          </w:p>
        </w:tc>
      </w:tr>
      <w:tr w:rsidR="00F8456A" w:rsidRPr="006278BE" w14:paraId="45946BD4" w14:textId="77777777" w:rsidTr="000A6BA9">
        <w:trPr>
          <w:trHeight w:val="228"/>
        </w:trPr>
        <w:tc>
          <w:tcPr>
            <w:tcW w:w="0" w:type="dxa"/>
          </w:tcPr>
          <w:p w14:paraId="1AF8CF1E" w14:textId="77777777" w:rsidR="00F8456A" w:rsidRPr="006278BE" w:rsidRDefault="00F8456A" w:rsidP="00F8456A">
            <w:r w:rsidRPr="006278BE">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5D6DE0F2" w:rsidR="00F8456A" w:rsidRPr="006278BE" w:rsidRDefault="00F8456A" w:rsidP="00F8456A">
            <w:r w:rsidRPr="006278BE">
              <w:t>7.030</w:t>
            </w:r>
          </w:p>
        </w:tc>
        <w:tc>
          <w:tcPr>
            <w:tcW w:w="0" w:type="dxa"/>
            <w:tcBorders>
              <w:top w:val="nil"/>
              <w:left w:val="nil"/>
              <w:bottom w:val="single" w:sz="4" w:space="0" w:color="auto"/>
              <w:right w:val="single" w:sz="4" w:space="0" w:color="auto"/>
            </w:tcBorders>
            <w:shd w:val="clear" w:color="auto" w:fill="auto"/>
          </w:tcPr>
          <w:p w14:paraId="4D8F1E90" w14:textId="64ED8D7E" w:rsidR="00F8456A" w:rsidRPr="006278BE" w:rsidRDefault="00F8456A" w:rsidP="00F8456A">
            <w:r w:rsidRPr="006278BE">
              <w:t>7.030</w:t>
            </w:r>
          </w:p>
        </w:tc>
        <w:tc>
          <w:tcPr>
            <w:tcW w:w="0" w:type="dxa"/>
            <w:tcBorders>
              <w:top w:val="nil"/>
              <w:left w:val="nil"/>
              <w:bottom w:val="single" w:sz="4" w:space="0" w:color="auto"/>
              <w:right w:val="single" w:sz="4" w:space="0" w:color="auto"/>
            </w:tcBorders>
            <w:shd w:val="clear" w:color="auto" w:fill="auto"/>
          </w:tcPr>
          <w:p w14:paraId="06945B59" w14:textId="00574233" w:rsidR="00F8456A" w:rsidRPr="006278BE" w:rsidRDefault="00F8456A" w:rsidP="00F8456A">
            <w:r w:rsidRPr="006278BE">
              <w:t>7.030</w:t>
            </w:r>
          </w:p>
        </w:tc>
        <w:tc>
          <w:tcPr>
            <w:tcW w:w="0" w:type="dxa"/>
            <w:tcBorders>
              <w:top w:val="nil"/>
              <w:left w:val="nil"/>
              <w:bottom w:val="single" w:sz="4" w:space="0" w:color="auto"/>
              <w:right w:val="single" w:sz="4" w:space="0" w:color="auto"/>
            </w:tcBorders>
            <w:shd w:val="clear" w:color="auto" w:fill="auto"/>
          </w:tcPr>
          <w:p w14:paraId="0481216E" w14:textId="648CE43C" w:rsidR="00F8456A" w:rsidRPr="006278BE" w:rsidRDefault="00F8456A" w:rsidP="00F8456A">
            <w:r w:rsidRPr="006278BE">
              <w:t>7.030</w:t>
            </w:r>
          </w:p>
        </w:tc>
        <w:tc>
          <w:tcPr>
            <w:tcW w:w="0" w:type="dxa"/>
            <w:tcBorders>
              <w:top w:val="nil"/>
              <w:left w:val="nil"/>
              <w:bottom w:val="single" w:sz="4" w:space="0" w:color="auto"/>
              <w:right w:val="single" w:sz="4" w:space="0" w:color="auto"/>
            </w:tcBorders>
            <w:shd w:val="clear" w:color="auto" w:fill="auto"/>
          </w:tcPr>
          <w:p w14:paraId="68EC1FFF" w14:textId="44083158" w:rsidR="00F8456A" w:rsidRPr="006278BE" w:rsidRDefault="00F8456A" w:rsidP="00F8456A">
            <w:r w:rsidRPr="006278BE">
              <w:t>7.030</w:t>
            </w:r>
          </w:p>
        </w:tc>
      </w:tr>
    </w:tbl>
    <w:p w14:paraId="69F976F6" w14:textId="77777777" w:rsidR="001A2306" w:rsidRPr="006278BE" w:rsidRDefault="001A2306" w:rsidP="001A2306">
      <w:pPr>
        <w:pStyle w:val="AppendixHeading"/>
      </w:pPr>
    </w:p>
    <w:p w14:paraId="22559821" w14:textId="77777777" w:rsidR="001A2306" w:rsidRPr="006278BE" w:rsidRDefault="001A2306" w:rsidP="00837CE3">
      <w:pPr>
        <w:pStyle w:val="Caption"/>
      </w:pPr>
      <w:r w:rsidRPr="006278BE">
        <w:t>Maximum reward in respect of the General Enquiries Element of the Customer Satisfaction Survey (GEMR</w:t>
      </w:r>
      <w:r w:rsidRPr="006278BE">
        <w:rPr>
          <w:rStyle w:val="Subscript"/>
        </w:rPr>
        <w:t>t</w:t>
      </w:r>
      <w:r w:rsidRPr="006278BE">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6278BE"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6278BE" w:rsidRDefault="001A2306" w:rsidP="00837CE3">
            <w:r w:rsidRPr="006278BE">
              <w:t>Licensee</w:t>
            </w:r>
          </w:p>
        </w:tc>
        <w:tc>
          <w:tcPr>
            <w:tcW w:w="1437" w:type="dxa"/>
          </w:tcPr>
          <w:p w14:paraId="2273F63A" w14:textId="77777777" w:rsidR="001A2306" w:rsidRPr="006278BE" w:rsidRDefault="001A2306" w:rsidP="00837CE3">
            <w:r w:rsidRPr="006278BE">
              <w:t>2023/24</w:t>
            </w:r>
          </w:p>
        </w:tc>
        <w:tc>
          <w:tcPr>
            <w:tcW w:w="1437" w:type="dxa"/>
          </w:tcPr>
          <w:p w14:paraId="55B9C58B" w14:textId="77777777" w:rsidR="001A2306" w:rsidRPr="006278BE" w:rsidRDefault="001A2306" w:rsidP="00837CE3">
            <w:r w:rsidRPr="006278BE">
              <w:t>2024/25</w:t>
            </w:r>
          </w:p>
        </w:tc>
        <w:tc>
          <w:tcPr>
            <w:tcW w:w="1437" w:type="dxa"/>
          </w:tcPr>
          <w:p w14:paraId="52DC415B" w14:textId="77777777" w:rsidR="001A2306" w:rsidRPr="006278BE" w:rsidRDefault="001A2306" w:rsidP="00837CE3">
            <w:r w:rsidRPr="006278BE">
              <w:t>2025/26</w:t>
            </w:r>
          </w:p>
        </w:tc>
        <w:tc>
          <w:tcPr>
            <w:tcW w:w="1437" w:type="dxa"/>
          </w:tcPr>
          <w:p w14:paraId="66C4346C" w14:textId="77777777" w:rsidR="001A2306" w:rsidRPr="006278BE" w:rsidRDefault="001A2306" w:rsidP="00837CE3">
            <w:r w:rsidRPr="006278BE">
              <w:t>2026/27</w:t>
            </w:r>
          </w:p>
        </w:tc>
        <w:tc>
          <w:tcPr>
            <w:tcW w:w="1437" w:type="dxa"/>
          </w:tcPr>
          <w:p w14:paraId="101BF073" w14:textId="77777777" w:rsidR="001A2306" w:rsidRPr="006278BE" w:rsidRDefault="001A2306" w:rsidP="00837CE3">
            <w:r w:rsidRPr="006278BE">
              <w:t>2027/28</w:t>
            </w:r>
          </w:p>
        </w:tc>
      </w:tr>
      <w:tr w:rsidR="001A2306" w:rsidRPr="006278BE" w14:paraId="20980A05" w14:textId="77777777" w:rsidTr="00A75C46">
        <w:trPr>
          <w:trHeight w:val="233"/>
        </w:trPr>
        <w:tc>
          <w:tcPr>
            <w:tcW w:w="1127" w:type="dxa"/>
          </w:tcPr>
          <w:p w14:paraId="3C5654DF" w14:textId="77777777" w:rsidR="001A2306" w:rsidRPr="006278BE" w:rsidRDefault="001A2306" w:rsidP="00837CE3">
            <w:r w:rsidRPr="006278BE">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6278BE" w:rsidRDefault="001A2306" w:rsidP="00837CE3">
            <w:r w:rsidRPr="006278BE">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6278BE" w:rsidRDefault="001A2306" w:rsidP="00837CE3">
            <w:r w:rsidRPr="006278BE">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6278BE" w:rsidRDefault="001A2306" w:rsidP="00837CE3">
            <w:r w:rsidRPr="006278BE">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6278BE" w:rsidRDefault="001A2306" w:rsidP="00837CE3">
            <w:r w:rsidRPr="006278BE">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6278BE" w:rsidRDefault="001A2306" w:rsidP="00837CE3">
            <w:r w:rsidRPr="006278BE">
              <w:t>0.698</w:t>
            </w:r>
          </w:p>
        </w:tc>
      </w:tr>
      <w:tr w:rsidR="001A2306" w:rsidRPr="006278BE" w14:paraId="0DF25EE2" w14:textId="77777777" w:rsidTr="00A75C46">
        <w:trPr>
          <w:trHeight w:val="233"/>
        </w:trPr>
        <w:tc>
          <w:tcPr>
            <w:tcW w:w="1127" w:type="dxa"/>
          </w:tcPr>
          <w:p w14:paraId="03C52422" w14:textId="77777777" w:rsidR="001A2306" w:rsidRPr="006278BE" w:rsidRDefault="001A2306" w:rsidP="00837CE3">
            <w:r w:rsidRPr="006278BE">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6278BE" w:rsidRDefault="001A2306" w:rsidP="00837CE3">
            <w:r w:rsidRPr="006278BE">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6278BE" w:rsidRDefault="001A2306" w:rsidP="00837CE3">
            <w:r w:rsidRPr="006278BE">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6278BE" w:rsidRDefault="001A2306" w:rsidP="00837CE3">
            <w:r w:rsidRPr="006278BE">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6278BE" w:rsidRDefault="001A2306" w:rsidP="00837CE3">
            <w:r w:rsidRPr="006278BE">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6278BE" w:rsidRDefault="001A2306" w:rsidP="00837CE3">
            <w:r w:rsidRPr="006278BE">
              <w:t>0.519</w:t>
            </w:r>
          </w:p>
        </w:tc>
      </w:tr>
      <w:tr w:rsidR="001A2306" w:rsidRPr="006278BE" w14:paraId="59DEE59D" w14:textId="77777777" w:rsidTr="00A75C46">
        <w:trPr>
          <w:trHeight w:val="233"/>
        </w:trPr>
        <w:tc>
          <w:tcPr>
            <w:tcW w:w="1127" w:type="dxa"/>
          </w:tcPr>
          <w:p w14:paraId="262EBA80" w14:textId="77777777" w:rsidR="001A2306" w:rsidRPr="006278BE" w:rsidRDefault="001A2306" w:rsidP="00837CE3">
            <w:r w:rsidRPr="006278BE">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6278BE" w:rsidRDefault="001A2306" w:rsidP="00837CE3">
            <w:r w:rsidRPr="006278BE">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6278BE" w:rsidRDefault="001A2306" w:rsidP="00837CE3">
            <w:r w:rsidRPr="006278BE">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6278BE" w:rsidRDefault="001A2306" w:rsidP="00837CE3">
            <w:r w:rsidRPr="006278BE">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6278BE" w:rsidRDefault="001A2306" w:rsidP="00837CE3">
            <w:r w:rsidRPr="006278BE">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6278BE" w:rsidRDefault="001A2306" w:rsidP="00837CE3">
            <w:r w:rsidRPr="006278BE">
              <w:t>0.716</w:t>
            </w:r>
          </w:p>
        </w:tc>
      </w:tr>
      <w:tr w:rsidR="001A2306" w:rsidRPr="006278BE" w14:paraId="273304CE" w14:textId="77777777" w:rsidTr="00A75C46">
        <w:trPr>
          <w:trHeight w:val="233"/>
        </w:trPr>
        <w:tc>
          <w:tcPr>
            <w:tcW w:w="1127" w:type="dxa"/>
          </w:tcPr>
          <w:p w14:paraId="571B90C0" w14:textId="77777777" w:rsidR="001A2306" w:rsidRPr="006278BE" w:rsidRDefault="001A2306" w:rsidP="00837CE3">
            <w:r w:rsidRPr="006278BE">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6278BE" w:rsidRDefault="001A2306" w:rsidP="00837CE3">
            <w:r w:rsidRPr="006278BE">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6278BE" w:rsidRDefault="001A2306" w:rsidP="00837CE3">
            <w:r w:rsidRPr="006278BE">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6278BE" w:rsidRDefault="001A2306" w:rsidP="00837CE3">
            <w:r w:rsidRPr="006278BE">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6278BE" w:rsidRDefault="001A2306" w:rsidP="00837CE3">
            <w:r w:rsidRPr="006278BE">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6278BE" w:rsidRDefault="001A2306" w:rsidP="00837CE3">
            <w:r w:rsidRPr="006278BE">
              <w:t>0.901</w:t>
            </w:r>
          </w:p>
        </w:tc>
      </w:tr>
      <w:tr w:rsidR="001A2306" w:rsidRPr="006278BE" w14:paraId="1BE76110" w14:textId="77777777" w:rsidTr="00A75C46">
        <w:trPr>
          <w:trHeight w:val="233"/>
        </w:trPr>
        <w:tc>
          <w:tcPr>
            <w:tcW w:w="1127" w:type="dxa"/>
          </w:tcPr>
          <w:p w14:paraId="6B4C22EF" w14:textId="77777777" w:rsidR="001A2306" w:rsidRPr="006278BE" w:rsidRDefault="001A2306" w:rsidP="00837CE3">
            <w:r w:rsidRPr="006278BE">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6278BE" w:rsidRDefault="001A2306" w:rsidP="00837CE3">
            <w:r w:rsidRPr="006278BE">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6278BE" w:rsidRDefault="001A2306" w:rsidP="00837CE3">
            <w:r w:rsidRPr="006278BE">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6278BE" w:rsidRDefault="001A2306" w:rsidP="00837CE3">
            <w:r w:rsidRPr="006278BE">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6278BE" w:rsidRDefault="001A2306" w:rsidP="00837CE3">
            <w:r w:rsidRPr="006278BE">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6278BE" w:rsidRDefault="001A2306" w:rsidP="00837CE3">
            <w:r w:rsidRPr="006278BE">
              <w:t>0.922</w:t>
            </w:r>
          </w:p>
        </w:tc>
      </w:tr>
      <w:tr w:rsidR="001A2306" w:rsidRPr="006278BE" w14:paraId="2C31BF13" w14:textId="77777777" w:rsidTr="00A75C46">
        <w:trPr>
          <w:trHeight w:val="233"/>
        </w:trPr>
        <w:tc>
          <w:tcPr>
            <w:tcW w:w="1127" w:type="dxa"/>
          </w:tcPr>
          <w:p w14:paraId="16836A99" w14:textId="77777777" w:rsidR="001A2306" w:rsidRPr="006278BE" w:rsidRDefault="001A2306" w:rsidP="00837CE3">
            <w:r w:rsidRPr="006278BE">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6278BE" w:rsidRDefault="001A2306" w:rsidP="00837CE3">
            <w:r w:rsidRPr="006278BE">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6278BE" w:rsidRDefault="001A2306" w:rsidP="00837CE3">
            <w:r w:rsidRPr="006278BE">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6278BE" w:rsidRDefault="001A2306" w:rsidP="00837CE3">
            <w:r w:rsidRPr="006278BE">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6278BE" w:rsidRDefault="001A2306" w:rsidP="00837CE3">
            <w:r w:rsidRPr="006278BE">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6278BE" w:rsidRDefault="001A2306" w:rsidP="00837CE3">
            <w:r w:rsidRPr="006278BE">
              <w:t>0.461</w:t>
            </w:r>
          </w:p>
        </w:tc>
      </w:tr>
      <w:tr w:rsidR="001A2306" w:rsidRPr="006278BE" w14:paraId="13B0AD4A" w14:textId="77777777" w:rsidTr="00A75C46">
        <w:trPr>
          <w:trHeight w:val="233"/>
        </w:trPr>
        <w:tc>
          <w:tcPr>
            <w:tcW w:w="1127" w:type="dxa"/>
          </w:tcPr>
          <w:p w14:paraId="0B7BF96C" w14:textId="77777777" w:rsidR="001A2306" w:rsidRPr="006278BE" w:rsidRDefault="001A2306" w:rsidP="00837CE3">
            <w:r w:rsidRPr="006278BE">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6278BE" w:rsidRDefault="001A2306" w:rsidP="00837CE3">
            <w:r w:rsidRPr="006278BE">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6278BE" w:rsidRDefault="001A2306" w:rsidP="00837CE3">
            <w:r w:rsidRPr="006278BE">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6278BE" w:rsidRDefault="001A2306" w:rsidP="00837CE3">
            <w:r w:rsidRPr="006278BE">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6278BE" w:rsidRDefault="001A2306" w:rsidP="00837CE3">
            <w:r w:rsidRPr="006278BE">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6278BE" w:rsidRDefault="001A2306" w:rsidP="00837CE3">
            <w:r w:rsidRPr="006278BE">
              <w:t>0.700</w:t>
            </w:r>
          </w:p>
        </w:tc>
      </w:tr>
      <w:tr w:rsidR="001A2306" w:rsidRPr="006278BE" w14:paraId="55318EAE" w14:textId="77777777" w:rsidTr="00A75C46">
        <w:trPr>
          <w:trHeight w:val="233"/>
        </w:trPr>
        <w:tc>
          <w:tcPr>
            <w:tcW w:w="1127" w:type="dxa"/>
          </w:tcPr>
          <w:p w14:paraId="7BF4ACF2" w14:textId="77777777" w:rsidR="001A2306" w:rsidRPr="006278BE" w:rsidRDefault="001A2306" w:rsidP="00837CE3">
            <w:r w:rsidRPr="006278BE">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6278BE" w:rsidRDefault="001A2306" w:rsidP="00837CE3">
            <w:r w:rsidRPr="006278BE">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6278BE" w:rsidRDefault="001A2306" w:rsidP="00837CE3">
            <w:r w:rsidRPr="006278BE">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6278BE" w:rsidRDefault="001A2306" w:rsidP="00837CE3">
            <w:r w:rsidRPr="006278BE">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6278BE" w:rsidRDefault="001A2306" w:rsidP="00837CE3">
            <w:r w:rsidRPr="006278BE">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6278BE" w:rsidRDefault="001A2306" w:rsidP="00837CE3">
            <w:r w:rsidRPr="006278BE">
              <w:t>0.605</w:t>
            </w:r>
          </w:p>
        </w:tc>
      </w:tr>
      <w:tr w:rsidR="001A2306" w:rsidRPr="006278BE" w14:paraId="0F2F1E49" w14:textId="77777777" w:rsidTr="00A75C46">
        <w:trPr>
          <w:trHeight w:val="233"/>
        </w:trPr>
        <w:tc>
          <w:tcPr>
            <w:tcW w:w="1127" w:type="dxa"/>
          </w:tcPr>
          <w:p w14:paraId="693B9F12" w14:textId="77777777" w:rsidR="001A2306" w:rsidRPr="006278BE" w:rsidRDefault="001A2306" w:rsidP="00837CE3">
            <w:r w:rsidRPr="006278BE">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6278BE" w:rsidRDefault="001A2306" w:rsidP="00837CE3">
            <w:r w:rsidRPr="006278BE">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6278BE" w:rsidRDefault="001A2306" w:rsidP="00837CE3">
            <w:r w:rsidRPr="006278BE">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6278BE" w:rsidRDefault="001A2306" w:rsidP="00837CE3">
            <w:r w:rsidRPr="006278BE">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6278BE" w:rsidRDefault="001A2306" w:rsidP="00837CE3">
            <w:r w:rsidRPr="006278BE">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6278BE" w:rsidRDefault="001A2306" w:rsidP="00837CE3">
            <w:r w:rsidRPr="006278BE">
              <w:t>0.626</w:t>
            </w:r>
          </w:p>
        </w:tc>
      </w:tr>
      <w:tr w:rsidR="001A2306" w:rsidRPr="006278BE" w14:paraId="3C55020F" w14:textId="77777777" w:rsidTr="00A75C46">
        <w:trPr>
          <w:trHeight w:val="233"/>
        </w:trPr>
        <w:tc>
          <w:tcPr>
            <w:tcW w:w="1127" w:type="dxa"/>
          </w:tcPr>
          <w:p w14:paraId="1DA991B7" w14:textId="77777777" w:rsidR="001A2306" w:rsidRPr="006278BE" w:rsidRDefault="001A2306" w:rsidP="00837CE3">
            <w:r w:rsidRPr="006278BE">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6278BE" w:rsidRDefault="001A2306" w:rsidP="00837CE3">
            <w:r w:rsidRPr="006278BE">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6278BE" w:rsidRDefault="001A2306" w:rsidP="00837CE3">
            <w:r w:rsidRPr="006278BE">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6278BE" w:rsidRDefault="001A2306" w:rsidP="00837CE3">
            <w:r w:rsidRPr="006278BE">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6278BE" w:rsidRDefault="001A2306" w:rsidP="00837CE3">
            <w:r w:rsidRPr="006278BE">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6278BE" w:rsidRDefault="001A2306" w:rsidP="00837CE3">
            <w:r w:rsidRPr="006278BE">
              <w:t>0.978</w:t>
            </w:r>
          </w:p>
        </w:tc>
      </w:tr>
      <w:tr w:rsidR="001A2306" w:rsidRPr="006278BE" w14:paraId="3E64D7C4" w14:textId="77777777" w:rsidTr="00A75C46">
        <w:trPr>
          <w:trHeight w:val="233"/>
        </w:trPr>
        <w:tc>
          <w:tcPr>
            <w:tcW w:w="1127" w:type="dxa"/>
          </w:tcPr>
          <w:p w14:paraId="243CC368" w14:textId="77777777" w:rsidR="001A2306" w:rsidRPr="006278BE" w:rsidRDefault="001A2306" w:rsidP="00837CE3">
            <w:r w:rsidRPr="006278BE">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6278BE" w:rsidRDefault="001A2306" w:rsidP="00837CE3">
            <w:r w:rsidRPr="006278BE">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6278BE" w:rsidRDefault="001A2306" w:rsidP="00837CE3">
            <w:r w:rsidRPr="006278BE">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6278BE" w:rsidRDefault="001A2306" w:rsidP="00837CE3">
            <w:r w:rsidRPr="006278BE">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6278BE" w:rsidRDefault="001A2306" w:rsidP="00837CE3">
            <w:r w:rsidRPr="006278BE">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6278BE" w:rsidRDefault="001A2306" w:rsidP="00837CE3">
            <w:r w:rsidRPr="006278BE">
              <w:t>0.665</w:t>
            </w:r>
          </w:p>
        </w:tc>
      </w:tr>
      <w:tr w:rsidR="001A2306" w:rsidRPr="006278BE" w14:paraId="43A9892D" w14:textId="77777777" w:rsidTr="00A75C46">
        <w:trPr>
          <w:trHeight w:val="233"/>
        </w:trPr>
        <w:tc>
          <w:tcPr>
            <w:tcW w:w="1127" w:type="dxa"/>
          </w:tcPr>
          <w:p w14:paraId="3DB64282" w14:textId="77777777" w:rsidR="001A2306" w:rsidRPr="006278BE" w:rsidRDefault="001A2306" w:rsidP="00837CE3">
            <w:r w:rsidRPr="006278BE">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6278BE" w:rsidRDefault="001A2306" w:rsidP="00837CE3">
            <w:r w:rsidRPr="006278BE">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6278BE" w:rsidRDefault="001A2306" w:rsidP="00837CE3">
            <w:r w:rsidRPr="006278BE">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6278BE" w:rsidRDefault="001A2306" w:rsidP="00837CE3">
            <w:r w:rsidRPr="006278BE">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6278BE" w:rsidRDefault="001A2306" w:rsidP="00837CE3">
            <w:r w:rsidRPr="006278BE">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6278BE" w:rsidRDefault="001A2306" w:rsidP="00837CE3">
            <w:r w:rsidRPr="006278BE">
              <w:t>0.739</w:t>
            </w:r>
          </w:p>
        </w:tc>
      </w:tr>
      <w:tr w:rsidR="001A2306" w:rsidRPr="006278BE" w14:paraId="537476DC" w14:textId="77777777" w:rsidTr="00A75C46">
        <w:trPr>
          <w:trHeight w:val="233"/>
        </w:trPr>
        <w:tc>
          <w:tcPr>
            <w:tcW w:w="1127" w:type="dxa"/>
          </w:tcPr>
          <w:p w14:paraId="5A00674D" w14:textId="77777777" w:rsidR="001A2306" w:rsidRPr="006278BE" w:rsidRDefault="001A2306" w:rsidP="00837CE3">
            <w:r w:rsidRPr="006278BE">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6278BE" w:rsidRDefault="001A2306" w:rsidP="00837CE3">
            <w:r w:rsidRPr="006278BE">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6278BE" w:rsidRDefault="001A2306" w:rsidP="00837CE3">
            <w:r w:rsidRPr="006278BE">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6278BE" w:rsidRDefault="001A2306" w:rsidP="00837CE3">
            <w:r w:rsidRPr="006278BE">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6278BE" w:rsidRDefault="001A2306" w:rsidP="00837CE3">
            <w:r w:rsidRPr="006278BE">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6278BE" w:rsidRDefault="001A2306" w:rsidP="00837CE3">
            <w:r w:rsidRPr="006278BE">
              <w:t>0.496</w:t>
            </w:r>
          </w:p>
        </w:tc>
      </w:tr>
      <w:tr w:rsidR="001A2306" w:rsidRPr="006278BE" w14:paraId="6B54689E" w14:textId="77777777" w:rsidTr="00A75C46">
        <w:trPr>
          <w:trHeight w:val="233"/>
        </w:trPr>
        <w:tc>
          <w:tcPr>
            <w:tcW w:w="1127" w:type="dxa"/>
          </w:tcPr>
          <w:p w14:paraId="3600B2D5" w14:textId="77777777" w:rsidR="001A2306" w:rsidRPr="006278BE" w:rsidRDefault="001A2306" w:rsidP="00837CE3">
            <w:r w:rsidRPr="006278BE">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6278BE" w:rsidRDefault="001A2306" w:rsidP="00837CE3">
            <w:r w:rsidRPr="006278BE">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6278BE" w:rsidRDefault="001A2306" w:rsidP="00837CE3">
            <w:r w:rsidRPr="006278BE">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6278BE" w:rsidRDefault="001A2306" w:rsidP="00837CE3">
            <w:r w:rsidRPr="006278BE">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6278BE" w:rsidRDefault="001A2306" w:rsidP="00837CE3">
            <w:r w:rsidRPr="006278BE">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6278BE" w:rsidRDefault="001A2306" w:rsidP="00837CE3">
            <w:r w:rsidRPr="006278BE">
              <w:t>0.935</w:t>
            </w:r>
          </w:p>
        </w:tc>
      </w:tr>
    </w:tbl>
    <w:p w14:paraId="203E7767" w14:textId="77777777" w:rsidR="001A2306" w:rsidRPr="006278BE" w:rsidRDefault="001A2306" w:rsidP="001A2306">
      <w:pPr>
        <w:pStyle w:val="AppendixHeading"/>
      </w:pPr>
    </w:p>
    <w:p w14:paraId="17776397" w14:textId="77777777" w:rsidR="001A2306" w:rsidRPr="006278BE" w:rsidRDefault="001A2306" w:rsidP="00837CE3">
      <w:pPr>
        <w:pStyle w:val="Caption"/>
      </w:pPr>
      <w:r w:rsidRPr="006278BE">
        <w:t>Reward incentive rate for the General Enquiries Element of the Customer Satisfaction Survey (GERIR</w:t>
      </w:r>
      <w:r w:rsidRPr="006278BE">
        <w:rPr>
          <w:rStyle w:val="Subscript"/>
        </w:rPr>
        <w:t>t</w:t>
      </w:r>
      <w:r w:rsidRPr="006278BE">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6278BE"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6278BE" w:rsidRDefault="001A2306" w:rsidP="00837CE3">
            <w:r w:rsidRPr="006278BE">
              <w:t>Licensee</w:t>
            </w:r>
          </w:p>
        </w:tc>
        <w:tc>
          <w:tcPr>
            <w:tcW w:w="1396" w:type="dxa"/>
          </w:tcPr>
          <w:p w14:paraId="26A1C65E" w14:textId="77777777" w:rsidR="001A2306" w:rsidRPr="006278BE" w:rsidRDefault="001A2306" w:rsidP="00837CE3">
            <w:r w:rsidRPr="006278BE">
              <w:t>2023/24</w:t>
            </w:r>
          </w:p>
        </w:tc>
        <w:tc>
          <w:tcPr>
            <w:tcW w:w="1397" w:type="dxa"/>
          </w:tcPr>
          <w:p w14:paraId="2743C87C" w14:textId="77777777" w:rsidR="001A2306" w:rsidRPr="006278BE" w:rsidRDefault="001A2306" w:rsidP="00837CE3">
            <w:r w:rsidRPr="006278BE">
              <w:t>2024/25</w:t>
            </w:r>
          </w:p>
        </w:tc>
        <w:tc>
          <w:tcPr>
            <w:tcW w:w="1396" w:type="dxa"/>
          </w:tcPr>
          <w:p w14:paraId="6E6F09B2" w14:textId="77777777" w:rsidR="001A2306" w:rsidRPr="006278BE" w:rsidRDefault="001A2306" w:rsidP="00837CE3">
            <w:r w:rsidRPr="006278BE">
              <w:t>2025/26</w:t>
            </w:r>
          </w:p>
        </w:tc>
        <w:tc>
          <w:tcPr>
            <w:tcW w:w="1397" w:type="dxa"/>
          </w:tcPr>
          <w:p w14:paraId="34D3EAE6" w14:textId="77777777" w:rsidR="001A2306" w:rsidRPr="006278BE" w:rsidRDefault="001A2306" w:rsidP="00837CE3">
            <w:r w:rsidRPr="006278BE">
              <w:t>2026/27</w:t>
            </w:r>
          </w:p>
        </w:tc>
        <w:tc>
          <w:tcPr>
            <w:tcW w:w="1397" w:type="dxa"/>
          </w:tcPr>
          <w:p w14:paraId="40E74F7F" w14:textId="77777777" w:rsidR="001A2306" w:rsidRPr="006278BE" w:rsidRDefault="001A2306" w:rsidP="00837CE3">
            <w:r w:rsidRPr="006278BE">
              <w:t>2027/28</w:t>
            </w:r>
          </w:p>
        </w:tc>
      </w:tr>
      <w:tr w:rsidR="007C1CEF" w:rsidRPr="006278BE" w14:paraId="10B1751D" w14:textId="77777777" w:rsidTr="000A6BA9">
        <w:trPr>
          <w:trHeight w:val="236"/>
        </w:trPr>
        <w:tc>
          <w:tcPr>
            <w:tcW w:w="0" w:type="dxa"/>
          </w:tcPr>
          <w:p w14:paraId="5F1415DC" w14:textId="77777777" w:rsidR="007C1CEF" w:rsidRPr="006278BE" w:rsidRDefault="007C1CEF" w:rsidP="007C1CEF">
            <w:r w:rsidRPr="006278BE">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54175174" w:rsidR="007C1CEF" w:rsidRPr="006278BE" w:rsidRDefault="007C1CEF" w:rsidP="007C1CEF">
            <w:r w:rsidRPr="006278BE">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1C7BE8D6" w:rsidR="007C1CEF" w:rsidRPr="006278BE" w:rsidRDefault="007C1CEF" w:rsidP="007C1CEF">
            <w:r w:rsidRPr="006278BE">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0EB21452" w:rsidR="007C1CEF" w:rsidRPr="006278BE" w:rsidRDefault="007C1CEF" w:rsidP="007C1CEF">
            <w:r w:rsidRPr="006278BE">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19906562" w:rsidR="007C1CEF" w:rsidRPr="006278BE" w:rsidRDefault="007C1CEF" w:rsidP="007C1CEF">
            <w:r w:rsidRPr="006278BE">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0EEC9AB0" w:rsidR="007C1CEF" w:rsidRPr="006278BE" w:rsidRDefault="007C1CEF" w:rsidP="007C1CEF">
            <w:r w:rsidRPr="006278BE">
              <w:t>2.098</w:t>
            </w:r>
          </w:p>
        </w:tc>
      </w:tr>
      <w:tr w:rsidR="007C1CEF" w:rsidRPr="006278BE" w14:paraId="0903DE95" w14:textId="77777777" w:rsidTr="000A6BA9">
        <w:trPr>
          <w:trHeight w:val="236"/>
        </w:trPr>
        <w:tc>
          <w:tcPr>
            <w:tcW w:w="0" w:type="dxa"/>
          </w:tcPr>
          <w:p w14:paraId="02E68692" w14:textId="77777777" w:rsidR="007C1CEF" w:rsidRPr="006278BE" w:rsidRDefault="007C1CEF" w:rsidP="007C1CEF">
            <w:r w:rsidRPr="006278BE">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11A2D928" w:rsidR="007C1CEF" w:rsidRPr="006278BE" w:rsidRDefault="007C1CEF" w:rsidP="007C1CEF">
            <w:r w:rsidRPr="006278BE">
              <w:t>1.559</w:t>
            </w:r>
          </w:p>
        </w:tc>
        <w:tc>
          <w:tcPr>
            <w:tcW w:w="0" w:type="dxa"/>
            <w:tcBorders>
              <w:top w:val="nil"/>
              <w:left w:val="nil"/>
              <w:bottom w:val="single" w:sz="4" w:space="0" w:color="auto"/>
              <w:right w:val="single" w:sz="4" w:space="0" w:color="auto"/>
            </w:tcBorders>
            <w:shd w:val="clear" w:color="auto" w:fill="auto"/>
          </w:tcPr>
          <w:p w14:paraId="0B89E8A3" w14:textId="31524987" w:rsidR="007C1CEF" w:rsidRPr="006278BE" w:rsidRDefault="007C1CEF" w:rsidP="007C1CEF">
            <w:r w:rsidRPr="006278BE">
              <w:t>1.559</w:t>
            </w:r>
          </w:p>
        </w:tc>
        <w:tc>
          <w:tcPr>
            <w:tcW w:w="0" w:type="dxa"/>
            <w:tcBorders>
              <w:top w:val="nil"/>
              <w:left w:val="nil"/>
              <w:bottom w:val="single" w:sz="4" w:space="0" w:color="auto"/>
              <w:right w:val="single" w:sz="4" w:space="0" w:color="auto"/>
            </w:tcBorders>
            <w:shd w:val="clear" w:color="auto" w:fill="auto"/>
          </w:tcPr>
          <w:p w14:paraId="44AE7A39" w14:textId="50381E70" w:rsidR="007C1CEF" w:rsidRPr="006278BE" w:rsidRDefault="007C1CEF" w:rsidP="007C1CEF">
            <w:r w:rsidRPr="006278BE">
              <w:t>1.559</w:t>
            </w:r>
          </w:p>
        </w:tc>
        <w:tc>
          <w:tcPr>
            <w:tcW w:w="0" w:type="dxa"/>
            <w:tcBorders>
              <w:top w:val="nil"/>
              <w:left w:val="nil"/>
              <w:bottom w:val="single" w:sz="4" w:space="0" w:color="auto"/>
              <w:right w:val="single" w:sz="4" w:space="0" w:color="auto"/>
            </w:tcBorders>
            <w:shd w:val="clear" w:color="auto" w:fill="auto"/>
          </w:tcPr>
          <w:p w14:paraId="7493C1B5" w14:textId="259126F4" w:rsidR="007C1CEF" w:rsidRPr="006278BE" w:rsidRDefault="007C1CEF" w:rsidP="007C1CEF">
            <w:r w:rsidRPr="006278BE">
              <w:t>1.559</w:t>
            </w:r>
          </w:p>
        </w:tc>
        <w:tc>
          <w:tcPr>
            <w:tcW w:w="0" w:type="dxa"/>
            <w:tcBorders>
              <w:top w:val="nil"/>
              <w:left w:val="nil"/>
              <w:bottom w:val="single" w:sz="4" w:space="0" w:color="auto"/>
              <w:right w:val="single" w:sz="4" w:space="0" w:color="auto"/>
            </w:tcBorders>
            <w:shd w:val="clear" w:color="auto" w:fill="auto"/>
          </w:tcPr>
          <w:p w14:paraId="637B3743" w14:textId="4EDA31A5" w:rsidR="007C1CEF" w:rsidRPr="006278BE" w:rsidRDefault="007C1CEF" w:rsidP="007C1CEF">
            <w:r w:rsidRPr="006278BE">
              <w:t>1.559</w:t>
            </w:r>
          </w:p>
        </w:tc>
      </w:tr>
      <w:tr w:rsidR="007C1CEF" w:rsidRPr="006278BE" w14:paraId="6C441E29" w14:textId="77777777" w:rsidTr="000A6BA9">
        <w:trPr>
          <w:trHeight w:val="236"/>
        </w:trPr>
        <w:tc>
          <w:tcPr>
            <w:tcW w:w="0" w:type="dxa"/>
          </w:tcPr>
          <w:p w14:paraId="747EBA6A" w14:textId="77777777" w:rsidR="007C1CEF" w:rsidRPr="006278BE" w:rsidRDefault="007C1CEF" w:rsidP="007C1CEF">
            <w:r w:rsidRPr="006278BE">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1D70A42E" w:rsidR="007C1CEF" w:rsidRPr="006278BE" w:rsidRDefault="007C1CEF" w:rsidP="007C1CEF">
            <w:r w:rsidRPr="006278BE">
              <w:t>2.151</w:t>
            </w:r>
          </w:p>
        </w:tc>
        <w:tc>
          <w:tcPr>
            <w:tcW w:w="0" w:type="dxa"/>
            <w:tcBorders>
              <w:top w:val="nil"/>
              <w:left w:val="nil"/>
              <w:bottom w:val="single" w:sz="4" w:space="0" w:color="auto"/>
              <w:right w:val="single" w:sz="4" w:space="0" w:color="auto"/>
            </w:tcBorders>
            <w:shd w:val="clear" w:color="auto" w:fill="auto"/>
          </w:tcPr>
          <w:p w14:paraId="0A2405F4" w14:textId="7DFECB52" w:rsidR="007C1CEF" w:rsidRPr="006278BE" w:rsidRDefault="007C1CEF" w:rsidP="007C1CEF">
            <w:r w:rsidRPr="006278BE">
              <w:t>2.151</w:t>
            </w:r>
          </w:p>
        </w:tc>
        <w:tc>
          <w:tcPr>
            <w:tcW w:w="0" w:type="dxa"/>
            <w:tcBorders>
              <w:top w:val="nil"/>
              <w:left w:val="nil"/>
              <w:bottom w:val="single" w:sz="4" w:space="0" w:color="auto"/>
              <w:right w:val="single" w:sz="4" w:space="0" w:color="auto"/>
            </w:tcBorders>
            <w:shd w:val="clear" w:color="auto" w:fill="auto"/>
          </w:tcPr>
          <w:p w14:paraId="23052A2C" w14:textId="2F9287B6" w:rsidR="007C1CEF" w:rsidRPr="006278BE" w:rsidRDefault="007C1CEF" w:rsidP="007C1CEF">
            <w:r w:rsidRPr="006278BE">
              <w:t>2.151</w:t>
            </w:r>
          </w:p>
        </w:tc>
        <w:tc>
          <w:tcPr>
            <w:tcW w:w="0" w:type="dxa"/>
            <w:tcBorders>
              <w:top w:val="nil"/>
              <w:left w:val="nil"/>
              <w:bottom w:val="single" w:sz="4" w:space="0" w:color="auto"/>
              <w:right w:val="single" w:sz="4" w:space="0" w:color="auto"/>
            </w:tcBorders>
            <w:shd w:val="clear" w:color="auto" w:fill="auto"/>
          </w:tcPr>
          <w:p w14:paraId="182FAD3C" w14:textId="2DCDEDE9" w:rsidR="007C1CEF" w:rsidRPr="006278BE" w:rsidRDefault="007C1CEF" w:rsidP="007C1CEF">
            <w:r w:rsidRPr="006278BE">
              <w:t>2.151</w:t>
            </w:r>
          </w:p>
        </w:tc>
        <w:tc>
          <w:tcPr>
            <w:tcW w:w="0" w:type="dxa"/>
            <w:tcBorders>
              <w:top w:val="nil"/>
              <w:left w:val="nil"/>
              <w:bottom w:val="single" w:sz="4" w:space="0" w:color="auto"/>
              <w:right w:val="single" w:sz="4" w:space="0" w:color="auto"/>
            </w:tcBorders>
            <w:shd w:val="clear" w:color="auto" w:fill="auto"/>
          </w:tcPr>
          <w:p w14:paraId="781582B4" w14:textId="6259A550" w:rsidR="007C1CEF" w:rsidRPr="006278BE" w:rsidRDefault="007C1CEF" w:rsidP="007C1CEF">
            <w:r w:rsidRPr="006278BE">
              <w:t>2.151</w:t>
            </w:r>
          </w:p>
        </w:tc>
      </w:tr>
      <w:tr w:rsidR="007C1CEF" w:rsidRPr="006278BE" w14:paraId="5371E3BE" w14:textId="77777777" w:rsidTr="000A6BA9">
        <w:trPr>
          <w:trHeight w:val="236"/>
        </w:trPr>
        <w:tc>
          <w:tcPr>
            <w:tcW w:w="0" w:type="dxa"/>
          </w:tcPr>
          <w:p w14:paraId="0C4604F5" w14:textId="77777777" w:rsidR="007C1CEF" w:rsidRPr="006278BE" w:rsidRDefault="007C1CEF" w:rsidP="007C1CEF">
            <w:r w:rsidRPr="006278BE">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2A821D29" w:rsidR="007C1CEF" w:rsidRPr="006278BE" w:rsidRDefault="007C1CEF" w:rsidP="007C1CEF">
            <w:r w:rsidRPr="006278BE">
              <w:t>2.708</w:t>
            </w:r>
          </w:p>
        </w:tc>
        <w:tc>
          <w:tcPr>
            <w:tcW w:w="0" w:type="dxa"/>
            <w:tcBorders>
              <w:top w:val="nil"/>
              <w:left w:val="nil"/>
              <w:bottom w:val="single" w:sz="4" w:space="0" w:color="auto"/>
              <w:right w:val="single" w:sz="4" w:space="0" w:color="auto"/>
            </w:tcBorders>
            <w:shd w:val="clear" w:color="auto" w:fill="auto"/>
          </w:tcPr>
          <w:p w14:paraId="2120AD57" w14:textId="551E6B6D" w:rsidR="007C1CEF" w:rsidRPr="006278BE" w:rsidRDefault="007C1CEF" w:rsidP="007C1CEF">
            <w:r w:rsidRPr="006278BE">
              <w:t>2.708</w:t>
            </w:r>
          </w:p>
        </w:tc>
        <w:tc>
          <w:tcPr>
            <w:tcW w:w="0" w:type="dxa"/>
            <w:tcBorders>
              <w:top w:val="nil"/>
              <w:left w:val="nil"/>
              <w:bottom w:val="single" w:sz="4" w:space="0" w:color="auto"/>
              <w:right w:val="single" w:sz="4" w:space="0" w:color="auto"/>
            </w:tcBorders>
            <w:shd w:val="clear" w:color="auto" w:fill="auto"/>
          </w:tcPr>
          <w:p w14:paraId="7DA6B459" w14:textId="68BDCE6B" w:rsidR="007C1CEF" w:rsidRPr="006278BE" w:rsidRDefault="007C1CEF" w:rsidP="007C1CEF">
            <w:r w:rsidRPr="006278BE">
              <w:t>2.708</w:t>
            </w:r>
          </w:p>
        </w:tc>
        <w:tc>
          <w:tcPr>
            <w:tcW w:w="0" w:type="dxa"/>
            <w:tcBorders>
              <w:top w:val="nil"/>
              <w:left w:val="nil"/>
              <w:bottom w:val="single" w:sz="4" w:space="0" w:color="auto"/>
              <w:right w:val="single" w:sz="4" w:space="0" w:color="auto"/>
            </w:tcBorders>
            <w:shd w:val="clear" w:color="auto" w:fill="auto"/>
          </w:tcPr>
          <w:p w14:paraId="7F61C10D" w14:textId="5079B6D4" w:rsidR="007C1CEF" w:rsidRPr="006278BE" w:rsidRDefault="007C1CEF" w:rsidP="007C1CEF">
            <w:r w:rsidRPr="006278BE">
              <w:t>2.708</w:t>
            </w:r>
          </w:p>
        </w:tc>
        <w:tc>
          <w:tcPr>
            <w:tcW w:w="0" w:type="dxa"/>
            <w:tcBorders>
              <w:top w:val="nil"/>
              <w:left w:val="nil"/>
              <w:bottom w:val="single" w:sz="4" w:space="0" w:color="auto"/>
              <w:right w:val="single" w:sz="4" w:space="0" w:color="auto"/>
            </w:tcBorders>
            <w:shd w:val="clear" w:color="auto" w:fill="auto"/>
          </w:tcPr>
          <w:p w14:paraId="64380057" w14:textId="703D7E49" w:rsidR="007C1CEF" w:rsidRPr="006278BE" w:rsidRDefault="007C1CEF" w:rsidP="007C1CEF">
            <w:r w:rsidRPr="006278BE">
              <w:t>2.708</w:t>
            </w:r>
          </w:p>
        </w:tc>
      </w:tr>
      <w:tr w:rsidR="007C1CEF" w:rsidRPr="006278BE" w14:paraId="7EB6B785" w14:textId="77777777" w:rsidTr="000A6BA9">
        <w:trPr>
          <w:trHeight w:val="236"/>
        </w:trPr>
        <w:tc>
          <w:tcPr>
            <w:tcW w:w="0" w:type="dxa"/>
          </w:tcPr>
          <w:p w14:paraId="533ADD91" w14:textId="77777777" w:rsidR="007C1CEF" w:rsidRPr="006278BE" w:rsidRDefault="007C1CEF" w:rsidP="007C1CEF">
            <w:r w:rsidRPr="006278BE">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084D0E72" w:rsidR="007C1CEF" w:rsidRPr="006278BE" w:rsidRDefault="007C1CEF" w:rsidP="007C1CEF">
            <w:r w:rsidRPr="006278BE">
              <w:t>2.772</w:t>
            </w:r>
          </w:p>
        </w:tc>
        <w:tc>
          <w:tcPr>
            <w:tcW w:w="0" w:type="dxa"/>
            <w:tcBorders>
              <w:top w:val="nil"/>
              <w:left w:val="nil"/>
              <w:bottom w:val="single" w:sz="4" w:space="0" w:color="auto"/>
              <w:right w:val="single" w:sz="4" w:space="0" w:color="auto"/>
            </w:tcBorders>
            <w:shd w:val="clear" w:color="auto" w:fill="auto"/>
          </w:tcPr>
          <w:p w14:paraId="4D3EFDA3" w14:textId="3844F37D" w:rsidR="007C1CEF" w:rsidRPr="006278BE" w:rsidRDefault="007C1CEF" w:rsidP="007C1CEF">
            <w:r w:rsidRPr="006278BE">
              <w:t>2.772</w:t>
            </w:r>
          </w:p>
        </w:tc>
        <w:tc>
          <w:tcPr>
            <w:tcW w:w="0" w:type="dxa"/>
            <w:tcBorders>
              <w:top w:val="nil"/>
              <w:left w:val="nil"/>
              <w:bottom w:val="single" w:sz="4" w:space="0" w:color="auto"/>
              <w:right w:val="single" w:sz="4" w:space="0" w:color="auto"/>
            </w:tcBorders>
            <w:shd w:val="clear" w:color="auto" w:fill="auto"/>
          </w:tcPr>
          <w:p w14:paraId="04953A40" w14:textId="07E84872" w:rsidR="007C1CEF" w:rsidRPr="006278BE" w:rsidRDefault="007C1CEF" w:rsidP="007C1CEF">
            <w:r w:rsidRPr="006278BE">
              <w:t>2.772</w:t>
            </w:r>
          </w:p>
        </w:tc>
        <w:tc>
          <w:tcPr>
            <w:tcW w:w="0" w:type="dxa"/>
            <w:tcBorders>
              <w:top w:val="nil"/>
              <w:left w:val="nil"/>
              <w:bottom w:val="single" w:sz="4" w:space="0" w:color="auto"/>
              <w:right w:val="single" w:sz="4" w:space="0" w:color="auto"/>
            </w:tcBorders>
            <w:shd w:val="clear" w:color="auto" w:fill="auto"/>
          </w:tcPr>
          <w:p w14:paraId="6BE8492B" w14:textId="4A5EB654" w:rsidR="007C1CEF" w:rsidRPr="006278BE" w:rsidRDefault="007C1CEF" w:rsidP="007C1CEF">
            <w:r w:rsidRPr="006278BE">
              <w:t>2.772</w:t>
            </w:r>
          </w:p>
        </w:tc>
        <w:tc>
          <w:tcPr>
            <w:tcW w:w="0" w:type="dxa"/>
            <w:tcBorders>
              <w:top w:val="nil"/>
              <w:left w:val="nil"/>
              <w:bottom w:val="single" w:sz="4" w:space="0" w:color="auto"/>
              <w:right w:val="single" w:sz="4" w:space="0" w:color="auto"/>
            </w:tcBorders>
            <w:shd w:val="clear" w:color="auto" w:fill="auto"/>
          </w:tcPr>
          <w:p w14:paraId="494BDEFF" w14:textId="55990062" w:rsidR="007C1CEF" w:rsidRPr="006278BE" w:rsidRDefault="007C1CEF" w:rsidP="007C1CEF">
            <w:r w:rsidRPr="006278BE">
              <w:t>2.772</w:t>
            </w:r>
          </w:p>
        </w:tc>
      </w:tr>
      <w:tr w:rsidR="007C1CEF" w:rsidRPr="006278BE" w14:paraId="03184057" w14:textId="77777777" w:rsidTr="000A6BA9">
        <w:trPr>
          <w:trHeight w:val="236"/>
        </w:trPr>
        <w:tc>
          <w:tcPr>
            <w:tcW w:w="0" w:type="dxa"/>
          </w:tcPr>
          <w:p w14:paraId="42AB762F" w14:textId="77777777" w:rsidR="007C1CEF" w:rsidRPr="006278BE" w:rsidRDefault="007C1CEF" w:rsidP="007C1CEF">
            <w:r w:rsidRPr="006278BE">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36DA2B9A" w:rsidR="007C1CEF" w:rsidRPr="006278BE" w:rsidRDefault="007C1CEF" w:rsidP="007C1CEF">
            <w:r w:rsidRPr="006278BE">
              <w:t>1.385</w:t>
            </w:r>
          </w:p>
        </w:tc>
        <w:tc>
          <w:tcPr>
            <w:tcW w:w="0" w:type="dxa"/>
            <w:tcBorders>
              <w:top w:val="nil"/>
              <w:left w:val="nil"/>
              <w:bottom w:val="single" w:sz="4" w:space="0" w:color="auto"/>
              <w:right w:val="single" w:sz="4" w:space="0" w:color="auto"/>
            </w:tcBorders>
            <w:shd w:val="clear" w:color="auto" w:fill="auto"/>
          </w:tcPr>
          <w:p w14:paraId="5B087ED2" w14:textId="005A7BC5" w:rsidR="007C1CEF" w:rsidRPr="006278BE" w:rsidRDefault="007C1CEF" w:rsidP="007C1CEF">
            <w:r w:rsidRPr="006278BE">
              <w:t>1.385</w:t>
            </w:r>
          </w:p>
        </w:tc>
        <w:tc>
          <w:tcPr>
            <w:tcW w:w="0" w:type="dxa"/>
            <w:tcBorders>
              <w:top w:val="nil"/>
              <w:left w:val="nil"/>
              <w:bottom w:val="single" w:sz="4" w:space="0" w:color="auto"/>
              <w:right w:val="single" w:sz="4" w:space="0" w:color="auto"/>
            </w:tcBorders>
            <w:shd w:val="clear" w:color="auto" w:fill="auto"/>
          </w:tcPr>
          <w:p w14:paraId="6FF62576" w14:textId="173EB977" w:rsidR="007C1CEF" w:rsidRPr="006278BE" w:rsidRDefault="007C1CEF" w:rsidP="007C1CEF">
            <w:r w:rsidRPr="006278BE">
              <w:t>1.385</w:t>
            </w:r>
          </w:p>
        </w:tc>
        <w:tc>
          <w:tcPr>
            <w:tcW w:w="0" w:type="dxa"/>
            <w:tcBorders>
              <w:top w:val="nil"/>
              <w:left w:val="nil"/>
              <w:bottom w:val="single" w:sz="4" w:space="0" w:color="auto"/>
              <w:right w:val="single" w:sz="4" w:space="0" w:color="auto"/>
            </w:tcBorders>
            <w:shd w:val="clear" w:color="auto" w:fill="auto"/>
          </w:tcPr>
          <w:p w14:paraId="510824A4" w14:textId="14744CB8" w:rsidR="007C1CEF" w:rsidRPr="006278BE" w:rsidRDefault="007C1CEF" w:rsidP="007C1CEF">
            <w:r w:rsidRPr="006278BE">
              <w:t>1.385</w:t>
            </w:r>
          </w:p>
        </w:tc>
        <w:tc>
          <w:tcPr>
            <w:tcW w:w="0" w:type="dxa"/>
            <w:tcBorders>
              <w:top w:val="nil"/>
              <w:left w:val="nil"/>
              <w:bottom w:val="single" w:sz="4" w:space="0" w:color="auto"/>
              <w:right w:val="single" w:sz="4" w:space="0" w:color="auto"/>
            </w:tcBorders>
            <w:shd w:val="clear" w:color="auto" w:fill="auto"/>
          </w:tcPr>
          <w:p w14:paraId="40727C53" w14:textId="15FF8DA2" w:rsidR="007C1CEF" w:rsidRPr="006278BE" w:rsidRDefault="007C1CEF" w:rsidP="007C1CEF">
            <w:r w:rsidRPr="006278BE">
              <w:t>1.385</w:t>
            </w:r>
          </w:p>
        </w:tc>
      </w:tr>
      <w:tr w:rsidR="007C1CEF" w:rsidRPr="006278BE" w14:paraId="6EEF16A2" w14:textId="77777777" w:rsidTr="000A6BA9">
        <w:trPr>
          <w:trHeight w:val="236"/>
        </w:trPr>
        <w:tc>
          <w:tcPr>
            <w:tcW w:w="0" w:type="dxa"/>
          </w:tcPr>
          <w:p w14:paraId="54690852" w14:textId="77777777" w:rsidR="007C1CEF" w:rsidRPr="006278BE" w:rsidRDefault="007C1CEF" w:rsidP="007C1CEF">
            <w:r w:rsidRPr="006278BE">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17D335A8" w:rsidR="007C1CEF" w:rsidRPr="006278BE" w:rsidRDefault="007C1CEF" w:rsidP="007C1CEF">
            <w:r w:rsidRPr="006278BE">
              <w:t>2.103</w:t>
            </w:r>
          </w:p>
        </w:tc>
        <w:tc>
          <w:tcPr>
            <w:tcW w:w="0" w:type="dxa"/>
            <w:tcBorders>
              <w:top w:val="nil"/>
              <w:left w:val="nil"/>
              <w:bottom w:val="single" w:sz="4" w:space="0" w:color="auto"/>
              <w:right w:val="single" w:sz="4" w:space="0" w:color="auto"/>
            </w:tcBorders>
            <w:shd w:val="clear" w:color="auto" w:fill="auto"/>
          </w:tcPr>
          <w:p w14:paraId="7808E5F6" w14:textId="4729321A" w:rsidR="007C1CEF" w:rsidRPr="006278BE" w:rsidRDefault="007C1CEF" w:rsidP="007C1CEF">
            <w:r w:rsidRPr="006278BE">
              <w:t>2.103</w:t>
            </w:r>
          </w:p>
        </w:tc>
        <w:tc>
          <w:tcPr>
            <w:tcW w:w="0" w:type="dxa"/>
            <w:tcBorders>
              <w:top w:val="nil"/>
              <w:left w:val="nil"/>
              <w:bottom w:val="single" w:sz="4" w:space="0" w:color="auto"/>
              <w:right w:val="single" w:sz="4" w:space="0" w:color="auto"/>
            </w:tcBorders>
            <w:shd w:val="clear" w:color="auto" w:fill="auto"/>
          </w:tcPr>
          <w:p w14:paraId="086B0BBA" w14:textId="05111874" w:rsidR="007C1CEF" w:rsidRPr="006278BE" w:rsidRDefault="007C1CEF" w:rsidP="007C1CEF">
            <w:r w:rsidRPr="006278BE">
              <w:t>2.103</w:t>
            </w:r>
          </w:p>
        </w:tc>
        <w:tc>
          <w:tcPr>
            <w:tcW w:w="0" w:type="dxa"/>
            <w:tcBorders>
              <w:top w:val="nil"/>
              <w:left w:val="nil"/>
              <w:bottom w:val="single" w:sz="4" w:space="0" w:color="auto"/>
              <w:right w:val="single" w:sz="4" w:space="0" w:color="auto"/>
            </w:tcBorders>
            <w:shd w:val="clear" w:color="auto" w:fill="auto"/>
          </w:tcPr>
          <w:p w14:paraId="0DAD8DB4" w14:textId="6BD88924" w:rsidR="007C1CEF" w:rsidRPr="006278BE" w:rsidRDefault="007C1CEF" w:rsidP="007C1CEF">
            <w:r w:rsidRPr="006278BE">
              <w:t>2.103</w:t>
            </w:r>
          </w:p>
        </w:tc>
        <w:tc>
          <w:tcPr>
            <w:tcW w:w="0" w:type="dxa"/>
            <w:tcBorders>
              <w:top w:val="nil"/>
              <w:left w:val="nil"/>
              <w:bottom w:val="single" w:sz="4" w:space="0" w:color="auto"/>
              <w:right w:val="single" w:sz="4" w:space="0" w:color="auto"/>
            </w:tcBorders>
            <w:shd w:val="clear" w:color="auto" w:fill="auto"/>
          </w:tcPr>
          <w:p w14:paraId="5621EF88" w14:textId="682A14BC" w:rsidR="007C1CEF" w:rsidRPr="006278BE" w:rsidRDefault="007C1CEF" w:rsidP="007C1CEF">
            <w:r w:rsidRPr="006278BE">
              <w:t>2.103</w:t>
            </w:r>
          </w:p>
        </w:tc>
      </w:tr>
      <w:tr w:rsidR="007C1CEF" w:rsidRPr="006278BE" w14:paraId="5719F6C6" w14:textId="77777777" w:rsidTr="000A6BA9">
        <w:trPr>
          <w:trHeight w:val="236"/>
        </w:trPr>
        <w:tc>
          <w:tcPr>
            <w:tcW w:w="0" w:type="dxa"/>
          </w:tcPr>
          <w:p w14:paraId="65444A12" w14:textId="77777777" w:rsidR="007C1CEF" w:rsidRPr="006278BE" w:rsidRDefault="007C1CEF" w:rsidP="007C1CEF">
            <w:r w:rsidRPr="006278BE">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59CCC2CB" w:rsidR="007C1CEF" w:rsidRPr="006278BE" w:rsidRDefault="007C1CEF" w:rsidP="007C1CEF">
            <w:r w:rsidRPr="006278BE">
              <w:t>1.820</w:t>
            </w:r>
          </w:p>
        </w:tc>
        <w:tc>
          <w:tcPr>
            <w:tcW w:w="0" w:type="dxa"/>
            <w:tcBorders>
              <w:top w:val="nil"/>
              <w:left w:val="nil"/>
              <w:bottom w:val="single" w:sz="4" w:space="0" w:color="auto"/>
              <w:right w:val="single" w:sz="4" w:space="0" w:color="auto"/>
            </w:tcBorders>
            <w:shd w:val="clear" w:color="auto" w:fill="auto"/>
          </w:tcPr>
          <w:p w14:paraId="674F9148" w14:textId="53B850E7" w:rsidR="007C1CEF" w:rsidRPr="006278BE" w:rsidRDefault="007C1CEF" w:rsidP="007C1CEF">
            <w:r w:rsidRPr="006278BE">
              <w:t>1.820</w:t>
            </w:r>
          </w:p>
        </w:tc>
        <w:tc>
          <w:tcPr>
            <w:tcW w:w="0" w:type="dxa"/>
            <w:tcBorders>
              <w:top w:val="nil"/>
              <w:left w:val="nil"/>
              <w:bottom w:val="single" w:sz="4" w:space="0" w:color="auto"/>
              <w:right w:val="single" w:sz="4" w:space="0" w:color="auto"/>
            </w:tcBorders>
            <w:shd w:val="clear" w:color="auto" w:fill="auto"/>
          </w:tcPr>
          <w:p w14:paraId="7285563D" w14:textId="04FE78FB" w:rsidR="007C1CEF" w:rsidRPr="006278BE" w:rsidRDefault="007C1CEF" w:rsidP="007C1CEF">
            <w:r w:rsidRPr="006278BE">
              <w:t>1.820</w:t>
            </w:r>
          </w:p>
        </w:tc>
        <w:tc>
          <w:tcPr>
            <w:tcW w:w="0" w:type="dxa"/>
            <w:tcBorders>
              <w:top w:val="nil"/>
              <w:left w:val="nil"/>
              <w:bottom w:val="single" w:sz="4" w:space="0" w:color="auto"/>
              <w:right w:val="single" w:sz="4" w:space="0" w:color="auto"/>
            </w:tcBorders>
            <w:shd w:val="clear" w:color="auto" w:fill="auto"/>
          </w:tcPr>
          <w:p w14:paraId="004A4F43" w14:textId="4791A2FB" w:rsidR="007C1CEF" w:rsidRPr="006278BE" w:rsidRDefault="007C1CEF" w:rsidP="007C1CEF">
            <w:r w:rsidRPr="006278BE">
              <w:t>1.820</w:t>
            </w:r>
          </w:p>
        </w:tc>
        <w:tc>
          <w:tcPr>
            <w:tcW w:w="0" w:type="dxa"/>
            <w:tcBorders>
              <w:top w:val="nil"/>
              <w:left w:val="nil"/>
              <w:bottom w:val="single" w:sz="4" w:space="0" w:color="auto"/>
              <w:right w:val="single" w:sz="4" w:space="0" w:color="auto"/>
            </w:tcBorders>
            <w:shd w:val="clear" w:color="auto" w:fill="auto"/>
          </w:tcPr>
          <w:p w14:paraId="3DCF5C70" w14:textId="0BC03EB8" w:rsidR="007C1CEF" w:rsidRPr="006278BE" w:rsidRDefault="007C1CEF" w:rsidP="007C1CEF">
            <w:r w:rsidRPr="006278BE">
              <w:t>1.820</w:t>
            </w:r>
          </w:p>
        </w:tc>
      </w:tr>
      <w:tr w:rsidR="007C1CEF" w:rsidRPr="006278BE" w14:paraId="49360483" w14:textId="77777777" w:rsidTr="000A6BA9">
        <w:trPr>
          <w:trHeight w:val="236"/>
        </w:trPr>
        <w:tc>
          <w:tcPr>
            <w:tcW w:w="0" w:type="dxa"/>
          </w:tcPr>
          <w:p w14:paraId="1A1CFA1A" w14:textId="77777777" w:rsidR="007C1CEF" w:rsidRPr="006278BE" w:rsidRDefault="007C1CEF" w:rsidP="007C1CEF">
            <w:r w:rsidRPr="006278BE">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5F8CD82A" w:rsidR="007C1CEF" w:rsidRPr="006278BE" w:rsidRDefault="007C1CEF" w:rsidP="007C1CEF">
            <w:r w:rsidRPr="006278BE">
              <w:t>1.883</w:t>
            </w:r>
          </w:p>
        </w:tc>
        <w:tc>
          <w:tcPr>
            <w:tcW w:w="0" w:type="dxa"/>
            <w:tcBorders>
              <w:top w:val="nil"/>
              <w:left w:val="nil"/>
              <w:bottom w:val="single" w:sz="4" w:space="0" w:color="auto"/>
              <w:right w:val="single" w:sz="4" w:space="0" w:color="auto"/>
            </w:tcBorders>
            <w:shd w:val="clear" w:color="auto" w:fill="auto"/>
          </w:tcPr>
          <w:p w14:paraId="519E16F7" w14:textId="71851A45" w:rsidR="007C1CEF" w:rsidRPr="006278BE" w:rsidRDefault="007C1CEF" w:rsidP="007C1CEF">
            <w:r w:rsidRPr="006278BE">
              <w:t>1.883</w:t>
            </w:r>
          </w:p>
        </w:tc>
        <w:tc>
          <w:tcPr>
            <w:tcW w:w="0" w:type="dxa"/>
            <w:tcBorders>
              <w:top w:val="nil"/>
              <w:left w:val="nil"/>
              <w:bottom w:val="single" w:sz="4" w:space="0" w:color="auto"/>
              <w:right w:val="single" w:sz="4" w:space="0" w:color="auto"/>
            </w:tcBorders>
            <w:shd w:val="clear" w:color="auto" w:fill="auto"/>
          </w:tcPr>
          <w:p w14:paraId="38E3F2DF" w14:textId="31D6945A" w:rsidR="007C1CEF" w:rsidRPr="006278BE" w:rsidRDefault="007C1CEF" w:rsidP="007C1CEF">
            <w:r w:rsidRPr="006278BE">
              <w:t>1.883</w:t>
            </w:r>
          </w:p>
        </w:tc>
        <w:tc>
          <w:tcPr>
            <w:tcW w:w="0" w:type="dxa"/>
            <w:tcBorders>
              <w:top w:val="nil"/>
              <w:left w:val="nil"/>
              <w:bottom w:val="single" w:sz="4" w:space="0" w:color="auto"/>
              <w:right w:val="single" w:sz="4" w:space="0" w:color="auto"/>
            </w:tcBorders>
            <w:shd w:val="clear" w:color="auto" w:fill="auto"/>
          </w:tcPr>
          <w:p w14:paraId="1BE9397E" w14:textId="56401F6A" w:rsidR="007C1CEF" w:rsidRPr="006278BE" w:rsidRDefault="007C1CEF" w:rsidP="007C1CEF">
            <w:r w:rsidRPr="006278BE">
              <w:t>1.883</w:t>
            </w:r>
          </w:p>
        </w:tc>
        <w:tc>
          <w:tcPr>
            <w:tcW w:w="0" w:type="dxa"/>
            <w:tcBorders>
              <w:top w:val="nil"/>
              <w:left w:val="nil"/>
              <w:bottom w:val="single" w:sz="4" w:space="0" w:color="auto"/>
              <w:right w:val="single" w:sz="4" w:space="0" w:color="auto"/>
            </w:tcBorders>
            <w:shd w:val="clear" w:color="auto" w:fill="auto"/>
          </w:tcPr>
          <w:p w14:paraId="5D4F6080" w14:textId="68AAEB22" w:rsidR="007C1CEF" w:rsidRPr="006278BE" w:rsidRDefault="007C1CEF" w:rsidP="007C1CEF">
            <w:r w:rsidRPr="006278BE">
              <w:t>1.883</w:t>
            </w:r>
          </w:p>
        </w:tc>
      </w:tr>
      <w:tr w:rsidR="007C1CEF" w:rsidRPr="006278BE" w14:paraId="579510A1" w14:textId="77777777" w:rsidTr="000A6BA9">
        <w:trPr>
          <w:trHeight w:val="236"/>
        </w:trPr>
        <w:tc>
          <w:tcPr>
            <w:tcW w:w="0" w:type="dxa"/>
          </w:tcPr>
          <w:p w14:paraId="3857F2A7" w14:textId="77777777" w:rsidR="007C1CEF" w:rsidRPr="006278BE" w:rsidRDefault="007C1CEF" w:rsidP="007C1CEF">
            <w:r w:rsidRPr="006278BE">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4DC65001" w:rsidR="007C1CEF" w:rsidRPr="006278BE" w:rsidRDefault="007C1CEF" w:rsidP="007C1CEF">
            <w:r w:rsidRPr="006278BE">
              <w:t>2.940</w:t>
            </w:r>
          </w:p>
        </w:tc>
        <w:tc>
          <w:tcPr>
            <w:tcW w:w="0" w:type="dxa"/>
            <w:tcBorders>
              <w:top w:val="nil"/>
              <w:left w:val="nil"/>
              <w:bottom w:val="single" w:sz="4" w:space="0" w:color="auto"/>
              <w:right w:val="single" w:sz="4" w:space="0" w:color="auto"/>
            </w:tcBorders>
            <w:shd w:val="clear" w:color="auto" w:fill="auto"/>
          </w:tcPr>
          <w:p w14:paraId="4D89898A" w14:textId="0A1ED156" w:rsidR="007C1CEF" w:rsidRPr="006278BE" w:rsidRDefault="007C1CEF" w:rsidP="007C1CEF">
            <w:r w:rsidRPr="006278BE">
              <w:t>2.940</w:t>
            </w:r>
          </w:p>
        </w:tc>
        <w:tc>
          <w:tcPr>
            <w:tcW w:w="0" w:type="dxa"/>
            <w:tcBorders>
              <w:top w:val="nil"/>
              <w:left w:val="nil"/>
              <w:bottom w:val="single" w:sz="4" w:space="0" w:color="auto"/>
              <w:right w:val="single" w:sz="4" w:space="0" w:color="auto"/>
            </w:tcBorders>
            <w:shd w:val="clear" w:color="auto" w:fill="auto"/>
          </w:tcPr>
          <w:p w14:paraId="306E5178" w14:textId="61CC74CA" w:rsidR="007C1CEF" w:rsidRPr="006278BE" w:rsidRDefault="007C1CEF" w:rsidP="007C1CEF">
            <w:r w:rsidRPr="006278BE">
              <w:t>2.940</w:t>
            </w:r>
          </w:p>
        </w:tc>
        <w:tc>
          <w:tcPr>
            <w:tcW w:w="0" w:type="dxa"/>
            <w:tcBorders>
              <w:top w:val="nil"/>
              <w:left w:val="nil"/>
              <w:bottom w:val="single" w:sz="4" w:space="0" w:color="auto"/>
              <w:right w:val="single" w:sz="4" w:space="0" w:color="auto"/>
            </w:tcBorders>
            <w:shd w:val="clear" w:color="auto" w:fill="auto"/>
          </w:tcPr>
          <w:p w14:paraId="1338365F" w14:textId="29D4D8BD" w:rsidR="007C1CEF" w:rsidRPr="006278BE" w:rsidRDefault="007C1CEF" w:rsidP="007C1CEF">
            <w:r w:rsidRPr="006278BE">
              <w:t>2.940</w:t>
            </w:r>
          </w:p>
        </w:tc>
        <w:tc>
          <w:tcPr>
            <w:tcW w:w="0" w:type="dxa"/>
            <w:tcBorders>
              <w:top w:val="nil"/>
              <w:left w:val="nil"/>
              <w:bottom w:val="single" w:sz="4" w:space="0" w:color="auto"/>
              <w:right w:val="single" w:sz="4" w:space="0" w:color="auto"/>
            </w:tcBorders>
            <w:shd w:val="clear" w:color="auto" w:fill="auto"/>
          </w:tcPr>
          <w:p w14:paraId="6E8AA2D1" w14:textId="38639D7C" w:rsidR="007C1CEF" w:rsidRPr="006278BE" w:rsidRDefault="007C1CEF" w:rsidP="007C1CEF">
            <w:r w:rsidRPr="006278BE">
              <w:t>2.940</w:t>
            </w:r>
          </w:p>
        </w:tc>
      </w:tr>
      <w:tr w:rsidR="007C1CEF" w:rsidRPr="006278BE" w14:paraId="4FD21455" w14:textId="77777777" w:rsidTr="000A6BA9">
        <w:trPr>
          <w:trHeight w:val="236"/>
        </w:trPr>
        <w:tc>
          <w:tcPr>
            <w:tcW w:w="0" w:type="dxa"/>
          </w:tcPr>
          <w:p w14:paraId="0CABCF20" w14:textId="77777777" w:rsidR="007C1CEF" w:rsidRPr="006278BE" w:rsidRDefault="007C1CEF" w:rsidP="007C1CEF">
            <w:r w:rsidRPr="006278BE">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1274E381" w:rsidR="007C1CEF" w:rsidRPr="006278BE" w:rsidRDefault="007C1CEF" w:rsidP="007C1CEF">
            <w:r w:rsidRPr="006278BE">
              <w:t>1.998</w:t>
            </w:r>
          </w:p>
        </w:tc>
        <w:tc>
          <w:tcPr>
            <w:tcW w:w="0" w:type="dxa"/>
            <w:tcBorders>
              <w:top w:val="nil"/>
              <w:left w:val="nil"/>
              <w:bottom w:val="single" w:sz="4" w:space="0" w:color="auto"/>
              <w:right w:val="single" w:sz="4" w:space="0" w:color="auto"/>
            </w:tcBorders>
            <w:shd w:val="clear" w:color="auto" w:fill="auto"/>
          </w:tcPr>
          <w:p w14:paraId="475CE5D4" w14:textId="5EAE6E3D" w:rsidR="007C1CEF" w:rsidRPr="006278BE" w:rsidRDefault="007C1CEF" w:rsidP="007C1CEF">
            <w:r w:rsidRPr="006278BE">
              <w:t>1.998</w:t>
            </w:r>
          </w:p>
        </w:tc>
        <w:tc>
          <w:tcPr>
            <w:tcW w:w="0" w:type="dxa"/>
            <w:tcBorders>
              <w:top w:val="nil"/>
              <w:left w:val="nil"/>
              <w:bottom w:val="single" w:sz="4" w:space="0" w:color="auto"/>
              <w:right w:val="single" w:sz="4" w:space="0" w:color="auto"/>
            </w:tcBorders>
            <w:shd w:val="clear" w:color="auto" w:fill="auto"/>
          </w:tcPr>
          <w:p w14:paraId="51E9DC38" w14:textId="69BF8971" w:rsidR="007C1CEF" w:rsidRPr="006278BE" w:rsidRDefault="007C1CEF" w:rsidP="007C1CEF">
            <w:r w:rsidRPr="006278BE">
              <w:t>1.998</w:t>
            </w:r>
          </w:p>
        </w:tc>
        <w:tc>
          <w:tcPr>
            <w:tcW w:w="0" w:type="dxa"/>
            <w:tcBorders>
              <w:top w:val="nil"/>
              <w:left w:val="nil"/>
              <w:bottom w:val="single" w:sz="4" w:space="0" w:color="auto"/>
              <w:right w:val="single" w:sz="4" w:space="0" w:color="auto"/>
            </w:tcBorders>
            <w:shd w:val="clear" w:color="auto" w:fill="auto"/>
          </w:tcPr>
          <w:p w14:paraId="13B220E5" w14:textId="08A824F3" w:rsidR="007C1CEF" w:rsidRPr="006278BE" w:rsidRDefault="007C1CEF" w:rsidP="007C1CEF">
            <w:r w:rsidRPr="006278BE">
              <w:t>1.998</w:t>
            </w:r>
          </w:p>
        </w:tc>
        <w:tc>
          <w:tcPr>
            <w:tcW w:w="0" w:type="dxa"/>
            <w:tcBorders>
              <w:top w:val="nil"/>
              <w:left w:val="nil"/>
              <w:bottom w:val="single" w:sz="4" w:space="0" w:color="auto"/>
              <w:right w:val="single" w:sz="4" w:space="0" w:color="auto"/>
            </w:tcBorders>
            <w:shd w:val="clear" w:color="auto" w:fill="auto"/>
          </w:tcPr>
          <w:p w14:paraId="33A4AEC9" w14:textId="124BFAC0" w:rsidR="007C1CEF" w:rsidRPr="006278BE" w:rsidRDefault="007C1CEF" w:rsidP="007C1CEF">
            <w:r w:rsidRPr="006278BE">
              <w:t>1.998</w:t>
            </w:r>
          </w:p>
        </w:tc>
      </w:tr>
      <w:tr w:rsidR="007C1CEF" w:rsidRPr="006278BE" w14:paraId="15D5D4F9" w14:textId="77777777" w:rsidTr="000A6BA9">
        <w:trPr>
          <w:trHeight w:val="236"/>
        </w:trPr>
        <w:tc>
          <w:tcPr>
            <w:tcW w:w="0" w:type="dxa"/>
          </w:tcPr>
          <w:p w14:paraId="4962ED60" w14:textId="77777777" w:rsidR="007C1CEF" w:rsidRPr="006278BE" w:rsidRDefault="007C1CEF" w:rsidP="007C1CEF">
            <w:r w:rsidRPr="006278BE">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202CD584" w:rsidR="007C1CEF" w:rsidRPr="006278BE" w:rsidRDefault="007C1CEF" w:rsidP="007C1CEF">
            <w:r w:rsidRPr="006278BE">
              <w:t>2.223</w:t>
            </w:r>
          </w:p>
        </w:tc>
        <w:tc>
          <w:tcPr>
            <w:tcW w:w="0" w:type="dxa"/>
            <w:tcBorders>
              <w:top w:val="nil"/>
              <w:left w:val="nil"/>
              <w:bottom w:val="single" w:sz="4" w:space="0" w:color="auto"/>
              <w:right w:val="single" w:sz="4" w:space="0" w:color="auto"/>
            </w:tcBorders>
            <w:shd w:val="clear" w:color="auto" w:fill="auto"/>
          </w:tcPr>
          <w:p w14:paraId="79B11E1D" w14:textId="11102915" w:rsidR="007C1CEF" w:rsidRPr="006278BE" w:rsidRDefault="007C1CEF" w:rsidP="007C1CEF">
            <w:r w:rsidRPr="006278BE">
              <w:t>2.223</w:t>
            </w:r>
          </w:p>
        </w:tc>
        <w:tc>
          <w:tcPr>
            <w:tcW w:w="0" w:type="dxa"/>
            <w:tcBorders>
              <w:top w:val="nil"/>
              <w:left w:val="nil"/>
              <w:bottom w:val="single" w:sz="4" w:space="0" w:color="auto"/>
              <w:right w:val="single" w:sz="4" w:space="0" w:color="auto"/>
            </w:tcBorders>
            <w:shd w:val="clear" w:color="auto" w:fill="auto"/>
          </w:tcPr>
          <w:p w14:paraId="1ADD43D6" w14:textId="36625372" w:rsidR="007C1CEF" w:rsidRPr="006278BE" w:rsidRDefault="007C1CEF" w:rsidP="007C1CEF">
            <w:r w:rsidRPr="006278BE">
              <w:t>2.223</w:t>
            </w:r>
          </w:p>
        </w:tc>
        <w:tc>
          <w:tcPr>
            <w:tcW w:w="0" w:type="dxa"/>
            <w:tcBorders>
              <w:top w:val="nil"/>
              <w:left w:val="nil"/>
              <w:bottom w:val="single" w:sz="4" w:space="0" w:color="auto"/>
              <w:right w:val="single" w:sz="4" w:space="0" w:color="auto"/>
            </w:tcBorders>
            <w:shd w:val="clear" w:color="auto" w:fill="auto"/>
          </w:tcPr>
          <w:p w14:paraId="3580219D" w14:textId="1C01E346" w:rsidR="007C1CEF" w:rsidRPr="006278BE" w:rsidRDefault="007C1CEF" w:rsidP="007C1CEF">
            <w:r w:rsidRPr="006278BE">
              <w:t>2.223</w:t>
            </w:r>
          </w:p>
        </w:tc>
        <w:tc>
          <w:tcPr>
            <w:tcW w:w="0" w:type="dxa"/>
            <w:tcBorders>
              <w:top w:val="nil"/>
              <w:left w:val="nil"/>
              <w:bottom w:val="single" w:sz="4" w:space="0" w:color="auto"/>
              <w:right w:val="single" w:sz="4" w:space="0" w:color="auto"/>
            </w:tcBorders>
            <w:shd w:val="clear" w:color="auto" w:fill="auto"/>
          </w:tcPr>
          <w:p w14:paraId="0F9658B5" w14:textId="243E3067" w:rsidR="007C1CEF" w:rsidRPr="006278BE" w:rsidRDefault="007C1CEF" w:rsidP="007C1CEF">
            <w:r w:rsidRPr="006278BE">
              <w:t>2.223</w:t>
            </w:r>
          </w:p>
        </w:tc>
      </w:tr>
      <w:tr w:rsidR="007C1CEF" w:rsidRPr="006278BE" w14:paraId="4CA6DE53" w14:textId="77777777" w:rsidTr="000A6BA9">
        <w:trPr>
          <w:trHeight w:val="236"/>
        </w:trPr>
        <w:tc>
          <w:tcPr>
            <w:tcW w:w="0" w:type="dxa"/>
          </w:tcPr>
          <w:p w14:paraId="4758174B" w14:textId="77777777" w:rsidR="007C1CEF" w:rsidRPr="006278BE" w:rsidRDefault="007C1CEF" w:rsidP="007C1CEF">
            <w:r w:rsidRPr="006278BE">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5115DD16" w:rsidR="007C1CEF" w:rsidRPr="006278BE" w:rsidRDefault="007C1CEF" w:rsidP="007C1CEF">
            <w:r w:rsidRPr="006278BE">
              <w:t>1.492</w:t>
            </w:r>
          </w:p>
        </w:tc>
        <w:tc>
          <w:tcPr>
            <w:tcW w:w="0" w:type="dxa"/>
            <w:tcBorders>
              <w:top w:val="nil"/>
              <w:left w:val="nil"/>
              <w:bottom w:val="single" w:sz="4" w:space="0" w:color="auto"/>
              <w:right w:val="single" w:sz="4" w:space="0" w:color="auto"/>
            </w:tcBorders>
            <w:shd w:val="clear" w:color="auto" w:fill="auto"/>
          </w:tcPr>
          <w:p w14:paraId="3C82061D" w14:textId="062F4647" w:rsidR="007C1CEF" w:rsidRPr="006278BE" w:rsidRDefault="007C1CEF" w:rsidP="007C1CEF">
            <w:r w:rsidRPr="006278BE">
              <w:t>1.492</w:t>
            </w:r>
          </w:p>
        </w:tc>
        <w:tc>
          <w:tcPr>
            <w:tcW w:w="0" w:type="dxa"/>
            <w:tcBorders>
              <w:top w:val="nil"/>
              <w:left w:val="nil"/>
              <w:bottom w:val="single" w:sz="4" w:space="0" w:color="auto"/>
              <w:right w:val="single" w:sz="4" w:space="0" w:color="auto"/>
            </w:tcBorders>
            <w:shd w:val="clear" w:color="auto" w:fill="auto"/>
          </w:tcPr>
          <w:p w14:paraId="633154D5" w14:textId="66924ADD" w:rsidR="007C1CEF" w:rsidRPr="006278BE" w:rsidRDefault="007C1CEF" w:rsidP="007C1CEF">
            <w:r w:rsidRPr="006278BE">
              <w:t>1.492</w:t>
            </w:r>
          </w:p>
        </w:tc>
        <w:tc>
          <w:tcPr>
            <w:tcW w:w="0" w:type="dxa"/>
            <w:tcBorders>
              <w:top w:val="nil"/>
              <w:left w:val="nil"/>
              <w:bottom w:val="single" w:sz="4" w:space="0" w:color="auto"/>
              <w:right w:val="single" w:sz="4" w:space="0" w:color="auto"/>
            </w:tcBorders>
            <w:shd w:val="clear" w:color="auto" w:fill="auto"/>
          </w:tcPr>
          <w:p w14:paraId="76906876" w14:textId="10B90545" w:rsidR="007C1CEF" w:rsidRPr="006278BE" w:rsidRDefault="007C1CEF" w:rsidP="007C1CEF">
            <w:r w:rsidRPr="006278BE">
              <w:t>1.492</w:t>
            </w:r>
          </w:p>
        </w:tc>
        <w:tc>
          <w:tcPr>
            <w:tcW w:w="0" w:type="dxa"/>
            <w:tcBorders>
              <w:top w:val="nil"/>
              <w:left w:val="nil"/>
              <w:bottom w:val="single" w:sz="4" w:space="0" w:color="auto"/>
              <w:right w:val="single" w:sz="4" w:space="0" w:color="auto"/>
            </w:tcBorders>
            <w:shd w:val="clear" w:color="auto" w:fill="auto"/>
          </w:tcPr>
          <w:p w14:paraId="1D046517" w14:textId="53625020" w:rsidR="007C1CEF" w:rsidRPr="006278BE" w:rsidRDefault="007C1CEF" w:rsidP="007C1CEF">
            <w:r w:rsidRPr="006278BE">
              <w:t>1.492</w:t>
            </w:r>
          </w:p>
        </w:tc>
      </w:tr>
      <w:tr w:rsidR="00157240" w:rsidRPr="006278BE" w14:paraId="798B1430" w14:textId="77777777" w:rsidTr="000A6BA9">
        <w:trPr>
          <w:trHeight w:val="236"/>
        </w:trPr>
        <w:tc>
          <w:tcPr>
            <w:tcW w:w="0" w:type="dxa"/>
          </w:tcPr>
          <w:p w14:paraId="38ABEE1E" w14:textId="77777777" w:rsidR="00157240" w:rsidRPr="006278BE" w:rsidRDefault="00157240" w:rsidP="00157240">
            <w:r w:rsidRPr="006278BE">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4B1E5539" w:rsidR="00157240" w:rsidRPr="006278BE" w:rsidRDefault="00157240" w:rsidP="00157240">
            <w:r w:rsidRPr="006278BE">
              <w:t>2.812</w:t>
            </w:r>
          </w:p>
        </w:tc>
        <w:tc>
          <w:tcPr>
            <w:tcW w:w="0" w:type="dxa"/>
            <w:tcBorders>
              <w:top w:val="nil"/>
              <w:left w:val="nil"/>
              <w:bottom w:val="single" w:sz="4" w:space="0" w:color="auto"/>
              <w:right w:val="single" w:sz="4" w:space="0" w:color="auto"/>
            </w:tcBorders>
            <w:shd w:val="clear" w:color="auto" w:fill="auto"/>
          </w:tcPr>
          <w:p w14:paraId="04A42A0A" w14:textId="69A159E8" w:rsidR="00157240" w:rsidRPr="006278BE" w:rsidRDefault="00157240" w:rsidP="00157240">
            <w:r w:rsidRPr="006278BE">
              <w:t>2.812</w:t>
            </w:r>
          </w:p>
        </w:tc>
        <w:tc>
          <w:tcPr>
            <w:tcW w:w="0" w:type="dxa"/>
            <w:tcBorders>
              <w:top w:val="nil"/>
              <w:left w:val="nil"/>
              <w:bottom w:val="single" w:sz="4" w:space="0" w:color="auto"/>
              <w:right w:val="single" w:sz="4" w:space="0" w:color="auto"/>
            </w:tcBorders>
            <w:shd w:val="clear" w:color="auto" w:fill="auto"/>
          </w:tcPr>
          <w:p w14:paraId="28ED867E" w14:textId="07D8BD04" w:rsidR="00157240" w:rsidRPr="006278BE" w:rsidRDefault="00157240" w:rsidP="00157240">
            <w:r w:rsidRPr="006278BE">
              <w:t>2.812</w:t>
            </w:r>
          </w:p>
        </w:tc>
        <w:tc>
          <w:tcPr>
            <w:tcW w:w="0" w:type="dxa"/>
            <w:tcBorders>
              <w:top w:val="nil"/>
              <w:left w:val="nil"/>
              <w:bottom w:val="single" w:sz="4" w:space="0" w:color="auto"/>
              <w:right w:val="single" w:sz="4" w:space="0" w:color="auto"/>
            </w:tcBorders>
            <w:shd w:val="clear" w:color="auto" w:fill="auto"/>
          </w:tcPr>
          <w:p w14:paraId="3B4D66D7" w14:textId="185E78FF" w:rsidR="00157240" w:rsidRPr="006278BE" w:rsidRDefault="00157240" w:rsidP="00157240">
            <w:r w:rsidRPr="006278BE">
              <w:t>2.812</w:t>
            </w:r>
          </w:p>
        </w:tc>
        <w:tc>
          <w:tcPr>
            <w:tcW w:w="0" w:type="dxa"/>
            <w:tcBorders>
              <w:top w:val="nil"/>
              <w:left w:val="nil"/>
              <w:bottom w:val="single" w:sz="4" w:space="0" w:color="auto"/>
              <w:right w:val="single" w:sz="4" w:space="0" w:color="auto"/>
            </w:tcBorders>
            <w:shd w:val="clear" w:color="auto" w:fill="auto"/>
          </w:tcPr>
          <w:p w14:paraId="236F227E" w14:textId="773AFFBC" w:rsidR="00157240" w:rsidRPr="006278BE" w:rsidRDefault="00157240" w:rsidP="00157240">
            <w:r w:rsidRPr="006278BE">
              <w:t>2.812</w:t>
            </w:r>
          </w:p>
        </w:tc>
      </w:tr>
    </w:tbl>
    <w:p w14:paraId="67925C29" w14:textId="77777777" w:rsidR="001A2306" w:rsidRPr="006278BE" w:rsidRDefault="001A2306" w:rsidP="001A2306">
      <w:pPr>
        <w:pStyle w:val="AppendixHeading"/>
      </w:pPr>
    </w:p>
    <w:p w14:paraId="74E6924B" w14:textId="77777777" w:rsidR="001A2306" w:rsidRPr="006278BE" w:rsidRDefault="001A2306" w:rsidP="00837CE3">
      <w:pPr>
        <w:pStyle w:val="Caption"/>
      </w:pPr>
      <w:r w:rsidRPr="006278BE">
        <w:t>Maximum penalty in respect of the General Enquiries Element of the Customer Satisfaction Survey (GEMP</w:t>
      </w:r>
      <w:r w:rsidRPr="006278BE">
        <w:rPr>
          <w:rStyle w:val="Subscript"/>
        </w:rPr>
        <w:t>t</w:t>
      </w:r>
      <w:r w:rsidRPr="006278BE">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6278BE"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6278BE" w:rsidRDefault="001A2306" w:rsidP="00837CE3">
            <w:r w:rsidRPr="006278BE">
              <w:t>Licensee</w:t>
            </w:r>
          </w:p>
        </w:tc>
        <w:tc>
          <w:tcPr>
            <w:tcW w:w="1526" w:type="dxa"/>
            <w:vAlign w:val="center"/>
          </w:tcPr>
          <w:p w14:paraId="7B098CE6" w14:textId="77777777" w:rsidR="001A2306" w:rsidRPr="006278BE" w:rsidRDefault="001A2306" w:rsidP="00837CE3">
            <w:r w:rsidRPr="006278BE">
              <w:t>2023/24</w:t>
            </w:r>
          </w:p>
        </w:tc>
        <w:tc>
          <w:tcPr>
            <w:tcW w:w="1527" w:type="dxa"/>
            <w:vAlign w:val="center"/>
          </w:tcPr>
          <w:p w14:paraId="386F5C13" w14:textId="77777777" w:rsidR="001A2306" w:rsidRPr="006278BE" w:rsidRDefault="001A2306" w:rsidP="00837CE3">
            <w:r w:rsidRPr="006278BE">
              <w:t>2024/25</w:t>
            </w:r>
          </w:p>
        </w:tc>
        <w:tc>
          <w:tcPr>
            <w:tcW w:w="1526" w:type="dxa"/>
            <w:vAlign w:val="center"/>
          </w:tcPr>
          <w:p w14:paraId="232C1CF2" w14:textId="77777777" w:rsidR="001A2306" w:rsidRPr="006278BE" w:rsidRDefault="001A2306" w:rsidP="00837CE3">
            <w:r w:rsidRPr="006278BE">
              <w:t>2025/26</w:t>
            </w:r>
          </w:p>
        </w:tc>
        <w:tc>
          <w:tcPr>
            <w:tcW w:w="1527" w:type="dxa"/>
            <w:vAlign w:val="center"/>
          </w:tcPr>
          <w:p w14:paraId="6E5F33CC" w14:textId="77777777" w:rsidR="001A2306" w:rsidRPr="006278BE" w:rsidRDefault="001A2306" w:rsidP="00837CE3">
            <w:r w:rsidRPr="006278BE">
              <w:t>2026/27</w:t>
            </w:r>
          </w:p>
        </w:tc>
        <w:tc>
          <w:tcPr>
            <w:tcW w:w="1527" w:type="dxa"/>
            <w:vAlign w:val="center"/>
          </w:tcPr>
          <w:p w14:paraId="555308AD" w14:textId="77777777" w:rsidR="001A2306" w:rsidRPr="006278BE" w:rsidRDefault="001A2306" w:rsidP="00837CE3">
            <w:r w:rsidRPr="006278BE">
              <w:t>2027/28</w:t>
            </w:r>
          </w:p>
        </w:tc>
      </w:tr>
      <w:tr w:rsidR="001A2306" w:rsidRPr="006278BE" w14:paraId="629A6CE9" w14:textId="77777777" w:rsidTr="00A75C46">
        <w:trPr>
          <w:trHeight w:val="317"/>
        </w:trPr>
        <w:tc>
          <w:tcPr>
            <w:tcW w:w="1151" w:type="dxa"/>
            <w:vAlign w:val="center"/>
          </w:tcPr>
          <w:p w14:paraId="7F6688D4" w14:textId="77777777" w:rsidR="001A2306" w:rsidRPr="006278BE" w:rsidRDefault="001A2306" w:rsidP="00837CE3">
            <w:r w:rsidRPr="006278BE">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6278BE" w:rsidRDefault="001A2306" w:rsidP="00837CE3">
            <w:r w:rsidRPr="006278BE">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6278BE" w:rsidRDefault="001A2306" w:rsidP="00837CE3">
            <w:r w:rsidRPr="006278BE">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6278BE" w:rsidRDefault="001A2306" w:rsidP="00837CE3">
            <w:r w:rsidRPr="006278BE">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6278BE" w:rsidRDefault="001A2306" w:rsidP="00837CE3">
            <w:r w:rsidRPr="006278BE">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6278BE" w:rsidRDefault="001A2306" w:rsidP="00837CE3">
            <w:r w:rsidRPr="006278BE">
              <w:t>0.698</w:t>
            </w:r>
          </w:p>
        </w:tc>
      </w:tr>
      <w:tr w:rsidR="001A2306" w:rsidRPr="006278BE" w14:paraId="5E9323A5" w14:textId="77777777" w:rsidTr="00A75C46">
        <w:trPr>
          <w:trHeight w:val="337"/>
        </w:trPr>
        <w:tc>
          <w:tcPr>
            <w:tcW w:w="1151" w:type="dxa"/>
            <w:vAlign w:val="center"/>
          </w:tcPr>
          <w:p w14:paraId="595107E6" w14:textId="77777777" w:rsidR="001A2306" w:rsidRPr="006278BE" w:rsidRDefault="001A2306" w:rsidP="00837CE3">
            <w:r w:rsidRPr="006278BE">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6278BE" w:rsidRDefault="001A2306" w:rsidP="00837CE3">
            <w:r w:rsidRPr="006278BE">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6278BE" w:rsidRDefault="001A2306" w:rsidP="00837CE3">
            <w:r w:rsidRPr="006278BE">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6278BE" w:rsidRDefault="001A2306" w:rsidP="00837CE3">
            <w:r w:rsidRPr="006278BE">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6278BE" w:rsidRDefault="001A2306" w:rsidP="00837CE3">
            <w:r w:rsidRPr="006278BE">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6278BE" w:rsidRDefault="001A2306" w:rsidP="00837CE3">
            <w:r w:rsidRPr="006278BE">
              <w:t>0.519</w:t>
            </w:r>
          </w:p>
        </w:tc>
      </w:tr>
      <w:tr w:rsidR="001A2306" w:rsidRPr="006278BE" w14:paraId="04DCD704" w14:textId="77777777" w:rsidTr="00A75C46">
        <w:trPr>
          <w:trHeight w:val="196"/>
        </w:trPr>
        <w:tc>
          <w:tcPr>
            <w:tcW w:w="1151" w:type="dxa"/>
            <w:vAlign w:val="center"/>
          </w:tcPr>
          <w:p w14:paraId="4DCB5AF7" w14:textId="77777777" w:rsidR="001A2306" w:rsidRPr="006278BE" w:rsidRDefault="001A2306" w:rsidP="00837CE3">
            <w:r w:rsidRPr="006278BE">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6278BE" w:rsidRDefault="001A2306" w:rsidP="00837CE3">
            <w:r w:rsidRPr="006278BE">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6278BE" w:rsidRDefault="001A2306" w:rsidP="00837CE3">
            <w:r w:rsidRPr="006278BE">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6278BE" w:rsidRDefault="001A2306" w:rsidP="00837CE3">
            <w:r w:rsidRPr="006278BE">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6278BE" w:rsidRDefault="001A2306" w:rsidP="00837CE3">
            <w:r w:rsidRPr="006278BE">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6278BE" w:rsidRDefault="001A2306" w:rsidP="00837CE3">
            <w:r w:rsidRPr="006278BE">
              <w:t>0.716</w:t>
            </w:r>
          </w:p>
        </w:tc>
      </w:tr>
      <w:tr w:rsidR="001A2306" w:rsidRPr="006278BE" w14:paraId="32935F53" w14:textId="77777777" w:rsidTr="00A75C46">
        <w:trPr>
          <w:trHeight w:val="243"/>
        </w:trPr>
        <w:tc>
          <w:tcPr>
            <w:tcW w:w="1151" w:type="dxa"/>
            <w:vAlign w:val="center"/>
          </w:tcPr>
          <w:p w14:paraId="27317019" w14:textId="77777777" w:rsidR="001A2306" w:rsidRPr="006278BE" w:rsidRDefault="001A2306" w:rsidP="00837CE3">
            <w:r w:rsidRPr="006278BE">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6278BE" w:rsidRDefault="001A2306" w:rsidP="00837CE3">
            <w:r w:rsidRPr="006278BE">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6278BE" w:rsidRDefault="001A2306" w:rsidP="00837CE3">
            <w:r w:rsidRPr="006278BE">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6278BE" w:rsidRDefault="001A2306" w:rsidP="00837CE3">
            <w:r w:rsidRPr="006278BE">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6278BE" w:rsidRDefault="001A2306" w:rsidP="00837CE3">
            <w:r w:rsidRPr="006278BE">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6278BE" w:rsidRDefault="001A2306" w:rsidP="00837CE3">
            <w:r w:rsidRPr="006278BE">
              <w:t>0.901</w:t>
            </w:r>
          </w:p>
        </w:tc>
      </w:tr>
      <w:tr w:rsidR="001A2306" w:rsidRPr="006278BE" w14:paraId="7DCEDFC3" w14:textId="77777777" w:rsidTr="00A75C46">
        <w:trPr>
          <w:trHeight w:val="292"/>
        </w:trPr>
        <w:tc>
          <w:tcPr>
            <w:tcW w:w="1151" w:type="dxa"/>
            <w:vAlign w:val="center"/>
          </w:tcPr>
          <w:p w14:paraId="5ABCC68C" w14:textId="77777777" w:rsidR="001A2306" w:rsidRPr="006278BE" w:rsidRDefault="001A2306" w:rsidP="00837CE3">
            <w:r w:rsidRPr="006278BE">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6278BE" w:rsidRDefault="001A2306" w:rsidP="00837CE3">
            <w:r w:rsidRPr="006278BE">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6278BE" w:rsidRDefault="001A2306" w:rsidP="00837CE3">
            <w:r w:rsidRPr="006278BE">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6278BE" w:rsidRDefault="001A2306" w:rsidP="00837CE3">
            <w:r w:rsidRPr="006278BE">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6278BE" w:rsidRDefault="001A2306" w:rsidP="00837CE3">
            <w:r w:rsidRPr="006278BE">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6278BE" w:rsidRDefault="001A2306" w:rsidP="00837CE3">
            <w:r w:rsidRPr="006278BE">
              <w:t>0.922</w:t>
            </w:r>
          </w:p>
        </w:tc>
      </w:tr>
      <w:tr w:rsidR="001A2306" w:rsidRPr="006278BE" w14:paraId="7874B58B" w14:textId="77777777" w:rsidTr="00A75C46">
        <w:trPr>
          <w:trHeight w:val="325"/>
        </w:trPr>
        <w:tc>
          <w:tcPr>
            <w:tcW w:w="1151" w:type="dxa"/>
            <w:vAlign w:val="center"/>
          </w:tcPr>
          <w:p w14:paraId="046B48DC" w14:textId="77777777" w:rsidR="001A2306" w:rsidRPr="006278BE" w:rsidRDefault="001A2306" w:rsidP="00837CE3">
            <w:r w:rsidRPr="006278BE">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6278BE" w:rsidRDefault="001A2306" w:rsidP="00837CE3">
            <w:r w:rsidRPr="006278BE">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6278BE" w:rsidRDefault="001A2306" w:rsidP="00837CE3">
            <w:r w:rsidRPr="006278BE">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6278BE" w:rsidRDefault="001A2306" w:rsidP="00837CE3">
            <w:r w:rsidRPr="006278BE">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6278BE" w:rsidRDefault="001A2306" w:rsidP="00837CE3">
            <w:r w:rsidRPr="006278BE">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6278BE" w:rsidRDefault="001A2306" w:rsidP="00837CE3">
            <w:r w:rsidRPr="006278BE">
              <w:t>0.461</w:t>
            </w:r>
          </w:p>
        </w:tc>
      </w:tr>
      <w:tr w:rsidR="001A2306" w:rsidRPr="006278BE" w14:paraId="51E2AFEE" w14:textId="77777777" w:rsidTr="00A75C46">
        <w:trPr>
          <w:trHeight w:val="331"/>
        </w:trPr>
        <w:tc>
          <w:tcPr>
            <w:tcW w:w="1151" w:type="dxa"/>
            <w:vAlign w:val="center"/>
          </w:tcPr>
          <w:p w14:paraId="30658178" w14:textId="77777777" w:rsidR="001A2306" w:rsidRPr="006278BE" w:rsidRDefault="001A2306" w:rsidP="00837CE3">
            <w:r w:rsidRPr="006278BE">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6278BE" w:rsidRDefault="001A2306" w:rsidP="00837CE3">
            <w:r w:rsidRPr="006278BE">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6278BE" w:rsidRDefault="001A2306" w:rsidP="00837CE3">
            <w:r w:rsidRPr="006278BE">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6278BE" w:rsidRDefault="001A2306" w:rsidP="00837CE3">
            <w:r w:rsidRPr="006278BE">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6278BE" w:rsidRDefault="001A2306" w:rsidP="00837CE3">
            <w:r w:rsidRPr="006278BE">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6278BE" w:rsidRDefault="001A2306" w:rsidP="00837CE3">
            <w:r w:rsidRPr="006278BE">
              <w:t>0.700</w:t>
            </w:r>
          </w:p>
        </w:tc>
      </w:tr>
      <w:tr w:rsidR="001A2306" w:rsidRPr="006278BE" w14:paraId="06BC2AB5" w14:textId="77777777" w:rsidTr="00A75C46">
        <w:trPr>
          <w:trHeight w:val="323"/>
        </w:trPr>
        <w:tc>
          <w:tcPr>
            <w:tcW w:w="1151" w:type="dxa"/>
            <w:vAlign w:val="center"/>
          </w:tcPr>
          <w:p w14:paraId="00841103" w14:textId="77777777" w:rsidR="001A2306" w:rsidRPr="006278BE" w:rsidRDefault="001A2306" w:rsidP="00837CE3">
            <w:r w:rsidRPr="006278BE">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6278BE" w:rsidRDefault="001A2306" w:rsidP="00837CE3">
            <w:r w:rsidRPr="006278BE">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6278BE" w:rsidRDefault="001A2306" w:rsidP="00837CE3">
            <w:r w:rsidRPr="006278BE">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6278BE" w:rsidRDefault="001A2306" w:rsidP="00837CE3">
            <w:r w:rsidRPr="006278BE">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6278BE" w:rsidRDefault="001A2306" w:rsidP="00837CE3">
            <w:r w:rsidRPr="006278BE">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6278BE" w:rsidRDefault="001A2306" w:rsidP="00837CE3">
            <w:r w:rsidRPr="006278BE">
              <w:t>0.605</w:t>
            </w:r>
          </w:p>
        </w:tc>
      </w:tr>
      <w:tr w:rsidR="001A2306" w:rsidRPr="006278BE" w14:paraId="591E90B2" w14:textId="77777777" w:rsidTr="00A75C46">
        <w:trPr>
          <w:trHeight w:val="201"/>
        </w:trPr>
        <w:tc>
          <w:tcPr>
            <w:tcW w:w="1151" w:type="dxa"/>
            <w:vAlign w:val="center"/>
          </w:tcPr>
          <w:p w14:paraId="7BBF23D6" w14:textId="77777777" w:rsidR="001A2306" w:rsidRPr="006278BE" w:rsidRDefault="001A2306" w:rsidP="00837CE3">
            <w:r w:rsidRPr="006278BE">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6278BE" w:rsidRDefault="001A2306" w:rsidP="00837CE3">
            <w:r w:rsidRPr="006278BE">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6278BE" w:rsidRDefault="001A2306" w:rsidP="00837CE3">
            <w:r w:rsidRPr="006278BE">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6278BE" w:rsidRDefault="001A2306" w:rsidP="00837CE3">
            <w:r w:rsidRPr="006278BE">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6278BE" w:rsidRDefault="001A2306" w:rsidP="00837CE3">
            <w:r w:rsidRPr="006278BE">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6278BE" w:rsidRDefault="001A2306" w:rsidP="00837CE3">
            <w:r w:rsidRPr="006278BE">
              <w:t>0.626</w:t>
            </w:r>
          </w:p>
        </w:tc>
      </w:tr>
      <w:tr w:rsidR="001A2306" w:rsidRPr="006278BE" w14:paraId="2B3F849D" w14:textId="77777777" w:rsidTr="00A75C46">
        <w:trPr>
          <w:trHeight w:val="235"/>
        </w:trPr>
        <w:tc>
          <w:tcPr>
            <w:tcW w:w="1151" w:type="dxa"/>
            <w:vAlign w:val="center"/>
          </w:tcPr>
          <w:p w14:paraId="04A1F288" w14:textId="77777777" w:rsidR="001A2306" w:rsidRPr="006278BE" w:rsidRDefault="001A2306" w:rsidP="00837CE3">
            <w:r w:rsidRPr="006278BE">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6278BE" w:rsidRDefault="001A2306" w:rsidP="00837CE3">
            <w:r w:rsidRPr="006278BE">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6278BE" w:rsidRDefault="001A2306" w:rsidP="00837CE3">
            <w:r w:rsidRPr="006278BE">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6278BE" w:rsidRDefault="001A2306" w:rsidP="00837CE3">
            <w:r w:rsidRPr="006278BE">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6278BE" w:rsidRDefault="001A2306" w:rsidP="00837CE3">
            <w:r w:rsidRPr="006278BE">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6278BE" w:rsidRDefault="001A2306" w:rsidP="00837CE3">
            <w:r w:rsidRPr="006278BE">
              <w:t>0.978</w:t>
            </w:r>
          </w:p>
        </w:tc>
      </w:tr>
      <w:tr w:rsidR="001A2306" w:rsidRPr="006278BE" w14:paraId="374152F3" w14:textId="77777777" w:rsidTr="00A75C46">
        <w:trPr>
          <w:trHeight w:val="282"/>
        </w:trPr>
        <w:tc>
          <w:tcPr>
            <w:tcW w:w="1151" w:type="dxa"/>
            <w:vAlign w:val="center"/>
          </w:tcPr>
          <w:p w14:paraId="3ECF363B" w14:textId="77777777" w:rsidR="001A2306" w:rsidRPr="006278BE" w:rsidRDefault="001A2306" w:rsidP="00837CE3">
            <w:r w:rsidRPr="006278BE">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6278BE" w:rsidRDefault="001A2306" w:rsidP="00837CE3">
            <w:r w:rsidRPr="006278BE">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6278BE" w:rsidRDefault="001A2306" w:rsidP="00837CE3">
            <w:r w:rsidRPr="006278BE">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6278BE" w:rsidRDefault="001A2306" w:rsidP="00837CE3">
            <w:r w:rsidRPr="006278BE">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6278BE" w:rsidRDefault="001A2306" w:rsidP="00837CE3">
            <w:r w:rsidRPr="006278BE">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6278BE" w:rsidRDefault="001A2306" w:rsidP="00837CE3">
            <w:r w:rsidRPr="006278BE">
              <w:t>0.665</w:t>
            </w:r>
          </w:p>
        </w:tc>
      </w:tr>
      <w:tr w:rsidR="001A2306" w:rsidRPr="006278BE" w14:paraId="6A0BA86E" w14:textId="77777777" w:rsidTr="00A75C46">
        <w:trPr>
          <w:trHeight w:val="189"/>
        </w:trPr>
        <w:tc>
          <w:tcPr>
            <w:tcW w:w="1151" w:type="dxa"/>
            <w:vAlign w:val="center"/>
          </w:tcPr>
          <w:p w14:paraId="6017FE3B" w14:textId="77777777" w:rsidR="001A2306" w:rsidRPr="006278BE" w:rsidRDefault="001A2306" w:rsidP="00837CE3">
            <w:r w:rsidRPr="006278BE">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6278BE" w:rsidRDefault="001A2306" w:rsidP="00837CE3">
            <w:r w:rsidRPr="006278BE">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6278BE" w:rsidRDefault="001A2306" w:rsidP="00837CE3">
            <w:r w:rsidRPr="006278BE">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6278BE" w:rsidRDefault="001A2306" w:rsidP="00837CE3">
            <w:r w:rsidRPr="006278BE">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6278BE" w:rsidRDefault="001A2306" w:rsidP="00837CE3">
            <w:r w:rsidRPr="006278BE">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6278BE" w:rsidRDefault="001A2306" w:rsidP="00837CE3">
            <w:r w:rsidRPr="006278BE">
              <w:t>0.739</w:t>
            </w:r>
          </w:p>
        </w:tc>
      </w:tr>
      <w:tr w:rsidR="001A2306" w:rsidRPr="006278BE" w14:paraId="40988E65" w14:textId="77777777" w:rsidTr="00A75C46">
        <w:trPr>
          <w:trHeight w:val="251"/>
        </w:trPr>
        <w:tc>
          <w:tcPr>
            <w:tcW w:w="1151" w:type="dxa"/>
            <w:vAlign w:val="center"/>
          </w:tcPr>
          <w:p w14:paraId="5C49642B" w14:textId="77777777" w:rsidR="001A2306" w:rsidRPr="006278BE" w:rsidRDefault="001A2306" w:rsidP="00837CE3">
            <w:r w:rsidRPr="006278BE">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6278BE" w:rsidRDefault="001A2306" w:rsidP="00837CE3">
            <w:r w:rsidRPr="006278BE">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6278BE" w:rsidRDefault="001A2306" w:rsidP="00837CE3">
            <w:r w:rsidRPr="006278BE">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6278BE" w:rsidRDefault="001A2306" w:rsidP="00837CE3">
            <w:r w:rsidRPr="006278BE">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6278BE" w:rsidRDefault="001A2306" w:rsidP="00837CE3">
            <w:r w:rsidRPr="006278BE">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6278BE" w:rsidRDefault="001A2306" w:rsidP="00837CE3">
            <w:r w:rsidRPr="006278BE">
              <w:t>0.496</w:t>
            </w:r>
          </w:p>
        </w:tc>
      </w:tr>
      <w:tr w:rsidR="001A2306" w:rsidRPr="006278BE" w14:paraId="01684B7C" w14:textId="77777777" w:rsidTr="00A75C46">
        <w:trPr>
          <w:trHeight w:val="197"/>
        </w:trPr>
        <w:tc>
          <w:tcPr>
            <w:tcW w:w="1151" w:type="dxa"/>
            <w:vAlign w:val="center"/>
          </w:tcPr>
          <w:p w14:paraId="379B8CB0" w14:textId="77777777" w:rsidR="001A2306" w:rsidRPr="006278BE" w:rsidRDefault="001A2306" w:rsidP="00837CE3">
            <w:r w:rsidRPr="006278BE">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6278BE" w:rsidRDefault="001A2306" w:rsidP="00837CE3">
            <w:r w:rsidRPr="006278BE">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6278BE" w:rsidRDefault="001A2306" w:rsidP="00837CE3">
            <w:r w:rsidRPr="006278BE">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6278BE" w:rsidRDefault="001A2306" w:rsidP="00837CE3">
            <w:r w:rsidRPr="006278BE">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6278BE" w:rsidRDefault="001A2306" w:rsidP="00837CE3">
            <w:r w:rsidRPr="006278BE">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6278BE" w:rsidRDefault="001A2306" w:rsidP="00837CE3">
            <w:r w:rsidRPr="006278BE">
              <w:t>0.935</w:t>
            </w:r>
          </w:p>
        </w:tc>
      </w:tr>
    </w:tbl>
    <w:p w14:paraId="19247A90" w14:textId="77777777" w:rsidR="001A2306" w:rsidRPr="006278BE" w:rsidRDefault="001A2306" w:rsidP="001A2306">
      <w:pPr>
        <w:pStyle w:val="AppendixHeading"/>
      </w:pPr>
    </w:p>
    <w:p w14:paraId="277EA7BA" w14:textId="77777777" w:rsidR="001A2306" w:rsidRPr="006278BE" w:rsidRDefault="001A2306" w:rsidP="00837CE3">
      <w:pPr>
        <w:pStyle w:val="Caption"/>
      </w:pPr>
      <w:r w:rsidRPr="006278BE">
        <w:t>Penalty incentive rate for the General Enquiries Element of the Customer Satisfaction Survey (GEPIR</w:t>
      </w:r>
      <w:r w:rsidRPr="006278BE">
        <w:rPr>
          <w:rStyle w:val="Subscript"/>
        </w:rPr>
        <w:t>t</w:t>
      </w:r>
      <w:r w:rsidRPr="006278BE">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6278BE"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6278BE" w:rsidRDefault="001A2306" w:rsidP="00837CE3">
            <w:r w:rsidRPr="006278BE">
              <w:t>Licensee</w:t>
            </w:r>
          </w:p>
        </w:tc>
        <w:tc>
          <w:tcPr>
            <w:tcW w:w="1429" w:type="dxa"/>
          </w:tcPr>
          <w:p w14:paraId="205D9A4A" w14:textId="77777777" w:rsidR="001A2306" w:rsidRPr="006278BE" w:rsidRDefault="001A2306" w:rsidP="00837CE3">
            <w:r w:rsidRPr="006278BE">
              <w:t>2023/24</w:t>
            </w:r>
          </w:p>
        </w:tc>
        <w:tc>
          <w:tcPr>
            <w:tcW w:w="1429" w:type="dxa"/>
          </w:tcPr>
          <w:p w14:paraId="41F4D084" w14:textId="77777777" w:rsidR="001A2306" w:rsidRPr="006278BE" w:rsidRDefault="001A2306" w:rsidP="00837CE3">
            <w:r w:rsidRPr="006278BE">
              <w:t>2024/25</w:t>
            </w:r>
          </w:p>
        </w:tc>
        <w:tc>
          <w:tcPr>
            <w:tcW w:w="1429" w:type="dxa"/>
          </w:tcPr>
          <w:p w14:paraId="67F0244E" w14:textId="77777777" w:rsidR="001A2306" w:rsidRPr="006278BE" w:rsidRDefault="001A2306" w:rsidP="00837CE3">
            <w:r w:rsidRPr="006278BE">
              <w:t>2025/26</w:t>
            </w:r>
          </w:p>
        </w:tc>
        <w:tc>
          <w:tcPr>
            <w:tcW w:w="1429" w:type="dxa"/>
          </w:tcPr>
          <w:p w14:paraId="02ADA1B3" w14:textId="77777777" w:rsidR="001A2306" w:rsidRPr="006278BE" w:rsidRDefault="001A2306" w:rsidP="00837CE3">
            <w:r w:rsidRPr="006278BE">
              <w:t>2026/27</w:t>
            </w:r>
          </w:p>
        </w:tc>
        <w:tc>
          <w:tcPr>
            <w:tcW w:w="1429" w:type="dxa"/>
          </w:tcPr>
          <w:p w14:paraId="5A210FF1" w14:textId="77777777" w:rsidR="001A2306" w:rsidRPr="006278BE" w:rsidRDefault="001A2306" w:rsidP="00837CE3">
            <w:r w:rsidRPr="006278BE">
              <w:t>2027/28</w:t>
            </w:r>
          </w:p>
        </w:tc>
      </w:tr>
      <w:tr w:rsidR="00F63D88" w:rsidRPr="006278BE" w14:paraId="34BB4269" w14:textId="77777777" w:rsidTr="000A6BA9">
        <w:trPr>
          <w:trHeight w:val="156"/>
        </w:trPr>
        <w:tc>
          <w:tcPr>
            <w:tcW w:w="0" w:type="dxa"/>
          </w:tcPr>
          <w:p w14:paraId="1D3E4B04" w14:textId="77777777" w:rsidR="00F63D88" w:rsidRPr="006278BE" w:rsidRDefault="00F63D88" w:rsidP="00F63D88">
            <w:r w:rsidRPr="006278BE">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0071C76D" w:rsidR="00F63D88" w:rsidRPr="006278BE" w:rsidRDefault="00F63D88" w:rsidP="00F63D88">
            <w:r w:rsidRPr="006278BE">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15C7D35D" w:rsidR="00F63D88" w:rsidRPr="006278BE" w:rsidRDefault="00F63D88" w:rsidP="00F63D88">
            <w:r w:rsidRPr="006278BE">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77245C9D" w:rsidR="00F63D88" w:rsidRPr="006278BE" w:rsidRDefault="00F63D88" w:rsidP="00F63D88">
            <w:r w:rsidRPr="006278BE">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6B182A37" w:rsidR="00F63D88" w:rsidRPr="006278BE" w:rsidRDefault="00F63D88" w:rsidP="00F63D88">
            <w:r w:rsidRPr="006278BE">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5B4544E4" w:rsidR="00F63D88" w:rsidRPr="006278BE" w:rsidRDefault="00F63D88" w:rsidP="00F63D88">
            <w:r w:rsidRPr="006278BE">
              <w:t>2.098</w:t>
            </w:r>
          </w:p>
        </w:tc>
      </w:tr>
      <w:tr w:rsidR="00F63D88" w:rsidRPr="006278BE" w14:paraId="15DAEA8B" w14:textId="77777777" w:rsidTr="000A6BA9">
        <w:trPr>
          <w:trHeight w:val="156"/>
        </w:trPr>
        <w:tc>
          <w:tcPr>
            <w:tcW w:w="0" w:type="dxa"/>
          </w:tcPr>
          <w:p w14:paraId="0EEF98FA" w14:textId="77777777" w:rsidR="00F63D88" w:rsidRPr="006278BE" w:rsidRDefault="00F63D88" w:rsidP="00F63D88">
            <w:r w:rsidRPr="006278BE">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02C1B7BF" w:rsidR="00F63D88" w:rsidRPr="006278BE" w:rsidRDefault="00F63D88" w:rsidP="00F63D88">
            <w:r w:rsidRPr="006278BE">
              <w:t>1.559</w:t>
            </w:r>
          </w:p>
        </w:tc>
        <w:tc>
          <w:tcPr>
            <w:tcW w:w="0" w:type="dxa"/>
            <w:tcBorders>
              <w:top w:val="nil"/>
              <w:left w:val="nil"/>
              <w:bottom w:val="single" w:sz="4" w:space="0" w:color="auto"/>
              <w:right w:val="single" w:sz="4" w:space="0" w:color="auto"/>
            </w:tcBorders>
            <w:shd w:val="clear" w:color="auto" w:fill="auto"/>
          </w:tcPr>
          <w:p w14:paraId="773F489C" w14:textId="54F4AD69" w:rsidR="00F63D88" w:rsidRPr="006278BE" w:rsidRDefault="00F63D88" w:rsidP="00F63D88">
            <w:r w:rsidRPr="006278BE">
              <w:t>1.559</w:t>
            </w:r>
          </w:p>
        </w:tc>
        <w:tc>
          <w:tcPr>
            <w:tcW w:w="0" w:type="dxa"/>
            <w:tcBorders>
              <w:top w:val="nil"/>
              <w:left w:val="nil"/>
              <w:bottom w:val="single" w:sz="4" w:space="0" w:color="auto"/>
              <w:right w:val="single" w:sz="4" w:space="0" w:color="auto"/>
            </w:tcBorders>
            <w:shd w:val="clear" w:color="auto" w:fill="auto"/>
          </w:tcPr>
          <w:p w14:paraId="51D183DA" w14:textId="21981C68" w:rsidR="00F63D88" w:rsidRPr="006278BE" w:rsidRDefault="00F63D88" w:rsidP="00F63D88">
            <w:r w:rsidRPr="006278BE">
              <w:t>1.559</w:t>
            </w:r>
          </w:p>
        </w:tc>
        <w:tc>
          <w:tcPr>
            <w:tcW w:w="0" w:type="dxa"/>
            <w:tcBorders>
              <w:top w:val="nil"/>
              <w:left w:val="nil"/>
              <w:bottom w:val="single" w:sz="4" w:space="0" w:color="auto"/>
              <w:right w:val="single" w:sz="4" w:space="0" w:color="auto"/>
            </w:tcBorders>
            <w:shd w:val="clear" w:color="auto" w:fill="auto"/>
          </w:tcPr>
          <w:p w14:paraId="6DBC33B6" w14:textId="38E2AFED" w:rsidR="00F63D88" w:rsidRPr="006278BE" w:rsidRDefault="00F63D88" w:rsidP="00F63D88">
            <w:r w:rsidRPr="006278BE">
              <w:t>1.559</w:t>
            </w:r>
          </w:p>
        </w:tc>
        <w:tc>
          <w:tcPr>
            <w:tcW w:w="0" w:type="dxa"/>
            <w:tcBorders>
              <w:top w:val="nil"/>
              <w:left w:val="nil"/>
              <w:bottom w:val="single" w:sz="4" w:space="0" w:color="auto"/>
              <w:right w:val="single" w:sz="4" w:space="0" w:color="auto"/>
            </w:tcBorders>
            <w:shd w:val="clear" w:color="auto" w:fill="auto"/>
          </w:tcPr>
          <w:p w14:paraId="6818AE13" w14:textId="3C4F606F" w:rsidR="00F63D88" w:rsidRPr="006278BE" w:rsidRDefault="00F63D88" w:rsidP="00F63D88">
            <w:r w:rsidRPr="006278BE">
              <w:t>1.559</w:t>
            </w:r>
          </w:p>
        </w:tc>
      </w:tr>
      <w:tr w:rsidR="00F63D88" w:rsidRPr="006278BE" w14:paraId="0935DCE4" w14:textId="77777777" w:rsidTr="000A6BA9">
        <w:trPr>
          <w:trHeight w:val="156"/>
        </w:trPr>
        <w:tc>
          <w:tcPr>
            <w:tcW w:w="0" w:type="dxa"/>
          </w:tcPr>
          <w:p w14:paraId="0A648F98" w14:textId="77777777" w:rsidR="00F63D88" w:rsidRPr="006278BE" w:rsidRDefault="00F63D88" w:rsidP="00F63D88">
            <w:r w:rsidRPr="006278BE">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6894923D" w:rsidR="00F63D88" w:rsidRPr="006278BE" w:rsidRDefault="00F63D88" w:rsidP="00F63D88">
            <w:r w:rsidRPr="006278BE">
              <w:t>2.151</w:t>
            </w:r>
          </w:p>
        </w:tc>
        <w:tc>
          <w:tcPr>
            <w:tcW w:w="0" w:type="dxa"/>
            <w:tcBorders>
              <w:top w:val="nil"/>
              <w:left w:val="nil"/>
              <w:bottom w:val="single" w:sz="4" w:space="0" w:color="auto"/>
              <w:right w:val="single" w:sz="4" w:space="0" w:color="auto"/>
            </w:tcBorders>
            <w:shd w:val="clear" w:color="auto" w:fill="auto"/>
          </w:tcPr>
          <w:p w14:paraId="5509BC2D" w14:textId="745649D2" w:rsidR="00F63D88" w:rsidRPr="006278BE" w:rsidRDefault="00F63D88" w:rsidP="00F63D88">
            <w:r w:rsidRPr="006278BE">
              <w:t>2.151</w:t>
            </w:r>
          </w:p>
        </w:tc>
        <w:tc>
          <w:tcPr>
            <w:tcW w:w="0" w:type="dxa"/>
            <w:tcBorders>
              <w:top w:val="nil"/>
              <w:left w:val="nil"/>
              <w:bottom w:val="single" w:sz="4" w:space="0" w:color="auto"/>
              <w:right w:val="single" w:sz="4" w:space="0" w:color="auto"/>
            </w:tcBorders>
            <w:shd w:val="clear" w:color="auto" w:fill="auto"/>
          </w:tcPr>
          <w:p w14:paraId="7184F4AB" w14:textId="12604EB4" w:rsidR="00F63D88" w:rsidRPr="006278BE" w:rsidRDefault="00F63D88" w:rsidP="00F63D88">
            <w:r w:rsidRPr="006278BE">
              <w:t>2.151</w:t>
            </w:r>
          </w:p>
        </w:tc>
        <w:tc>
          <w:tcPr>
            <w:tcW w:w="0" w:type="dxa"/>
            <w:tcBorders>
              <w:top w:val="nil"/>
              <w:left w:val="nil"/>
              <w:bottom w:val="single" w:sz="4" w:space="0" w:color="auto"/>
              <w:right w:val="single" w:sz="4" w:space="0" w:color="auto"/>
            </w:tcBorders>
            <w:shd w:val="clear" w:color="auto" w:fill="auto"/>
          </w:tcPr>
          <w:p w14:paraId="14AB3AA9" w14:textId="14757A48" w:rsidR="00F63D88" w:rsidRPr="006278BE" w:rsidRDefault="00F63D88" w:rsidP="00F63D88">
            <w:r w:rsidRPr="006278BE">
              <w:t>2.151</w:t>
            </w:r>
          </w:p>
        </w:tc>
        <w:tc>
          <w:tcPr>
            <w:tcW w:w="0" w:type="dxa"/>
            <w:tcBorders>
              <w:top w:val="nil"/>
              <w:left w:val="nil"/>
              <w:bottom w:val="single" w:sz="4" w:space="0" w:color="auto"/>
              <w:right w:val="single" w:sz="4" w:space="0" w:color="auto"/>
            </w:tcBorders>
            <w:shd w:val="clear" w:color="auto" w:fill="auto"/>
          </w:tcPr>
          <w:p w14:paraId="07F626A9" w14:textId="42089A53" w:rsidR="00F63D88" w:rsidRPr="006278BE" w:rsidRDefault="00F63D88" w:rsidP="00F63D88">
            <w:r w:rsidRPr="006278BE">
              <w:t>2.151</w:t>
            </w:r>
          </w:p>
        </w:tc>
      </w:tr>
      <w:tr w:rsidR="00F63D88" w:rsidRPr="006278BE" w14:paraId="3E18BB79" w14:textId="77777777" w:rsidTr="000A6BA9">
        <w:trPr>
          <w:trHeight w:val="156"/>
        </w:trPr>
        <w:tc>
          <w:tcPr>
            <w:tcW w:w="0" w:type="dxa"/>
          </w:tcPr>
          <w:p w14:paraId="7267D2D8" w14:textId="77777777" w:rsidR="00F63D88" w:rsidRPr="006278BE" w:rsidRDefault="00F63D88" w:rsidP="00F63D88">
            <w:r w:rsidRPr="006278BE">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4AF6649A" w:rsidR="00F63D88" w:rsidRPr="006278BE" w:rsidRDefault="00F63D88" w:rsidP="00F63D88">
            <w:r w:rsidRPr="006278BE">
              <w:t>2.708</w:t>
            </w:r>
          </w:p>
        </w:tc>
        <w:tc>
          <w:tcPr>
            <w:tcW w:w="0" w:type="dxa"/>
            <w:tcBorders>
              <w:top w:val="nil"/>
              <w:left w:val="nil"/>
              <w:bottom w:val="single" w:sz="4" w:space="0" w:color="auto"/>
              <w:right w:val="single" w:sz="4" w:space="0" w:color="auto"/>
            </w:tcBorders>
            <w:shd w:val="clear" w:color="auto" w:fill="auto"/>
          </w:tcPr>
          <w:p w14:paraId="5B3B21A6" w14:textId="2D8038BE" w:rsidR="00F63D88" w:rsidRPr="006278BE" w:rsidRDefault="00F63D88" w:rsidP="00F63D88">
            <w:r w:rsidRPr="006278BE">
              <w:t>2.708</w:t>
            </w:r>
          </w:p>
        </w:tc>
        <w:tc>
          <w:tcPr>
            <w:tcW w:w="0" w:type="dxa"/>
            <w:tcBorders>
              <w:top w:val="nil"/>
              <w:left w:val="nil"/>
              <w:bottom w:val="single" w:sz="4" w:space="0" w:color="auto"/>
              <w:right w:val="single" w:sz="4" w:space="0" w:color="auto"/>
            </w:tcBorders>
            <w:shd w:val="clear" w:color="auto" w:fill="auto"/>
          </w:tcPr>
          <w:p w14:paraId="0686D63E" w14:textId="43FF4D60" w:rsidR="00F63D88" w:rsidRPr="006278BE" w:rsidRDefault="00F63D88" w:rsidP="00F63D88">
            <w:r w:rsidRPr="006278BE">
              <w:t>2.708</w:t>
            </w:r>
          </w:p>
        </w:tc>
        <w:tc>
          <w:tcPr>
            <w:tcW w:w="0" w:type="dxa"/>
            <w:tcBorders>
              <w:top w:val="nil"/>
              <w:left w:val="nil"/>
              <w:bottom w:val="single" w:sz="4" w:space="0" w:color="auto"/>
              <w:right w:val="single" w:sz="4" w:space="0" w:color="auto"/>
            </w:tcBorders>
            <w:shd w:val="clear" w:color="auto" w:fill="auto"/>
          </w:tcPr>
          <w:p w14:paraId="7DD5C271" w14:textId="4FE2CEEE" w:rsidR="00F63D88" w:rsidRPr="006278BE" w:rsidRDefault="00F63D88" w:rsidP="00F63D88">
            <w:r w:rsidRPr="006278BE">
              <w:t>2.708</w:t>
            </w:r>
          </w:p>
        </w:tc>
        <w:tc>
          <w:tcPr>
            <w:tcW w:w="0" w:type="dxa"/>
            <w:tcBorders>
              <w:top w:val="nil"/>
              <w:left w:val="nil"/>
              <w:bottom w:val="single" w:sz="4" w:space="0" w:color="auto"/>
              <w:right w:val="single" w:sz="4" w:space="0" w:color="auto"/>
            </w:tcBorders>
            <w:shd w:val="clear" w:color="auto" w:fill="auto"/>
          </w:tcPr>
          <w:p w14:paraId="0C91528E" w14:textId="0D040771" w:rsidR="00F63D88" w:rsidRPr="006278BE" w:rsidRDefault="00F63D88" w:rsidP="00F63D88">
            <w:r w:rsidRPr="006278BE">
              <w:t>2.708</w:t>
            </w:r>
          </w:p>
        </w:tc>
      </w:tr>
      <w:tr w:rsidR="00F63D88" w:rsidRPr="006278BE" w14:paraId="15383B74" w14:textId="77777777" w:rsidTr="000A6BA9">
        <w:trPr>
          <w:trHeight w:val="156"/>
        </w:trPr>
        <w:tc>
          <w:tcPr>
            <w:tcW w:w="0" w:type="dxa"/>
          </w:tcPr>
          <w:p w14:paraId="55DCD909" w14:textId="77777777" w:rsidR="00F63D88" w:rsidRPr="006278BE" w:rsidRDefault="00F63D88" w:rsidP="00F63D88">
            <w:r w:rsidRPr="006278BE">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444E30D6" w:rsidR="00F63D88" w:rsidRPr="006278BE" w:rsidRDefault="00F63D88" w:rsidP="00F63D88">
            <w:r w:rsidRPr="006278BE">
              <w:t>2.772</w:t>
            </w:r>
          </w:p>
        </w:tc>
        <w:tc>
          <w:tcPr>
            <w:tcW w:w="0" w:type="dxa"/>
            <w:tcBorders>
              <w:top w:val="nil"/>
              <w:left w:val="nil"/>
              <w:bottom w:val="single" w:sz="4" w:space="0" w:color="auto"/>
              <w:right w:val="single" w:sz="4" w:space="0" w:color="auto"/>
            </w:tcBorders>
            <w:shd w:val="clear" w:color="auto" w:fill="auto"/>
          </w:tcPr>
          <w:p w14:paraId="6CA57AF5" w14:textId="5177A5CC" w:rsidR="00F63D88" w:rsidRPr="006278BE" w:rsidRDefault="00F63D88" w:rsidP="00F63D88">
            <w:r w:rsidRPr="006278BE">
              <w:t>2.772</w:t>
            </w:r>
          </w:p>
        </w:tc>
        <w:tc>
          <w:tcPr>
            <w:tcW w:w="0" w:type="dxa"/>
            <w:tcBorders>
              <w:top w:val="nil"/>
              <w:left w:val="nil"/>
              <w:bottom w:val="single" w:sz="4" w:space="0" w:color="auto"/>
              <w:right w:val="single" w:sz="4" w:space="0" w:color="auto"/>
            </w:tcBorders>
            <w:shd w:val="clear" w:color="auto" w:fill="auto"/>
          </w:tcPr>
          <w:p w14:paraId="236AF188" w14:textId="55A2C508" w:rsidR="00F63D88" w:rsidRPr="006278BE" w:rsidRDefault="00F63D88" w:rsidP="00F63D88">
            <w:r w:rsidRPr="006278BE">
              <w:t>2.772</w:t>
            </w:r>
          </w:p>
        </w:tc>
        <w:tc>
          <w:tcPr>
            <w:tcW w:w="0" w:type="dxa"/>
            <w:tcBorders>
              <w:top w:val="nil"/>
              <w:left w:val="nil"/>
              <w:bottom w:val="single" w:sz="4" w:space="0" w:color="auto"/>
              <w:right w:val="single" w:sz="4" w:space="0" w:color="auto"/>
            </w:tcBorders>
            <w:shd w:val="clear" w:color="auto" w:fill="auto"/>
          </w:tcPr>
          <w:p w14:paraId="58C0B0DE" w14:textId="68327B17" w:rsidR="00F63D88" w:rsidRPr="006278BE" w:rsidRDefault="00F63D88" w:rsidP="00F63D88">
            <w:r w:rsidRPr="006278BE">
              <w:t>2.772</w:t>
            </w:r>
          </w:p>
        </w:tc>
        <w:tc>
          <w:tcPr>
            <w:tcW w:w="0" w:type="dxa"/>
            <w:tcBorders>
              <w:top w:val="nil"/>
              <w:left w:val="nil"/>
              <w:bottom w:val="single" w:sz="4" w:space="0" w:color="auto"/>
              <w:right w:val="single" w:sz="4" w:space="0" w:color="auto"/>
            </w:tcBorders>
            <w:shd w:val="clear" w:color="auto" w:fill="auto"/>
          </w:tcPr>
          <w:p w14:paraId="734E12E8" w14:textId="399906B6" w:rsidR="00F63D88" w:rsidRPr="006278BE" w:rsidRDefault="00F63D88" w:rsidP="00F63D88">
            <w:r w:rsidRPr="006278BE">
              <w:t>2.772</w:t>
            </w:r>
          </w:p>
        </w:tc>
      </w:tr>
      <w:tr w:rsidR="00F63D88" w:rsidRPr="006278BE" w14:paraId="134E0F44" w14:textId="77777777" w:rsidTr="000A6BA9">
        <w:trPr>
          <w:trHeight w:val="156"/>
        </w:trPr>
        <w:tc>
          <w:tcPr>
            <w:tcW w:w="0" w:type="dxa"/>
          </w:tcPr>
          <w:p w14:paraId="294D9DA5" w14:textId="77777777" w:rsidR="00F63D88" w:rsidRPr="006278BE" w:rsidRDefault="00F63D88" w:rsidP="00F63D88">
            <w:r w:rsidRPr="006278BE">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164F2B95" w:rsidR="00F63D88" w:rsidRPr="006278BE" w:rsidRDefault="00F63D88" w:rsidP="00F63D88">
            <w:r w:rsidRPr="006278BE">
              <w:t>1.385</w:t>
            </w:r>
          </w:p>
        </w:tc>
        <w:tc>
          <w:tcPr>
            <w:tcW w:w="0" w:type="dxa"/>
            <w:tcBorders>
              <w:top w:val="nil"/>
              <w:left w:val="nil"/>
              <w:bottom w:val="single" w:sz="4" w:space="0" w:color="auto"/>
              <w:right w:val="single" w:sz="4" w:space="0" w:color="auto"/>
            </w:tcBorders>
            <w:shd w:val="clear" w:color="auto" w:fill="auto"/>
          </w:tcPr>
          <w:p w14:paraId="665A7A68" w14:textId="349EA7B1" w:rsidR="00F63D88" w:rsidRPr="006278BE" w:rsidRDefault="00F63D88" w:rsidP="00F63D88">
            <w:r w:rsidRPr="006278BE">
              <w:t>1.385</w:t>
            </w:r>
          </w:p>
        </w:tc>
        <w:tc>
          <w:tcPr>
            <w:tcW w:w="0" w:type="dxa"/>
            <w:tcBorders>
              <w:top w:val="nil"/>
              <w:left w:val="nil"/>
              <w:bottom w:val="single" w:sz="4" w:space="0" w:color="auto"/>
              <w:right w:val="single" w:sz="4" w:space="0" w:color="auto"/>
            </w:tcBorders>
            <w:shd w:val="clear" w:color="auto" w:fill="auto"/>
          </w:tcPr>
          <w:p w14:paraId="3816E669" w14:textId="57E45F22" w:rsidR="00F63D88" w:rsidRPr="006278BE" w:rsidRDefault="00F63D88" w:rsidP="00F63D88">
            <w:r w:rsidRPr="006278BE">
              <w:t>1.385</w:t>
            </w:r>
          </w:p>
        </w:tc>
        <w:tc>
          <w:tcPr>
            <w:tcW w:w="0" w:type="dxa"/>
            <w:tcBorders>
              <w:top w:val="nil"/>
              <w:left w:val="nil"/>
              <w:bottom w:val="single" w:sz="4" w:space="0" w:color="auto"/>
              <w:right w:val="single" w:sz="4" w:space="0" w:color="auto"/>
            </w:tcBorders>
            <w:shd w:val="clear" w:color="auto" w:fill="auto"/>
          </w:tcPr>
          <w:p w14:paraId="619222EF" w14:textId="1A0D526C" w:rsidR="00F63D88" w:rsidRPr="006278BE" w:rsidRDefault="00F63D88" w:rsidP="00F63D88">
            <w:r w:rsidRPr="006278BE">
              <w:t>1.385</w:t>
            </w:r>
          </w:p>
        </w:tc>
        <w:tc>
          <w:tcPr>
            <w:tcW w:w="0" w:type="dxa"/>
            <w:tcBorders>
              <w:top w:val="nil"/>
              <w:left w:val="nil"/>
              <w:bottom w:val="single" w:sz="4" w:space="0" w:color="auto"/>
              <w:right w:val="single" w:sz="4" w:space="0" w:color="auto"/>
            </w:tcBorders>
            <w:shd w:val="clear" w:color="auto" w:fill="auto"/>
          </w:tcPr>
          <w:p w14:paraId="3E530E08" w14:textId="363D1346" w:rsidR="00F63D88" w:rsidRPr="006278BE" w:rsidRDefault="00F63D88" w:rsidP="00F63D88">
            <w:r w:rsidRPr="006278BE">
              <w:t>1.385</w:t>
            </w:r>
          </w:p>
        </w:tc>
      </w:tr>
      <w:tr w:rsidR="00F63D88" w:rsidRPr="006278BE" w14:paraId="34ECC1F5" w14:textId="77777777" w:rsidTr="000A6BA9">
        <w:trPr>
          <w:trHeight w:val="156"/>
        </w:trPr>
        <w:tc>
          <w:tcPr>
            <w:tcW w:w="0" w:type="dxa"/>
          </w:tcPr>
          <w:p w14:paraId="34AC6CAF" w14:textId="77777777" w:rsidR="00F63D88" w:rsidRPr="006278BE" w:rsidRDefault="00F63D88" w:rsidP="00F63D88">
            <w:r w:rsidRPr="006278BE">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40ED0BF7" w:rsidR="00F63D88" w:rsidRPr="006278BE" w:rsidRDefault="00F63D88" w:rsidP="00F63D88">
            <w:r w:rsidRPr="006278BE">
              <w:t>2.103</w:t>
            </w:r>
          </w:p>
        </w:tc>
        <w:tc>
          <w:tcPr>
            <w:tcW w:w="0" w:type="dxa"/>
            <w:tcBorders>
              <w:top w:val="nil"/>
              <w:left w:val="nil"/>
              <w:bottom w:val="single" w:sz="4" w:space="0" w:color="auto"/>
              <w:right w:val="single" w:sz="4" w:space="0" w:color="auto"/>
            </w:tcBorders>
            <w:shd w:val="clear" w:color="auto" w:fill="auto"/>
          </w:tcPr>
          <w:p w14:paraId="7FC4AC9C" w14:textId="14D18D20" w:rsidR="00F63D88" w:rsidRPr="006278BE" w:rsidRDefault="00F63D88" w:rsidP="00F63D88">
            <w:r w:rsidRPr="006278BE">
              <w:t>2.103</w:t>
            </w:r>
          </w:p>
        </w:tc>
        <w:tc>
          <w:tcPr>
            <w:tcW w:w="0" w:type="dxa"/>
            <w:tcBorders>
              <w:top w:val="nil"/>
              <w:left w:val="nil"/>
              <w:bottom w:val="single" w:sz="4" w:space="0" w:color="auto"/>
              <w:right w:val="single" w:sz="4" w:space="0" w:color="auto"/>
            </w:tcBorders>
            <w:shd w:val="clear" w:color="auto" w:fill="auto"/>
          </w:tcPr>
          <w:p w14:paraId="371EC9B2" w14:textId="4C143607" w:rsidR="00F63D88" w:rsidRPr="006278BE" w:rsidRDefault="00F63D88" w:rsidP="00F63D88">
            <w:r w:rsidRPr="006278BE">
              <w:t>2.103</w:t>
            </w:r>
          </w:p>
        </w:tc>
        <w:tc>
          <w:tcPr>
            <w:tcW w:w="0" w:type="dxa"/>
            <w:tcBorders>
              <w:top w:val="nil"/>
              <w:left w:val="nil"/>
              <w:bottom w:val="single" w:sz="4" w:space="0" w:color="auto"/>
              <w:right w:val="single" w:sz="4" w:space="0" w:color="auto"/>
            </w:tcBorders>
            <w:shd w:val="clear" w:color="auto" w:fill="auto"/>
          </w:tcPr>
          <w:p w14:paraId="332C703B" w14:textId="71E2EB71" w:rsidR="00F63D88" w:rsidRPr="006278BE" w:rsidRDefault="00F63D88" w:rsidP="00F63D88">
            <w:r w:rsidRPr="006278BE">
              <w:t>2.103</w:t>
            </w:r>
          </w:p>
        </w:tc>
        <w:tc>
          <w:tcPr>
            <w:tcW w:w="0" w:type="dxa"/>
            <w:tcBorders>
              <w:top w:val="nil"/>
              <w:left w:val="nil"/>
              <w:bottom w:val="single" w:sz="4" w:space="0" w:color="auto"/>
              <w:right w:val="single" w:sz="4" w:space="0" w:color="auto"/>
            </w:tcBorders>
            <w:shd w:val="clear" w:color="auto" w:fill="auto"/>
          </w:tcPr>
          <w:p w14:paraId="4ADA549C" w14:textId="2D173100" w:rsidR="00F63D88" w:rsidRPr="006278BE" w:rsidRDefault="00F63D88" w:rsidP="00F63D88">
            <w:r w:rsidRPr="006278BE">
              <w:t>2.103</w:t>
            </w:r>
          </w:p>
        </w:tc>
      </w:tr>
      <w:tr w:rsidR="00F63D88" w:rsidRPr="006278BE" w14:paraId="001824FD" w14:textId="77777777" w:rsidTr="000A6BA9">
        <w:trPr>
          <w:trHeight w:val="156"/>
        </w:trPr>
        <w:tc>
          <w:tcPr>
            <w:tcW w:w="0" w:type="dxa"/>
          </w:tcPr>
          <w:p w14:paraId="79D9B34F" w14:textId="77777777" w:rsidR="00F63D88" w:rsidRPr="006278BE" w:rsidRDefault="00F63D88" w:rsidP="00F63D88">
            <w:r w:rsidRPr="006278BE">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6B81C282" w:rsidR="00F63D88" w:rsidRPr="006278BE" w:rsidRDefault="00F63D88" w:rsidP="00F63D88">
            <w:r w:rsidRPr="006278BE">
              <w:t>1.820</w:t>
            </w:r>
          </w:p>
        </w:tc>
        <w:tc>
          <w:tcPr>
            <w:tcW w:w="0" w:type="dxa"/>
            <w:tcBorders>
              <w:top w:val="nil"/>
              <w:left w:val="nil"/>
              <w:bottom w:val="single" w:sz="4" w:space="0" w:color="auto"/>
              <w:right w:val="single" w:sz="4" w:space="0" w:color="auto"/>
            </w:tcBorders>
            <w:shd w:val="clear" w:color="auto" w:fill="auto"/>
          </w:tcPr>
          <w:p w14:paraId="1552B590" w14:textId="3ABD54EA" w:rsidR="00F63D88" w:rsidRPr="006278BE" w:rsidRDefault="00F63D88" w:rsidP="00F63D88">
            <w:r w:rsidRPr="006278BE">
              <w:t>1.820</w:t>
            </w:r>
          </w:p>
        </w:tc>
        <w:tc>
          <w:tcPr>
            <w:tcW w:w="0" w:type="dxa"/>
            <w:tcBorders>
              <w:top w:val="nil"/>
              <w:left w:val="nil"/>
              <w:bottom w:val="single" w:sz="4" w:space="0" w:color="auto"/>
              <w:right w:val="single" w:sz="4" w:space="0" w:color="auto"/>
            </w:tcBorders>
            <w:shd w:val="clear" w:color="auto" w:fill="auto"/>
          </w:tcPr>
          <w:p w14:paraId="210C1F7E" w14:textId="2BDF36C7" w:rsidR="00F63D88" w:rsidRPr="006278BE" w:rsidRDefault="00F63D88" w:rsidP="00F63D88">
            <w:r w:rsidRPr="006278BE">
              <w:t>1.820</w:t>
            </w:r>
          </w:p>
        </w:tc>
        <w:tc>
          <w:tcPr>
            <w:tcW w:w="0" w:type="dxa"/>
            <w:tcBorders>
              <w:top w:val="nil"/>
              <w:left w:val="nil"/>
              <w:bottom w:val="single" w:sz="4" w:space="0" w:color="auto"/>
              <w:right w:val="single" w:sz="4" w:space="0" w:color="auto"/>
            </w:tcBorders>
            <w:shd w:val="clear" w:color="auto" w:fill="auto"/>
          </w:tcPr>
          <w:p w14:paraId="6920F7DE" w14:textId="55E38FE7" w:rsidR="00F63D88" w:rsidRPr="006278BE" w:rsidRDefault="00F63D88" w:rsidP="00F63D88">
            <w:r w:rsidRPr="006278BE">
              <w:t>1.820</w:t>
            </w:r>
          </w:p>
        </w:tc>
        <w:tc>
          <w:tcPr>
            <w:tcW w:w="0" w:type="dxa"/>
            <w:tcBorders>
              <w:top w:val="nil"/>
              <w:left w:val="nil"/>
              <w:bottom w:val="single" w:sz="4" w:space="0" w:color="auto"/>
              <w:right w:val="single" w:sz="4" w:space="0" w:color="auto"/>
            </w:tcBorders>
            <w:shd w:val="clear" w:color="auto" w:fill="auto"/>
          </w:tcPr>
          <w:p w14:paraId="30D1EA59" w14:textId="2986D82F" w:rsidR="00F63D88" w:rsidRPr="006278BE" w:rsidRDefault="00F63D88" w:rsidP="00F63D88">
            <w:r w:rsidRPr="006278BE">
              <w:t>1.820</w:t>
            </w:r>
          </w:p>
        </w:tc>
      </w:tr>
      <w:tr w:rsidR="00F63D88" w:rsidRPr="006278BE" w14:paraId="10FA19B6" w14:textId="77777777" w:rsidTr="000A6BA9">
        <w:trPr>
          <w:trHeight w:val="156"/>
        </w:trPr>
        <w:tc>
          <w:tcPr>
            <w:tcW w:w="0" w:type="dxa"/>
          </w:tcPr>
          <w:p w14:paraId="394FAA6B" w14:textId="77777777" w:rsidR="00F63D88" w:rsidRPr="006278BE" w:rsidRDefault="00F63D88" w:rsidP="00F63D88">
            <w:r w:rsidRPr="006278BE">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3212B74A" w:rsidR="00F63D88" w:rsidRPr="006278BE" w:rsidRDefault="00F63D88" w:rsidP="00F63D88">
            <w:r w:rsidRPr="006278BE">
              <w:t>1.883</w:t>
            </w:r>
          </w:p>
        </w:tc>
        <w:tc>
          <w:tcPr>
            <w:tcW w:w="0" w:type="dxa"/>
            <w:tcBorders>
              <w:top w:val="nil"/>
              <w:left w:val="nil"/>
              <w:bottom w:val="single" w:sz="4" w:space="0" w:color="auto"/>
              <w:right w:val="single" w:sz="4" w:space="0" w:color="auto"/>
            </w:tcBorders>
            <w:shd w:val="clear" w:color="auto" w:fill="auto"/>
          </w:tcPr>
          <w:p w14:paraId="63A58068" w14:textId="29A97C81" w:rsidR="00F63D88" w:rsidRPr="006278BE" w:rsidRDefault="00F63D88" w:rsidP="00F63D88">
            <w:r w:rsidRPr="006278BE">
              <w:t>1.883</w:t>
            </w:r>
          </w:p>
        </w:tc>
        <w:tc>
          <w:tcPr>
            <w:tcW w:w="0" w:type="dxa"/>
            <w:tcBorders>
              <w:top w:val="nil"/>
              <w:left w:val="nil"/>
              <w:bottom w:val="single" w:sz="4" w:space="0" w:color="auto"/>
              <w:right w:val="single" w:sz="4" w:space="0" w:color="auto"/>
            </w:tcBorders>
            <w:shd w:val="clear" w:color="auto" w:fill="auto"/>
          </w:tcPr>
          <w:p w14:paraId="5F3C1023" w14:textId="142BC105" w:rsidR="00F63D88" w:rsidRPr="006278BE" w:rsidRDefault="00F63D88" w:rsidP="00F63D88">
            <w:r w:rsidRPr="006278BE">
              <w:t>1.883</w:t>
            </w:r>
          </w:p>
        </w:tc>
        <w:tc>
          <w:tcPr>
            <w:tcW w:w="0" w:type="dxa"/>
            <w:tcBorders>
              <w:top w:val="nil"/>
              <w:left w:val="nil"/>
              <w:bottom w:val="single" w:sz="4" w:space="0" w:color="auto"/>
              <w:right w:val="single" w:sz="4" w:space="0" w:color="auto"/>
            </w:tcBorders>
            <w:shd w:val="clear" w:color="auto" w:fill="auto"/>
          </w:tcPr>
          <w:p w14:paraId="1E44004F" w14:textId="1009E8C0" w:rsidR="00F63D88" w:rsidRPr="006278BE" w:rsidRDefault="00F63D88" w:rsidP="00F63D88">
            <w:r w:rsidRPr="006278BE">
              <w:t>1.883</w:t>
            </w:r>
          </w:p>
        </w:tc>
        <w:tc>
          <w:tcPr>
            <w:tcW w:w="0" w:type="dxa"/>
            <w:tcBorders>
              <w:top w:val="nil"/>
              <w:left w:val="nil"/>
              <w:bottom w:val="single" w:sz="4" w:space="0" w:color="auto"/>
              <w:right w:val="single" w:sz="4" w:space="0" w:color="auto"/>
            </w:tcBorders>
            <w:shd w:val="clear" w:color="auto" w:fill="auto"/>
          </w:tcPr>
          <w:p w14:paraId="31CC9843" w14:textId="22119566" w:rsidR="00F63D88" w:rsidRPr="006278BE" w:rsidRDefault="00F63D88" w:rsidP="00F63D88">
            <w:r w:rsidRPr="006278BE">
              <w:t>1.883</w:t>
            </w:r>
          </w:p>
        </w:tc>
      </w:tr>
      <w:tr w:rsidR="00F63D88" w:rsidRPr="006278BE" w14:paraId="352164B8" w14:textId="77777777" w:rsidTr="000A6BA9">
        <w:trPr>
          <w:trHeight w:val="156"/>
        </w:trPr>
        <w:tc>
          <w:tcPr>
            <w:tcW w:w="0" w:type="dxa"/>
          </w:tcPr>
          <w:p w14:paraId="65B906A6" w14:textId="77777777" w:rsidR="00F63D88" w:rsidRPr="006278BE" w:rsidRDefault="00F63D88" w:rsidP="00F63D88">
            <w:r w:rsidRPr="006278BE">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03C761F5" w:rsidR="00F63D88" w:rsidRPr="006278BE" w:rsidRDefault="00F63D88" w:rsidP="00F63D88">
            <w:r w:rsidRPr="006278BE">
              <w:t>2.940</w:t>
            </w:r>
          </w:p>
        </w:tc>
        <w:tc>
          <w:tcPr>
            <w:tcW w:w="0" w:type="dxa"/>
            <w:tcBorders>
              <w:top w:val="nil"/>
              <w:left w:val="nil"/>
              <w:bottom w:val="single" w:sz="4" w:space="0" w:color="auto"/>
              <w:right w:val="single" w:sz="4" w:space="0" w:color="auto"/>
            </w:tcBorders>
            <w:shd w:val="clear" w:color="auto" w:fill="auto"/>
          </w:tcPr>
          <w:p w14:paraId="062761D0" w14:textId="5CA05837" w:rsidR="00F63D88" w:rsidRPr="006278BE" w:rsidRDefault="00F63D88" w:rsidP="00F63D88">
            <w:r w:rsidRPr="006278BE">
              <w:t>2.940</w:t>
            </w:r>
          </w:p>
        </w:tc>
        <w:tc>
          <w:tcPr>
            <w:tcW w:w="0" w:type="dxa"/>
            <w:tcBorders>
              <w:top w:val="nil"/>
              <w:left w:val="nil"/>
              <w:bottom w:val="single" w:sz="4" w:space="0" w:color="auto"/>
              <w:right w:val="single" w:sz="4" w:space="0" w:color="auto"/>
            </w:tcBorders>
            <w:shd w:val="clear" w:color="auto" w:fill="auto"/>
          </w:tcPr>
          <w:p w14:paraId="2FE00F14" w14:textId="56A0F703" w:rsidR="00F63D88" w:rsidRPr="006278BE" w:rsidRDefault="00F63D88" w:rsidP="00F63D88">
            <w:r w:rsidRPr="006278BE">
              <w:t>2.940</w:t>
            </w:r>
          </w:p>
        </w:tc>
        <w:tc>
          <w:tcPr>
            <w:tcW w:w="0" w:type="dxa"/>
            <w:tcBorders>
              <w:top w:val="nil"/>
              <w:left w:val="nil"/>
              <w:bottom w:val="single" w:sz="4" w:space="0" w:color="auto"/>
              <w:right w:val="single" w:sz="4" w:space="0" w:color="auto"/>
            </w:tcBorders>
            <w:shd w:val="clear" w:color="auto" w:fill="auto"/>
          </w:tcPr>
          <w:p w14:paraId="41AF33AE" w14:textId="0C4F0408" w:rsidR="00F63D88" w:rsidRPr="006278BE" w:rsidRDefault="00F63D88" w:rsidP="00F63D88">
            <w:r w:rsidRPr="006278BE">
              <w:t>2.940</w:t>
            </w:r>
          </w:p>
        </w:tc>
        <w:tc>
          <w:tcPr>
            <w:tcW w:w="0" w:type="dxa"/>
            <w:tcBorders>
              <w:top w:val="nil"/>
              <w:left w:val="nil"/>
              <w:bottom w:val="single" w:sz="4" w:space="0" w:color="auto"/>
              <w:right w:val="single" w:sz="4" w:space="0" w:color="auto"/>
            </w:tcBorders>
            <w:shd w:val="clear" w:color="auto" w:fill="auto"/>
          </w:tcPr>
          <w:p w14:paraId="795E63A3" w14:textId="7DAB97DA" w:rsidR="00F63D88" w:rsidRPr="006278BE" w:rsidRDefault="00F63D88" w:rsidP="00F63D88">
            <w:r w:rsidRPr="006278BE">
              <w:t>2.940</w:t>
            </w:r>
          </w:p>
        </w:tc>
      </w:tr>
      <w:tr w:rsidR="005D0E4F" w:rsidRPr="006278BE" w14:paraId="06CA333D" w14:textId="77777777" w:rsidTr="000A6BA9">
        <w:trPr>
          <w:trHeight w:val="156"/>
        </w:trPr>
        <w:tc>
          <w:tcPr>
            <w:tcW w:w="0" w:type="dxa"/>
          </w:tcPr>
          <w:p w14:paraId="5D21AE19" w14:textId="77777777" w:rsidR="005D0E4F" w:rsidRPr="006278BE" w:rsidRDefault="005D0E4F" w:rsidP="005D0E4F">
            <w:r w:rsidRPr="006278BE">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4685FA93" w:rsidR="005D0E4F" w:rsidRPr="006278BE" w:rsidRDefault="005D0E4F" w:rsidP="005D0E4F">
            <w:r w:rsidRPr="006278BE">
              <w:t>1.998</w:t>
            </w:r>
          </w:p>
        </w:tc>
        <w:tc>
          <w:tcPr>
            <w:tcW w:w="0" w:type="dxa"/>
            <w:tcBorders>
              <w:top w:val="nil"/>
              <w:left w:val="nil"/>
              <w:bottom w:val="single" w:sz="4" w:space="0" w:color="auto"/>
              <w:right w:val="single" w:sz="4" w:space="0" w:color="auto"/>
            </w:tcBorders>
            <w:shd w:val="clear" w:color="auto" w:fill="auto"/>
          </w:tcPr>
          <w:p w14:paraId="39F07464" w14:textId="74F36BC9" w:rsidR="005D0E4F" w:rsidRPr="006278BE" w:rsidRDefault="005D0E4F" w:rsidP="005D0E4F">
            <w:r w:rsidRPr="006278BE">
              <w:t>1.998</w:t>
            </w:r>
          </w:p>
        </w:tc>
        <w:tc>
          <w:tcPr>
            <w:tcW w:w="0" w:type="dxa"/>
            <w:tcBorders>
              <w:top w:val="nil"/>
              <w:left w:val="nil"/>
              <w:bottom w:val="single" w:sz="4" w:space="0" w:color="auto"/>
              <w:right w:val="single" w:sz="4" w:space="0" w:color="auto"/>
            </w:tcBorders>
            <w:shd w:val="clear" w:color="auto" w:fill="auto"/>
          </w:tcPr>
          <w:p w14:paraId="58AE04CE" w14:textId="3BD9E0AA" w:rsidR="005D0E4F" w:rsidRPr="006278BE" w:rsidRDefault="005D0E4F" w:rsidP="005D0E4F">
            <w:r w:rsidRPr="006278BE">
              <w:t>1.998</w:t>
            </w:r>
          </w:p>
        </w:tc>
        <w:tc>
          <w:tcPr>
            <w:tcW w:w="0" w:type="dxa"/>
            <w:tcBorders>
              <w:top w:val="nil"/>
              <w:left w:val="nil"/>
              <w:bottom w:val="single" w:sz="4" w:space="0" w:color="auto"/>
              <w:right w:val="single" w:sz="4" w:space="0" w:color="auto"/>
            </w:tcBorders>
            <w:shd w:val="clear" w:color="auto" w:fill="auto"/>
          </w:tcPr>
          <w:p w14:paraId="26FB42EE" w14:textId="1D438F41" w:rsidR="005D0E4F" w:rsidRPr="006278BE" w:rsidRDefault="005D0E4F" w:rsidP="005D0E4F">
            <w:r w:rsidRPr="006278BE">
              <w:t>1.998</w:t>
            </w:r>
          </w:p>
        </w:tc>
        <w:tc>
          <w:tcPr>
            <w:tcW w:w="0" w:type="dxa"/>
            <w:tcBorders>
              <w:top w:val="nil"/>
              <w:left w:val="nil"/>
              <w:bottom w:val="single" w:sz="4" w:space="0" w:color="auto"/>
              <w:right w:val="single" w:sz="4" w:space="0" w:color="auto"/>
            </w:tcBorders>
            <w:shd w:val="clear" w:color="auto" w:fill="auto"/>
          </w:tcPr>
          <w:p w14:paraId="1043741D" w14:textId="52D7F550" w:rsidR="005D0E4F" w:rsidRPr="006278BE" w:rsidRDefault="005D0E4F" w:rsidP="005D0E4F">
            <w:r w:rsidRPr="006278BE">
              <w:t>1.998</w:t>
            </w:r>
          </w:p>
        </w:tc>
      </w:tr>
      <w:tr w:rsidR="005D0E4F" w:rsidRPr="006278BE" w14:paraId="657BF637" w14:textId="77777777" w:rsidTr="000A6BA9">
        <w:trPr>
          <w:trHeight w:val="156"/>
        </w:trPr>
        <w:tc>
          <w:tcPr>
            <w:tcW w:w="0" w:type="dxa"/>
          </w:tcPr>
          <w:p w14:paraId="161C4F34" w14:textId="77777777" w:rsidR="005D0E4F" w:rsidRPr="006278BE" w:rsidRDefault="005D0E4F" w:rsidP="005D0E4F">
            <w:r w:rsidRPr="006278BE">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67DFBC4E" w:rsidR="005D0E4F" w:rsidRPr="006278BE" w:rsidRDefault="005D0E4F" w:rsidP="005D0E4F">
            <w:r w:rsidRPr="006278BE">
              <w:t>2.223</w:t>
            </w:r>
          </w:p>
        </w:tc>
        <w:tc>
          <w:tcPr>
            <w:tcW w:w="0" w:type="dxa"/>
            <w:tcBorders>
              <w:top w:val="nil"/>
              <w:left w:val="nil"/>
              <w:bottom w:val="single" w:sz="4" w:space="0" w:color="auto"/>
              <w:right w:val="single" w:sz="4" w:space="0" w:color="auto"/>
            </w:tcBorders>
            <w:shd w:val="clear" w:color="auto" w:fill="auto"/>
          </w:tcPr>
          <w:p w14:paraId="31ECFC61" w14:textId="1BFDFF56" w:rsidR="005D0E4F" w:rsidRPr="006278BE" w:rsidRDefault="005D0E4F" w:rsidP="005D0E4F">
            <w:r w:rsidRPr="006278BE">
              <w:t>2.223</w:t>
            </w:r>
          </w:p>
        </w:tc>
        <w:tc>
          <w:tcPr>
            <w:tcW w:w="0" w:type="dxa"/>
            <w:tcBorders>
              <w:top w:val="nil"/>
              <w:left w:val="nil"/>
              <w:bottom w:val="single" w:sz="4" w:space="0" w:color="auto"/>
              <w:right w:val="single" w:sz="4" w:space="0" w:color="auto"/>
            </w:tcBorders>
            <w:shd w:val="clear" w:color="auto" w:fill="auto"/>
          </w:tcPr>
          <w:p w14:paraId="6B9AE303" w14:textId="019BABAF" w:rsidR="005D0E4F" w:rsidRPr="006278BE" w:rsidRDefault="005D0E4F" w:rsidP="005D0E4F">
            <w:r w:rsidRPr="006278BE">
              <w:t>2.223</w:t>
            </w:r>
          </w:p>
        </w:tc>
        <w:tc>
          <w:tcPr>
            <w:tcW w:w="0" w:type="dxa"/>
            <w:tcBorders>
              <w:top w:val="nil"/>
              <w:left w:val="nil"/>
              <w:bottom w:val="single" w:sz="4" w:space="0" w:color="auto"/>
              <w:right w:val="single" w:sz="4" w:space="0" w:color="auto"/>
            </w:tcBorders>
            <w:shd w:val="clear" w:color="auto" w:fill="auto"/>
          </w:tcPr>
          <w:p w14:paraId="3003D8C3" w14:textId="01F381C4" w:rsidR="005D0E4F" w:rsidRPr="006278BE" w:rsidRDefault="005D0E4F" w:rsidP="005D0E4F">
            <w:r w:rsidRPr="006278BE">
              <w:t>2.223</w:t>
            </w:r>
          </w:p>
        </w:tc>
        <w:tc>
          <w:tcPr>
            <w:tcW w:w="0" w:type="dxa"/>
            <w:tcBorders>
              <w:top w:val="nil"/>
              <w:left w:val="nil"/>
              <w:bottom w:val="single" w:sz="4" w:space="0" w:color="auto"/>
              <w:right w:val="single" w:sz="4" w:space="0" w:color="auto"/>
            </w:tcBorders>
            <w:shd w:val="clear" w:color="auto" w:fill="auto"/>
          </w:tcPr>
          <w:p w14:paraId="1E9F6F42" w14:textId="458B97C1" w:rsidR="005D0E4F" w:rsidRPr="006278BE" w:rsidRDefault="005D0E4F" w:rsidP="005D0E4F">
            <w:r w:rsidRPr="006278BE">
              <w:t>2.223</w:t>
            </w:r>
          </w:p>
        </w:tc>
      </w:tr>
      <w:tr w:rsidR="005D0E4F" w:rsidRPr="006278BE" w14:paraId="411141D9" w14:textId="77777777" w:rsidTr="000A6BA9">
        <w:trPr>
          <w:trHeight w:val="156"/>
        </w:trPr>
        <w:tc>
          <w:tcPr>
            <w:tcW w:w="0" w:type="dxa"/>
          </w:tcPr>
          <w:p w14:paraId="5FA18182" w14:textId="77777777" w:rsidR="005D0E4F" w:rsidRPr="006278BE" w:rsidRDefault="005D0E4F" w:rsidP="005D0E4F">
            <w:r w:rsidRPr="006278BE">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0173A281" w:rsidR="005D0E4F" w:rsidRPr="006278BE" w:rsidRDefault="005D0E4F" w:rsidP="005D0E4F">
            <w:r w:rsidRPr="006278BE">
              <w:t>1.492</w:t>
            </w:r>
          </w:p>
        </w:tc>
        <w:tc>
          <w:tcPr>
            <w:tcW w:w="0" w:type="dxa"/>
            <w:tcBorders>
              <w:top w:val="nil"/>
              <w:left w:val="nil"/>
              <w:bottom w:val="single" w:sz="4" w:space="0" w:color="auto"/>
              <w:right w:val="single" w:sz="4" w:space="0" w:color="auto"/>
            </w:tcBorders>
            <w:shd w:val="clear" w:color="auto" w:fill="auto"/>
          </w:tcPr>
          <w:p w14:paraId="542C9FB3" w14:textId="14CD1240" w:rsidR="005D0E4F" w:rsidRPr="006278BE" w:rsidRDefault="005D0E4F" w:rsidP="005D0E4F">
            <w:r w:rsidRPr="006278BE">
              <w:t>1.492</w:t>
            </w:r>
          </w:p>
        </w:tc>
        <w:tc>
          <w:tcPr>
            <w:tcW w:w="0" w:type="dxa"/>
            <w:tcBorders>
              <w:top w:val="nil"/>
              <w:left w:val="nil"/>
              <w:bottom w:val="single" w:sz="4" w:space="0" w:color="auto"/>
              <w:right w:val="single" w:sz="4" w:space="0" w:color="auto"/>
            </w:tcBorders>
            <w:shd w:val="clear" w:color="auto" w:fill="auto"/>
          </w:tcPr>
          <w:p w14:paraId="4EF77855" w14:textId="6C8D3E17" w:rsidR="005D0E4F" w:rsidRPr="006278BE" w:rsidRDefault="005D0E4F" w:rsidP="005D0E4F">
            <w:r w:rsidRPr="006278BE">
              <w:t>1.492</w:t>
            </w:r>
          </w:p>
        </w:tc>
        <w:tc>
          <w:tcPr>
            <w:tcW w:w="0" w:type="dxa"/>
            <w:tcBorders>
              <w:top w:val="nil"/>
              <w:left w:val="nil"/>
              <w:bottom w:val="single" w:sz="4" w:space="0" w:color="auto"/>
              <w:right w:val="single" w:sz="4" w:space="0" w:color="auto"/>
            </w:tcBorders>
            <w:shd w:val="clear" w:color="auto" w:fill="auto"/>
          </w:tcPr>
          <w:p w14:paraId="06D03AB6" w14:textId="2351C788" w:rsidR="005D0E4F" w:rsidRPr="006278BE" w:rsidRDefault="005D0E4F" w:rsidP="005D0E4F">
            <w:r w:rsidRPr="006278BE">
              <w:t>1.492</w:t>
            </w:r>
          </w:p>
        </w:tc>
        <w:tc>
          <w:tcPr>
            <w:tcW w:w="0" w:type="dxa"/>
            <w:tcBorders>
              <w:top w:val="nil"/>
              <w:left w:val="nil"/>
              <w:bottom w:val="single" w:sz="4" w:space="0" w:color="auto"/>
              <w:right w:val="single" w:sz="4" w:space="0" w:color="auto"/>
            </w:tcBorders>
            <w:shd w:val="clear" w:color="auto" w:fill="auto"/>
          </w:tcPr>
          <w:p w14:paraId="7D6905D2" w14:textId="747350F4" w:rsidR="005D0E4F" w:rsidRPr="006278BE" w:rsidRDefault="005D0E4F" w:rsidP="005D0E4F">
            <w:r w:rsidRPr="006278BE">
              <w:t>1.492</w:t>
            </w:r>
          </w:p>
        </w:tc>
      </w:tr>
      <w:tr w:rsidR="005D0E4F" w:rsidRPr="006278BE" w14:paraId="05DEF0BE" w14:textId="77777777" w:rsidTr="000A6BA9">
        <w:trPr>
          <w:trHeight w:val="156"/>
        </w:trPr>
        <w:tc>
          <w:tcPr>
            <w:tcW w:w="0" w:type="dxa"/>
          </w:tcPr>
          <w:p w14:paraId="4E1805B6" w14:textId="77777777" w:rsidR="005D0E4F" w:rsidRPr="006278BE" w:rsidRDefault="005D0E4F" w:rsidP="005D0E4F">
            <w:r w:rsidRPr="006278BE">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142A6E28" w:rsidR="005D0E4F" w:rsidRPr="006278BE" w:rsidRDefault="005D0E4F" w:rsidP="005D0E4F">
            <w:r w:rsidRPr="006278BE">
              <w:t>2.812</w:t>
            </w:r>
          </w:p>
        </w:tc>
        <w:tc>
          <w:tcPr>
            <w:tcW w:w="0" w:type="dxa"/>
            <w:tcBorders>
              <w:top w:val="nil"/>
              <w:left w:val="nil"/>
              <w:bottom w:val="single" w:sz="4" w:space="0" w:color="auto"/>
              <w:right w:val="single" w:sz="4" w:space="0" w:color="auto"/>
            </w:tcBorders>
            <w:shd w:val="clear" w:color="auto" w:fill="auto"/>
          </w:tcPr>
          <w:p w14:paraId="35A69045" w14:textId="7353F4AE" w:rsidR="005D0E4F" w:rsidRPr="006278BE" w:rsidRDefault="005D0E4F" w:rsidP="005D0E4F">
            <w:r w:rsidRPr="006278BE">
              <w:t>2.812</w:t>
            </w:r>
          </w:p>
        </w:tc>
        <w:tc>
          <w:tcPr>
            <w:tcW w:w="0" w:type="dxa"/>
            <w:tcBorders>
              <w:top w:val="nil"/>
              <w:left w:val="nil"/>
              <w:bottom w:val="single" w:sz="4" w:space="0" w:color="auto"/>
              <w:right w:val="single" w:sz="4" w:space="0" w:color="auto"/>
            </w:tcBorders>
            <w:shd w:val="clear" w:color="auto" w:fill="auto"/>
          </w:tcPr>
          <w:p w14:paraId="51F98121" w14:textId="54FEFF91" w:rsidR="005D0E4F" w:rsidRPr="006278BE" w:rsidRDefault="005D0E4F" w:rsidP="005D0E4F">
            <w:r w:rsidRPr="006278BE">
              <w:t>2.812</w:t>
            </w:r>
          </w:p>
        </w:tc>
        <w:tc>
          <w:tcPr>
            <w:tcW w:w="0" w:type="dxa"/>
            <w:tcBorders>
              <w:top w:val="nil"/>
              <w:left w:val="nil"/>
              <w:bottom w:val="single" w:sz="4" w:space="0" w:color="auto"/>
              <w:right w:val="single" w:sz="4" w:space="0" w:color="auto"/>
            </w:tcBorders>
            <w:shd w:val="clear" w:color="auto" w:fill="auto"/>
          </w:tcPr>
          <w:p w14:paraId="6BDBB590" w14:textId="5A8E78B0" w:rsidR="005D0E4F" w:rsidRPr="006278BE" w:rsidRDefault="005D0E4F" w:rsidP="005D0E4F">
            <w:r w:rsidRPr="006278BE">
              <w:t>2.812</w:t>
            </w:r>
          </w:p>
        </w:tc>
        <w:tc>
          <w:tcPr>
            <w:tcW w:w="0" w:type="dxa"/>
            <w:tcBorders>
              <w:top w:val="nil"/>
              <w:left w:val="nil"/>
              <w:bottom w:val="single" w:sz="4" w:space="0" w:color="auto"/>
              <w:right w:val="single" w:sz="4" w:space="0" w:color="auto"/>
            </w:tcBorders>
            <w:shd w:val="clear" w:color="auto" w:fill="auto"/>
          </w:tcPr>
          <w:p w14:paraId="66D148B3" w14:textId="1FD81CFA" w:rsidR="005D0E4F" w:rsidRPr="006278BE" w:rsidRDefault="005D0E4F" w:rsidP="005D0E4F">
            <w:r w:rsidRPr="006278BE">
              <w:t>2.812</w:t>
            </w:r>
          </w:p>
        </w:tc>
      </w:tr>
    </w:tbl>
    <w:p w14:paraId="54C66A36" w14:textId="77777777" w:rsidR="001A2306" w:rsidRPr="006278BE" w:rsidRDefault="001A2306" w:rsidP="001A2306">
      <w:pPr>
        <w:pStyle w:val="AppendixHeading"/>
      </w:pPr>
    </w:p>
    <w:p w14:paraId="5AE57481" w14:textId="77777777" w:rsidR="001A2306" w:rsidRPr="006278BE" w:rsidRDefault="001A2306" w:rsidP="00837CE3">
      <w:pPr>
        <w:pStyle w:val="Caption"/>
      </w:pPr>
      <w:r w:rsidRPr="006278BE">
        <w:t>Maximum penalty in respect of the Complaints Metric (CMMP</w:t>
      </w:r>
      <w:r w:rsidRPr="006278BE">
        <w:rPr>
          <w:rStyle w:val="Subscript"/>
        </w:rPr>
        <w:t>t</w:t>
      </w:r>
      <w:r w:rsidRPr="006278BE">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6278BE"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6278BE" w:rsidRDefault="001A2306" w:rsidP="00837CE3">
            <w:r w:rsidRPr="006278BE">
              <w:t>Licensee</w:t>
            </w:r>
          </w:p>
        </w:tc>
        <w:tc>
          <w:tcPr>
            <w:tcW w:w="1528" w:type="dxa"/>
          </w:tcPr>
          <w:p w14:paraId="0F5E5F36" w14:textId="77777777" w:rsidR="001A2306" w:rsidRPr="006278BE" w:rsidRDefault="001A2306" w:rsidP="00837CE3">
            <w:r w:rsidRPr="006278BE">
              <w:t>2023/24</w:t>
            </w:r>
          </w:p>
        </w:tc>
        <w:tc>
          <w:tcPr>
            <w:tcW w:w="1528" w:type="dxa"/>
          </w:tcPr>
          <w:p w14:paraId="327747BA" w14:textId="77777777" w:rsidR="001A2306" w:rsidRPr="006278BE" w:rsidRDefault="001A2306" w:rsidP="00837CE3">
            <w:r w:rsidRPr="006278BE">
              <w:t>2024/25</w:t>
            </w:r>
          </w:p>
        </w:tc>
        <w:tc>
          <w:tcPr>
            <w:tcW w:w="1528" w:type="dxa"/>
          </w:tcPr>
          <w:p w14:paraId="25076B63" w14:textId="77777777" w:rsidR="001A2306" w:rsidRPr="006278BE" w:rsidRDefault="001A2306" w:rsidP="00837CE3">
            <w:r w:rsidRPr="006278BE">
              <w:t>2025/26</w:t>
            </w:r>
          </w:p>
        </w:tc>
        <w:tc>
          <w:tcPr>
            <w:tcW w:w="1528" w:type="dxa"/>
          </w:tcPr>
          <w:p w14:paraId="28AF6D03" w14:textId="77777777" w:rsidR="001A2306" w:rsidRPr="006278BE" w:rsidRDefault="001A2306" w:rsidP="00837CE3">
            <w:r w:rsidRPr="006278BE">
              <w:t>2026/27</w:t>
            </w:r>
          </w:p>
        </w:tc>
        <w:tc>
          <w:tcPr>
            <w:tcW w:w="1528" w:type="dxa"/>
          </w:tcPr>
          <w:p w14:paraId="6CF5E0D5" w14:textId="77777777" w:rsidR="001A2306" w:rsidRPr="006278BE" w:rsidRDefault="001A2306" w:rsidP="00837CE3">
            <w:r w:rsidRPr="006278BE">
              <w:t>2027/28</w:t>
            </w:r>
          </w:p>
        </w:tc>
      </w:tr>
      <w:tr w:rsidR="001A2306" w:rsidRPr="006278BE" w14:paraId="2DEBA529" w14:textId="77777777" w:rsidTr="00A75C46">
        <w:trPr>
          <w:trHeight w:val="228"/>
        </w:trPr>
        <w:tc>
          <w:tcPr>
            <w:tcW w:w="1132" w:type="dxa"/>
          </w:tcPr>
          <w:p w14:paraId="5584AA53" w14:textId="77777777" w:rsidR="001A2306" w:rsidRPr="006278BE" w:rsidRDefault="001A2306" w:rsidP="00837CE3">
            <w:r w:rsidRPr="006278BE">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6278BE" w:rsidRDefault="001A2306" w:rsidP="00837CE3">
            <w:r w:rsidRPr="006278BE">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6278BE" w:rsidRDefault="001A2306" w:rsidP="00837CE3">
            <w:r w:rsidRPr="006278BE">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6278BE" w:rsidRDefault="001A2306" w:rsidP="00837CE3">
            <w:r w:rsidRPr="006278BE">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6278BE" w:rsidRDefault="001A2306" w:rsidP="00837CE3">
            <w:r w:rsidRPr="006278BE">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6278BE" w:rsidRDefault="001A2306" w:rsidP="00837CE3">
            <w:r w:rsidRPr="006278BE">
              <w:t>1.745</w:t>
            </w:r>
          </w:p>
        </w:tc>
      </w:tr>
      <w:tr w:rsidR="001A2306" w:rsidRPr="006278BE" w14:paraId="60D16310" w14:textId="77777777" w:rsidTr="00A75C46">
        <w:trPr>
          <w:trHeight w:val="228"/>
        </w:trPr>
        <w:tc>
          <w:tcPr>
            <w:tcW w:w="1132" w:type="dxa"/>
          </w:tcPr>
          <w:p w14:paraId="442BF368" w14:textId="77777777" w:rsidR="001A2306" w:rsidRPr="006278BE" w:rsidRDefault="001A2306" w:rsidP="00837CE3">
            <w:r w:rsidRPr="006278BE">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6278BE" w:rsidRDefault="001A2306" w:rsidP="00837CE3">
            <w:r w:rsidRPr="006278BE">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6278BE" w:rsidRDefault="001A2306" w:rsidP="00837CE3">
            <w:r w:rsidRPr="006278BE">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6278BE" w:rsidRDefault="001A2306" w:rsidP="00837CE3">
            <w:r w:rsidRPr="006278BE">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6278BE" w:rsidRDefault="001A2306" w:rsidP="00837CE3">
            <w:r w:rsidRPr="006278BE">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6278BE" w:rsidRDefault="001A2306" w:rsidP="00837CE3">
            <w:r w:rsidRPr="006278BE">
              <w:t>1.296</w:t>
            </w:r>
          </w:p>
        </w:tc>
      </w:tr>
      <w:tr w:rsidR="001A2306" w:rsidRPr="006278BE" w14:paraId="29536CAD" w14:textId="77777777" w:rsidTr="00A75C46">
        <w:trPr>
          <w:trHeight w:val="228"/>
        </w:trPr>
        <w:tc>
          <w:tcPr>
            <w:tcW w:w="1132" w:type="dxa"/>
          </w:tcPr>
          <w:p w14:paraId="5BD24543" w14:textId="77777777" w:rsidR="001A2306" w:rsidRPr="006278BE" w:rsidRDefault="001A2306" w:rsidP="00837CE3">
            <w:r w:rsidRPr="006278BE">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6278BE" w:rsidRDefault="001A2306" w:rsidP="00837CE3">
            <w:r w:rsidRPr="006278BE">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6278BE" w:rsidRDefault="001A2306" w:rsidP="00837CE3">
            <w:r w:rsidRPr="006278BE">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6278BE" w:rsidRDefault="001A2306" w:rsidP="00837CE3">
            <w:r w:rsidRPr="006278BE">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6278BE" w:rsidRDefault="001A2306" w:rsidP="00837CE3">
            <w:r w:rsidRPr="006278BE">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6278BE" w:rsidRDefault="001A2306" w:rsidP="00837CE3">
            <w:r w:rsidRPr="006278BE">
              <w:t>1.789</w:t>
            </w:r>
          </w:p>
        </w:tc>
      </w:tr>
      <w:tr w:rsidR="001A2306" w:rsidRPr="006278BE" w14:paraId="35AD07CC" w14:textId="77777777" w:rsidTr="00A75C46">
        <w:trPr>
          <w:trHeight w:val="228"/>
        </w:trPr>
        <w:tc>
          <w:tcPr>
            <w:tcW w:w="1132" w:type="dxa"/>
          </w:tcPr>
          <w:p w14:paraId="007CEA1D" w14:textId="77777777" w:rsidR="001A2306" w:rsidRPr="006278BE" w:rsidRDefault="001A2306" w:rsidP="00837CE3">
            <w:r w:rsidRPr="006278BE">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6278BE" w:rsidRDefault="001A2306" w:rsidP="00837CE3">
            <w:r w:rsidRPr="006278BE">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6278BE" w:rsidRDefault="001A2306" w:rsidP="00837CE3">
            <w:r w:rsidRPr="006278BE">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6278BE" w:rsidRDefault="001A2306" w:rsidP="00837CE3">
            <w:r w:rsidRPr="006278BE">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6278BE" w:rsidRDefault="001A2306" w:rsidP="00837CE3">
            <w:r w:rsidRPr="006278BE">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6278BE" w:rsidRDefault="001A2306" w:rsidP="00837CE3">
            <w:r w:rsidRPr="006278BE">
              <w:t>2.252</w:t>
            </w:r>
          </w:p>
        </w:tc>
      </w:tr>
      <w:tr w:rsidR="001A2306" w:rsidRPr="006278BE" w14:paraId="63F2E39F" w14:textId="77777777" w:rsidTr="00A75C46">
        <w:trPr>
          <w:trHeight w:val="228"/>
        </w:trPr>
        <w:tc>
          <w:tcPr>
            <w:tcW w:w="1132" w:type="dxa"/>
          </w:tcPr>
          <w:p w14:paraId="4A10DE86" w14:textId="77777777" w:rsidR="001A2306" w:rsidRPr="006278BE" w:rsidRDefault="001A2306" w:rsidP="00837CE3">
            <w:r w:rsidRPr="006278BE">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6278BE" w:rsidRDefault="001A2306" w:rsidP="00837CE3">
            <w:r w:rsidRPr="006278BE">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6278BE" w:rsidRDefault="001A2306" w:rsidP="00837CE3">
            <w:r w:rsidRPr="006278BE">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6278BE" w:rsidRDefault="001A2306" w:rsidP="00837CE3">
            <w:r w:rsidRPr="006278BE">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6278BE" w:rsidRDefault="001A2306" w:rsidP="00837CE3">
            <w:r w:rsidRPr="006278BE">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6278BE" w:rsidRDefault="001A2306" w:rsidP="00837CE3">
            <w:r w:rsidRPr="006278BE">
              <w:t>2.305</w:t>
            </w:r>
          </w:p>
        </w:tc>
      </w:tr>
      <w:tr w:rsidR="001A2306" w:rsidRPr="006278BE" w14:paraId="6369F96C" w14:textId="77777777" w:rsidTr="00A75C46">
        <w:trPr>
          <w:trHeight w:val="228"/>
        </w:trPr>
        <w:tc>
          <w:tcPr>
            <w:tcW w:w="1132" w:type="dxa"/>
          </w:tcPr>
          <w:p w14:paraId="78133768" w14:textId="77777777" w:rsidR="001A2306" w:rsidRPr="006278BE" w:rsidRDefault="001A2306" w:rsidP="00837CE3">
            <w:r w:rsidRPr="006278BE">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6278BE" w:rsidRDefault="001A2306" w:rsidP="00837CE3">
            <w:r w:rsidRPr="006278BE">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6278BE" w:rsidRDefault="001A2306" w:rsidP="00837CE3">
            <w:r w:rsidRPr="006278BE">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6278BE" w:rsidRDefault="001A2306" w:rsidP="00837CE3">
            <w:r w:rsidRPr="006278BE">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6278BE" w:rsidRDefault="001A2306" w:rsidP="00837CE3">
            <w:r w:rsidRPr="006278BE">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6278BE" w:rsidRDefault="001A2306" w:rsidP="00837CE3">
            <w:r w:rsidRPr="006278BE">
              <w:t>1.152</w:t>
            </w:r>
          </w:p>
        </w:tc>
      </w:tr>
      <w:tr w:rsidR="001A2306" w:rsidRPr="006278BE" w14:paraId="568F3CAD" w14:textId="77777777" w:rsidTr="00A75C46">
        <w:trPr>
          <w:trHeight w:val="228"/>
        </w:trPr>
        <w:tc>
          <w:tcPr>
            <w:tcW w:w="1132" w:type="dxa"/>
          </w:tcPr>
          <w:p w14:paraId="739282A4" w14:textId="77777777" w:rsidR="001A2306" w:rsidRPr="006278BE" w:rsidRDefault="001A2306" w:rsidP="00837CE3">
            <w:r w:rsidRPr="006278BE">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6278BE" w:rsidRDefault="001A2306" w:rsidP="00837CE3">
            <w:r w:rsidRPr="006278BE">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6278BE" w:rsidRDefault="001A2306" w:rsidP="00837CE3">
            <w:r w:rsidRPr="006278BE">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6278BE" w:rsidRDefault="001A2306" w:rsidP="00837CE3">
            <w:r w:rsidRPr="006278BE">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6278BE" w:rsidRDefault="001A2306" w:rsidP="00837CE3">
            <w:r w:rsidRPr="006278BE">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6278BE" w:rsidRDefault="001A2306" w:rsidP="00837CE3">
            <w:r w:rsidRPr="006278BE">
              <w:t>1.749</w:t>
            </w:r>
          </w:p>
        </w:tc>
      </w:tr>
      <w:tr w:rsidR="001A2306" w:rsidRPr="006278BE" w14:paraId="247A5743" w14:textId="77777777" w:rsidTr="00A75C46">
        <w:trPr>
          <w:trHeight w:val="228"/>
        </w:trPr>
        <w:tc>
          <w:tcPr>
            <w:tcW w:w="1132" w:type="dxa"/>
          </w:tcPr>
          <w:p w14:paraId="50179097" w14:textId="77777777" w:rsidR="001A2306" w:rsidRPr="006278BE" w:rsidRDefault="001A2306" w:rsidP="00837CE3">
            <w:r w:rsidRPr="006278BE">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6278BE" w:rsidRDefault="001A2306" w:rsidP="00837CE3">
            <w:r w:rsidRPr="006278BE">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6278BE" w:rsidRDefault="001A2306" w:rsidP="00837CE3">
            <w:r w:rsidRPr="006278BE">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6278BE" w:rsidRDefault="001A2306" w:rsidP="00837CE3">
            <w:r w:rsidRPr="006278BE">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6278BE" w:rsidRDefault="001A2306" w:rsidP="00837CE3">
            <w:r w:rsidRPr="006278BE">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6278BE" w:rsidRDefault="001A2306" w:rsidP="00837CE3">
            <w:r w:rsidRPr="006278BE">
              <w:t>1.513</w:t>
            </w:r>
          </w:p>
        </w:tc>
      </w:tr>
      <w:tr w:rsidR="001A2306" w:rsidRPr="006278BE" w14:paraId="73E5CAAD" w14:textId="77777777" w:rsidTr="00A75C46">
        <w:trPr>
          <w:trHeight w:val="228"/>
        </w:trPr>
        <w:tc>
          <w:tcPr>
            <w:tcW w:w="1132" w:type="dxa"/>
          </w:tcPr>
          <w:p w14:paraId="04725BBE" w14:textId="77777777" w:rsidR="001A2306" w:rsidRPr="006278BE" w:rsidRDefault="001A2306" w:rsidP="00837CE3">
            <w:r w:rsidRPr="006278BE">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6278BE" w:rsidRDefault="001A2306" w:rsidP="00837CE3">
            <w:r w:rsidRPr="006278BE">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6278BE" w:rsidRDefault="001A2306" w:rsidP="00837CE3">
            <w:r w:rsidRPr="006278BE">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6278BE" w:rsidRDefault="001A2306" w:rsidP="00837CE3">
            <w:r w:rsidRPr="006278BE">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6278BE" w:rsidRDefault="001A2306" w:rsidP="00837CE3">
            <w:r w:rsidRPr="006278BE">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6278BE" w:rsidRDefault="001A2306" w:rsidP="00837CE3">
            <w:r w:rsidRPr="006278BE">
              <w:t>1.566</w:t>
            </w:r>
          </w:p>
        </w:tc>
      </w:tr>
      <w:tr w:rsidR="001A2306" w:rsidRPr="006278BE" w14:paraId="0CF29056" w14:textId="77777777" w:rsidTr="00A75C46">
        <w:trPr>
          <w:trHeight w:val="228"/>
        </w:trPr>
        <w:tc>
          <w:tcPr>
            <w:tcW w:w="1132" w:type="dxa"/>
          </w:tcPr>
          <w:p w14:paraId="519D4D8D" w14:textId="77777777" w:rsidR="001A2306" w:rsidRPr="006278BE" w:rsidRDefault="001A2306" w:rsidP="00837CE3">
            <w:r w:rsidRPr="006278BE">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6278BE" w:rsidRDefault="001A2306" w:rsidP="00837CE3">
            <w:r w:rsidRPr="006278BE">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6278BE" w:rsidRDefault="001A2306" w:rsidP="00837CE3">
            <w:r w:rsidRPr="006278BE">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6278BE" w:rsidRDefault="001A2306" w:rsidP="00837CE3">
            <w:r w:rsidRPr="006278BE">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6278BE" w:rsidRDefault="001A2306" w:rsidP="00837CE3">
            <w:r w:rsidRPr="006278BE">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6278BE" w:rsidRDefault="001A2306" w:rsidP="00837CE3">
            <w:r w:rsidRPr="006278BE">
              <w:t>2.445</w:t>
            </w:r>
          </w:p>
        </w:tc>
      </w:tr>
      <w:tr w:rsidR="001A2306" w:rsidRPr="006278BE" w14:paraId="14C2A744" w14:textId="77777777" w:rsidTr="00A75C46">
        <w:trPr>
          <w:trHeight w:val="228"/>
        </w:trPr>
        <w:tc>
          <w:tcPr>
            <w:tcW w:w="1132" w:type="dxa"/>
          </w:tcPr>
          <w:p w14:paraId="5097EA2A" w14:textId="77777777" w:rsidR="001A2306" w:rsidRPr="006278BE" w:rsidRDefault="001A2306" w:rsidP="00837CE3">
            <w:r w:rsidRPr="006278BE">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6278BE" w:rsidRDefault="001A2306" w:rsidP="00837CE3">
            <w:r w:rsidRPr="006278BE">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6278BE" w:rsidRDefault="001A2306" w:rsidP="00837CE3">
            <w:r w:rsidRPr="006278BE">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6278BE" w:rsidRDefault="001A2306" w:rsidP="00837CE3">
            <w:r w:rsidRPr="006278BE">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6278BE" w:rsidRDefault="001A2306" w:rsidP="00837CE3">
            <w:r w:rsidRPr="006278BE">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6278BE" w:rsidRDefault="001A2306" w:rsidP="00837CE3">
            <w:r w:rsidRPr="006278BE">
              <w:t>1.661</w:t>
            </w:r>
          </w:p>
        </w:tc>
      </w:tr>
      <w:tr w:rsidR="001A2306" w:rsidRPr="006278BE" w14:paraId="3A709D17" w14:textId="77777777" w:rsidTr="00A75C46">
        <w:trPr>
          <w:trHeight w:val="228"/>
        </w:trPr>
        <w:tc>
          <w:tcPr>
            <w:tcW w:w="1132" w:type="dxa"/>
          </w:tcPr>
          <w:p w14:paraId="0A97A01E" w14:textId="77777777" w:rsidR="001A2306" w:rsidRPr="006278BE" w:rsidRDefault="001A2306" w:rsidP="00837CE3">
            <w:r w:rsidRPr="006278BE">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6278BE" w:rsidRDefault="001A2306" w:rsidP="00837CE3">
            <w:r w:rsidRPr="006278BE">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6278BE" w:rsidRDefault="001A2306" w:rsidP="00837CE3">
            <w:r w:rsidRPr="006278BE">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6278BE" w:rsidRDefault="001A2306" w:rsidP="00837CE3">
            <w:r w:rsidRPr="006278BE">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6278BE" w:rsidRDefault="001A2306" w:rsidP="00837CE3">
            <w:r w:rsidRPr="006278BE">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6278BE" w:rsidRDefault="001A2306" w:rsidP="00837CE3">
            <w:r w:rsidRPr="006278BE">
              <w:t>1.849</w:t>
            </w:r>
          </w:p>
        </w:tc>
      </w:tr>
      <w:tr w:rsidR="001A2306" w:rsidRPr="006278BE" w14:paraId="14522AA7" w14:textId="77777777" w:rsidTr="00A75C46">
        <w:trPr>
          <w:trHeight w:val="228"/>
        </w:trPr>
        <w:tc>
          <w:tcPr>
            <w:tcW w:w="1132" w:type="dxa"/>
          </w:tcPr>
          <w:p w14:paraId="0D474191" w14:textId="77777777" w:rsidR="001A2306" w:rsidRPr="006278BE" w:rsidRDefault="001A2306" w:rsidP="00837CE3">
            <w:r w:rsidRPr="006278BE">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6278BE" w:rsidRDefault="001A2306" w:rsidP="00837CE3">
            <w:r w:rsidRPr="006278BE">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6278BE" w:rsidRDefault="001A2306" w:rsidP="00837CE3">
            <w:r w:rsidRPr="006278BE">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6278BE" w:rsidRDefault="001A2306" w:rsidP="00837CE3">
            <w:r w:rsidRPr="006278BE">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6278BE" w:rsidRDefault="001A2306" w:rsidP="00837CE3">
            <w:r w:rsidRPr="006278BE">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6278BE" w:rsidRDefault="001A2306" w:rsidP="00837CE3">
            <w:r w:rsidRPr="006278BE">
              <w:t>1.240</w:t>
            </w:r>
          </w:p>
        </w:tc>
      </w:tr>
      <w:tr w:rsidR="001A2306" w:rsidRPr="006278BE" w14:paraId="0073DD8D" w14:textId="77777777" w:rsidTr="00A75C46">
        <w:trPr>
          <w:trHeight w:val="228"/>
        </w:trPr>
        <w:tc>
          <w:tcPr>
            <w:tcW w:w="1132" w:type="dxa"/>
          </w:tcPr>
          <w:p w14:paraId="2F3B0E6D" w14:textId="77777777" w:rsidR="001A2306" w:rsidRPr="006278BE" w:rsidRDefault="001A2306" w:rsidP="00837CE3">
            <w:r w:rsidRPr="006278BE">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6278BE" w:rsidRDefault="001A2306" w:rsidP="00837CE3">
            <w:r w:rsidRPr="006278BE">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6278BE" w:rsidRDefault="001A2306" w:rsidP="00837CE3">
            <w:r w:rsidRPr="006278BE">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6278BE" w:rsidRDefault="001A2306" w:rsidP="00837CE3">
            <w:r w:rsidRPr="006278BE">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6278BE" w:rsidRDefault="001A2306" w:rsidP="00837CE3">
            <w:r w:rsidRPr="006278BE">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6278BE" w:rsidRDefault="001A2306" w:rsidP="00837CE3">
            <w:r w:rsidRPr="006278BE">
              <w:t>2.338</w:t>
            </w:r>
          </w:p>
        </w:tc>
      </w:tr>
    </w:tbl>
    <w:p w14:paraId="780718AD" w14:textId="77777777" w:rsidR="001A2306" w:rsidRPr="006278BE" w:rsidRDefault="001A2306" w:rsidP="001A2306">
      <w:pPr>
        <w:pStyle w:val="AppendixHeading"/>
      </w:pPr>
    </w:p>
    <w:p w14:paraId="434A965E" w14:textId="77777777" w:rsidR="001A2306" w:rsidRPr="006278BE" w:rsidRDefault="001A2306" w:rsidP="00837CE3">
      <w:pPr>
        <w:pStyle w:val="Caption"/>
      </w:pPr>
      <w:r w:rsidRPr="006278BE">
        <w:t>Incentive rate for the Complaints Metric (IRCM</w:t>
      </w:r>
      <w:r w:rsidRPr="006278BE">
        <w:rPr>
          <w:rStyle w:val="Subscript"/>
        </w:rPr>
        <w:t>t</w:t>
      </w:r>
      <w:r w:rsidRPr="006278BE">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6278BE"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6278BE" w:rsidRDefault="001A2306" w:rsidP="00837CE3">
            <w:r w:rsidRPr="006278BE">
              <w:t>Licensee</w:t>
            </w:r>
          </w:p>
        </w:tc>
        <w:tc>
          <w:tcPr>
            <w:tcW w:w="1596" w:type="dxa"/>
          </w:tcPr>
          <w:p w14:paraId="40D23677" w14:textId="77777777" w:rsidR="001A2306" w:rsidRPr="006278BE" w:rsidRDefault="001A2306" w:rsidP="00837CE3">
            <w:r w:rsidRPr="006278BE">
              <w:t>2023/24</w:t>
            </w:r>
          </w:p>
        </w:tc>
        <w:tc>
          <w:tcPr>
            <w:tcW w:w="1597" w:type="dxa"/>
          </w:tcPr>
          <w:p w14:paraId="5B80522A" w14:textId="77777777" w:rsidR="001A2306" w:rsidRPr="006278BE" w:rsidRDefault="001A2306" w:rsidP="00837CE3">
            <w:r w:rsidRPr="006278BE">
              <w:t>2024/25</w:t>
            </w:r>
          </w:p>
        </w:tc>
        <w:tc>
          <w:tcPr>
            <w:tcW w:w="1596" w:type="dxa"/>
          </w:tcPr>
          <w:p w14:paraId="64DCF46A" w14:textId="77777777" w:rsidR="001A2306" w:rsidRPr="006278BE" w:rsidRDefault="001A2306" w:rsidP="00837CE3">
            <w:r w:rsidRPr="006278BE">
              <w:t>2025/26</w:t>
            </w:r>
          </w:p>
        </w:tc>
        <w:tc>
          <w:tcPr>
            <w:tcW w:w="1597" w:type="dxa"/>
          </w:tcPr>
          <w:p w14:paraId="0B997A93" w14:textId="77777777" w:rsidR="001A2306" w:rsidRPr="006278BE" w:rsidRDefault="001A2306" w:rsidP="00837CE3">
            <w:r w:rsidRPr="006278BE">
              <w:t>2026/27</w:t>
            </w:r>
          </w:p>
        </w:tc>
        <w:tc>
          <w:tcPr>
            <w:tcW w:w="1597" w:type="dxa"/>
          </w:tcPr>
          <w:p w14:paraId="1A001ABE" w14:textId="77777777" w:rsidR="001A2306" w:rsidRPr="006278BE" w:rsidRDefault="001A2306" w:rsidP="00837CE3">
            <w:r w:rsidRPr="006278BE">
              <w:t>2027/28</w:t>
            </w:r>
          </w:p>
        </w:tc>
      </w:tr>
      <w:tr w:rsidR="001A2306" w:rsidRPr="006278BE" w14:paraId="3138EE19" w14:textId="77777777" w:rsidTr="00A75C46">
        <w:trPr>
          <w:trHeight w:val="246"/>
        </w:trPr>
        <w:tc>
          <w:tcPr>
            <w:tcW w:w="1140" w:type="dxa"/>
          </w:tcPr>
          <w:p w14:paraId="7B224C4E" w14:textId="77777777" w:rsidR="001A2306" w:rsidRPr="006278BE" w:rsidRDefault="001A2306" w:rsidP="00837CE3">
            <w:r w:rsidRPr="006278BE">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6278BE" w:rsidRDefault="001A2306" w:rsidP="00837CE3">
            <w:r w:rsidRPr="006278BE">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6278BE" w:rsidRDefault="001A2306" w:rsidP="00837CE3">
            <w:r w:rsidRPr="006278BE">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6278BE" w:rsidRDefault="001A2306" w:rsidP="00837CE3">
            <w:r w:rsidRPr="006278BE">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6278BE" w:rsidRDefault="001A2306" w:rsidP="00837CE3">
            <w:r w:rsidRPr="006278BE">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6278BE" w:rsidRDefault="001A2306" w:rsidP="00837CE3">
            <w:r w:rsidRPr="006278BE">
              <w:t>0.554</w:t>
            </w:r>
          </w:p>
        </w:tc>
      </w:tr>
      <w:tr w:rsidR="001A2306" w:rsidRPr="006278BE" w14:paraId="6ABDC956" w14:textId="77777777" w:rsidTr="00A75C46">
        <w:trPr>
          <w:trHeight w:val="246"/>
        </w:trPr>
        <w:tc>
          <w:tcPr>
            <w:tcW w:w="1140" w:type="dxa"/>
          </w:tcPr>
          <w:p w14:paraId="701314C3" w14:textId="77777777" w:rsidR="001A2306" w:rsidRPr="006278BE" w:rsidRDefault="001A2306" w:rsidP="00837CE3">
            <w:r w:rsidRPr="006278BE">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6278BE" w:rsidRDefault="001A2306" w:rsidP="00837CE3">
            <w:r w:rsidRPr="006278BE">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6278BE" w:rsidRDefault="001A2306" w:rsidP="00837CE3">
            <w:r w:rsidRPr="006278BE">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6278BE" w:rsidRDefault="001A2306" w:rsidP="00837CE3">
            <w:r w:rsidRPr="006278BE">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6278BE" w:rsidRDefault="001A2306" w:rsidP="00837CE3">
            <w:r w:rsidRPr="006278BE">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6278BE" w:rsidRDefault="001A2306" w:rsidP="00837CE3">
            <w:r w:rsidRPr="006278BE">
              <w:t>0.411</w:t>
            </w:r>
          </w:p>
        </w:tc>
      </w:tr>
      <w:tr w:rsidR="00BA030B" w:rsidRPr="006278BE" w14:paraId="16825FE9" w14:textId="77777777" w:rsidTr="000A6BA9">
        <w:trPr>
          <w:trHeight w:val="246"/>
        </w:trPr>
        <w:tc>
          <w:tcPr>
            <w:tcW w:w="0" w:type="dxa"/>
          </w:tcPr>
          <w:p w14:paraId="0DE1EAC5" w14:textId="77777777" w:rsidR="00BA030B" w:rsidRPr="006278BE" w:rsidRDefault="00BA030B" w:rsidP="00BA030B">
            <w:r w:rsidRPr="006278BE">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6487BDFF" w:rsidR="00BA030B" w:rsidRPr="006278BE" w:rsidRDefault="00BA030B" w:rsidP="00BA030B">
            <w:r w:rsidRPr="006278BE">
              <w:t>0.567</w:t>
            </w:r>
          </w:p>
        </w:tc>
        <w:tc>
          <w:tcPr>
            <w:tcW w:w="0" w:type="dxa"/>
            <w:tcBorders>
              <w:top w:val="nil"/>
              <w:left w:val="nil"/>
              <w:bottom w:val="single" w:sz="4" w:space="0" w:color="auto"/>
              <w:right w:val="single" w:sz="4" w:space="0" w:color="auto"/>
            </w:tcBorders>
            <w:shd w:val="clear" w:color="auto" w:fill="auto"/>
          </w:tcPr>
          <w:p w14:paraId="06650AFF" w14:textId="3D5B5EA0" w:rsidR="00BA030B" w:rsidRPr="006278BE" w:rsidRDefault="00BA030B" w:rsidP="00BA030B">
            <w:r w:rsidRPr="006278BE">
              <w:t>0.567</w:t>
            </w:r>
          </w:p>
        </w:tc>
        <w:tc>
          <w:tcPr>
            <w:tcW w:w="0" w:type="dxa"/>
            <w:tcBorders>
              <w:top w:val="nil"/>
              <w:left w:val="nil"/>
              <w:bottom w:val="single" w:sz="4" w:space="0" w:color="auto"/>
              <w:right w:val="single" w:sz="4" w:space="0" w:color="auto"/>
            </w:tcBorders>
            <w:shd w:val="clear" w:color="auto" w:fill="auto"/>
          </w:tcPr>
          <w:p w14:paraId="6D638C1C" w14:textId="30F356D2" w:rsidR="00BA030B" w:rsidRPr="006278BE" w:rsidRDefault="00BA030B" w:rsidP="00BA030B">
            <w:r w:rsidRPr="006278BE">
              <w:t>0.567</w:t>
            </w:r>
          </w:p>
        </w:tc>
        <w:tc>
          <w:tcPr>
            <w:tcW w:w="0" w:type="dxa"/>
            <w:tcBorders>
              <w:top w:val="nil"/>
              <w:left w:val="nil"/>
              <w:bottom w:val="single" w:sz="4" w:space="0" w:color="auto"/>
              <w:right w:val="single" w:sz="4" w:space="0" w:color="auto"/>
            </w:tcBorders>
            <w:shd w:val="clear" w:color="auto" w:fill="auto"/>
          </w:tcPr>
          <w:p w14:paraId="1F030636" w14:textId="49E4C1B3" w:rsidR="00BA030B" w:rsidRPr="006278BE" w:rsidRDefault="00BA030B" w:rsidP="00BA030B">
            <w:r w:rsidRPr="006278BE">
              <w:t>0.567</w:t>
            </w:r>
          </w:p>
        </w:tc>
        <w:tc>
          <w:tcPr>
            <w:tcW w:w="0" w:type="dxa"/>
            <w:tcBorders>
              <w:top w:val="nil"/>
              <w:left w:val="nil"/>
              <w:bottom w:val="single" w:sz="4" w:space="0" w:color="auto"/>
              <w:right w:val="single" w:sz="4" w:space="0" w:color="auto"/>
            </w:tcBorders>
            <w:shd w:val="clear" w:color="auto" w:fill="auto"/>
          </w:tcPr>
          <w:p w14:paraId="5211F8CB" w14:textId="438B6310" w:rsidR="00BA030B" w:rsidRPr="006278BE" w:rsidRDefault="00BA030B" w:rsidP="00BA030B">
            <w:r w:rsidRPr="006278BE">
              <w:t>0.567</w:t>
            </w:r>
          </w:p>
        </w:tc>
      </w:tr>
      <w:tr w:rsidR="00BA030B" w:rsidRPr="006278BE" w14:paraId="55691553" w14:textId="77777777" w:rsidTr="00A75C46">
        <w:trPr>
          <w:trHeight w:val="246"/>
        </w:trPr>
        <w:tc>
          <w:tcPr>
            <w:tcW w:w="1140" w:type="dxa"/>
          </w:tcPr>
          <w:p w14:paraId="22A63128" w14:textId="77777777" w:rsidR="00BA030B" w:rsidRPr="006278BE" w:rsidRDefault="00BA030B" w:rsidP="00BA030B">
            <w:r w:rsidRPr="006278BE">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BA030B" w:rsidRPr="006278BE" w:rsidRDefault="00BA030B" w:rsidP="00BA030B">
            <w:r w:rsidRPr="006278BE">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BA030B" w:rsidRPr="006278BE" w:rsidRDefault="00BA030B" w:rsidP="00BA030B">
            <w:r w:rsidRPr="006278BE">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BA030B" w:rsidRPr="006278BE" w:rsidRDefault="00BA030B" w:rsidP="00BA030B">
            <w:r w:rsidRPr="006278BE">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BA030B" w:rsidRPr="006278BE" w:rsidRDefault="00BA030B" w:rsidP="00BA030B">
            <w:r w:rsidRPr="006278BE">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BA030B" w:rsidRPr="006278BE" w:rsidRDefault="00BA030B" w:rsidP="00BA030B">
            <w:r w:rsidRPr="006278BE">
              <w:t>0.714</w:t>
            </w:r>
          </w:p>
        </w:tc>
      </w:tr>
      <w:tr w:rsidR="00BA030B" w:rsidRPr="006278BE" w14:paraId="5CFACDA2" w14:textId="77777777" w:rsidTr="00A75C46">
        <w:trPr>
          <w:trHeight w:val="246"/>
        </w:trPr>
        <w:tc>
          <w:tcPr>
            <w:tcW w:w="1140" w:type="dxa"/>
          </w:tcPr>
          <w:p w14:paraId="3B64037E" w14:textId="77777777" w:rsidR="00BA030B" w:rsidRPr="006278BE" w:rsidRDefault="00BA030B" w:rsidP="00BA030B">
            <w:r w:rsidRPr="006278BE">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BA030B" w:rsidRPr="006278BE" w:rsidRDefault="00BA030B" w:rsidP="00BA030B">
            <w:r w:rsidRPr="006278BE">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BA030B" w:rsidRPr="006278BE" w:rsidRDefault="00BA030B" w:rsidP="00BA030B">
            <w:r w:rsidRPr="006278BE">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BA030B" w:rsidRPr="006278BE" w:rsidRDefault="00BA030B" w:rsidP="00BA030B">
            <w:r w:rsidRPr="006278BE">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BA030B" w:rsidRPr="006278BE" w:rsidRDefault="00BA030B" w:rsidP="00BA030B">
            <w:r w:rsidRPr="006278BE">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BA030B" w:rsidRPr="006278BE" w:rsidRDefault="00BA030B" w:rsidP="00BA030B">
            <w:r w:rsidRPr="006278BE">
              <w:t>0.731</w:t>
            </w:r>
          </w:p>
        </w:tc>
      </w:tr>
      <w:tr w:rsidR="00BA030B" w:rsidRPr="006278BE" w14:paraId="7BF096FA" w14:textId="77777777" w:rsidTr="00A75C46">
        <w:trPr>
          <w:trHeight w:val="246"/>
        </w:trPr>
        <w:tc>
          <w:tcPr>
            <w:tcW w:w="1140" w:type="dxa"/>
          </w:tcPr>
          <w:p w14:paraId="1CAF97F8" w14:textId="77777777" w:rsidR="00BA030B" w:rsidRPr="006278BE" w:rsidRDefault="00BA030B" w:rsidP="00BA030B">
            <w:r w:rsidRPr="006278BE">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BA030B" w:rsidRPr="006278BE" w:rsidRDefault="00BA030B" w:rsidP="00BA030B">
            <w:r w:rsidRPr="006278BE">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BA030B" w:rsidRPr="006278BE" w:rsidRDefault="00BA030B" w:rsidP="00BA030B">
            <w:r w:rsidRPr="006278BE">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BA030B" w:rsidRPr="006278BE" w:rsidRDefault="00BA030B" w:rsidP="00BA030B">
            <w:r w:rsidRPr="006278BE">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BA030B" w:rsidRPr="006278BE" w:rsidRDefault="00BA030B" w:rsidP="00BA030B">
            <w:r w:rsidRPr="006278BE">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BA030B" w:rsidRPr="006278BE" w:rsidRDefault="00BA030B" w:rsidP="00BA030B">
            <w:r w:rsidRPr="006278BE">
              <w:t>0.365</w:t>
            </w:r>
          </w:p>
        </w:tc>
      </w:tr>
      <w:tr w:rsidR="00BA030B" w:rsidRPr="006278BE" w14:paraId="614AAC62" w14:textId="77777777" w:rsidTr="00A75C46">
        <w:trPr>
          <w:trHeight w:val="246"/>
        </w:trPr>
        <w:tc>
          <w:tcPr>
            <w:tcW w:w="1140" w:type="dxa"/>
          </w:tcPr>
          <w:p w14:paraId="57DCDEB1" w14:textId="77777777" w:rsidR="00BA030B" w:rsidRPr="006278BE" w:rsidRDefault="00BA030B" w:rsidP="00BA030B">
            <w:r w:rsidRPr="006278BE">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BA030B" w:rsidRPr="006278BE" w:rsidRDefault="00BA030B" w:rsidP="00BA030B">
            <w:r w:rsidRPr="006278BE">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BA030B" w:rsidRPr="006278BE" w:rsidRDefault="00BA030B" w:rsidP="00BA030B">
            <w:r w:rsidRPr="006278BE">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BA030B" w:rsidRPr="006278BE" w:rsidRDefault="00BA030B" w:rsidP="00BA030B">
            <w:r w:rsidRPr="006278BE">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BA030B" w:rsidRPr="006278BE" w:rsidRDefault="00BA030B" w:rsidP="00BA030B">
            <w:r w:rsidRPr="006278BE">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BA030B" w:rsidRPr="006278BE" w:rsidRDefault="00BA030B" w:rsidP="00BA030B">
            <w:r w:rsidRPr="006278BE">
              <w:t>0.555</w:t>
            </w:r>
          </w:p>
        </w:tc>
      </w:tr>
      <w:tr w:rsidR="00BA030B" w:rsidRPr="006278BE" w14:paraId="4940F773" w14:textId="77777777" w:rsidTr="00A75C46">
        <w:trPr>
          <w:trHeight w:val="246"/>
        </w:trPr>
        <w:tc>
          <w:tcPr>
            <w:tcW w:w="1140" w:type="dxa"/>
          </w:tcPr>
          <w:p w14:paraId="08C410AF" w14:textId="77777777" w:rsidR="00BA030B" w:rsidRPr="006278BE" w:rsidRDefault="00BA030B" w:rsidP="00BA030B">
            <w:r w:rsidRPr="006278BE">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BA030B" w:rsidRPr="006278BE" w:rsidRDefault="00BA030B" w:rsidP="00BA030B">
            <w:r w:rsidRPr="006278BE">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BA030B" w:rsidRPr="006278BE" w:rsidRDefault="00BA030B" w:rsidP="00BA030B">
            <w:r w:rsidRPr="006278BE">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BA030B" w:rsidRPr="006278BE" w:rsidRDefault="00BA030B" w:rsidP="00BA030B">
            <w:r w:rsidRPr="006278BE">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BA030B" w:rsidRPr="006278BE" w:rsidRDefault="00BA030B" w:rsidP="00BA030B">
            <w:r w:rsidRPr="006278BE">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BA030B" w:rsidRPr="006278BE" w:rsidRDefault="00BA030B" w:rsidP="00BA030B">
            <w:r w:rsidRPr="006278BE">
              <w:t>0.480</w:t>
            </w:r>
          </w:p>
        </w:tc>
      </w:tr>
      <w:tr w:rsidR="00BA030B" w:rsidRPr="006278BE" w14:paraId="52881724" w14:textId="77777777" w:rsidTr="00A75C46">
        <w:trPr>
          <w:trHeight w:val="246"/>
        </w:trPr>
        <w:tc>
          <w:tcPr>
            <w:tcW w:w="1140" w:type="dxa"/>
          </w:tcPr>
          <w:p w14:paraId="5C61D124" w14:textId="77777777" w:rsidR="00BA030B" w:rsidRPr="006278BE" w:rsidRDefault="00BA030B" w:rsidP="00BA030B">
            <w:r w:rsidRPr="006278BE">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BA030B" w:rsidRPr="006278BE" w:rsidRDefault="00BA030B" w:rsidP="00BA030B">
            <w:r w:rsidRPr="006278BE">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BA030B" w:rsidRPr="006278BE" w:rsidRDefault="00BA030B" w:rsidP="00BA030B">
            <w:r w:rsidRPr="006278BE">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BA030B" w:rsidRPr="006278BE" w:rsidRDefault="00BA030B" w:rsidP="00BA030B">
            <w:r w:rsidRPr="006278BE">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BA030B" w:rsidRPr="006278BE" w:rsidRDefault="00BA030B" w:rsidP="00BA030B">
            <w:r w:rsidRPr="006278BE">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BA030B" w:rsidRPr="006278BE" w:rsidRDefault="00BA030B" w:rsidP="00BA030B">
            <w:r w:rsidRPr="006278BE">
              <w:t>0.497</w:t>
            </w:r>
          </w:p>
        </w:tc>
      </w:tr>
      <w:tr w:rsidR="00BA030B" w:rsidRPr="006278BE" w14:paraId="35D00976" w14:textId="77777777" w:rsidTr="00A75C46">
        <w:trPr>
          <w:trHeight w:val="246"/>
        </w:trPr>
        <w:tc>
          <w:tcPr>
            <w:tcW w:w="1140" w:type="dxa"/>
          </w:tcPr>
          <w:p w14:paraId="49ECADFF" w14:textId="77777777" w:rsidR="00BA030B" w:rsidRPr="006278BE" w:rsidRDefault="00BA030B" w:rsidP="00BA030B">
            <w:r w:rsidRPr="006278BE">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BA030B" w:rsidRPr="006278BE" w:rsidRDefault="00BA030B" w:rsidP="00BA030B">
            <w:r w:rsidRPr="006278BE">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BA030B" w:rsidRPr="006278BE" w:rsidRDefault="00BA030B" w:rsidP="00BA030B">
            <w:r w:rsidRPr="006278BE">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BA030B" w:rsidRPr="006278BE" w:rsidRDefault="00BA030B" w:rsidP="00BA030B">
            <w:r w:rsidRPr="006278BE">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BA030B" w:rsidRPr="006278BE" w:rsidRDefault="00BA030B" w:rsidP="00BA030B">
            <w:r w:rsidRPr="006278BE">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BA030B" w:rsidRPr="006278BE" w:rsidRDefault="00BA030B" w:rsidP="00BA030B">
            <w:r w:rsidRPr="006278BE">
              <w:t>0.776</w:t>
            </w:r>
          </w:p>
        </w:tc>
      </w:tr>
      <w:tr w:rsidR="00BA030B" w:rsidRPr="006278BE" w14:paraId="7F3B7AB6" w14:textId="77777777" w:rsidTr="00A75C46">
        <w:trPr>
          <w:trHeight w:val="246"/>
        </w:trPr>
        <w:tc>
          <w:tcPr>
            <w:tcW w:w="1140" w:type="dxa"/>
          </w:tcPr>
          <w:p w14:paraId="0907C3F8" w14:textId="77777777" w:rsidR="00BA030B" w:rsidRPr="006278BE" w:rsidRDefault="00BA030B" w:rsidP="00BA030B">
            <w:r w:rsidRPr="006278BE">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BA030B" w:rsidRPr="006278BE" w:rsidRDefault="00BA030B" w:rsidP="00BA030B">
            <w:r w:rsidRPr="006278BE">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BA030B" w:rsidRPr="006278BE" w:rsidRDefault="00BA030B" w:rsidP="00BA030B">
            <w:r w:rsidRPr="006278BE">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BA030B" w:rsidRPr="006278BE" w:rsidRDefault="00BA030B" w:rsidP="00BA030B">
            <w:r w:rsidRPr="006278BE">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BA030B" w:rsidRPr="006278BE" w:rsidRDefault="00BA030B" w:rsidP="00BA030B">
            <w:r w:rsidRPr="006278BE">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BA030B" w:rsidRPr="006278BE" w:rsidRDefault="00BA030B" w:rsidP="00BA030B">
            <w:r w:rsidRPr="006278BE">
              <w:t>0.527</w:t>
            </w:r>
          </w:p>
        </w:tc>
      </w:tr>
      <w:tr w:rsidR="00A24225" w:rsidRPr="006278BE" w14:paraId="1DB40755" w14:textId="77777777" w:rsidTr="000A6BA9">
        <w:trPr>
          <w:trHeight w:val="246"/>
        </w:trPr>
        <w:tc>
          <w:tcPr>
            <w:tcW w:w="0" w:type="dxa"/>
          </w:tcPr>
          <w:p w14:paraId="27DF8224" w14:textId="77777777" w:rsidR="00A24225" w:rsidRPr="006278BE" w:rsidRDefault="00A24225" w:rsidP="00A24225">
            <w:r w:rsidRPr="006278BE">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0101914D" w:rsidR="00A24225" w:rsidRPr="006278BE" w:rsidRDefault="00A24225" w:rsidP="00A24225">
            <w:r w:rsidRPr="006278BE">
              <w:t>0.586</w:t>
            </w:r>
          </w:p>
        </w:tc>
        <w:tc>
          <w:tcPr>
            <w:tcW w:w="0" w:type="dxa"/>
            <w:tcBorders>
              <w:top w:val="nil"/>
              <w:left w:val="nil"/>
              <w:bottom w:val="single" w:sz="4" w:space="0" w:color="auto"/>
              <w:right w:val="single" w:sz="4" w:space="0" w:color="auto"/>
            </w:tcBorders>
            <w:shd w:val="clear" w:color="auto" w:fill="auto"/>
          </w:tcPr>
          <w:p w14:paraId="759E1F7D" w14:textId="2C19FCC6" w:rsidR="00A24225" w:rsidRPr="006278BE" w:rsidRDefault="00A24225" w:rsidP="00A24225">
            <w:r w:rsidRPr="006278BE">
              <w:t>0.586</w:t>
            </w:r>
          </w:p>
        </w:tc>
        <w:tc>
          <w:tcPr>
            <w:tcW w:w="0" w:type="dxa"/>
            <w:tcBorders>
              <w:top w:val="nil"/>
              <w:left w:val="nil"/>
              <w:bottom w:val="single" w:sz="4" w:space="0" w:color="auto"/>
              <w:right w:val="single" w:sz="4" w:space="0" w:color="auto"/>
            </w:tcBorders>
            <w:shd w:val="clear" w:color="auto" w:fill="auto"/>
          </w:tcPr>
          <w:p w14:paraId="4E2AF313" w14:textId="19149F1D" w:rsidR="00A24225" w:rsidRPr="006278BE" w:rsidRDefault="00A24225" w:rsidP="00A24225">
            <w:r w:rsidRPr="006278BE">
              <w:t>0.586</w:t>
            </w:r>
          </w:p>
        </w:tc>
        <w:tc>
          <w:tcPr>
            <w:tcW w:w="0" w:type="dxa"/>
            <w:tcBorders>
              <w:top w:val="nil"/>
              <w:left w:val="nil"/>
              <w:bottom w:val="single" w:sz="4" w:space="0" w:color="auto"/>
              <w:right w:val="single" w:sz="4" w:space="0" w:color="auto"/>
            </w:tcBorders>
            <w:shd w:val="clear" w:color="auto" w:fill="auto"/>
          </w:tcPr>
          <w:p w14:paraId="60BBF2B2" w14:textId="042FF10A" w:rsidR="00A24225" w:rsidRPr="006278BE" w:rsidRDefault="00A24225" w:rsidP="00A24225">
            <w:r w:rsidRPr="006278BE">
              <w:t>0.586</w:t>
            </w:r>
          </w:p>
        </w:tc>
        <w:tc>
          <w:tcPr>
            <w:tcW w:w="0" w:type="dxa"/>
            <w:tcBorders>
              <w:top w:val="nil"/>
              <w:left w:val="nil"/>
              <w:bottom w:val="single" w:sz="4" w:space="0" w:color="auto"/>
              <w:right w:val="single" w:sz="4" w:space="0" w:color="auto"/>
            </w:tcBorders>
            <w:shd w:val="clear" w:color="auto" w:fill="auto"/>
          </w:tcPr>
          <w:p w14:paraId="255A8BDB" w14:textId="0AACE935" w:rsidR="00A24225" w:rsidRPr="006278BE" w:rsidRDefault="00A24225" w:rsidP="00A24225">
            <w:r w:rsidRPr="006278BE">
              <w:t>0.586</w:t>
            </w:r>
          </w:p>
        </w:tc>
      </w:tr>
      <w:tr w:rsidR="00A24225" w:rsidRPr="006278BE" w14:paraId="332501C3" w14:textId="77777777" w:rsidTr="00A75C46">
        <w:trPr>
          <w:trHeight w:val="246"/>
        </w:trPr>
        <w:tc>
          <w:tcPr>
            <w:tcW w:w="1140" w:type="dxa"/>
          </w:tcPr>
          <w:p w14:paraId="1E8A1941" w14:textId="77777777" w:rsidR="00A24225" w:rsidRPr="006278BE" w:rsidRDefault="00A24225" w:rsidP="00A24225">
            <w:r w:rsidRPr="006278BE">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A24225" w:rsidRPr="006278BE" w:rsidRDefault="00A24225" w:rsidP="00A24225">
            <w:r w:rsidRPr="006278BE">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A24225" w:rsidRPr="006278BE" w:rsidRDefault="00A24225" w:rsidP="00A24225">
            <w:r w:rsidRPr="006278BE">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A24225" w:rsidRPr="006278BE" w:rsidRDefault="00A24225" w:rsidP="00A24225">
            <w:r w:rsidRPr="006278BE">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A24225" w:rsidRPr="006278BE" w:rsidRDefault="00A24225" w:rsidP="00A24225">
            <w:r w:rsidRPr="006278BE">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A24225" w:rsidRPr="006278BE" w:rsidRDefault="00A24225" w:rsidP="00A24225">
            <w:r w:rsidRPr="006278BE">
              <w:t>0.393</w:t>
            </w:r>
          </w:p>
        </w:tc>
      </w:tr>
      <w:tr w:rsidR="00A24225" w:rsidRPr="006278BE" w14:paraId="1E13F4B6" w14:textId="77777777" w:rsidTr="00A75C46">
        <w:trPr>
          <w:trHeight w:val="246"/>
        </w:trPr>
        <w:tc>
          <w:tcPr>
            <w:tcW w:w="1140" w:type="dxa"/>
          </w:tcPr>
          <w:p w14:paraId="2DC16531" w14:textId="77777777" w:rsidR="00A24225" w:rsidRPr="006278BE" w:rsidRDefault="00A24225" w:rsidP="00A24225">
            <w:r w:rsidRPr="006278BE">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A24225" w:rsidRPr="006278BE" w:rsidRDefault="00A24225" w:rsidP="00A24225">
            <w:r w:rsidRPr="006278BE">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A24225" w:rsidRPr="006278BE" w:rsidRDefault="00A24225" w:rsidP="00A24225">
            <w:r w:rsidRPr="006278BE">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A24225" w:rsidRPr="006278BE" w:rsidRDefault="00A24225" w:rsidP="00A24225">
            <w:r w:rsidRPr="006278BE">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A24225" w:rsidRPr="006278BE" w:rsidRDefault="00A24225" w:rsidP="00A24225">
            <w:r w:rsidRPr="006278BE">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A24225" w:rsidRPr="006278BE" w:rsidRDefault="00A24225" w:rsidP="00A24225">
            <w:r w:rsidRPr="006278BE">
              <w:t>0.742</w:t>
            </w:r>
          </w:p>
        </w:tc>
      </w:tr>
    </w:tbl>
    <w:p w14:paraId="7E9F9F03" w14:textId="77777777" w:rsidR="001A2306" w:rsidRPr="006278BE" w:rsidRDefault="001A2306" w:rsidP="001A2306">
      <w:pPr>
        <w:pStyle w:val="Heading2"/>
      </w:pPr>
      <w:bookmarkStart w:id="233" w:name="_Toc121736131"/>
      <w:bookmarkStart w:id="234" w:name="_Toc126075060"/>
      <w:r w:rsidRPr="006278BE">
        <w:t>Interruptions incentive scheme output delivery incentive (IQ</w:t>
      </w:r>
      <w:r w:rsidRPr="006278BE">
        <w:rPr>
          <w:rStyle w:val="Subscript"/>
        </w:rPr>
        <w:t>t</w:t>
      </w:r>
      <w:r w:rsidRPr="006278BE">
        <w:t>)</w:t>
      </w:r>
      <w:bookmarkEnd w:id="232"/>
      <w:bookmarkEnd w:id="233"/>
      <w:bookmarkEnd w:id="234"/>
    </w:p>
    <w:p w14:paraId="4CA43F6F" w14:textId="77777777" w:rsidR="001A2306" w:rsidRPr="006278BE" w:rsidRDefault="001A2306" w:rsidP="00837CE3">
      <w:pPr>
        <w:rPr>
          <w:b/>
          <w:bCs/>
        </w:rPr>
      </w:pPr>
      <w:r w:rsidRPr="006278BE">
        <w:rPr>
          <w:b/>
          <w:bCs/>
        </w:rPr>
        <w:t>Introduction</w:t>
      </w:r>
    </w:p>
    <w:p w14:paraId="54225D37" w14:textId="77777777" w:rsidR="001A2306" w:rsidRPr="006278BE" w:rsidRDefault="001A2306" w:rsidP="00837CE3">
      <w:pPr>
        <w:pStyle w:val="NumberedNormal"/>
      </w:pPr>
      <w:r w:rsidRPr="006278BE">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6278BE">
        <w:t xml:space="preserve"> (the interruptions incentive scheme output delivery incentive term). This contributes to the calculation of the term ODI</w:t>
      </w:r>
      <w:r w:rsidRPr="006278BE">
        <w:rPr>
          <w:rStyle w:val="Subscript"/>
        </w:rPr>
        <w:t>t</w:t>
      </w:r>
      <w:r w:rsidRPr="006278BE">
        <w:t xml:space="preserve"> (the output delivery incentives term), which in turn feeds into Calculated Revenue in Special Condition 2.1 (Revenue restriction).</w:t>
      </w:r>
    </w:p>
    <w:p w14:paraId="455EE34B" w14:textId="77777777" w:rsidR="001A2306" w:rsidRPr="006278BE" w:rsidRDefault="001A2306" w:rsidP="00837CE3">
      <w:pPr>
        <w:pStyle w:val="NumberedNormal"/>
      </w:pPr>
      <w:r w:rsidRPr="006278BE">
        <w:t xml:space="preserve">The effect of the condition is to reward or penalise the licensee in relation to its performance under the interruptions incentive scheme output delivery incentive. </w:t>
      </w:r>
    </w:p>
    <w:p w14:paraId="644285B1" w14:textId="77777777" w:rsidR="001A2306" w:rsidRPr="006278BE" w:rsidRDefault="001A2306" w:rsidP="001A2306">
      <w:pPr>
        <w:pStyle w:val="Heading3"/>
      </w:pPr>
      <w:r w:rsidRPr="006278BE">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6278BE">
        <w:t>)</w:t>
      </w:r>
    </w:p>
    <w:p w14:paraId="670FC225" w14:textId="77777777" w:rsidR="001A2306" w:rsidRPr="006278BE" w:rsidRDefault="001A2306" w:rsidP="00837CE3">
      <w:pPr>
        <w:pStyle w:val="NumberedNormal"/>
      </w:pPr>
      <w:r w:rsidRPr="006278BE">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6278BE">
        <w:t xml:space="preserve"> is derived in accordance with the following formula: </w:t>
      </w:r>
    </w:p>
    <w:p w14:paraId="62980664" w14:textId="77777777" w:rsidR="001A2306" w:rsidRPr="006278BE" w:rsidRDefault="004A5D3F" w:rsidP="00837CE3">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2C610C3B" w:rsidR="001A2306" w:rsidRPr="006278BE" w:rsidRDefault="00767D0B" w:rsidP="00837CE3">
      <w:r w:rsidRPr="006278BE">
        <w:tab/>
      </w:r>
      <w:r w:rsidR="001A2306" w:rsidRPr="006278BE">
        <w:t>where:</w:t>
      </w:r>
    </w:p>
    <w:tbl>
      <w:tblPr>
        <w:tblStyle w:val="TableGridLight"/>
        <w:tblW w:w="7655" w:type="dxa"/>
        <w:tblLayout w:type="fixed"/>
        <w:tblLook w:val="04A0" w:firstRow="1" w:lastRow="0" w:firstColumn="1" w:lastColumn="0" w:noHBand="0" w:noVBand="1"/>
      </w:tblPr>
      <w:tblGrid>
        <w:gridCol w:w="1134"/>
        <w:gridCol w:w="6521"/>
      </w:tblGrid>
      <w:tr w:rsidR="001A2306" w:rsidRPr="006278BE"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6278BE" w:rsidRDefault="001A2306" w:rsidP="00837CE3">
            <w:r w:rsidRPr="006278BE">
              <w:t>QZ</w:t>
            </w:r>
            <w:r w:rsidRPr="006278BE">
              <w:rPr>
                <w:rStyle w:val="Subscript"/>
              </w:rPr>
              <w:t>t</w:t>
            </w:r>
          </w:p>
        </w:tc>
        <w:tc>
          <w:tcPr>
            <w:tcW w:w="6521" w:type="dxa"/>
          </w:tcPr>
          <w:p w14:paraId="0B8861EE"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is the interruptions term and is derived in accordance with Part B;</w:t>
            </w:r>
          </w:p>
        </w:tc>
      </w:tr>
      <w:tr w:rsidR="001A2306" w:rsidRPr="006278BE"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6278BE" w:rsidRDefault="001A2306" w:rsidP="00837CE3">
            <w:r w:rsidRPr="006278BE">
              <w:t>QC</w:t>
            </w:r>
            <w:r w:rsidRPr="006278BE">
              <w:rPr>
                <w:rStyle w:val="Subscript"/>
              </w:rPr>
              <w:t>t</w:t>
            </w:r>
          </w:p>
        </w:tc>
        <w:tc>
          <w:tcPr>
            <w:tcW w:w="6521" w:type="dxa"/>
          </w:tcPr>
          <w:p w14:paraId="0E16771C" w14:textId="03DA35A8"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severe weather supply </w:t>
            </w:r>
            <w:r w:rsidR="00E37A8C" w:rsidRPr="006278BE">
              <w:t>r</w:t>
            </w:r>
            <w:r w:rsidRPr="006278BE">
              <w:t>estoration term and is derived in accordance with Part E; and</w:t>
            </w:r>
          </w:p>
        </w:tc>
      </w:tr>
      <w:tr w:rsidR="001A2306" w:rsidRPr="006278BE"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6278BE" w:rsidRDefault="001A2306" w:rsidP="00837CE3">
            <w:r w:rsidRPr="006278BE">
              <w:t>QD</w:t>
            </w:r>
            <w:r w:rsidRPr="006278BE">
              <w:rPr>
                <w:rStyle w:val="Subscript"/>
              </w:rPr>
              <w:t>t</w:t>
            </w:r>
          </w:p>
        </w:tc>
        <w:tc>
          <w:tcPr>
            <w:tcW w:w="6521" w:type="dxa"/>
          </w:tcPr>
          <w:p w14:paraId="2E34CB27" w14:textId="65492ACC"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normal weather supply </w:t>
            </w:r>
            <w:r w:rsidR="00E37A8C" w:rsidRPr="006278BE">
              <w:t>r</w:t>
            </w:r>
            <w:r w:rsidRPr="006278BE">
              <w:t>estoration term and is derived in accordance with Part F</w:t>
            </w:r>
            <w:r w:rsidRPr="006278BE" w:rsidDel="001F6516">
              <w:t>.</w:t>
            </w:r>
            <w:r w:rsidRPr="006278BE">
              <w:t xml:space="preserve"> </w:t>
            </w:r>
          </w:p>
        </w:tc>
      </w:tr>
    </w:tbl>
    <w:p w14:paraId="6B43262B" w14:textId="77777777" w:rsidR="001A2306" w:rsidRPr="006278BE" w:rsidRDefault="001A2306" w:rsidP="001A2306">
      <w:pPr>
        <w:pStyle w:val="Heading3"/>
      </w:pPr>
      <w:r w:rsidRPr="006278BE">
        <w:t xml:space="preserve"> Formulae for calculating the interruptions term (QZ</w:t>
      </w:r>
      <w:r w:rsidRPr="006278BE">
        <w:rPr>
          <w:rStyle w:val="Subscript"/>
        </w:rPr>
        <w:t>t</w:t>
      </w:r>
      <w:r w:rsidRPr="006278BE">
        <w:t>)</w:t>
      </w:r>
    </w:p>
    <w:p w14:paraId="0A1C2215" w14:textId="77777777" w:rsidR="001A2306" w:rsidRPr="006278BE" w:rsidRDefault="001A2306" w:rsidP="00837CE3">
      <w:pPr>
        <w:pStyle w:val="NumberedNormal"/>
      </w:pPr>
      <w:r w:rsidRPr="006278BE">
        <w:t>The value of QZ</w:t>
      </w:r>
      <w:r w:rsidRPr="006278BE">
        <w:rPr>
          <w:rStyle w:val="Subscript"/>
        </w:rPr>
        <w:t>t</w:t>
      </w:r>
      <w:r w:rsidRPr="006278BE">
        <w:t xml:space="preserve"> is derived in accordance with the following formula:</w:t>
      </w:r>
    </w:p>
    <w:p w14:paraId="745426D0" w14:textId="77777777" w:rsidR="001A2306" w:rsidRPr="006278BE" w:rsidRDefault="004A5D3F" w:rsidP="00837CE3">
      <m:oMathPara>
        <m:oMath>
          <m:sSub>
            <m:sSubPr>
              <m:ctrlPr>
                <w:rPr>
                  <w:rFonts w:ascii="Cambria Math" w:hAnsi="Cambria Math"/>
                </w:rPr>
              </m:ctrlPr>
            </m:sSubPr>
            <m:e>
              <m:r>
                <w:rPr>
                  <w:rFonts w:ascii="Cambria Math" w:hAnsi="Cambria Math"/>
                </w:rPr>
                <m:t>QZ</m:t>
              </m:r>
            </m:e>
            <m:sub>
              <m:r>
                <w:rPr>
                  <w:rFonts w:ascii="Cambria Math" w:hAnsi="Cambria Math"/>
                </w:rPr>
                <m:t>t</m:t>
              </m:r>
            </m:sub>
          </m:sSub>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m:rPr>
                          <m:sty m:val="p"/>
                        </m:rP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6278BE" w:rsidRDefault="001A2306" w:rsidP="00837CE3">
      <w:pPr>
        <w:pStyle w:val="FormulaDefinitions"/>
      </w:pPr>
      <w:r w:rsidRPr="006278BE">
        <w:t>provided that:</w:t>
      </w:r>
    </w:p>
    <w:p w14:paraId="58B4C627" w14:textId="77777777" w:rsidR="001A2306" w:rsidRPr="006278BE" w:rsidRDefault="004A5D3F" w:rsidP="00837CE3">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77777777" w:rsidR="001A2306" w:rsidRPr="006278BE" w:rsidRDefault="001A2306" w:rsidP="00837CE3">
      <w:pPr>
        <w:pStyle w:val="FormulaDefinitions"/>
      </w:pPr>
      <w:r w:rsidRPr="006278BE">
        <w:t>and where that is not the case, QZ</w:t>
      </w:r>
      <w:r w:rsidRPr="006278BE">
        <w:rPr>
          <w:rStyle w:val="Subscript"/>
        </w:rPr>
        <w:t>t</w:t>
      </w:r>
      <w:r w:rsidRPr="006278BE">
        <w:t xml:space="preserve"> is derived in accordance with the following formula:</w:t>
      </w:r>
    </w:p>
    <w:p w14:paraId="1004C003" w14:textId="77777777" w:rsidR="001A2306" w:rsidRPr="006278BE" w:rsidRDefault="004A5D3F" w:rsidP="00837CE3">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6278BE" w:rsidRDefault="001A2306" w:rsidP="00837CE3">
      <w:pPr>
        <w:pStyle w:val="FormulaDefinitions"/>
      </w:pPr>
      <w:r w:rsidRPr="006278BE">
        <w:t>where:</w:t>
      </w:r>
    </w:p>
    <w:tbl>
      <w:tblPr>
        <w:tblStyle w:val="TableGridLight"/>
        <w:tblW w:w="7655" w:type="dxa"/>
        <w:tblLayout w:type="fixed"/>
        <w:tblLook w:val="04A0" w:firstRow="1" w:lastRow="0" w:firstColumn="1" w:lastColumn="0" w:noHBand="0" w:noVBand="1"/>
      </w:tblPr>
      <w:tblGrid>
        <w:gridCol w:w="1134"/>
        <w:gridCol w:w="6521"/>
      </w:tblGrid>
      <w:tr w:rsidR="001A2306" w:rsidRPr="006278BE"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6278BE" w:rsidRDefault="001A2306" w:rsidP="00837CE3">
            <w:r w:rsidRPr="006278BE">
              <w:t>RCAP</w:t>
            </w:r>
            <w:r w:rsidRPr="006278BE">
              <w:rPr>
                <w:rStyle w:val="Subscript"/>
              </w:rPr>
              <w:t>t</w:t>
            </w:r>
          </w:p>
        </w:tc>
        <w:tc>
          <w:tcPr>
            <w:tcW w:w="6521" w:type="dxa"/>
          </w:tcPr>
          <w:p w14:paraId="3BDF720C" w14:textId="42FBB9DD"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is the reward cap for the </w:t>
            </w:r>
            <w:r w:rsidR="00E37A8C" w:rsidRPr="006278BE">
              <w:t>c</w:t>
            </w:r>
            <w:r w:rsidRPr="006278BE">
              <w:t>ustomer interruptions and minutes lost term and has the value specified for the licensee in Appendix 1;</w:t>
            </w:r>
          </w:p>
        </w:tc>
      </w:tr>
      <w:tr w:rsidR="001A2306" w:rsidRPr="006278BE"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6278BE" w:rsidRDefault="001A2306" w:rsidP="00837CE3">
            <w:r w:rsidRPr="006278BE">
              <w:t>PCAP</w:t>
            </w:r>
            <w:r w:rsidRPr="006278BE">
              <w:rPr>
                <w:rStyle w:val="Subscript"/>
              </w:rPr>
              <w:t>t</w:t>
            </w:r>
          </w:p>
        </w:tc>
        <w:tc>
          <w:tcPr>
            <w:tcW w:w="6521" w:type="dxa"/>
          </w:tcPr>
          <w:p w14:paraId="388BA880" w14:textId="4E162063"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penalty cap for the </w:t>
            </w:r>
            <w:r w:rsidR="00E37A8C" w:rsidRPr="006278BE">
              <w:t>c</w:t>
            </w:r>
            <w:r w:rsidRPr="006278BE">
              <w:t>ustomer interruptions and minutes lost term and has the value specified for the licensee in Appendix 2;</w:t>
            </w:r>
          </w:p>
        </w:tc>
      </w:tr>
      <w:tr w:rsidR="001A2306" w:rsidRPr="006278BE"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6278BE" w:rsidRDefault="001A2306" w:rsidP="00837CE3">
            <w:r w:rsidRPr="006278BE">
              <w:t>QA</w:t>
            </w:r>
            <w:r w:rsidRPr="006278BE">
              <w:rPr>
                <w:rStyle w:val="Subscript"/>
              </w:rPr>
              <w:t>t</w:t>
            </w:r>
          </w:p>
        </w:tc>
        <w:tc>
          <w:tcPr>
            <w:tcW w:w="6521" w:type="dxa"/>
          </w:tcPr>
          <w:p w14:paraId="6E0B8619" w14:textId="41E54C48"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w:t>
            </w:r>
            <w:r w:rsidR="00E37A8C" w:rsidRPr="006278BE">
              <w:t>c</w:t>
            </w:r>
            <w:r w:rsidRPr="006278BE">
              <w:t>ustomer interruptions term and is derived in accordance with Part C;</w:t>
            </w:r>
          </w:p>
        </w:tc>
      </w:tr>
      <w:tr w:rsidR="001A2306" w:rsidRPr="006278BE"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6278BE" w:rsidRDefault="001A2306" w:rsidP="00837CE3">
            <w:r w:rsidRPr="006278BE">
              <w:t>QB</w:t>
            </w:r>
            <w:r w:rsidRPr="006278BE">
              <w:rPr>
                <w:rStyle w:val="Subscript"/>
              </w:rPr>
              <w:t>t</w:t>
            </w:r>
          </w:p>
        </w:tc>
        <w:tc>
          <w:tcPr>
            <w:tcW w:w="6521" w:type="dxa"/>
          </w:tcPr>
          <w:p w14:paraId="34E15C9E" w14:textId="14AC499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duration of </w:t>
            </w:r>
            <w:r w:rsidR="00E37A8C" w:rsidRPr="006278BE">
              <w:t>c</w:t>
            </w:r>
            <w:r w:rsidRPr="006278BE">
              <w:t xml:space="preserve">ustomer interruptions term and is derived in accordance with Part D; </w:t>
            </w:r>
          </w:p>
        </w:tc>
      </w:tr>
      <w:tr w:rsidR="001A2306" w:rsidRPr="006278BE"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6278BE" w:rsidRDefault="001A2306" w:rsidP="00837CE3">
            <w:r w:rsidRPr="006278BE">
              <w:t>SWE</w:t>
            </w:r>
            <w:r w:rsidRPr="006278BE">
              <w:rPr>
                <w:rStyle w:val="Subscript"/>
              </w:rPr>
              <w:t>t</w:t>
            </w:r>
          </w:p>
        </w:tc>
        <w:tc>
          <w:tcPr>
            <w:tcW w:w="6521" w:type="dxa"/>
          </w:tcPr>
          <w:p w14:paraId="5A7C728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the following formula, with all the terms defined in Part E:</w:t>
            </w:r>
          </w:p>
          <w:p w14:paraId="73432A51" w14:textId="77777777" w:rsidR="001A2306" w:rsidRPr="006278BE" w:rsidRDefault="004A5D3F" w:rsidP="00837CE3">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m:rPr>
                            <m:sty m:val="p"/>
                          </m:rPr>
                          <w:rPr>
                            <w:rFonts w:ascii="Cambria Math" w:hAnsi="Cambria Math"/>
                          </w:rPr>
                          <m:t>×</m:t>
                        </m:r>
                        <m:d>
                          <m:dPr>
                            <m:ctrlPr>
                              <w:rPr>
                                <w:rFonts w:ascii="Cambria Math" w:hAnsi="Cambria Math"/>
                              </w:rPr>
                            </m:ctrlPr>
                          </m:dPr>
                          <m:e>
                            <m:r>
                              <w:rPr>
                                <w:rFonts w:ascii="Cambria Math" w:hAnsi="Cambria Math"/>
                              </w:rPr>
                              <m:t>FPPR</m:t>
                            </m:r>
                            <m:r>
                              <m:rPr>
                                <m:sty m:val="p"/>
                              </m:rPr>
                              <w:rPr>
                                <w:rFonts w:ascii="Cambria Math" w:hAnsi="Cambria Math"/>
                              </w:rPr>
                              <m:t>-1</m:t>
                            </m:r>
                          </m:e>
                        </m:d>
                        <m:r>
                          <m:rPr>
                            <m:sty m:val="p"/>
                          </m:rPr>
                          <w:rPr>
                            <w:rFonts w:ascii="Cambria Math" w:hAnsi="Cambria Math"/>
                          </w:rPr>
                          <m:t>, 0</m:t>
                        </m:r>
                      </m:e>
                    </m:d>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and</w:t>
            </w:r>
          </w:p>
        </w:tc>
      </w:tr>
      <w:tr w:rsidR="001A2306" w:rsidRPr="006278BE"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6278BE" w:rsidRDefault="001A2306" w:rsidP="00837CE3">
            <w:r w:rsidRPr="006278BE">
              <w:t>TRIIS</w:t>
            </w:r>
            <w:r w:rsidRPr="006278BE">
              <w:rPr>
                <w:rStyle w:val="Subscript"/>
              </w:rPr>
              <w:t>t</w:t>
            </w:r>
          </w:p>
        </w:tc>
        <w:tc>
          <w:tcPr>
            <w:tcW w:w="6521" w:type="dxa"/>
          </w:tcPr>
          <w:p w14:paraId="11FF631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6278BE">
              <w:t xml:space="preserve">and has the value specified for the licensee in Appendix 3. </w:t>
            </w:r>
          </w:p>
        </w:tc>
      </w:tr>
    </w:tbl>
    <w:p w14:paraId="11D66CA8" w14:textId="77777777" w:rsidR="001A2306" w:rsidRPr="006278BE" w:rsidRDefault="001A2306" w:rsidP="001A2306">
      <w:pPr>
        <w:pStyle w:val="Heading3"/>
      </w:pPr>
      <w:r w:rsidRPr="006278BE">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6278BE">
        <w:t>)</w:t>
      </w:r>
    </w:p>
    <w:p w14:paraId="6A13312F" w14:textId="77777777" w:rsidR="001A2306" w:rsidRPr="006278BE" w:rsidRDefault="001A2306" w:rsidP="00837CE3">
      <w:pPr>
        <w:pStyle w:val="NumberedNormal"/>
      </w:pPr>
      <w:r w:rsidRPr="006278BE">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6278BE">
        <w:t xml:space="preserve"> is derived in accordance with the following formula:</w:t>
      </w:r>
    </w:p>
    <w:p w14:paraId="7D52D533" w14:textId="77777777" w:rsidR="001A2306" w:rsidRPr="006278BE" w:rsidRDefault="004A5D3F" w:rsidP="00837CE3">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6278BE" w:rsidRDefault="001A2306" w:rsidP="00837CE3">
      <w:pPr>
        <w:pStyle w:val="FormulaDefinitions"/>
      </w:pPr>
      <w:r w:rsidRPr="006278BE">
        <w:t>where:</w:t>
      </w:r>
    </w:p>
    <w:tbl>
      <w:tblPr>
        <w:tblStyle w:val="TableGridLight"/>
        <w:tblW w:w="7967" w:type="dxa"/>
        <w:tblLook w:val="04A0" w:firstRow="1" w:lastRow="0" w:firstColumn="1" w:lastColumn="0" w:noHBand="0" w:noVBand="1"/>
      </w:tblPr>
      <w:tblGrid>
        <w:gridCol w:w="1167"/>
        <w:gridCol w:w="6800"/>
      </w:tblGrid>
      <w:tr w:rsidR="001A2306" w:rsidRPr="006278BE"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6278BE" w:rsidRDefault="001A2306" w:rsidP="00837CE3">
            <w:r w:rsidRPr="006278BE">
              <w:t>TA</w:t>
            </w:r>
            <w:r w:rsidRPr="006278BE">
              <w:rPr>
                <w:rStyle w:val="Subscript"/>
              </w:rPr>
              <w:t>t</w:t>
            </w:r>
          </w:p>
        </w:tc>
        <w:tc>
          <w:tcPr>
            <w:tcW w:w="6800" w:type="dxa"/>
          </w:tcPr>
          <w:p w14:paraId="1111F49F"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target for the number of Customers interrupted and is derived in accordance with paragraph 4.4.6;</w:t>
            </w:r>
          </w:p>
        </w:tc>
      </w:tr>
      <w:tr w:rsidR="001A2306" w:rsidRPr="006278BE"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6278BE" w:rsidRDefault="001A2306" w:rsidP="00837CE3">
            <w:r w:rsidRPr="006278BE">
              <w:t>CIIS</w:t>
            </w:r>
            <w:r w:rsidRPr="006278BE">
              <w:rPr>
                <w:rStyle w:val="Subscript"/>
              </w:rPr>
              <w:t>t</w:t>
            </w:r>
          </w:p>
        </w:tc>
        <w:tc>
          <w:tcPr>
            <w:tcW w:w="6800" w:type="dxa"/>
          </w:tcPr>
          <w:p w14:paraId="6B67A24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performance of the licensee in respect of the number of Customers interrupted and is derived in accordance with paragraph 4.4.7;</w:t>
            </w:r>
          </w:p>
        </w:tc>
      </w:tr>
      <w:tr w:rsidR="001A2306" w:rsidRPr="006278BE"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6278BE" w:rsidRDefault="001A2306" w:rsidP="00837CE3">
            <w:r w:rsidRPr="006278BE">
              <w:t>IRA</w:t>
            </w:r>
            <w:r w:rsidRPr="006278BE">
              <w:rPr>
                <w:rStyle w:val="Subscript"/>
              </w:rPr>
              <w:t>t</w:t>
            </w:r>
          </w:p>
        </w:tc>
        <w:tc>
          <w:tcPr>
            <w:tcW w:w="6800" w:type="dxa"/>
          </w:tcPr>
          <w:p w14:paraId="2FA5C79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incentive rate for the number of Customers interrupted as specified for the licensee in Appendix 5; and</w:t>
            </w:r>
          </w:p>
        </w:tc>
      </w:tr>
      <w:tr w:rsidR="001A2306" w:rsidRPr="006278BE"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6278BE" w:rsidRDefault="001A2306" w:rsidP="00837CE3">
            <w:r w:rsidRPr="006278BE">
              <w:t>TIS</w:t>
            </w:r>
            <w:r w:rsidRPr="006278BE">
              <w:rPr>
                <w:rStyle w:val="Subscript"/>
              </w:rPr>
              <w:t>t</w:t>
            </w:r>
          </w:p>
        </w:tc>
        <w:tc>
          <w:tcPr>
            <w:tcW w:w="6800" w:type="dxa"/>
          </w:tcPr>
          <w:p w14:paraId="077C540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Totex Incentive Strength Rate.</w:t>
            </w:r>
          </w:p>
        </w:tc>
      </w:tr>
    </w:tbl>
    <w:p w14:paraId="5F4597AC" w14:textId="77777777" w:rsidR="001A2306" w:rsidRPr="006278BE" w:rsidRDefault="001A2306" w:rsidP="00837CE3">
      <w:pPr>
        <w:pStyle w:val="NumberedNormal"/>
      </w:pPr>
      <w:r w:rsidRPr="006278BE">
        <w:t>The value of TA</w:t>
      </w:r>
      <w:r w:rsidRPr="006278BE">
        <w:rPr>
          <w:rStyle w:val="Subscript"/>
        </w:rPr>
        <w:t>t</w:t>
      </w:r>
      <w:r w:rsidRPr="006278BE">
        <w:t xml:space="preserve"> is derived in accordance with the following formula:</w:t>
      </w:r>
    </w:p>
    <w:p w14:paraId="0BD892DB" w14:textId="77777777" w:rsidR="001A2306" w:rsidRPr="006278BE" w:rsidRDefault="004A5D3F" w:rsidP="00837CE3">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6278BE" w:rsidRDefault="001A2306" w:rsidP="00837CE3">
      <w:pPr>
        <w:pStyle w:val="FormulaDefinitions"/>
      </w:pPr>
      <w:r w:rsidRPr="006278BE">
        <w:t>where:</w:t>
      </w:r>
    </w:p>
    <w:tbl>
      <w:tblPr>
        <w:tblStyle w:val="TableGridLight"/>
        <w:tblW w:w="7897" w:type="dxa"/>
        <w:tblLook w:val="04A0" w:firstRow="1" w:lastRow="0" w:firstColumn="1" w:lastColumn="0" w:noHBand="0" w:noVBand="1"/>
      </w:tblPr>
      <w:tblGrid>
        <w:gridCol w:w="1065"/>
        <w:gridCol w:w="6832"/>
      </w:tblGrid>
      <w:tr w:rsidR="001A2306" w:rsidRPr="006278BE"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6278BE" w:rsidRDefault="001A2306" w:rsidP="00837CE3">
            <w:r w:rsidRPr="006278BE">
              <w:t>TAP</w:t>
            </w:r>
            <w:r w:rsidRPr="006278BE">
              <w:rPr>
                <w:rStyle w:val="Subscript"/>
              </w:rPr>
              <w:t>t</w:t>
            </w:r>
          </w:p>
        </w:tc>
        <w:tc>
          <w:tcPr>
            <w:tcW w:w="5857" w:type="dxa"/>
          </w:tcPr>
          <w:p w14:paraId="46C3DBE4"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target for the number of Customers interrupted per year arising from pre-arranged Incidents and is derived in accordance with the following formula:</w:t>
            </w:r>
          </w:p>
          <w:p w14:paraId="62D78C53"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6278BE" w:rsidRDefault="004A5D3F" w:rsidP="00837CE3">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m:t>
                        </m:r>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m:t>
                        </m:r>
                        <m:r>
                          <m:rPr>
                            <m:sty m:val="p"/>
                          </m:rPr>
                          <w:rPr>
                            <w:rFonts w:ascii="Cambria Math" w:hAnsi="Cambria Math"/>
                          </w:rPr>
                          <m:t>-2</m:t>
                        </m:r>
                      </m:sub>
                    </m:sSub>
                  </m:num>
                  <m:den>
                    <m:r>
                      <m:rPr>
                        <m:sty m:val="p"/>
                      </m:rPr>
                      <w:rPr>
                        <w:rFonts w:ascii="Cambria Math" w:hAnsi="Cambria Math"/>
                      </w:rPr>
                      <m:t>3</m:t>
                    </m:r>
                  </m:den>
                </m:f>
                <m:r>
                  <m:rPr>
                    <m:sty m:val="p"/>
                  </m:rPr>
                  <w:rPr>
                    <w:rFonts w:ascii="Cambria Math" w:hAnsi="Cambria Math"/>
                  </w:rPr>
                  <m:t>×0.5</m:t>
                </m:r>
              </m:oMath>
            </m:oMathPara>
          </w:p>
          <w:p w14:paraId="65BD33D9"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p>
        </w:tc>
      </w:tr>
      <w:tr w:rsidR="001A2306" w:rsidRPr="006278BE"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6278BE" w:rsidRDefault="001A2306" w:rsidP="00837CE3">
            <w:r w:rsidRPr="006278BE">
              <w:t>where:</w:t>
            </w:r>
          </w:p>
        </w:tc>
        <w:tc>
          <w:tcPr>
            <w:tcW w:w="5857" w:type="dxa"/>
          </w:tcPr>
          <w:p w14:paraId="44E819C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p>
        </w:tc>
      </w:tr>
      <w:tr w:rsidR="001A2306" w:rsidRPr="006278BE"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6278BE" w:rsidRDefault="001A2306" w:rsidP="00837CE3">
            <w:r w:rsidRPr="006278BE">
              <w:t>CIB</w:t>
            </w:r>
            <w:r w:rsidRPr="006278BE">
              <w:rPr>
                <w:rStyle w:val="Subscript"/>
              </w:rPr>
              <w:t>t</w:t>
            </w:r>
          </w:p>
        </w:tc>
        <w:tc>
          <w:tcPr>
            <w:tcW w:w="5857" w:type="dxa"/>
          </w:tcPr>
          <w:p w14:paraId="26FC391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paragraph 4.4.7; and</w:t>
            </w:r>
          </w:p>
        </w:tc>
      </w:tr>
      <w:tr w:rsidR="001A2306" w:rsidRPr="006278BE"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6278BE" w:rsidRDefault="001A2306" w:rsidP="00837CE3">
            <w:r w:rsidRPr="006278BE">
              <w:t>TAU</w:t>
            </w:r>
            <w:r w:rsidRPr="006278BE">
              <w:rPr>
                <w:rStyle w:val="Subscript"/>
              </w:rPr>
              <w:t>t</w:t>
            </w:r>
          </w:p>
        </w:tc>
        <w:tc>
          <w:tcPr>
            <w:tcW w:w="5857" w:type="dxa"/>
          </w:tcPr>
          <w:p w14:paraId="153EEA5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target for the number of Customers interrupted per year arising from unplanned Incidents as specified for the licensee in Appendix 4.</w:t>
            </w:r>
          </w:p>
        </w:tc>
      </w:tr>
    </w:tbl>
    <w:p w14:paraId="28C8BDAA" w14:textId="77777777" w:rsidR="001A2306" w:rsidRPr="006278BE" w:rsidRDefault="001A2306" w:rsidP="00837CE3">
      <w:pPr>
        <w:pStyle w:val="NumberedNormal"/>
      </w:pPr>
      <w:r w:rsidRPr="006278BE">
        <w:t>The value of CIIS</w:t>
      </w:r>
      <w:r w:rsidRPr="006278BE">
        <w:rPr>
          <w:rStyle w:val="Subscript"/>
        </w:rPr>
        <w:t>t</w:t>
      </w:r>
      <w:r w:rsidRPr="006278BE">
        <w:t xml:space="preserve"> is derived in accordance with the following formula:  </w:t>
      </w:r>
    </w:p>
    <w:p w14:paraId="3820E957" w14:textId="77777777" w:rsidR="001A2306" w:rsidRPr="006278BE" w:rsidRDefault="004A5D3F" w:rsidP="00837CE3">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A</m:t>
              </m:r>
              <m:r>
                <m:rPr>
                  <m:sty m:val="p"/>
                </m:rP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m:t>
                  </m:r>
                </m:sub>
              </m:sSub>
            </m:e>
          </m:d>
          <m:r>
            <m:rPr>
              <m:sty m:val="p"/>
            </m:rPr>
            <w:rPr>
              <w:rFonts w:ascii="Cambria Math" w:hAnsi="Cambria Math"/>
            </w:rPr>
            <m:t>+</m:t>
          </m:r>
          <m:d>
            <m:dPr>
              <m:ctrlPr>
                <w:rPr>
                  <w:rFonts w:ascii="Cambria Math" w:hAnsi="Cambria Math"/>
                </w:rPr>
              </m:ctrlPr>
            </m:dPr>
            <m:e>
              <m:r>
                <w:rPr>
                  <w:rFonts w:ascii="Cambria Math" w:hAnsi="Cambria Math"/>
                </w:rPr>
                <m:t>B</m:t>
              </m:r>
              <m:r>
                <m:rPr>
                  <m:sty m:val="p"/>
                </m:rPr>
                <w:rPr>
                  <w:rFonts w:ascii="Cambria Math" w:hAnsi="Cambria Math"/>
                </w:rPr>
                <m:t>×</m:t>
              </m:r>
              <m:sSub>
                <m:sSubPr>
                  <m:ctrlPr>
                    <w:rPr>
                      <w:rFonts w:ascii="Cambria Math" w:hAnsi="Cambria Math"/>
                    </w:rPr>
                  </m:ctrlPr>
                </m:sSubPr>
                <m:e>
                  <m:r>
                    <w:rPr>
                      <w:rFonts w:ascii="Cambria Math" w:hAnsi="Cambria Math"/>
                    </w:rPr>
                    <m:t>CIC</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6278BE" w:rsidRDefault="001A2306" w:rsidP="00837CE3">
      <w:pPr>
        <w:pStyle w:val="FormulaDefinitions"/>
      </w:pPr>
      <w:r w:rsidRPr="006278BE">
        <w:t>where:</w:t>
      </w:r>
    </w:p>
    <w:tbl>
      <w:tblPr>
        <w:tblStyle w:val="TableGridLight"/>
        <w:tblW w:w="7726" w:type="dxa"/>
        <w:tblLook w:val="04A0" w:firstRow="1" w:lastRow="0" w:firstColumn="1" w:lastColumn="0" w:noHBand="0" w:noVBand="1"/>
      </w:tblPr>
      <w:tblGrid>
        <w:gridCol w:w="1097"/>
        <w:gridCol w:w="6629"/>
      </w:tblGrid>
      <w:tr w:rsidR="001A2306" w:rsidRPr="006278BE"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6278BE" w:rsidRDefault="001A2306" w:rsidP="00837CE3">
            <w:r w:rsidRPr="006278BE">
              <w:t>A</w:t>
            </w:r>
          </w:p>
        </w:tc>
        <w:tc>
          <w:tcPr>
            <w:tcW w:w="6629" w:type="dxa"/>
          </w:tcPr>
          <w:p w14:paraId="42A82E7A"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0.5;</w:t>
            </w:r>
          </w:p>
        </w:tc>
      </w:tr>
      <w:tr w:rsidR="001A2306" w:rsidRPr="006278BE"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6278BE" w:rsidRDefault="001A2306" w:rsidP="00837CE3">
            <w:r w:rsidRPr="006278BE">
              <w:t>B</w:t>
            </w:r>
          </w:p>
        </w:tc>
        <w:tc>
          <w:tcPr>
            <w:tcW w:w="6629" w:type="dxa"/>
          </w:tcPr>
          <w:p w14:paraId="0DA7E7B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zero;</w:t>
            </w:r>
          </w:p>
        </w:tc>
      </w:tr>
      <w:tr w:rsidR="001A2306" w:rsidRPr="006278BE"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6278BE" w:rsidRDefault="001A2306" w:rsidP="00837CE3">
            <w:r w:rsidRPr="006278BE">
              <w:t>C</w:t>
            </w:r>
          </w:p>
        </w:tc>
        <w:tc>
          <w:tcPr>
            <w:tcW w:w="6629" w:type="dxa"/>
          </w:tcPr>
          <w:p w14:paraId="00FFF4B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zero;</w:t>
            </w:r>
          </w:p>
        </w:tc>
      </w:tr>
      <w:tr w:rsidR="001A2306" w:rsidRPr="006278BE"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6278BE" w:rsidRDefault="001A2306" w:rsidP="00837CE3">
            <w:r w:rsidRPr="006278BE">
              <w:t>CIA</w:t>
            </w:r>
            <w:r w:rsidRPr="006278BE">
              <w:rPr>
                <w:rStyle w:val="Subscript"/>
              </w:rPr>
              <w:t>t</w:t>
            </w:r>
          </w:p>
        </w:tc>
        <w:tc>
          <w:tcPr>
            <w:tcW w:w="6629" w:type="dxa"/>
          </w:tcPr>
          <w:p w14:paraId="39CDA7D4" w14:textId="308FDAC2"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number of Customers interrupted per year arising from unplanned Incidents on the licensee’s Distribution System and is derived from the relevant formula in the RIGs;</w:t>
            </w:r>
          </w:p>
        </w:tc>
      </w:tr>
      <w:tr w:rsidR="001A2306" w:rsidRPr="006278BE"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6278BE" w:rsidRDefault="001A2306" w:rsidP="00837CE3">
            <w:r w:rsidRPr="006278BE">
              <w:t>CIB</w:t>
            </w:r>
            <w:r w:rsidRPr="006278BE">
              <w:rPr>
                <w:rStyle w:val="Subscript"/>
              </w:rPr>
              <w:t>t</w:t>
            </w:r>
          </w:p>
        </w:tc>
        <w:tc>
          <w:tcPr>
            <w:tcW w:w="6629" w:type="dxa"/>
          </w:tcPr>
          <w:p w14:paraId="38D747F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number of Customers interrupted per year arising from pre-arranged Incidents on the licensee’s Distribution System and is derived from the relevant formula in the RIGs;</w:t>
            </w:r>
          </w:p>
        </w:tc>
      </w:tr>
      <w:tr w:rsidR="001A2306" w:rsidRPr="006278BE"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6278BE" w:rsidRDefault="001A2306" w:rsidP="00837CE3">
            <w:r w:rsidRPr="006278BE">
              <w:t>CIC</w:t>
            </w:r>
            <w:r w:rsidRPr="006278BE">
              <w:rPr>
                <w:rStyle w:val="Subscript"/>
              </w:rPr>
              <w:t>t</w:t>
            </w:r>
          </w:p>
        </w:tc>
        <w:tc>
          <w:tcPr>
            <w:tcW w:w="6629" w:type="dxa"/>
          </w:tcPr>
          <w:p w14:paraId="773C2070" w14:textId="3C37EDA4"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number of Customers interrupted per year arising from Incidents on the </w:t>
            </w:r>
            <w:r w:rsidR="00BD3B1D">
              <w:t xml:space="preserve">National Electricity Transmission System </w:t>
            </w:r>
            <w:r w:rsidRPr="006278BE">
              <w:t>and is derived from the relevant formula in the RIGs;</w:t>
            </w:r>
          </w:p>
        </w:tc>
      </w:tr>
      <w:tr w:rsidR="001A2306" w:rsidRPr="006278BE"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6278BE" w:rsidRDefault="001A2306" w:rsidP="00837CE3">
            <w:r w:rsidRPr="006278BE">
              <w:t>CID</w:t>
            </w:r>
            <w:r w:rsidRPr="006278BE">
              <w:rPr>
                <w:rStyle w:val="Subscript"/>
              </w:rPr>
              <w:t>t</w:t>
            </w:r>
          </w:p>
        </w:tc>
        <w:tc>
          <w:tcPr>
            <w:tcW w:w="6629" w:type="dxa"/>
          </w:tcPr>
          <w:p w14:paraId="3AE010E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number of Customers interrupted per year arising from Incidents on the systems of Distributed Generators connected to the licensee’s Distribution System and is derived from the relevant formula in the RIGs; and</w:t>
            </w:r>
          </w:p>
        </w:tc>
      </w:tr>
      <w:tr w:rsidR="001A2306" w:rsidRPr="006278BE"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6278BE" w:rsidRDefault="001A2306" w:rsidP="00837CE3">
            <w:r w:rsidRPr="006278BE">
              <w:t>CIE</w:t>
            </w:r>
            <w:r w:rsidRPr="006278BE">
              <w:rPr>
                <w:rStyle w:val="Subscript"/>
              </w:rPr>
              <w:t>t</w:t>
            </w:r>
          </w:p>
        </w:tc>
        <w:tc>
          <w:tcPr>
            <w:tcW w:w="6629" w:type="dxa"/>
          </w:tcPr>
          <w:p w14:paraId="0AA2F23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number of Customers interrupted per year arising from Incidents on any other connected systems and is derived from the relevant formula in the RIGs.</w:t>
            </w:r>
          </w:p>
        </w:tc>
      </w:tr>
    </w:tbl>
    <w:p w14:paraId="26104C1B" w14:textId="77777777" w:rsidR="001A2306" w:rsidRPr="006278BE" w:rsidRDefault="001A2306" w:rsidP="001A2306">
      <w:pPr>
        <w:pStyle w:val="Heading3"/>
      </w:pPr>
      <w:r w:rsidRPr="006278BE">
        <w:t>Formulae for calculating the duration of Customer interruptions term (QB</w:t>
      </w:r>
      <w:r w:rsidRPr="006278BE">
        <w:rPr>
          <w:rStyle w:val="Subscript"/>
        </w:rPr>
        <w:t>t</w:t>
      </w:r>
      <w:r w:rsidRPr="006278BE">
        <w:t>)</w:t>
      </w:r>
    </w:p>
    <w:p w14:paraId="5A4463C0" w14:textId="77777777" w:rsidR="001A2306" w:rsidRPr="006278BE" w:rsidRDefault="001A2306" w:rsidP="00837CE3">
      <w:pPr>
        <w:pStyle w:val="NumberedNormal"/>
      </w:pPr>
      <w:r w:rsidRPr="006278BE">
        <w:t>The value of QB</w:t>
      </w:r>
      <w:r w:rsidRPr="006278BE">
        <w:rPr>
          <w:rStyle w:val="Subscript"/>
        </w:rPr>
        <w:t>t</w:t>
      </w:r>
      <w:r w:rsidRPr="006278BE">
        <w:t xml:space="preserve"> is derived in accordance with the following formula:</w:t>
      </w:r>
    </w:p>
    <w:p w14:paraId="0CB3A295" w14:textId="77777777" w:rsidR="001A2306" w:rsidRPr="006278BE" w:rsidRDefault="004A5D3F" w:rsidP="00837CE3">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6278BE" w:rsidRDefault="001A2306" w:rsidP="00837CE3">
      <w:pPr>
        <w:pStyle w:val="FormulaDefinitions"/>
      </w:pPr>
      <w:r w:rsidRPr="006278BE">
        <w:t>where:</w:t>
      </w:r>
    </w:p>
    <w:tbl>
      <w:tblPr>
        <w:tblStyle w:val="TableGridLight"/>
        <w:tblW w:w="7820" w:type="dxa"/>
        <w:tblLook w:val="04A0" w:firstRow="1" w:lastRow="0" w:firstColumn="1" w:lastColumn="0" w:noHBand="0" w:noVBand="1"/>
      </w:tblPr>
      <w:tblGrid>
        <w:gridCol w:w="994"/>
        <w:gridCol w:w="6826"/>
      </w:tblGrid>
      <w:tr w:rsidR="001A2306" w:rsidRPr="006278BE"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6278BE" w:rsidRDefault="001A2306" w:rsidP="00837CE3">
            <w:r w:rsidRPr="006278BE">
              <w:t>TB</w:t>
            </w:r>
            <w:r w:rsidRPr="006278BE">
              <w:rPr>
                <w:rStyle w:val="Subscript"/>
              </w:rPr>
              <w:t>t</w:t>
            </w:r>
          </w:p>
        </w:tc>
        <w:tc>
          <w:tcPr>
            <w:tcW w:w="6826" w:type="dxa"/>
          </w:tcPr>
          <w:p w14:paraId="257C44FE"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is derived in accordance with paragraph 4.4.9;</w:t>
            </w:r>
          </w:p>
        </w:tc>
      </w:tr>
      <w:tr w:rsidR="001A2306" w:rsidRPr="006278BE"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6278BE" w:rsidRDefault="001A2306" w:rsidP="00837CE3">
            <w:r w:rsidRPr="006278BE">
              <w:t>CMLIS</w:t>
            </w:r>
            <w:r w:rsidRPr="006278BE">
              <w:rPr>
                <w:rStyle w:val="Subscript"/>
              </w:rPr>
              <w:t>t</w:t>
            </w:r>
          </w:p>
        </w:tc>
        <w:tc>
          <w:tcPr>
            <w:tcW w:w="6826" w:type="dxa"/>
          </w:tcPr>
          <w:p w14:paraId="512285B4" w14:textId="19C80119"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performance in respect of the duration of </w:t>
            </w:r>
            <w:r w:rsidR="004B2BF3" w:rsidRPr="006278BE">
              <w:t>c</w:t>
            </w:r>
            <w:r w:rsidRPr="006278BE">
              <w:t>ustomer interruptions and is derived in accordance with the formula in paragraph 4.4.10;</w:t>
            </w:r>
          </w:p>
        </w:tc>
      </w:tr>
      <w:tr w:rsidR="001A2306" w:rsidRPr="006278BE"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6278BE" w:rsidRDefault="001A2306" w:rsidP="00837CE3">
            <w:r w:rsidRPr="006278BE">
              <w:t>IRB</w:t>
            </w:r>
            <w:r w:rsidRPr="006278BE">
              <w:rPr>
                <w:rStyle w:val="Subscript"/>
              </w:rPr>
              <w:t>t</w:t>
            </w:r>
          </w:p>
        </w:tc>
        <w:tc>
          <w:tcPr>
            <w:tcW w:w="6826" w:type="dxa"/>
          </w:tcPr>
          <w:p w14:paraId="639BBA5C" w14:textId="28DECD89"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incentive rate for the licensee for the duration of </w:t>
            </w:r>
            <w:r w:rsidR="004B2BF3" w:rsidRPr="006278BE">
              <w:t>c</w:t>
            </w:r>
            <w:r w:rsidRPr="006278BE">
              <w:t>ustomer interruptions as specified in Appendix 7; and</w:t>
            </w:r>
          </w:p>
        </w:tc>
      </w:tr>
      <w:tr w:rsidR="001A2306" w:rsidRPr="006278BE"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6278BE" w:rsidRDefault="001A2306" w:rsidP="00837CE3">
            <w:r w:rsidRPr="006278BE">
              <w:t>TIS</w:t>
            </w:r>
            <w:r w:rsidRPr="006278BE">
              <w:rPr>
                <w:rStyle w:val="Subscript"/>
              </w:rPr>
              <w:t>t</w:t>
            </w:r>
          </w:p>
        </w:tc>
        <w:tc>
          <w:tcPr>
            <w:tcW w:w="6826" w:type="dxa"/>
          </w:tcPr>
          <w:p w14:paraId="05F7CD3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Totex Incentive Strength Rate.</w:t>
            </w:r>
          </w:p>
        </w:tc>
      </w:tr>
    </w:tbl>
    <w:p w14:paraId="3E2A9C7C" w14:textId="77777777" w:rsidR="001A2306" w:rsidRPr="006278BE" w:rsidRDefault="001A2306" w:rsidP="00837CE3">
      <w:pPr>
        <w:pStyle w:val="NumberedNormal"/>
      </w:pPr>
      <w:r w:rsidRPr="006278BE">
        <w:t>The value of TB</w:t>
      </w:r>
      <w:r w:rsidRPr="006278BE">
        <w:rPr>
          <w:rStyle w:val="Subscript"/>
        </w:rPr>
        <w:t>t</w:t>
      </w:r>
      <w:r w:rsidRPr="006278BE">
        <w:t xml:space="preserve"> is derived in accordance with the following formula:</w:t>
      </w:r>
    </w:p>
    <w:p w14:paraId="03C20576" w14:textId="77777777" w:rsidR="001A2306" w:rsidRPr="006278BE" w:rsidRDefault="004A5D3F" w:rsidP="00837CE3">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6278BE" w:rsidRDefault="001A2306" w:rsidP="00837CE3">
      <w:pPr>
        <w:pStyle w:val="FormulaDefinitions"/>
      </w:pPr>
      <w:r w:rsidRPr="006278BE">
        <w:t>where:</w:t>
      </w:r>
    </w:p>
    <w:tbl>
      <w:tblPr>
        <w:tblStyle w:val="TableGridLight"/>
        <w:tblW w:w="7542" w:type="dxa"/>
        <w:tblLayout w:type="fixed"/>
        <w:tblLook w:val="04A0" w:firstRow="1" w:lastRow="0" w:firstColumn="1" w:lastColumn="0" w:noHBand="0" w:noVBand="1"/>
      </w:tblPr>
      <w:tblGrid>
        <w:gridCol w:w="994"/>
        <w:gridCol w:w="6548"/>
      </w:tblGrid>
      <w:tr w:rsidR="001A2306" w:rsidRPr="006278BE"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6278BE" w:rsidRDefault="001A2306" w:rsidP="00837CE3">
            <w:r w:rsidRPr="006278BE">
              <w:t>TBP</w:t>
            </w:r>
            <w:r w:rsidRPr="006278BE">
              <w:rPr>
                <w:rStyle w:val="Subscript"/>
              </w:rPr>
              <w:t>t</w:t>
            </w:r>
          </w:p>
        </w:tc>
        <w:tc>
          <w:tcPr>
            <w:tcW w:w="6548" w:type="dxa"/>
          </w:tcPr>
          <w:p w14:paraId="2BD0800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target for the duration of Customers interrupted per year arising from pre-arranged Incidents and is derived in accordance with the formula:</w:t>
            </w:r>
          </w:p>
          <w:p w14:paraId="78CCFB7C" w14:textId="77777777" w:rsidR="001A2306" w:rsidRPr="006278BE" w:rsidRDefault="004A5D3F" w:rsidP="00837CE3">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m:t>
                        </m:r>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m:t>
                        </m:r>
                        <m:r>
                          <m:rPr>
                            <m:sty m:val="p"/>
                          </m:rPr>
                          <w:rPr>
                            <w:rFonts w:ascii="Cambria Math" w:hAnsi="Cambria Math"/>
                          </w:rPr>
                          <m:t>-2</m:t>
                        </m:r>
                      </m:sub>
                    </m:sSub>
                  </m:num>
                  <m:den>
                    <m:r>
                      <m:rPr>
                        <m:sty m:val="p"/>
                      </m:rPr>
                      <w:rPr>
                        <w:rFonts w:ascii="Cambria Math" w:hAnsi="Cambria Math"/>
                      </w:rPr>
                      <m:t>3</m:t>
                    </m:r>
                  </m:den>
                </m:f>
                <m:r>
                  <m:rPr>
                    <m:sty m:val="p"/>
                  </m:rPr>
                  <w:rPr>
                    <w:rFonts w:ascii="Cambria Math" w:hAnsi="Cambria Math"/>
                  </w:rPr>
                  <m:t>×0.5</m:t>
                </m:r>
              </m:oMath>
            </m:oMathPara>
          </w:p>
          <w:p w14:paraId="6AD8CDEA"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p>
        </w:tc>
      </w:tr>
      <w:tr w:rsidR="001A2306" w:rsidRPr="006278BE"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6278BE" w:rsidRDefault="001A2306" w:rsidP="00837CE3">
            <w:r w:rsidRPr="006278BE">
              <w:t>where:</w:t>
            </w:r>
          </w:p>
        </w:tc>
        <w:tc>
          <w:tcPr>
            <w:tcW w:w="6548" w:type="dxa"/>
          </w:tcPr>
          <w:p w14:paraId="2FF25AE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p>
        </w:tc>
      </w:tr>
      <w:tr w:rsidR="001A2306" w:rsidRPr="006278BE"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6278BE" w:rsidRDefault="001A2306" w:rsidP="00837CE3">
            <w:r w:rsidRPr="006278BE">
              <w:t>CMLB</w:t>
            </w:r>
            <w:r w:rsidRPr="006278BE">
              <w:rPr>
                <w:rStyle w:val="Subscript"/>
              </w:rPr>
              <w:t>t</w:t>
            </w:r>
          </w:p>
        </w:tc>
        <w:tc>
          <w:tcPr>
            <w:tcW w:w="6548" w:type="dxa"/>
          </w:tcPr>
          <w:p w14:paraId="3DEFC4F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paragraph 4.4.10; and</w:t>
            </w:r>
          </w:p>
        </w:tc>
      </w:tr>
      <w:tr w:rsidR="001A2306" w:rsidRPr="006278BE"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6278BE" w:rsidRDefault="001A2306" w:rsidP="00837CE3">
            <w:r w:rsidRPr="006278BE">
              <w:t>TBU</w:t>
            </w:r>
            <w:r w:rsidRPr="006278BE">
              <w:rPr>
                <w:rStyle w:val="Subscript"/>
              </w:rPr>
              <w:t>t</w:t>
            </w:r>
          </w:p>
        </w:tc>
        <w:tc>
          <w:tcPr>
            <w:tcW w:w="6548" w:type="dxa"/>
          </w:tcPr>
          <w:p w14:paraId="42AF650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target for the duration of Customers interrupted per year arising from unplanned Incidents as specified in Appendix 6.</w:t>
            </w:r>
          </w:p>
        </w:tc>
      </w:tr>
    </w:tbl>
    <w:p w14:paraId="2EAE14A9" w14:textId="77777777" w:rsidR="001A2306" w:rsidRPr="006278BE" w:rsidRDefault="001A2306" w:rsidP="00837CE3">
      <w:pPr>
        <w:pStyle w:val="NumberedNormal"/>
      </w:pPr>
      <w:r w:rsidRPr="006278BE">
        <w:t>The value of CMLIS</w:t>
      </w:r>
      <w:r w:rsidRPr="006278BE">
        <w:rPr>
          <w:rStyle w:val="Subscript"/>
        </w:rPr>
        <w:t>t</w:t>
      </w:r>
      <w:r w:rsidRPr="006278BE">
        <w:t xml:space="preserve"> is derived in accordance with the following formula:  </w:t>
      </w:r>
    </w:p>
    <w:p w14:paraId="675B6A7D" w14:textId="6668EFCF" w:rsidR="001A2306" w:rsidRPr="006278BE" w:rsidRDefault="00CD44EE" w:rsidP="000A6BA9">
      <w:pPr>
        <w:pStyle w:val="FormulaDefinitions"/>
        <w:ind w:left="0" w:firstLine="0"/>
      </w:pPr>
      <w:bookmarkStart w:id="235"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D</m:t>
              </m:r>
              <m:r>
                <m:rPr>
                  <m:sty m:val="p"/>
                </m:rP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m:t>
                  </m:r>
                </m:sub>
              </m:sSub>
            </m:e>
          </m:d>
          <m:r>
            <m:rPr>
              <m:sty m:val="p"/>
            </m:rPr>
            <w:rPr>
              <w:rFonts w:ascii="Cambria Math" w:hAnsi="Cambria Math"/>
            </w:rPr>
            <m:t>+</m:t>
          </m:r>
          <m:d>
            <m:dPr>
              <m:ctrlPr>
                <w:rPr>
                  <w:rFonts w:ascii="Cambria Math" w:hAnsi="Cambria Math"/>
                </w:rPr>
              </m:ctrlPr>
            </m:dPr>
            <m:e>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CMLC</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m:rPr>
              <m:sty m:val="p"/>
            </m:rPr>
            <w:rPr>
              <w:rFonts w:ascii="Cambria Math" w:hAnsi="Cambria Math"/>
            </w:rPr>
            <m:t>+</m:t>
          </m:r>
          <m:d>
            <m:dPr>
              <m:ctrlPr>
                <w:rPr>
                  <w:rFonts w:ascii="Cambria Math" w:hAnsi="Cambria Math"/>
                </w:rPr>
              </m:ctrlPr>
            </m:dPr>
            <m:e>
              <m:r>
                <w:rPr>
                  <w:rFonts w:ascii="Cambria Math" w:hAnsi="Cambria Math"/>
                </w:rPr>
                <m:t>F</m:t>
              </m:r>
              <m:r>
                <m:rPr>
                  <m:sty m:val="p"/>
                </m:rPr>
                <w:rPr>
                  <w:rFonts w:ascii="Cambria Math" w:hAnsi="Cambria Math"/>
                </w:rPr>
                <m:t>×</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35"/>
    <w:p w14:paraId="3911281C" w14:textId="77777777" w:rsidR="001A2306" w:rsidRPr="006278BE" w:rsidRDefault="001A2306" w:rsidP="00837CE3">
      <w:pPr>
        <w:pStyle w:val="FormulaDefinitions"/>
      </w:pPr>
      <w:r w:rsidRPr="006278BE">
        <w:t>where:</w:t>
      </w:r>
    </w:p>
    <w:tbl>
      <w:tblPr>
        <w:tblStyle w:val="TableGridLight"/>
        <w:tblW w:w="7726" w:type="dxa"/>
        <w:tblLook w:val="04A0" w:firstRow="1" w:lastRow="0" w:firstColumn="1" w:lastColumn="0" w:noHBand="0" w:noVBand="1"/>
      </w:tblPr>
      <w:tblGrid>
        <w:gridCol w:w="1097"/>
        <w:gridCol w:w="6629"/>
      </w:tblGrid>
      <w:tr w:rsidR="001A2306" w:rsidRPr="006278BE"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6278BE" w:rsidRDefault="001A2306" w:rsidP="00837CE3">
            <w:r w:rsidRPr="006278BE">
              <w:t>D</w:t>
            </w:r>
          </w:p>
        </w:tc>
        <w:tc>
          <w:tcPr>
            <w:tcW w:w="6629" w:type="dxa"/>
          </w:tcPr>
          <w:p w14:paraId="470D1F86"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0.5;</w:t>
            </w:r>
          </w:p>
        </w:tc>
      </w:tr>
      <w:tr w:rsidR="001A2306" w:rsidRPr="006278BE"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6278BE" w:rsidRDefault="001A2306" w:rsidP="00837CE3">
            <w:r w:rsidRPr="006278BE">
              <w:t>E</w:t>
            </w:r>
          </w:p>
        </w:tc>
        <w:tc>
          <w:tcPr>
            <w:tcW w:w="6629" w:type="dxa"/>
          </w:tcPr>
          <w:p w14:paraId="6EA2493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0.10;</w:t>
            </w:r>
          </w:p>
        </w:tc>
      </w:tr>
      <w:tr w:rsidR="001A2306" w:rsidRPr="006278BE"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6278BE" w:rsidRDefault="001A2306" w:rsidP="00837CE3">
            <w:r w:rsidRPr="006278BE">
              <w:t>F</w:t>
            </w:r>
          </w:p>
        </w:tc>
        <w:tc>
          <w:tcPr>
            <w:tcW w:w="6629" w:type="dxa"/>
          </w:tcPr>
          <w:p w14:paraId="6A97A5F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0.10;</w:t>
            </w:r>
          </w:p>
        </w:tc>
      </w:tr>
      <w:tr w:rsidR="001A2306" w:rsidRPr="006278BE"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6278BE" w:rsidRDefault="001A2306" w:rsidP="00837CE3">
            <w:r w:rsidRPr="006278BE">
              <w:t>CMLA</w:t>
            </w:r>
            <w:r w:rsidRPr="006278BE">
              <w:rPr>
                <w:rStyle w:val="Subscript"/>
              </w:rPr>
              <w:t>t</w:t>
            </w:r>
          </w:p>
        </w:tc>
        <w:tc>
          <w:tcPr>
            <w:tcW w:w="6629" w:type="dxa"/>
          </w:tcPr>
          <w:p w14:paraId="0A7CC244" w14:textId="1227948F"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duration of </w:t>
            </w:r>
            <w:r w:rsidR="004B2BF3" w:rsidRPr="006278BE">
              <w:t>c</w:t>
            </w:r>
            <w:r w:rsidRPr="006278BE">
              <w:t>ustomer interruptions arising from unplanned Incidents on the licensee’s Distribution System and is derived from the relevant formula in the RIGs;</w:t>
            </w:r>
          </w:p>
        </w:tc>
      </w:tr>
      <w:tr w:rsidR="001A2306" w:rsidRPr="006278BE"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6278BE" w:rsidRDefault="001A2306" w:rsidP="00837CE3">
            <w:r w:rsidRPr="006278BE">
              <w:t>CMLB</w:t>
            </w:r>
            <w:r w:rsidRPr="006278BE">
              <w:rPr>
                <w:rStyle w:val="Subscript"/>
              </w:rPr>
              <w:t>t</w:t>
            </w:r>
          </w:p>
        </w:tc>
        <w:tc>
          <w:tcPr>
            <w:tcW w:w="6629" w:type="dxa"/>
          </w:tcPr>
          <w:p w14:paraId="399B763D" w14:textId="137AF1CB"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duration of </w:t>
            </w:r>
            <w:r w:rsidR="00E322FC" w:rsidRPr="006278BE">
              <w:t>c</w:t>
            </w:r>
            <w:r w:rsidRPr="006278BE">
              <w:t>ustomer interruptions arising from pre-arranged Incidents on the licensee’s Distribution System and is derived from the relevant formula in the RIGs;</w:t>
            </w:r>
          </w:p>
        </w:tc>
      </w:tr>
      <w:tr w:rsidR="001A2306" w:rsidRPr="006278BE"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6278BE" w:rsidRDefault="001A2306" w:rsidP="00837CE3">
            <w:r w:rsidRPr="006278BE">
              <w:t>CMLC</w:t>
            </w:r>
            <w:r w:rsidRPr="006278BE">
              <w:rPr>
                <w:rStyle w:val="Subscript"/>
              </w:rPr>
              <w:t>t</w:t>
            </w:r>
          </w:p>
        </w:tc>
        <w:tc>
          <w:tcPr>
            <w:tcW w:w="6629" w:type="dxa"/>
          </w:tcPr>
          <w:p w14:paraId="722F1365" w14:textId="48A46DD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duration of </w:t>
            </w:r>
            <w:r w:rsidR="00E322FC" w:rsidRPr="006278BE">
              <w:t>c</w:t>
            </w:r>
            <w:r w:rsidRPr="006278BE">
              <w:t xml:space="preserve">ustomer interruptions arising from Incidents on the </w:t>
            </w:r>
            <w:r w:rsidR="00BD3B1D">
              <w:t xml:space="preserve">National Electricity Transmission System </w:t>
            </w:r>
            <w:r w:rsidRPr="006278BE">
              <w:t>and is derived from the relevant formula in the RIGs;</w:t>
            </w:r>
          </w:p>
        </w:tc>
      </w:tr>
      <w:tr w:rsidR="001A2306" w:rsidRPr="006278BE"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6278BE" w:rsidRDefault="001A2306" w:rsidP="00837CE3">
            <w:r w:rsidRPr="006278BE">
              <w:t>CMLD</w:t>
            </w:r>
            <w:r w:rsidRPr="006278BE">
              <w:rPr>
                <w:rStyle w:val="Subscript"/>
              </w:rPr>
              <w:t>t</w:t>
            </w:r>
          </w:p>
        </w:tc>
        <w:tc>
          <w:tcPr>
            <w:tcW w:w="6629" w:type="dxa"/>
          </w:tcPr>
          <w:p w14:paraId="370A8A05" w14:textId="3D69686A"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duration of </w:t>
            </w:r>
            <w:r w:rsidR="00E322FC" w:rsidRPr="006278BE">
              <w:t>c</w:t>
            </w:r>
            <w:r w:rsidRPr="006278BE">
              <w:t>ustomer interruptions arising from Incidents on the systems of Distributed Generators connected to the licensee’s Distribution System and is derived from the relevant formula in the RIGs; and</w:t>
            </w:r>
          </w:p>
        </w:tc>
      </w:tr>
      <w:tr w:rsidR="001A2306" w:rsidRPr="006278BE"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6278BE" w:rsidRDefault="001A2306" w:rsidP="00837CE3">
            <w:r w:rsidRPr="006278BE">
              <w:t>CMLE</w:t>
            </w:r>
            <w:r w:rsidRPr="006278BE">
              <w:rPr>
                <w:rStyle w:val="Subscript"/>
              </w:rPr>
              <w:t>t</w:t>
            </w:r>
          </w:p>
        </w:tc>
        <w:tc>
          <w:tcPr>
            <w:tcW w:w="6629" w:type="dxa"/>
          </w:tcPr>
          <w:p w14:paraId="46A8E4CF" w14:textId="0FD7905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duration of </w:t>
            </w:r>
            <w:r w:rsidR="00E322FC" w:rsidRPr="006278BE">
              <w:t>c</w:t>
            </w:r>
            <w:r w:rsidRPr="006278BE">
              <w:t>ustomer interruptions arising from Incidents on any other connected systems and is derived from the relevant formula in the RIGs.</w:t>
            </w:r>
          </w:p>
        </w:tc>
      </w:tr>
    </w:tbl>
    <w:p w14:paraId="457467E1" w14:textId="77777777" w:rsidR="001A2306" w:rsidRPr="006278BE" w:rsidRDefault="001A2306" w:rsidP="001A2306">
      <w:pPr>
        <w:pStyle w:val="Heading3"/>
      </w:pPr>
      <w:r w:rsidRPr="006278BE">
        <w:t>Formula for calculating the severe weather supply Restoration term (QC</w:t>
      </w:r>
      <w:r w:rsidRPr="006278BE">
        <w:rPr>
          <w:rStyle w:val="Subscript"/>
        </w:rPr>
        <w:t>t</w:t>
      </w:r>
      <w:r w:rsidRPr="006278BE">
        <w:t>)</w:t>
      </w:r>
    </w:p>
    <w:p w14:paraId="1DC209D8" w14:textId="77777777" w:rsidR="001A2306" w:rsidRPr="006278BE" w:rsidRDefault="001A2306" w:rsidP="00837CE3">
      <w:pPr>
        <w:pStyle w:val="NumberedNormal"/>
      </w:pPr>
      <w:r w:rsidRPr="006278BE">
        <w:t>The value of QC</w:t>
      </w:r>
      <w:r w:rsidRPr="006278BE">
        <w:rPr>
          <w:rStyle w:val="Subscript"/>
        </w:rPr>
        <w:t>t</w:t>
      </w:r>
      <w:r w:rsidRPr="006278BE">
        <w:t xml:space="preserve"> is derived in accordance with the following formula:</w:t>
      </w:r>
    </w:p>
    <w:p w14:paraId="3800548C" w14:textId="77777777" w:rsidR="001A2306" w:rsidRPr="006278BE" w:rsidRDefault="004A5D3F" w:rsidP="00837CE3">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m:rPr>
                      <m:sty m:val="p"/>
                    </m:rPr>
                    <w:rPr>
                      <w:rFonts w:ascii="Cambria Math" w:hAnsi="Cambria Math"/>
                    </w:rPr>
                    <m:t>×</m:t>
                  </m:r>
                  <m:r>
                    <w:rPr>
                      <w:rFonts w:ascii="Cambria Math" w:hAnsi="Cambria Math"/>
                    </w:rPr>
                    <m:t>FPPR</m:t>
                  </m:r>
                  <m:r>
                    <m:rPr>
                      <m:sty m:val="p"/>
                    </m:rPr>
                    <w:rPr>
                      <w:rFonts w:ascii="Cambria Math" w:hAnsi="Cambria Math"/>
                    </w:rPr>
                    <m:t>,0</m:t>
                  </m:r>
                </m:e>
              </m:d>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m:rPr>
                          <m:sty m:val="p"/>
                        </m:rPr>
                        <w:rPr>
                          <w:rFonts w:ascii="Cambria Math" w:hAnsi="Cambria Math"/>
                        </w:rPr>
                        <m:t>,0</m:t>
                      </m:r>
                    </m:e>
                  </m:d>
                </m:e>
              </m:func>
            </m:e>
          </m:func>
        </m:oMath>
      </m:oMathPara>
    </w:p>
    <w:p w14:paraId="7FB857B9" w14:textId="77777777" w:rsidR="001A2306" w:rsidRPr="006278BE" w:rsidRDefault="001A2306" w:rsidP="00837CE3">
      <w:pPr>
        <w:pStyle w:val="FormulaDefinitions"/>
      </w:pPr>
      <w:r w:rsidRPr="006278BE">
        <w:t>where:</w:t>
      </w:r>
    </w:p>
    <w:tbl>
      <w:tblPr>
        <w:tblStyle w:val="TableGridLight"/>
        <w:tblW w:w="7868" w:type="dxa"/>
        <w:tblLook w:val="04A0" w:firstRow="1" w:lastRow="0" w:firstColumn="1" w:lastColumn="0" w:noHBand="0" w:noVBand="1"/>
      </w:tblPr>
      <w:tblGrid>
        <w:gridCol w:w="1021"/>
        <w:gridCol w:w="6847"/>
      </w:tblGrid>
      <w:tr w:rsidR="001A2306" w:rsidRPr="006278BE"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6278BE" w:rsidRDefault="001A2306" w:rsidP="00837CE3">
            <w:r w:rsidRPr="006278BE">
              <w:t>SWPM</w:t>
            </w:r>
            <w:r w:rsidRPr="006278BE">
              <w:rPr>
                <w:rStyle w:val="Subscript"/>
              </w:rPr>
              <w:t>t</w:t>
            </w:r>
          </w:p>
          <w:p w14:paraId="4A07F7EA" w14:textId="77777777" w:rsidR="001A2306" w:rsidRPr="006278BE" w:rsidRDefault="001A2306" w:rsidP="00837CE3"/>
        </w:tc>
        <w:tc>
          <w:tcPr>
            <w:tcW w:w="6847" w:type="dxa"/>
          </w:tcPr>
          <w:p w14:paraId="2EBE9C55"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is the total amount of severe weather payments that the licensee:</w:t>
            </w:r>
          </w:p>
          <w:p w14:paraId="618037ED" w14:textId="4A2A5A42"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(a)  has made to Customers for failures to meet the standard of performance for </w:t>
            </w:r>
            <w:r w:rsidR="00A54904" w:rsidRPr="006278BE">
              <w:t>r</w:t>
            </w:r>
            <w:r w:rsidRPr="006278BE">
              <w:t xml:space="preserve">estoration under severe weather conditions imposed on the licensee under Regulation 7 of the </w:t>
            </w:r>
            <w:r w:rsidR="00171A3D" w:rsidRPr="006278BE">
              <w:t>Reliability Regulations</w:t>
            </w:r>
            <w:r w:rsidRPr="006278BE">
              <w:t>; or</w:t>
            </w:r>
          </w:p>
          <w:p w14:paraId="0EEE7124" w14:textId="1CCD8BFC" w:rsidR="001A2306" w:rsidRPr="006278BE" w:rsidRDefault="00066CBF" w:rsidP="00837CE3">
            <w:pPr>
              <w:cnfStyle w:val="100000000000" w:firstRow="1" w:lastRow="0" w:firstColumn="0" w:lastColumn="0" w:oddVBand="0" w:evenVBand="0" w:oddHBand="0" w:evenHBand="0" w:firstRowFirstColumn="0" w:firstRowLastColumn="0" w:lastRowFirstColumn="0" w:lastRowLastColumn="0"/>
            </w:pPr>
            <w:r w:rsidRPr="006278BE">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6278BE"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6278BE" w:rsidRDefault="001A2306" w:rsidP="00837CE3">
            <w:r w:rsidRPr="006278BE">
              <w:t>SWPD</w:t>
            </w:r>
            <w:r w:rsidRPr="006278BE">
              <w:rPr>
                <w:rStyle w:val="Subscript"/>
              </w:rPr>
              <w:t>t</w:t>
            </w:r>
          </w:p>
        </w:tc>
        <w:tc>
          <w:tcPr>
            <w:tcW w:w="6847" w:type="dxa"/>
          </w:tcPr>
          <w:p w14:paraId="0D69A9C9" w14:textId="0C6A11B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total amount of the payments that either have been paid to Customers or, where not paid, that Customers would have been entitled to claim for the licensee’s failure to meet the standard of performance for supply </w:t>
            </w:r>
            <w:r w:rsidR="004605E3" w:rsidRPr="006278BE">
              <w:t>r</w:t>
            </w:r>
            <w:r w:rsidRPr="006278BE">
              <w:t xml:space="preserve">estoration under severe weather conditions imposed on the licensee under Regulation 7 of the </w:t>
            </w:r>
            <w:r w:rsidR="00116C81" w:rsidRPr="006278BE">
              <w:t xml:space="preserve">Reliability Regulations </w:t>
            </w:r>
            <w:r w:rsidRPr="006278BE">
              <w:t>5;</w:t>
            </w:r>
          </w:p>
        </w:tc>
      </w:tr>
      <w:tr w:rsidR="001A2306" w:rsidRPr="006278BE"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6278BE" w:rsidRDefault="001A2306" w:rsidP="00837CE3">
            <w:r w:rsidRPr="006278BE">
              <w:t>FPPR</w:t>
            </w:r>
          </w:p>
        </w:tc>
        <w:tc>
          <w:tcPr>
            <w:tcW w:w="6847" w:type="dxa"/>
          </w:tcPr>
          <w:p w14:paraId="093B2994" w14:textId="5C366216"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additional penalty applied on top of any unpaid payments for the Regulation 7 of the </w:t>
            </w:r>
            <w:r w:rsidR="00116C81" w:rsidRPr="006278BE">
              <w:t xml:space="preserve">Reliability Regulations </w:t>
            </w:r>
            <w:r w:rsidRPr="006278BE">
              <w:t xml:space="preserve"> and has the value of 1.2; and</w:t>
            </w:r>
          </w:p>
        </w:tc>
      </w:tr>
      <w:tr w:rsidR="001A2306" w:rsidRPr="006278BE"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6278BE" w:rsidRDefault="001A2306" w:rsidP="00837CE3">
            <w:r w:rsidRPr="006278BE">
              <w:t>RLF</w:t>
            </w:r>
            <w:r w:rsidRPr="006278BE">
              <w:rPr>
                <w:rStyle w:val="Subscript"/>
              </w:rPr>
              <w:t>t</w:t>
            </w:r>
          </w:p>
        </w:tc>
        <w:tc>
          <w:tcPr>
            <w:tcW w:w="6847" w:type="dxa"/>
          </w:tcPr>
          <w:p w14:paraId="31F13F6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amount of revenue exposed to the severe weather arrangements and has the value specified for the licensee in Appendix 8.</w:t>
            </w:r>
          </w:p>
        </w:tc>
      </w:tr>
    </w:tbl>
    <w:p w14:paraId="1566D785" w14:textId="77777777" w:rsidR="001A2306" w:rsidRPr="006278BE" w:rsidRDefault="001A2306" w:rsidP="001A2306">
      <w:pPr>
        <w:pStyle w:val="Heading3"/>
      </w:pPr>
      <w:r w:rsidRPr="006278BE">
        <w:t>Formula for calculating the normal weather supply Restoration term (QD</w:t>
      </w:r>
      <w:r w:rsidRPr="006278BE">
        <w:rPr>
          <w:rStyle w:val="Subscript"/>
        </w:rPr>
        <w:t>t</w:t>
      </w:r>
      <w:r w:rsidRPr="006278BE">
        <w:t>)</w:t>
      </w:r>
    </w:p>
    <w:p w14:paraId="2566BF1E" w14:textId="77777777" w:rsidR="001A2306" w:rsidRPr="006278BE" w:rsidRDefault="001A2306" w:rsidP="00837CE3">
      <w:pPr>
        <w:pStyle w:val="NumberedNormal"/>
      </w:pPr>
      <w:r w:rsidRPr="006278BE">
        <w:t>The value of QD</w:t>
      </w:r>
      <w:r w:rsidRPr="006278BE">
        <w:rPr>
          <w:rStyle w:val="Subscript"/>
        </w:rPr>
        <w:t>t</w:t>
      </w:r>
      <w:r w:rsidRPr="006278BE">
        <w:t xml:space="preserve"> is derived in accordance with the following formula:</w:t>
      </w:r>
    </w:p>
    <w:p w14:paraId="71BEA568" w14:textId="77777777" w:rsidR="001A2306" w:rsidRPr="006278BE" w:rsidRDefault="004A5D3F" w:rsidP="00837CE3">
      <m:oMathPara>
        <m:oMath>
          <m:sSub>
            <m:sSubPr>
              <m:ctrlPr>
                <w:rPr>
                  <w:rFonts w:ascii="Cambria Math" w:hAnsi="Cambria Math"/>
                </w:rPr>
              </m:ctrlPr>
            </m:sSubPr>
            <m:e>
              <m:r>
                <w:rPr>
                  <w:rFonts w:ascii="Cambria Math" w:hAnsi="Cambria Math"/>
                </w:rPr>
                <m:t>QD</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m:rPr>
                      <m:sty m:val="p"/>
                    </m:rPr>
                    <w:rPr>
                      <w:rFonts w:ascii="Cambria Math" w:hAnsi="Cambria Math"/>
                    </w:rPr>
                    <m:t>×</m:t>
                  </m:r>
                  <m:r>
                    <w:rPr>
                      <w:rFonts w:ascii="Cambria Math" w:hAnsi="Cambria Math"/>
                    </w:rPr>
                    <m:t>FPPR</m:t>
                  </m:r>
                  <m:r>
                    <m:rPr>
                      <m:sty m:val="p"/>
                    </m:rPr>
                    <w:rPr>
                      <w:rFonts w:ascii="Cambria Math" w:hAnsi="Cambria Math"/>
                    </w:rPr>
                    <m:t>,0</m:t>
                  </m:r>
                </m:e>
              </m:d>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m:rPr>
                          <m:sty m:val="p"/>
                        </m:rPr>
                        <w:rPr>
                          <w:rFonts w:ascii="Cambria Math" w:hAnsi="Cambria Math"/>
                        </w:rPr>
                        <m:t>,0</m:t>
                      </m:r>
                    </m:e>
                  </m:d>
                </m:e>
              </m:func>
            </m:e>
          </m:func>
          <m:r>
            <m:rPr>
              <m:sty m:val="p"/>
            </m:rP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m:oMathPara>
    </w:p>
    <w:p w14:paraId="39DC79DF" w14:textId="77777777" w:rsidR="001A2306" w:rsidRPr="006278BE" w:rsidRDefault="001A2306" w:rsidP="00837CE3">
      <w:pPr>
        <w:pStyle w:val="FormulaDefinitions"/>
      </w:pPr>
      <w:r w:rsidRPr="006278BE">
        <w:t>where:</w:t>
      </w:r>
    </w:p>
    <w:tbl>
      <w:tblPr>
        <w:tblStyle w:val="TableGridLight"/>
        <w:tblW w:w="7726" w:type="dxa"/>
        <w:tblLook w:val="04A0" w:firstRow="1" w:lastRow="0" w:firstColumn="1" w:lastColumn="0" w:noHBand="0" w:noVBand="1"/>
      </w:tblPr>
      <w:tblGrid>
        <w:gridCol w:w="1097"/>
        <w:gridCol w:w="6629"/>
      </w:tblGrid>
      <w:tr w:rsidR="001A2306" w:rsidRPr="006278BE"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6278BE" w:rsidRDefault="001A2306" w:rsidP="00837CE3">
            <w:r w:rsidRPr="006278BE">
              <w:t>NCPM</w:t>
            </w:r>
            <w:r w:rsidRPr="006278BE">
              <w:rPr>
                <w:rStyle w:val="Subscript"/>
              </w:rPr>
              <w:t>t</w:t>
            </w:r>
          </w:p>
        </w:tc>
        <w:tc>
          <w:tcPr>
            <w:tcW w:w="6629" w:type="dxa"/>
          </w:tcPr>
          <w:p w14:paraId="538431DE" w14:textId="1B5B7D91"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is the total amount of payments that the licensee has made to Customers for failures to meet the standards of performance for supply </w:t>
            </w:r>
            <w:r w:rsidR="00F21498" w:rsidRPr="006278BE">
              <w:t>r</w:t>
            </w:r>
            <w:r w:rsidRPr="006278BE">
              <w:t xml:space="preserve">estoration imposed on the licensee under Regulations 5, 6, and 8 of the </w:t>
            </w:r>
            <w:r w:rsidR="001C42D5" w:rsidRPr="006278BE">
              <w:t xml:space="preserve">Reliability Regulations </w:t>
            </w:r>
            <w:r w:rsidRPr="006278BE">
              <w:t xml:space="preserve"> or that has been made to Customers in the form of ex gratia payments in respect of such failure; </w:t>
            </w:r>
          </w:p>
        </w:tc>
      </w:tr>
      <w:tr w:rsidR="001A2306" w:rsidRPr="006278BE"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6278BE" w:rsidRDefault="001A2306" w:rsidP="00837CE3">
            <w:r w:rsidRPr="006278BE">
              <w:t>NCPD</w:t>
            </w:r>
            <w:r w:rsidRPr="006278BE">
              <w:rPr>
                <w:rStyle w:val="Subscript"/>
              </w:rPr>
              <w:t>t</w:t>
            </w:r>
          </w:p>
        </w:tc>
        <w:tc>
          <w:tcPr>
            <w:tcW w:w="6629" w:type="dxa"/>
          </w:tcPr>
          <w:p w14:paraId="1F063FAD" w14:textId="6050DEF0"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total amount of the payments that either have been paid to Customers or, where not paid, that Customers would have been entitled to claim for the licensee’s failures to meet the standards of performance for supply </w:t>
            </w:r>
            <w:r w:rsidR="004D1148" w:rsidRPr="006278BE">
              <w:t>r</w:t>
            </w:r>
            <w:r w:rsidRPr="006278BE">
              <w:t xml:space="preserve">estoration imposed on the licensee under Regulations 5, 6, and 8 of the </w:t>
            </w:r>
            <w:r w:rsidR="00946E36" w:rsidRPr="006278BE">
              <w:t>Reliability Regulations</w:t>
            </w:r>
            <w:r w:rsidRPr="006278BE">
              <w:t>;</w:t>
            </w:r>
          </w:p>
        </w:tc>
      </w:tr>
      <w:tr w:rsidR="001A2306" w:rsidRPr="006278BE"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6278BE" w:rsidRDefault="001A2306" w:rsidP="00837CE3">
            <w:r w:rsidRPr="006278BE">
              <w:t>FPPR</w:t>
            </w:r>
          </w:p>
        </w:tc>
        <w:tc>
          <w:tcPr>
            <w:tcW w:w="6629" w:type="dxa"/>
          </w:tcPr>
          <w:p w14:paraId="2DBB324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the additional penalty applied on top of any unpaid payments for the relevant Regulation and has the value of 1.2; </w:t>
            </w:r>
          </w:p>
        </w:tc>
      </w:tr>
      <w:tr w:rsidR="001A2306" w:rsidRPr="006278BE"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6278BE" w:rsidRDefault="001A2306" w:rsidP="00837CE3">
            <w:r w:rsidRPr="006278BE">
              <w:t>OOEE</w:t>
            </w:r>
            <w:r w:rsidRPr="006278BE">
              <w:rPr>
                <w:rStyle w:val="Subscript"/>
              </w:rPr>
              <w:t>t</w:t>
            </w:r>
          </w:p>
        </w:tc>
        <w:tc>
          <w:tcPr>
            <w:tcW w:w="6629" w:type="dxa"/>
          </w:tcPr>
          <w:p w14:paraId="39B0F341" w14:textId="32211313"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payments made under Regulations 5, 6 or 8 of the </w:t>
            </w:r>
            <w:r w:rsidR="00946E36" w:rsidRPr="006278BE">
              <w:t xml:space="preserve">Reliability Regulations </w:t>
            </w:r>
            <w:r w:rsidRPr="006278BE">
              <w:t xml:space="preserve"> by the licensee to Customers in respect of one or more Other Exceptional Event, and in respect of which the requirements set out in paragraph 4.4.17 have been met; and </w:t>
            </w:r>
          </w:p>
        </w:tc>
      </w:tr>
      <w:tr w:rsidR="001A2306" w:rsidRPr="006278BE"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6278BE" w:rsidRDefault="001A2306" w:rsidP="00837CE3">
            <w:r w:rsidRPr="006278BE">
              <w:t>RLG</w:t>
            </w:r>
            <w:r w:rsidRPr="006278BE">
              <w:rPr>
                <w:rStyle w:val="Subscript"/>
              </w:rPr>
              <w:t>t</w:t>
            </w:r>
          </w:p>
        </w:tc>
        <w:tc>
          <w:tcPr>
            <w:tcW w:w="6629" w:type="dxa"/>
          </w:tcPr>
          <w:p w14:paraId="39AA34C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amount of revenue exposed to the normal weather arrangements and has the value as specified for the licensee in Appendix 9.</w:t>
            </w:r>
          </w:p>
        </w:tc>
      </w:tr>
    </w:tbl>
    <w:p w14:paraId="154D5959" w14:textId="39E58C8E" w:rsidR="001A2306" w:rsidRPr="006278BE" w:rsidRDefault="001A2306" w:rsidP="001A2306">
      <w:pPr>
        <w:pStyle w:val="Heading3"/>
      </w:pPr>
      <w:r w:rsidRPr="006278BE">
        <w:t>Adjustments for Severe Weather Event</w:t>
      </w:r>
      <w:r w:rsidR="00354DA2" w:rsidRPr="006278BE">
        <w:t>s</w:t>
      </w:r>
    </w:p>
    <w:p w14:paraId="536962C7" w14:textId="77777777" w:rsidR="001A2306" w:rsidRPr="006278BE" w:rsidRDefault="001A2306" w:rsidP="00837CE3">
      <w:pPr>
        <w:pStyle w:val="NumberedNormal"/>
      </w:pPr>
      <w:r w:rsidRPr="006278BE">
        <w:t>Where the licensee considers that its performance in respect of any matter used for calculating CIIS</w:t>
      </w:r>
      <w:r w:rsidRPr="006278BE">
        <w:rPr>
          <w:rStyle w:val="Subscript"/>
        </w:rPr>
        <w:t>t</w:t>
      </w:r>
      <w:r w:rsidRPr="006278BE">
        <w:t xml:space="preserve"> or CMLIS</w:t>
      </w:r>
      <w:r w:rsidRPr="006278BE">
        <w:rPr>
          <w:rStyle w:val="Subscript"/>
        </w:rPr>
        <w:t>t</w:t>
      </w:r>
      <w:r w:rsidRPr="006278BE">
        <w:t xml:space="preserve"> (as provided for respectively under Parts C and D of this condition) has been affected by a Severe Weather Event, it may apply to the Authority for a direction adjusting the value of CIIS</w:t>
      </w:r>
      <w:r w:rsidRPr="006278BE">
        <w:rPr>
          <w:rStyle w:val="Subscript"/>
        </w:rPr>
        <w:t>t</w:t>
      </w:r>
      <w:r w:rsidRPr="006278BE">
        <w:t xml:space="preserve"> or CMLIS</w:t>
      </w:r>
      <w:r w:rsidRPr="006278BE">
        <w:rPr>
          <w:rStyle w:val="Subscript"/>
        </w:rPr>
        <w:t>t</w:t>
      </w:r>
      <w:r w:rsidRPr="006278BE">
        <w:t>.</w:t>
      </w:r>
    </w:p>
    <w:p w14:paraId="0CFF5605" w14:textId="77777777" w:rsidR="001A2306" w:rsidRPr="006278BE" w:rsidRDefault="001A2306" w:rsidP="00837CE3">
      <w:pPr>
        <w:pStyle w:val="NumberedNormal"/>
      </w:pPr>
      <w:r w:rsidRPr="006278BE">
        <w:t>When making an application under this Part, the licensee must:</w:t>
      </w:r>
    </w:p>
    <w:p w14:paraId="3A93BC9B" w14:textId="77777777" w:rsidR="001A2306" w:rsidRPr="006278BE" w:rsidRDefault="001A2306" w:rsidP="00837CE3">
      <w:pPr>
        <w:pStyle w:val="ListNormal"/>
      </w:pPr>
      <w:r w:rsidRPr="006278BE">
        <w:t xml:space="preserve">notify the Authority of the Severe Weather Event in Writing, within whichever is the earlier of the following periods: </w:t>
      </w:r>
    </w:p>
    <w:p w14:paraId="50B76864" w14:textId="77777777" w:rsidR="001A2306" w:rsidRPr="006278BE" w:rsidRDefault="001A2306" w:rsidP="00837CE3">
      <w:pPr>
        <w:pStyle w:val="SublistNormal"/>
      </w:pPr>
      <w:r w:rsidRPr="006278BE">
        <w:t xml:space="preserve">14 days of the date on which the licensee considers that the effect of the Severe Weather Event has ceased; or  </w:t>
      </w:r>
    </w:p>
    <w:p w14:paraId="272C9541" w14:textId="77777777" w:rsidR="001A2306" w:rsidRPr="006278BE" w:rsidRDefault="001A2306" w:rsidP="00837CE3">
      <w:pPr>
        <w:pStyle w:val="SublistNormal"/>
      </w:pPr>
      <w:r w:rsidRPr="006278BE">
        <w:t xml:space="preserve">14 days of the end of the relevant Regulatory Year; </w:t>
      </w:r>
    </w:p>
    <w:p w14:paraId="746698AE" w14:textId="77777777" w:rsidR="001A2306" w:rsidRPr="006278BE" w:rsidRDefault="001A2306" w:rsidP="00837CE3">
      <w:pPr>
        <w:pStyle w:val="ListNormal"/>
      </w:pPr>
      <w:r w:rsidRPr="006278BE">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6278BE" w:rsidRDefault="001A2306" w:rsidP="00837CE3">
      <w:pPr>
        <w:pStyle w:val="ListNormal"/>
      </w:pPr>
      <w:r w:rsidRPr="006278BE">
        <w:t>provide such further information, if any, as the Authority may reasonably require.</w:t>
      </w:r>
    </w:p>
    <w:p w14:paraId="4E95A276" w14:textId="77777777" w:rsidR="001A2306" w:rsidRPr="006278BE" w:rsidRDefault="001A2306" w:rsidP="00837CE3">
      <w:pPr>
        <w:pStyle w:val="NumberedNormal"/>
      </w:pPr>
      <w:r w:rsidRPr="006278BE">
        <w:t>The Authority may only make a direction under this Part where:</w:t>
      </w:r>
      <w:r w:rsidRPr="006278BE" w:rsidDel="000F2483">
        <w:t xml:space="preserve"> </w:t>
      </w:r>
    </w:p>
    <w:p w14:paraId="5D865FA2" w14:textId="77777777" w:rsidR="001A2306" w:rsidRPr="006278BE" w:rsidRDefault="001A2306" w:rsidP="00837CE3">
      <w:pPr>
        <w:pStyle w:val="ListNormal"/>
      </w:pPr>
      <w:r w:rsidRPr="006278BE">
        <w:t xml:space="preserve">it relates to a Severe Weather Event; </w:t>
      </w:r>
    </w:p>
    <w:p w14:paraId="070FB0BB" w14:textId="77777777" w:rsidR="001A2306" w:rsidRPr="006278BE" w:rsidRDefault="001A2306" w:rsidP="00837CE3">
      <w:pPr>
        <w:pStyle w:val="ListNormal"/>
      </w:pPr>
      <w:r w:rsidRPr="006278BE">
        <w:t>the licensee has complied with the requirements in paragraph 4.4.14;</w:t>
      </w:r>
    </w:p>
    <w:p w14:paraId="7FFBB877" w14:textId="77777777" w:rsidR="001A2306" w:rsidRPr="006278BE" w:rsidRDefault="001A2306" w:rsidP="00837CE3">
      <w:pPr>
        <w:pStyle w:val="ListNormal"/>
      </w:pPr>
      <w:r w:rsidRPr="006278BE">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6278BE" w:rsidRDefault="001A2306" w:rsidP="00837CE3">
      <w:pPr>
        <w:pStyle w:val="ListNormal"/>
      </w:pPr>
      <w:r w:rsidRPr="006278BE">
        <w:t>the adjustment reflects the impact of the Severe Weather Event, in accordance with the report of the Appropriate Auditor under paragraph 4.4</w:t>
      </w:r>
      <w:r w:rsidRPr="006278BE" w:rsidDel="00FD662A">
        <w:t>.</w:t>
      </w:r>
      <w:r w:rsidRPr="006278BE">
        <w:t>15(c), or as determined by the Authority, based on the information submitted by the licensee.</w:t>
      </w:r>
    </w:p>
    <w:p w14:paraId="261F396A" w14:textId="77777777" w:rsidR="001A2306" w:rsidRPr="006278BE" w:rsidRDefault="001A2306" w:rsidP="001A2306">
      <w:pPr>
        <w:pStyle w:val="Heading3"/>
      </w:pPr>
      <w:r w:rsidRPr="006278BE">
        <w:t>Adjustments for Other Exceptional Events</w:t>
      </w:r>
    </w:p>
    <w:p w14:paraId="16EA6B5B" w14:textId="77777777" w:rsidR="001A2306" w:rsidRPr="006278BE" w:rsidRDefault="001A2306" w:rsidP="00837CE3">
      <w:pPr>
        <w:pStyle w:val="NumberedNormal"/>
      </w:pPr>
      <w:r w:rsidRPr="006278BE">
        <w:t>Where the licensee considers that its performance in respect of any matter used for calculating CIIS</w:t>
      </w:r>
      <w:r w:rsidRPr="006278BE">
        <w:rPr>
          <w:rStyle w:val="Subscript"/>
        </w:rPr>
        <w:t>t</w:t>
      </w:r>
      <w:r w:rsidRPr="006278BE">
        <w:t xml:space="preserve"> or CMLIS</w:t>
      </w:r>
      <w:r w:rsidRPr="006278BE">
        <w:rPr>
          <w:rStyle w:val="Subscript"/>
        </w:rPr>
        <w:t>t</w:t>
      </w:r>
      <w:r w:rsidRPr="006278BE">
        <w:t xml:space="preserve"> (as provided for respectively under Parts C and D of this condition) has been affected by an Other Exceptional Event, it may apply to the Authority for a direction under this Part.</w:t>
      </w:r>
    </w:p>
    <w:p w14:paraId="3A253F5A" w14:textId="77777777" w:rsidR="001A2306" w:rsidRPr="006278BE" w:rsidRDefault="001A2306" w:rsidP="00837CE3">
      <w:pPr>
        <w:pStyle w:val="NumberedNormal"/>
      </w:pPr>
      <w:r w:rsidRPr="006278BE">
        <w:t>A direction under this Part may:</w:t>
      </w:r>
    </w:p>
    <w:p w14:paraId="41FC2980" w14:textId="77777777" w:rsidR="001A2306" w:rsidRPr="006278BE" w:rsidRDefault="001A2306" w:rsidP="00837CE3">
      <w:pPr>
        <w:pStyle w:val="ListNormal"/>
      </w:pPr>
      <w:r w:rsidRPr="006278BE">
        <w:t>specify a value for the OOEE term; and</w:t>
      </w:r>
    </w:p>
    <w:p w14:paraId="01D0EA1F" w14:textId="77777777" w:rsidR="001A2306" w:rsidRPr="006278BE" w:rsidRDefault="001A2306" w:rsidP="00837CE3">
      <w:pPr>
        <w:pStyle w:val="ListNormal"/>
      </w:pPr>
      <w:r w:rsidRPr="006278BE">
        <w:t>direct the licensee to exclude from the calculation of CIIS</w:t>
      </w:r>
      <w:r w:rsidRPr="006278BE">
        <w:rPr>
          <w:rStyle w:val="Subscript"/>
        </w:rPr>
        <w:t>t</w:t>
      </w:r>
      <w:r w:rsidRPr="006278BE">
        <w:t xml:space="preserve"> and CMLIS</w:t>
      </w:r>
      <w:r w:rsidRPr="006278BE">
        <w:rPr>
          <w:rStyle w:val="Subscript"/>
        </w:rPr>
        <w:t>t</w:t>
      </w:r>
      <w:r w:rsidRPr="006278BE">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6278BE" w:rsidRDefault="001A2306" w:rsidP="00837CE3">
      <w:pPr>
        <w:pStyle w:val="NumberedNormal"/>
      </w:pPr>
      <w:r w:rsidRPr="006278BE">
        <w:t>When making an application under this Part, the licensee must:</w:t>
      </w:r>
    </w:p>
    <w:p w14:paraId="432D57E3" w14:textId="77777777" w:rsidR="001A2306" w:rsidRPr="006278BE" w:rsidRDefault="001A2306" w:rsidP="00837CE3">
      <w:pPr>
        <w:pStyle w:val="ListNormal"/>
      </w:pPr>
      <w:r w:rsidRPr="006278BE">
        <w:t>notify the Authority of the Other Exceptional Event in Writing, within whichever is the earlier of the following periods:</w:t>
      </w:r>
    </w:p>
    <w:p w14:paraId="3D917495" w14:textId="77777777" w:rsidR="001A2306" w:rsidRPr="006278BE" w:rsidRDefault="001A2306" w:rsidP="00837CE3">
      <w:pPr>
        <w:pStyle w:val="SublistNormal"/>
      </w:pPr>
      <w:r w:rsidRPr="006278BE">
        <w:t xml:space="preserve">14 days of the date on which the licensee considers that the effect of the Other Exceptional Event has ceased; or </w:t>
      </w:r>
    </w:p>
    <w:p w14:paraId="10325F29" w14:textId="77777777" w:rsidR="001A2306" w:rsidRPr="006278BE" w:rsidRDefault="001A2306" w:rsidP="00837CE3">
      <w:pPr>
        <w:pStyle w:val="SublistNormal"/>
      </w:pPr>
      <w:r w:rsidRPr="006278BE">
        <w:t xml:space="preserve">14 days of the end of the relevant Regulatory Year; </w:t>
      </w:r>
    </w:p>
    <w:p w14:paraId="77795200" w14:textId="77777777" w:rsidR="001A2306" w:rsidRPr="006278BE" w:rsidRDefault="001A2306" w:rsidP="00837CE3">
      <w:pPr>
        <w:pStyle w:val="ListNormal"/>
      </w:pPr>
      <w:r w:rsidRPr="006278BE">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6278BE" w:rsidRDefault="001A2306" w:rsidP="00837CE3">
      <w:pPr>
        <w:pStyle w:val="ListNormal"/>
      </w:pPr>
      <w:r w:rsidRPr="006278BE">
        <w:t>provide such further information, if any, as the Authority may reasonably require.</w:t>
      </w:r>
    </w:p>
    <w:p w14:paraId="6B11B934" w14:textId="77777777" w:rsidR="001A2306" w:rsidRPr="006278BE" w:rsidRDefault="001A2306" w:rsidP="00837CE3">
      <w:pPr>
        <w:pStyle w:val="NumberedNormal"/>
      </w:pPr>
      <w:r w:rsidRPr="006278BE">
        <w:t xml:space="preserve">The Authority may only make a direction under this Part where: </w:t>
      </w:r>
    </w:p>
    <w:p w14:paraId="21FAF2FC" w14:textId="77777777" w:rsidR="001A2306" w:rsidRPr="006278BE" w:rsidRDefault="001A2306" w:rsidP="00837CE3">
      <w:pPr>
        <w:pStyle w:val="ListNormal"/>
      </w:pPr>
      <w:r w:rsidRPr="006278BE">
        <w:t xml:space="preserve">it relates to an Other Exceptional Event; </w:t>
      </w:r>
    </w:p>
    <w:p w14:paraId="33486106" w14:textId="77777777" w:rsidR="001A2306" w:rsidRPr="006278BE" w:rsidRDefault="001A2306" w:rsidP="00837CE3">
      <w:pPr>
        <w:pStyle w:val="ListNormal"/>
      </w:pPr>
      <w:r w:rsidRPr="006278BE">
        <w:t xml:space="preserve">the licensee has complied with the requirements in paragraph 4.4.18; </w:t>
      </w:r>
    </w:p>
    <w:p w14:paraId="7ABEF4D9" w14:textId="77777777" w:rsidR="001A2306" w:rsidRPr="006278BE" w:rsidRDefault="001A2306" w:rsidP="00837CE3">
      <w:pPr>
        <w:pStyle w:val="ListNormal"/>
      </w:pPr>
      <w:r w:rsidRPr="006278BE">
        <w:t>the licensee has demonstrated that it has taken all reasonable steps to ensure that its actions or lack of actions were not contributory factors to the occurrence of the Other Exceptional Event;</w:t>
      </w:r>
    </w:p>
    <w:p w14:paraId="0AC42897" w14:textId="77777777" w:rsidR="001A2306" w:rsidRPr="006278BE" w:rsidRDefault="001A2306" w:rsidP="00837CE3">
      <w:pPr>
        <w:pStyle w:val="ListNormal"/>
      </w:pPr>
      <w:r w:rsidRPr="006278BE">
        <w:t>the licensee has demonstrated that it took all appropriate steps within its power to:</w:t>
      </w:r>
    </w:p>
    <w:p w14:paraId="2255D0CB" w14:textId="77777777" w:rsidR="001A2306" w:rsidRPr="006278BE" w:rsidRDefault="001A2306" w:rsidP="00837CE3">
      <w:pPr>
        <w:pStyle w:val="SublistNormal"/>
      </w:pPr>
      <w:r w:rsidRPr="006278BE">
        <w:t>limit the number of Customers interrupted by the event; and</w:t>
      </w:r>
    </w:p>
    <w:p w14:paraId="5137CE77" w14:textId="77777777" w:rsidR="001A2306" w:rsidRPr="006278BE" w:rsidRDefault="001A2306" w:rsidP="00837CE3">
      <w:pPr>
        <w:pStyle w:val="SublistNormal"/>
      </w:pPr>
      <w:r w:rsidRPr="006278BE">
        <w:t xml:space="preserve">restore Customers’ supplies quickly and efficiently, having due regard to safety and other legal obligations; </w:t>
      </w:r>
    </w:p>
    <w:p w14:paraId="64F89973" w14:textId="77777777" w:rsidR="001A2306" w:rsidRPr="006278BE" w:rsidRDefault="001A2306" w:rsidP="00837CE3">
      <w:pPr>
        <w:pStyle w:val="ListNormal"/>
      </w:pPr>
      <w:r w:rsidRPr="006278BE">
        <w:t>the Authority, or an Appropriate Auditor nominated by the Authority under Standard Condition 46 (Regulatory Instructions and Guidance), has verified the event and its effect; and</w:t>
      </w:r>
    </w:p>
    <w:p w14:paraId="3023B209" w14:textId="364DF675" w:rsidR="001A2306" w:rsidRPr="006278BE" w:rsidRDefault="001A2306" w:rsidP="00837CE3">
      <w:pPr>
        <w:pStyle w:val="ListNormal"/>
      </w:pPr>
      <w:r w:rsidRPr="006278BE">
        <w:t xml:space="preserve">directing a value for the OOEE term, the Authority considers it appropriate that payments by the licensee to Customers under Regulations 5, 6 and 8 of the </w:t>
      </w:r>
      <w:r w:rsidR="00A9266E" w:rsidRPr="006278BE">
        <w:t xml:space="preserve">Reliability Regulations </w:t>
      </w:r>
      <w:r w:rsidRPr="006278BE">
        <w:t xml:space="preserve"> should be recovered by the licensee via the OOEE term.</w:t>
      </w:r>
    </w:p>
    <w:p w14:paraId="6471D444" w14:textId="77777777" w:rsidR="001A2306" w:rsidRPr="006278BE" w:rsidRDefault="001A2306" w:rsidP="001A2306">
      <w:pPr>
        <w:pStyle w:val="Heading3"/>
      </w:pPr>
      <w:r w:rsidRPr="006278BE">
        <w:t>Process the Authority will follow in making a direction under Part G or H</w:t>
      </w:r>
    </w:p>
    <w:p w14:paraId="7DE91C1A" w14:textId="77777777" w:rsidR="001A2306" w:rsidRPr="006278BE" w:rsidRDefault="001A2306" w:rsidP="00837CE3">
      <w:pPr>
        <w:pStyle w:val="NumberedNormal"/>
      </w:pPr>
      <w:r w:rsidRPr="006278BE">
        <w:t>Before issuing a direction under Part G or H the Authority must send to the licensee and publish on the Authority’s Website:</w:t>
      </w:r>
    </w:p>
    <w:p w14:paraId="72E804C2" w14:textId="77777777" w:rsidR="001A2306" w:rsidRPr="006278BE" w:rsidRDefault="001A2306" w:rsidP="00837CE3">
      <w:pPr>
        <w:pStyle w:val="ListNormal"/>
      </w:pPr>
      <w:r w:rsidRPr="006278BE">
        <w:t>the text of the proposed direction;</w:t>
      </w:r>
    </w:p>
    <w:p w14:paraId="4A0B754C" w14:textId="77777777" w:rsidR="001A2306" w:rsidRPr="006278BE" w:rsidRDefault="001A2306" w:rsidP="00837CE3">
      <w:pPr>
        <w:pStyle w:val="ListNormal"/>
      </w:pPr>
      <w:r w:rsidRPr="006278BE">
        <w:t>the reasons for the proposed direction; and</w:t>
      </w:r>
    </w:p>
    <w:p w14:paraId="349FB0F6" w14:textId="77777777" w:rsidR="001A2306" w:rsidRPr="006278BE" w:rsidRDefault="001A2306" w:rsidP="00837CE3">
      <w:pPr>
        <w:pStyle w:val="ListNormal"/>
      </w:pPr>
      <w:r w:rsidRPr="006278BE">
        <w:t>a statement setting out the period during which representations may be made on the proposed direction, which must not be less than 28 days.</w:t>
      </w:r>
    </w:p>
    <w:p w14:paraId="6D54AABA" w14:textId="77777777" w:rsidR="001A2306" w:rsidRPr="006278BE" w:rsidRDefault="001A2306" w:rsidP="00837CE3">
      <w:pPr>
        <w:pStyle w:val="NumberedNormal"/>
      </w:pPr>
      <w:r w:rsidRPr="006278BE">
        <w:t>A direction under Part G or H must set out the value of CIIS</w:t>
      </w:r>
      <w:r w:rsidRPr="006278BE">
        <w:rPr>
          <w:rStyle w:val="Subscript"/>
        </w:rPr>
        <w:t>t</w:t>
      </w:r>
      <w:r w:rsidRPr="006278BE">
        <w:t xml:space="preserve"> and CMLIS</w:t>
      </w:r>
      <w:r w:rsidRPr="006278BE">
        <w:rPr>
          <w:rStyle w:val="Subscript"/>
        </w:rPr>
        <w:t>t</w:t>
      </w:r>
      <w:r w:rsidRPr="006278BE">
        <w:t xml:space="preserve"> and the Regulatory Years to which that adjustment relates.</w:t>
      </w:r>
    </w:p>
    <w:p w14:paraId="642687D8" w14:textId="77777777" w:rsidR="001A2306" w:rsidRPr="006278BE" w:rsidRDefault="001A2306" w:rsidP="001A2306">
      <w:pPr>
        <w:pStyle w:val="AppendixHeading"/>
      </w:pPr>
    </w:p>
    <w:p w14:paraId="3536676D" w14:textId="77777777" w:rsidR="001A2306" w:rsidRPr="006278BE" w:rsidRDefault="001A2306" w:rsidP="00837CE3">
      <w:pPr>
        <w:pStyle w:val="Caption"/>
      </w:pPr>
      <w:r w:rsidRPr="006278BE">
        <w:t>Reward cap for customer interruptions and minutes lost term (RCAP</w:t>
      </w:r>
      <w:r w:rsidRPr="006278BE">
        <w:rPr>
          <w:rStyle w:val="Subscript"/>
        </w:rPr>
        <w:t>t</w:t>
      </w:r>
      <w:r w:rsidRPr="006278BE">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6278BE"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6278BE" w:rsidRDefault="001A2306" w:rsidP="00837CE3">
            <w:r w:rsidRPr="006278BE">
              <w:t>Licensee</w:t>
            </w:r>
          </w:p>
        </w:tc>
        <w:tc>
          <w:tcPr>
            <w:tcW w:w="1414" w:type="dxa"/>
          </w:tcPr>
          <w:p w14:paraId="10A51834" w14:textId="77777777" w:rsidR="001A2306" w:rsidRPr="006278BE" w:rsidRDefault="001A2306" w:rsidP="00837CE3">
            <w:r w:rsidRPr="006278BE">
              <w:t>2023/24</w:t>
            </w:r>
          </w:p>
        </w:tc>
        <w:tc>
          <w:tcPr>
            <w:tcW w:w="1415" w:type="dxa"/>
          </w:tcPr>
          <w:p w14:paraId="289E45E1" w14:textId="77777777" w:rsidR="001A2306" w:rsidRPr="006278BE" w:rsidRDefault="001A2306" w:rsidP="00837CE3">
            <w:r w:rsidRPr="006278BE">
              <w:t>2024/25</w:t>
            </w:r>
          </w:p>
        </w:tc>
        <w:tc>
          <w:tcPr>
            <w:tcW w:w="1414" w:type="dxa"/>
          </w:tcPr>
          <w:p w14:paraId="5AEBA20D" w14:textId="77777777" w:rsidR="001A2306" w:rsidRPr="006278BE" w:rsidRDefault="001A2306" w:rsidP="00837CE3">
            <w:r w:rsidRPr="006278BE">
              <w:t>2025/26</w:t>
            </w:r>
          </w:p>
        </w:tc>
        <w:tc>
          <w:tcPr>
            <w:tcW w:w="1415" w:type="dxa"/>
          </w:tcPr>
          <w:p w14:paraId="1CB4BA58" w14:textId="77777777" w:rsidR="001A2306" w:rsidRPr="006278BE" w:rsidRDefault="001A2306" w:rsidP="00837CE3">
            <w:r w:rsidRPr="006278BE">
              <w:t>2026/27</w:t>
            </w:r>
          </w:p>
        </w:tc>
        <w:tc>
          <w:tcPr>
            <w:tcW w:w="1415" w:type="dxa"/>
          </w:tcPr>
          <w:p w14:paraId="5C5D91D7" w14:textId="77777777" w:rsidR="001A2306" w:rsidRPr="006278BE" w:rsidRDefault="001A2306" w:rsidP="00837CE3">
            <w:r w:rsidRPr="006278BE">
              <w:t>2027/28</w:t>
            </w:r>
          </w:p>
        </w:tc>
      </w:tr>
      <w:tr w:rsidR="001A2306" w:rsidRPr="006278BE" w14:paraId="1AB7BDBD" w14:textId="77777777" w:rsidTr="00A75C46">
        <w:trPr>
          <w:trHeight w:val="279"/>
        </w:trPr>
        <w:tc>
          <w:tcPr>
            <w:tcW w:w="0" w:type="dxa"/>
          </w:tcPr>
          <w:p w14:paraId="7737B1F1" w14:textId="77777777" w:rsidR="001A2306" w:rsidRPr="006278BE" w:rsidRDefault="001A2306" w:rsidP="00837CE3">
            <w:r w:rsidRPr="006278BE">
              <w:t>ENWL</w:t>
            </w:r>
          </w:p>
        </w:tc>
        <w:tc>
          <w:tcPr>
            <w:tcW w:w="0" w:type="dxa"/>
            <w:vAlign w:val="bottom"/>
          </w:tcPr>
          <w:p w14:paraId="2EB253AD" w14:textId="77777777" w:rsidR="001A2306" w:rsidRPr="006278BE" w:rsidRDefault="001A2306" w:rsidP="00837CE3">
            <w:r w:rsidRPr="006278BE">
              <w:t>13.087</w:t>
            </w:r>
          </w:p>
        </w:tc>
        <w:tc>
          <w:tcPr>
            <w:tcW w:w="0" w:type="dxa"/>
            <w:vAlign w:val="bottom"/>
          </w:tcPr>
          <w:p w14:paraId="0A40E7B2" w14:textId="77777777" w:rsidR="001A2306" w:rsidRPr="006278BE" w:rsidRDefault="001A2306" w:rsidP="00837CE3">
            <w:r w:rsidRPr="006278BE">
              <w:t>13.087</w:t>
            </w:r>
          </w:p>
        </w:tc>
        <w:tc>
          <w:tcPr>
            <w:tcW w:w="0" w:type="dxa"/>
            <w:vAlign w:val="bottom"/>
          </w:tcPr>
          <w:p w14:paraId="770554F4" w14:textId="77777777" w:rsidR="001A2306" w:rsidRPr="006278BE" w:rsidRDefault="001A2306" w:rsidP="00837CE3">
            <w:r w:rsidRPr="006278BE">
              <w:t>13.087</w:t>
            </w:r>
          </w:p>
        </w:tc>
        <w:tc>
          <w:tcPr>
            <w:tcW w:w="0" w:type="dxa"/>
            <w:vAlign w:val="bottom"/>
          </w:tcPr>
          <w:p w14:paraId="229904CF" w14:textId="77777777" w:rsidR="001A2306" w:rsidRPr="006278BE" w:rsidRDefault="001A2306" w:rsidP="00837CE3">
            <w:r w:rsidRPr="006278BE">
              <w:t>13.087</w:t>
            </w:r>
          </w:p>
        </w:tc>
        <w:tc>
          <w:tcPr>
            <w:tcW w:w="0" w:type="dxa"/>
            <w:vAlign w:val="bottom"/>
          </w:tcPr>
          <w:p w14:paraId="635A4FE4" w14:textId="77777777" w:rsidR="001A2306" w:rsidRPr="006278BE" w:rsidRDefault="001A2306" w:rsidP="00837CE3">
            <w:r w:rsidRPr="006278BE">
              <w:t>13.087</w:t>
            </w:r>
          </w:p>
        </w:tc>
      </w:tr>
      <w:tr w:rsidR="001A2306" w:rsidRPr="006278BE" w14:paraId="3525BA35" w14:textId="77777777" w:rsidTr="00A75C46">
        <w:trPr>
          <w:trHeight w:val="279"/>
        </w:trPr>
        <w:tc>
          <w:tcPr>
            <w:tcW w:w="0" w:type="dxa"/>
          </w:tcPr>
          <w:p w14:paraId="15F6C252" w14:textId="77777777" w:rsidR="001A2306" w:rsidRPr="006278BE" w:rsidRDefault="001A2306" w:rsidP="00837CE3">
            <w:r w:rsidRPr="006278BE">
              <w:t>NPgN</w:t>
            </w:r>
          </w:p>
        </w:tc>
        <w:tc>
          <w:tcPr>
            <w:tcW w:w="0" w:type="dxa"/>
            <w:vAlign w:val="bottom"/>
          </w:tcPr>
          <w:p w14:paraId="36898248" w14:textId="77777777" w:rsidR="001A2306" w:rsidRPr="006278BE" w:rsidRDefault="001A2306" w:rsidP="00837CE3">
            <w:r w:rsidRPr="006278BE">
              <w:t>9.724</w:t>
            </w:r>
          </w:p>
        </w:tc>
        <w:tc>
          <w:tcPr>
            <w:tcW w:w="0" w:type="dxa"/>
            <w:vAlign w:val="bottom"/>
          </w:tcPr>
          <w:p w14:paraId="5457CA5D" w14:textId="77777777" w:rsidR="001A2306" w:rsidRPr="006278BE" w:rsidRDefault="001A2306" w:rsidP="00837CE3">
            <w:r w:rsidRPr="006278BE">
              <w:t>9.724</w:t>
            </w:r>
          </w:p>
        </w:tc>
        <w:tc>
          <w:tcPr>
            <w:tcW w:w="0" w:type="dxa"/>
            <w:vAlign w:val="bottom"/>
          </w:tcPr>
          <w:p w14:paraId="46FB3331" w14:textId="77777777" w:rsidR="001A2306" w:rsidRPr="006278BE" w:rsidRDefault="001A2306" w:rsidP="00837CE3">
            <w:r w:rsidRPr="006278BE">
              <w:t>9.724</w:t>
            </w:r>
          </w:p>
        </w:tc>
        <w:tc>
          <w:tcPr>
            <w:tcW w:w="0" w:type="dxa"/>
            <w:vAlign w:val="bottom"/>
          </w:tcPr>
          <w:p w14:paraId="2DE7BDBD" w14:textId="77777777" w:rsidR="001A2306" w:rsidRPr="006278BE" w:rsidRDefault="001A2306" w:rsidP="00837CE3">
            <w:r w:rsidRPr="006278BE">
              <w:t>9.724</w:t>
            </w:r>
          </w:p>
        </w:tc>
        <w:tc>
          <w:tcPr>
            <w:tcW w:w="0" w:type="dxa"/>
            <w:vAlign w:val="bottom"/>
          </w:tcPr>
          <w:p w14:paraId="2E66B475" w14:textId="77777777" w:rsidR="001A2306" w:rsidRPr="006278BE" w:rsidRDefault="001A2306" w:rsidP="00837CE3">
            <w:r w:rsidRPr="006278BE">
              <w:t>9.724</w:t>
            </w:r>
          </w:p>
        </w:tc>
      </w:tr>
      <w:tr w:rsidR="001A2306" w:rsidRPr="006278BE" w14:paraId="22532D15" w14:textId="77777777" w:rsidTr="00A75C46">
        <w:trPr>
          <w:trHeight w:val="279"/>
        </w:trPr>
        <w:tc>
          <w:tcPr>
            <w:tcW w:w="0" w:type="dxa"/>
          </w:tcPr>
          <w:p w14:paraId="03654498" w14:textId="77777777" w:rsidR="001A2306" w:rsidRPr="006278BE" w:rsidRDefault="001A2306" w:rsidP="00837CE3">
            <w:r w:rsidRPr="006278BE">
              <w:t>NPgY</w:t>
            </w:r>
          </w:p>
        </w:tc>
        <w:tc>
          <w:tcPr>
            <w:tcW w:w="0" w:type="dxa"/>
            <w:vAlign w:val="bottom"/>
          </w:tcPr>
          <w:p w14:paraId="5F053DAE" w14:textId="77777777" w:rsidR="001A2306" w:rsidRPr="006278BE" w:rsidRDefault="001A2306" w:rsidP="00837CE3">
            <w:r w:rsidRPr="006278BE">
              <w:t>13.416</w:t>
            </w:r>
          </w:p>
        </w:tc>
        <w:tc>
          <w:tcPr>
            <w:tcW w:w="0" w:type="dxa"/>
            <w:vAlign w:val="bottom"/>
          </w:tcPr>
          <w:p w14:paraId="671C1A78" w14:textId="77777777" w:rsidR="001A2306" w:rsidRPr="006278BE" w:rsidRDefault="001A2306" w:rsidP="00837CE3">
            <w:r w:rsidRPr="006278BE">
              <w:t>13.416</w:t>
            </w:r>
          </w:p>
        </w:tc>
        <w:tc>
          <w:tcPr>
            <w:tcW w:w="0" w:type="dxa"/>
            <w:vAlign w:val="bottom"/>
          </w:tcPr>
          <w:p w14:paraId="3C305AC4" w14:textId="77777777" w:rsidR="001A2306" w:rsidRPr="006278BE" w:rsidRDefault="001A2306" w:rsidP="00837CE3">
            <w:r w:rsidRPr="006278BE">
              <w:t>13.416</w:t>
            </w:r>
          </w:p>
        </w:tc>
        <w:tc>
          <w:tcPr>
            <w:tcW w:w="0" w:type="dxa"/>
            <w:vAlign w:val="bottom"/>
          </w:tcPr>
          <w:p w14:paraId="2616DDA2" w14:textId="77777777" w:rsidR="001A2306" w:rsidRPr="006278BE" w:rsidRDefault="001A2306" w:rsidP="00837CE3">
            <w:r w:rsidRPr="006278BE">
              <w:t>13.416</w:t>
            </w:r>
          </w:p>
        </w:tc>
        <w:tc>
          <w:tcPr>
            <w:tcW w:w="0" w:type="dxa"/>
            <w:vAlign w:val="bottom"/>
          </w:tcPr>
          <w:p w14:paraId="56414DD1" w14:textId="77777777" w:rsidR="001A2306" w:rsidRPr="006278BE" w:rsidRDefault="001A2306" w:rsidP="00837CE3">
            <w:r w:rsidRPr="006278BE">
              <w:t>13.416</w:t>
            </w:r>
          </w:p>
        </w:tc>
      </w:tr>
      <w:tr w:rsidR="001A2306" w:rsidRPr="006278BE" w14:paraId="24E6A7F3" w14:textId="77777777" w:rsidTr="00A75C46">
        <w:trPr>
          <w:trHeight w:val="279"/>
        </w:trPr>
        <w:tc>
          <w:tcPr>
            <w:tcW w:w="0" w:type="dxa"/>
          </w:tcPr>
          <w:p w14:paraId="6BF55684" w14:textId="77777777" w:rsidR="001A2306" w:rsidRPr="006278BE" w:rsidRDefault="001A2306" w:rsidP="00837CE3">
            <w:r w:rsidRPr="006278BE">
              <w:t>WMID</w:t>
            </w:r>
          </w:p>
        </w:tc>
        <w:tc>
          <w:tcPr>
            <w:tcW w:w="0" w:type="dxa"/>
            <w:vAlign w:val="bottom"/>
          </w:tcPr>
          <w:p w14:paraId="3E0508A1" w14:textId="77777777" w:rsidR="001A2306" w:rsidRPr="006278BE" w:rsidRDefault="001A2306" w:rsidP="00837CE3">
            <w:r w:rsidRPr="006278BE">
              <w:t>16.891</w:t>
            </w:r>
          </w:p>
        </w:tc>
        <w:tc>
          <w:tcPr>
            <w:tcW w:w="0" w:type="dxa"/>
            <w:vAlign w:val="bottom"/>
          </w:tcPr>
          <w:p w14:paraId="6228D9EF" w14:textId="77777777" w:rsidR="001A2306" w:rsidRPr="006278BE" w:rsidRDefault="001A2306" w:rsidP="00837CE3">
            <w:r w:rsidRPr="006278BE">
              <w:t>16.891</w:t>
            </w:r>
          </w:p>
        </w:tc>
        <w:tc>
          <w:tcPr>
            <w:tcW w:w="0" w:type="dxa"/>
            <w:vAlign w:val="bottom"/>
          </w:tcPr>
          <w:p w14:paraId="543D90AC" w14:textId="77777777" w:rsidR="001A2306" w:rsidRPr="006278BE" w:rsidRDefault="001A2306" w:rsidP="00837CE3">
            <w:r w:rsidRPr="006278BE">
              <w:t>16.891</w:t>
            </w:r>
          </w:p>
        </w:tc>
        <w:tc>
          <w:tcPr>
            <w:tcW w:w="0" w:type="dxa"/>
            <w:vAlign w:val="bottom"/>
          </w:tcPr>
          <w:p w14:paraId="58E3F112" w14:textId="77777777" w:rsidR="001A2306" w:rsidRPr="006278BE" w:rsidRDefault="001A2306" w:rsidP="00837CE3">
            <w:r w:rsidRPr="006278BE">
              <w:t>16.891</w:t>
            </w:r>
          </w:p>
        </w:tc>
        <w:tc>
          <w:tcPr>
            <w:tcW w:w="0" w:type="dxa"/>
            <w:vAlign w:val="bottom"/>
          </w:tcPr>
          <w:p w14:paraId="3BA43088" w14:textId="77777777" w:rsidR="001A2306" w:rsidRPr="006278BE" w:rsidRDefault="001A2306" w:rsidP="00837CE3">
            <w:r w:rsidRPr="006278BE">
              <w:t>16.891</w:t>
            </w:r>
          </w:p>
        </w:tc>
      </w:tr>
      <w:tr w:rsidR="001A2306" w:rsidRPr="006278BE" w14:paraId="5F82F1F5" w14:textId="77777777" w:rsidTr="00A75C46">
        <w:trPr>
          <w:trHeight w:val="279"/>
        </w:trPr>
        <w:tc>
          <w:tcPr>
            <w:tcW w:w="0" w:type="dxa"/>
          </w:tcPr>
          <w:p w14:paraId="3FC5E740" w14:textId="77777777" w:rsidR="001A2306" w:rsidRPr="006278BE" w:rsidRDefault="001A2306" w:rsidP="00837CE3">
            <w:r w:rsidRPr="006278BE">
              <w:t>EMID</w:t>
            </w:r>
          </w:p>
        </w:tc>
        <w:tc>
          <w:tcPr>
            <w:tcW w:w="0" w:type="dxa"/>
            <w:vAlign w:val="bottom"/>
          </w:tcPr>
          <w:p w14:paraId="26455127" w14:textId="77777777" w:rsidR="001A2306" w:rsidRPr="006278BE" w:rsidRDefault="001A2306" w:rsidP="00837CE3">
            <w:r w:rsidRPr="006278BE">
              <w:t>17.289</w:t>
            </w:r>
          </w:p>
        </w:tc>
        <w:tc>
          <w:tcPr>
            <w:tcW w:w="0" w:type="dxa"/>
            <w:vAlign w:val="bottom"/>
          </w:tcPr>
          <w:p w14:paraId="4C4702E9" w14:textId="77777777" w:rsidR="001A2306" w:rsidRPr="006278BE" w:rsidRDefault="001A2306" w:rsidP="00837CE3">
            <w:r w:rsidRPr="006278BE">
              <w:t>17.289</w:t>
            </w:r>
          </w:p>
        </w:tc>
        <w:tc>
          <w:tcPr>
            <w:tcW w:w="0" w:type="dxa"/>
            <w:vAlign w:val="bottom"/>
          </w:tcPr>
          <w:p w14:paraId="5B4771E5" w14:textId="77777777" w:rsidR="001A2306" w:rsidRPr="006278BE" w:rsidRDefault="001A2306" w:rsidP="00837CE3">
            <w:r w:rsidRPr="006278BE">
              <w:t>17.289</w:t>
            </w:r>
          </w:p>
        </w:tc>
        <w:tc>
          <w:tcPr>
            <w:tcW w:w="0" w:type="dxa"/>
            <w:vAlign w:val="bottom"/>
          </w:tcPr>
          <w:p w14:paraId="5EE94272" w14:textId="77777777" w:rsidR="001A2306" w:rsidRPr="006278BE" w:rsidRDefault="001A2306" w:rsidP="00837CE3">
            <w:r w:rsidRPr="006278BE">
              <w:t>17.289</w:t>
            </w:r>
          </w:p>
        </w:tc>
        <w:tc>
          <w:tcPr>
            <w:tcW w:w="0" w:type="dxa"/>
            <w:vAlign w:val="bottom"/>
          </w:tcPr>
          <w:p w14:paraId="35A6EA9A" w14:textId="77777777" w:rsidR="001A2306" w:rsidRPr="006278BE" w:rsidRDefault="001A2306" w:rsidP="00837CE3">
            <w:r w:rsidRPr="006278BE">
              <w:t>17.289</w:t>
            </w:r>
          </w:p>
        </w:tc>
      </w:tr>
      <w:tr w:rsidR="001A2306" w:rsidRPr="006278BE" w14:paraId="2DF376AA" w14:textId="77777777" w:rsidTr="00A75C46">
        <w:trPr>
          <w:trHeight w:val="279"/>
        </w:trPr>
        <w:tc>
          <w:tcPr>
            <w:tcW w:w="0" w:type="dxa"/>
          </w:tcPr>
          <w:p w14:paraId="3D891FF1" w14:textId="77777777" w:rsidR="001A2306" w:rsidRPr="006278BE" w:rsidRDefault="001A2306" w:rsidP="00837CE3">
            <w:r w:rsidRPr="006278BE">
              <w:t>SWALES</w:t>
            </w:r>
          </w:p>
        </w:tc>
        <w:tc>
          <w:tcPr>
            <w:tcW w:w="0" w:type="dxa"/>
            <w:vAlign w:val="bottom"/>
          </w:tcPr>
          <w:p w14:paraId="509B3585" w14:textId="77777777" w:rsidR="001A2306" w:rsidRPr="006278BE" w:rsidRDefault="001A2306" w:rsidP="00837CE3">
            <w:r w:rsidRPr="006278BE">
              <w:t>8.637</w:t>
            </w:r>
          </w:p>
        </w:tc>
        <w:tc>
          <w:tcPr>
            <w:tcW w:w="0" w:type="dxa"/>
            <w:vAlign w:val="bottom"/>
          </w:tcPr>
          <w:p w14:paraId="6D610867" w14:textId="77777777" w:rsidR="001A2306" w:rsidRPr="006278BE" w:rsidRDefault="001A2306" w:rsidP="00837CE3">
            <w:r w:rsidRPr="006278BE">
              <w:t>8.637</w:t>
            </w:r>
          </w:p>
        </w:tc>
        <w:tc>
          <w:tcPr>
            <w:tcW w:w="0" w:type="dxa"/>
            <w:vAlign w:val="bottom"/>
          </w:tcPr>
          <w:p w14:paraId="3E8C567F" w14:textId="77777777" w:rsidR="001A2306" w:rsidRPr="006278BE" w:rsidRDefault="001A2306" w:rsidP="00837CE3">
            <w:r w:rsidRPr="006278BE">
              <w:t>8.637</w:t>
            </w:r>
          </w:p>
        </w:tc>
        <w:tc>
          <w:tcPr>
            <w:tcW w:w="0" w:type="dxa"/>
            <w:vAlign w:val="bottom"/>
          </w:tcPr>
          <w:p w14:paraId="28DF2260" w14:textId="77777777" w:rsidR="001A2306" w:rsidRPr="006278BE" w:rsidRDefault="001A2306" w:rsidP="00837CE3">
            <w:r w:rsidRPr="006278BE">
              <w:t>8.637</w:t>
            </w:r>
          </w:p>
        </w:tc>
        <w:tc>
          <w:tcPr>
            <w:tcW w:w="0" w:type="dxa"/>
            <w:vAlign w:val="bottom"/>
          </w:tcPr>
          <w:p w14:paraId="1336875B" w14:textId="77777777" w:rsidR="001A2306" w:rsidRPr="006278BE" w:rsidRDefault="001A2306" w:rsidP="00837CE3">
            <w:r w:rsidRPr="006278BE">
              <w:t>8.637</w:t>
            </w:r>
          </w:p>
        </w:tc>
      </w:tr>
      <w:tr w:rsidR="001A2306" w:rsidRPr="006278BE" w14:paraId="2565C855" w14:textId="77777777" w:rsidTr="00A75C46">
        <w:trPr>
          <w:trHeight w:val="279"/>
        </w:trPr>
        <w:tc>
          <w:tcPr>
            <w:tcW w:w="0" w:type="dxa"/>
          </w:tcPr>
          <w:p w14:paraId="701C31F8" w14:textId="77777777" w:rsidR="001A2306" w:rsidRPr="006278BE" w:rsidRDefault="001A2306" w:rsidP="00837CE3">
            <w:r w:rsidRPr="006278BE">
              <w:t>SWEST</w:t>
            </w:r>
          </w:p>
        </w:tc>
        <w:tc>
          <w:tcPr>
            <w:tcW w:w="0" w:type="dxa"/>
            <w:vAlign w:val="bottom"/>
          </w:tcPr>
          <w:p w14:paraId="04B5EB9C" w14:textId="77777777" w:rsidR="001A2306" w:rsidRPr="006278BE" w:rsidRDefault="001A2306" w:rsidP="00837CE3">
            <w:r w:rsidRPr="006278BE">
              <w:t>13.116</w:t>
            </w:r>
          </w:p>
        </w:tc>
        <w:tc>
          <w:tcPr>
            <w:tcW w:w="0" w:type="dxa"/>
            <w:vAlign w:val="bottom"/>
          </w:tcPr>
          <w:p w14:paraId="521C8488" w14:textId="77777777" w:rsidR="001A2306" w:rsidRPr="006278BE" w:rsidRDefault="001A2306" w:rsidP="00837CE3">
            <w:r w:rsidRPr="006278BE">
              <w:t>13.116</w:t>
            </w:r>
          </w:p>
        </w:tc>
        <w:tc>
          <w:tcPr>
            <w:tcW w:w="0" w:type="dxa"/>
            <w:vAlign w:val="bottom"/>
          </w:tcPr>
          <w:p w14:paraId="2B152C79" w14:textId="77777777" w:rsidR="001A2306" w:rsidRPr="006278BE" w:rsidRDefault="001A2306" w:rsidP="00837CE3">
            <w:r w:rsidRPr="006278BE">
              <w:t>13.116</w:t>
            </w:r>
          </w:p>
        </w:tc>
        <w:tc>
          <w:tcPr>
            <w:tcW w:w="0" w:type="dxa"/>
            <w:vAlign w:val="bottom"/>
          </w:tcPr>
          <w:p w14:paraId="6657FA57" w14:textId="77777777" w:rsidR="001A2306" w:rsidRPr="006278BE" w:rsidRDefault="001A2306" w:rsidP="00837CE3">
            <w:r w:rsidRPr="006278BE">
              <w:t>13.116</w:t>
            </w:r>
          </w:p>
        </w:tc>
        <w:tc>
          <w:tcPr>
            <w:tcW w:w="0" w:type="dxa"/>
            <w:vAlign w:val="bottom"/>
          </w:tcPr>
          <w:p w14:paraId="582BDA62" w14:textId="77777777" w:rsidR="001A2306" w:rsidRPr="006278BE" w:rsidRDefault="001A2306" w:rsidP="00837CE3">
            <w:r w:rsidRPr="006278BE">
              <w:t>13.116</w:t>
            </w:r>
          </w:p>
        </w:tc>
      </w:tr>
      <w:tr w:rsidR="001A2306" w:rsidRPr="006278BE" w14:paraId="10289B87" w14:textId="77777777" w:rsidTr="00A75C46">
        <w:trPr>
          <w:trHeight w:val="279"/>
        </w:trPr>
        <w:tc>
          <w:tcPr>
            <w:tcW w:w="0" w:type="dxa"/>
          </w:tcPr>
          <w:p w14:paraId="4CC3197A" w14:textId="77777777" w:rsidR="001A2306" w:rsidRPr="006278BE" w:rsidRDefault="001A2306" w:rsidP="00837CE3">
            <w:r w:rsidRPr="006278BE">
              <w:t>LPN</w:t>
            </w:r>
          </w:p>
        </w:tc>
        <w:tc>
          <w:tcPr>
            <w:tcW w:w="0" w:type="dxa"/>
            <w:vAlign w:val="bottom"/>
          </w:tcPr>
          <w:p w14:paraId="73B54ACA" w14:textId="77777777" w:rsidR="001A2306" w:rsidRPr="006278BE" w:rsidRDefault="001A2306" w:rsidP="00837CE3">
            <w:r w:rsidRPr="006278BE">
              <w:t>11.349</w:t>
            </w:r>
          </w:p>
        </w:tc>
        <w:tc>
          <w:tcPr>
            <w:tcW w:w="0" w:type="dxa"/>
            <w:vAlign w:val="bottom"/>
          </w:tcPr>
          <w:p w14:paraId="0D030FB0" w14:textId="77777777" w:rsidR="001A2306" w:rsidRPr="006278BE" w:rsidRDefault="001A2306" w:rsidP="00837CE3">
            <w:r w:rsidRPr="006278BE">
              <w:t>11.349</w:t>
            </w:r>
          </w:p>
        </w:tc>
        <w:tc>
          <w:tcPr>
            <w:tcW w:w="0" w:type="dxa"/>
            <w:vAlign w:val="bottom"/>
          </w:tcPr>
          <w:p w14:paraId="497D806B" w14:textId="77777777" w:rsidR="001A2306" w:rsidRPr="006278BE" w:rsidRDefault="001A2306" w:rsidP="00837CE3">
            <w:r w:rsidRPr="006278BE">
              <w:t>11.349</w:t>
            </w:r>
          </w:p>
        </w:tc>
        <w:tc>
          <w:tcPr>
            <w:tcW w:w="0" w:type="dxa"/>
            <w:vAlign w:val="bottom"/>
          </w:tcPr>
          <w:p w14:paraId="6EB46C86" w14:textId="77777777" w:rsidR="001A2306" w:rsidRPr="006278BE" w:rsidRDefault="001A2306" w:rsidP="00837CE3">
            <w:r w:rsidRPr="006278BE">
              <w:t>11.349</w:t>
            </w:r>
          </w:p>
        </w:tc>
        <w:tc>
          <w:tcPr>
            <w:tcW w:w="0" w:type="dxa"/>
            <w:vAlign w:val="bottom"/>
          </w:tcPr>
          <w:p w14:paraId="1AB440DA" w14:textId="77777777" w:rsidR="001A2306" w:rsidRPr="006278BE" w:rsidRDefault="001A2306" w:rsidP="00837CE3">
            <w:r w:rsidRPr="006278BE">
              <w:t>11.349</w:t>
            </w:r>
          </w:p>
        </w:tc>
      </w:tr>
      <w:tr w:rsidR="001A2306" w:rsidRPr="006278BE" w14:paraId="01EA8DF0" w14:textId="77777777" w:rsidTr="00A75C46">
        <w:trPr>
          <w:trHeight w:val="279"/>
        </w:trPr>
        <w:tc>
          <w:tcPr>
            <w:tcW w:w="0" w:type="dxa"/>
          </w:tcPr>
          <w:p w14:paraId="00E34398" w14:textId="77777777" w:rsidR="001A2306" w:rsidRPr="006278BE" w:rsidRDefault="001A2306" w:rsidP="00837CE3">
            <w:r w:rsidRPr="006278BE">
              <w:t>SPN</w:t>
            </w:r>
          </w:p>
        </w:tc>
        <w:tc>
          <w:tcPr>
            <w:tcW w:w="0" w:type="dxa"/>
            <w:vAlign w:val="bottom"/>
          </w:tcPr>
          <w:p w14:paraId="29A4BE84" w14:textId="77777777" w:rsidR="001A2306" w:rsidRPr="006278BE" w:rsidRDefault="001A2306" w:rsidP="00837CE3">
            <w:r w:rsidRPr="006278BE">
              <w:t>11.744</w:t>
            </w:r>
          </w:p>
        </w:tc>
        <w:tc>
          <w:tcPr>
            <w:tcW w:w="0" w:type="dxa"/>
            <w:vAlign w:val="bottom"/>
          </w:tcPr>
          <w:p w14:paraId="302D8C72" w14:textId="77777777" w:rsidR="001A2306" w:rsidRPr="006278BE" w:rsidRDefault="001A2306" w:rsidP="00837CE3">
            <w:r w:rsidRPr="006278BE">
              <w:t>11.744</w:t>
            </w:r>
          </w:p>
        </w:tc>
        <w:tc>
          <w:tcPr>
            <w:tcW w:w="0" w:type="dxa"/>
            <w:vAlign w:val="bottom"/>
          </w:tcPr>
          <w:p w14:paraId="5E71C31F" w14:textId="77777777" w:rsidR="001A2306" w:rsidRPr="006278BE" w:rsidRDefault="001A2306" w:rsidP="00837CE3">
            <w:r w:rsidRPr="006278BE">
              <w:t>11.744</w:t>
            </w:r>
          </w:p>
        </w:tc>
        <w:tc>
          <w:tcPr>
            <w:tcW w:w="0" w:type="dxa"/>
            <w:vAlign w:val="bottom"/>
          </w:tcPr>
          <w:p w14:paraId="4D576C51" w14:textId="77777777" w:rsidR="001A2306" w:rsidRPr="006278BE" w:rsidRDefault="001A2306" w:rsidP="00837CE3">
            <w:r w:rsidRPr="006278BE">
              <w:t>11.744</w:t>
            </w:r>
          </w:p>
        </w:tc>
        <w:tc>
          <w:tcPr>
            <w:tcW w:w="0" w:type="dxa"/>
            <w:vAlign w:val="bottom"/>
          </w:tcPr>
          <w:p w14:paraId="2DE33EBC" w14:textId="77777777" w:rsidR="001A2306" w:rsidRPr="006278BE" w:rsidRDefault="001A2306" w:rsidP="00837CE3">
            <w:r w:rsidRPr="006278BE">
              <w:t>11.744</w:t>
            </w:r>
          </w:p>
        </w:tc>
      </w:tr>
      <w:tr w:rsidR="001A2306" w:rsidRPr="006278BE" w14:paraId="0C46F5B7" w14:textId="77777777" w:rsidTr="00A75C46">
        <w:trPr>
          <w:trHeight w:val="279"/>
        </w:trPr>
        <w:tc>
          <w:tcPr>
            <w:tcW w:w="0" w:type="dxa"/>
          </w:tcPr>
          <w:p w14:paraId="1E53E949" w14:textId="77777777" w:rsidR="001A2306" w:rsidRPr="006278BE" w:rsidRDefault="001A2306" w:rsidP="00837CE3">
            <w:r w:rsidRPr="006278BE">
              <w:t>EPN</w:t>
            </w:r>
          </w:p>
        </w:tc>
        <w:tc>
          <w:tcPr>
            <w:tcW w:w="0" w:type="dxa"/>
            <w:vAlign w:val="bottom"/>
          </w:tcPr>
          <w:p w14:paraId="142958BC" w14:textId="77777777" w:rsidR="001A2306" w:rsidRPr="006278BE" w:rsidRDefault="001A2306" w:rsidP="00837CE3">
            <w:r w:rsidRPr="006278BE">
              <w:t>18.336</w:t>
            </w:r>
          </w:p>
        </w:tc>
        <w:tc>
          <w:tcPr>
            <w:tcW w:w="0" w:type="dxa"/>
            <w:vAlign w:val="bottom"/>
          </w:tcPr>
          <w:p w14:paraId="113DEC28" w14:textId="77777777" w:rsidR="001A2306" w:rsidRPr="006278BE" w:rsidRDefault="001A2306" w:rsidP="00837CE3">
            <w:r w:rsidRPr="006278BE">
              <w:t>18.336</w:t>
            </w:r>
          </w:p>
        </w:tc>
        <w:tc>
          <w:tcPr>
            <w:tcW w:w="0" w:type="dxa"/>
            <w:vAlign w:val="bottom"/>
          </w:tcPr>
          <w:p w14:paraId="0F99756E" w14:textId="77777777" w:rsidR="001A2306" w:rsidRPr="006278BE" w:rsidRDefault="001A2306" w:rsidP="00837CE3">
            <w:r w:rsidRPr="006278BE">
              <w:t>18.336</w:t>
            </w:r>
          </w:p>
        </w:tc>
        <w:tc>
          <w:tcPr>
            <w:tcW w:w="0" w:type="dxa"/>
            <w:vAlign w:val="bottom"/>
          </w:tcPr>
          <w:p w14:paraId="0D3AA799" w14:textId="77777777" w:rsidR="001A2306" w:rsidRPr="006278BE" w:rsidRDefault="001A2306" w:rsidP="00837CE3">
            <w:r w:rsidRPr="006278BE">
              <w:t>18.336</w:t>
            </w:r>
          </w:p>
        </w:tc>
        <w:tc>
          <w:tcPr>
            <w:tcW w:w="0" w:type="dxa"/>
            <w:vAlign w:val="bottom"/>
          </w:tcPr>
          <w:p w14:paraId="1E3C599F" w14:textId="77777777" w:rsidR="001A2306" w:rsidRPr="006278BE" w:rsidRDefault="001A2306" w:rsidP="00837CE3">
            <w:r w:rsidRPr="006278BE">
              <w:t>18.336</w:t>
            </w:r>
          </w:p>
        </w:tc>
      </w:tr>
      <w:tr w:rsidR="001A2306" w:rsidRPr="006278BE" w14:paraId="4E08BB44" w14:textId="77777777" w:rsidTr="00A75C46">
        <w:trPr>
          <w:trHeight w:val="279"/>
        </w:trPr>
        <w:tc>
          <w:tcPr>
            <w:tcW w:w="0" w:type="dxa"/>
          </w:tcPr>
          <w:p w14:paraId="194D35DD" w14:textId="77777777" w:rsidR="001A2306" w:rsidRPr="006278BE" w:rsidRDefault="001A2306" w:rsidP="00837CE3">
            <w:r w:rsidRPr="006278BE">
              <w:t>SPD</w:t>
            </w:r>
          </w:p>
        </w:tc>
        <w:tc>
          <w:tcPr>
            <w:tcW w:w="0" w:type="dxa"/>
            <w:vAlign w:val="bottom"/>
          </w:tcPr>
          <w:p w14:paraId="42182498" w14:textId="77777777" w:rsidR="001A2306" w:rsidRPr="006278BE" w:rsidRDefault="001A2306" w:rsidP="00837CE3">
            <w:r w:rsidRPr="006278BE">
              <w:t>12.460</w:t>
            </w:r>
          </w:p>
        </w:tc>
        <w:tc>
          <w:tcPr>
            <w:tcW w:w="0" w:type="dxa"/>
            <w:vAlign w:val="bottom"/>
          </w:tcPr>
          <w:p w14:paraId="3340B5BC" w14:textId="77777777" w:rsidR="001A2306" w:rsidRPr="006278BE" w:rsidRDefault="001A2306" w:rsidP="00837CE3">
            <w:r w:rsidRPr="006278BE">
              <w:t>12.460</w:t>
            </w:r>
          </w:p>
        </w:tc>
        <w:tc>
          <w:tcPr>
            <w:tcW w:w="0" w:type="dxa"/>
            <w:vAlign w:val="bottom"/>
          </w:tcPr>
          <w:p w14:paraId="5488B0F5" w14:textId="77777777" w:rsidR="001A2306" w:rsidRPr="006278BE" w:rsidRDefault="001A2306" w:rsidP="00837CE3">
            <w:r w:rsidRPr="006278BE">
              <w:t>12.460</w:t>
            </w:r>
          </w:p>
        </w:tc>
        <w:tc>
          <w:tcPr>
            <w:tcW w:w="0" w:type="dxa"/>
            <w:vAlign w:val="bottom"/>
          </w:tcPr>
          <w:p w14:paraId="1AF981AB" w14:textId="77777777" w:rsidR="001A2306" w:rsidRPr="006278BE" w:rsidRDefault="001A2306" w:rsidP="00837CE3">
            <w:r w:rsidRPr="006278BE">
              <w:t>12.460</w:t>
            </w:r>
          </w:p>
        </w:tc>
        <w:tc>
          <w:tcPr>
            <w:tcW w:w="0" w:type="dxa"/>
            <w:vAlign w:val="bottom"/>
          </w:tcPr>
          <w:p w14:paraId="70F04EB7" w14:textId="77777777" w:rsidR="001A2306" w:rsidRPr="006278BE" w:rsidRDefault="001A2306" w:rsidP="00837CE3">
            <w:r w:rsidRPr="006278BE">
              <w:t>12.460</w:t>
            </w:r>
          </w:p>
        </w:tc>
      </w:tr>
      <w:tr w:rsidR="001A2306" w:rsidRPr="006278BE" w14:paraId="4C2C4760" w14:textId="77777777" w:rsidTr="00A75C46">
        <w:trPr>
          <w:trHeight w:val="279"/>
        </w:trPr>
        <w:tc>
          <w:tcPr>
            <w:tcW w:w="0" w:type="dxa"/>
          </w:tcPr>
          <w:p w14:paraId="4004F20D" w14:textId="77777777" w:rsidR="001A2306" w:rsidRPr="006278BE" w:rsidRDefault="001A2306" w:rsidP="00837CE3">
            <w:r w:rsidRPr="006278BE">
              <w:t>SPMW</w:t>
            </w:r>
          </w:p>
        </w:tc>
        <w:tc>
          <w:tcPr>
            <w:tcW w:w="0" w:type="dxa"/>
            <w:vAlign w:val="bottom"/>
          </w:tcPr>
          <w:p w14:paraId="18C6A81A" w14:textId="77777777" w:rsidR="001A2306" w:rsidRPr="006278BE" w:rsidRDefault="001A2306" w:rsidP="00837CE3">
            <w:r w:rsidRPr="006278BE">
              <w:t>13.864</w:t>
            </w:r>
          </w:p>
        </w:tc>
        <w:tc>
          <w:tcPr>
            <w:tcW w:w="0" w:type="dxa"/>
            <w:vAlign w:val="bottom"/>
          </w:tcPr>
          <w:p w14:paraId="182BBCF2" w14:textId="77777777" w:rsidR="001A2306" w:rsidRPr="006278BE" w:rsidRDefault="001A2306" w:rsidP="00837CE3">
            <w:r w:rsidRPr="006278BE">
              <w:t>13.864</w:t>
            </w:r>
          </w:p>
        </w:tc>
        <w:tc>
          <w:tcPr>
            <w:tcW w:w="0" w:type="dxa"/>
            <w:vAlign w:val="bottom"/>
          </w:tcPr>
          <w:p w14:paraId="60FC5F09" w14:textId="77777777" w:rsidR="001A2306" w:rsidRPr="006278BE" w:rsidRDefault="001A2306" w:rsidP="00837CE3">
            <w:r w:rsidRPr="006278BE">
              <w:t>13.864</w:t>
            </w:r>
          </w:p>
        </w:tc>
        <w:tc>
          <w:tcPr>
            <w:tcW w:w="0" w:type="dxa"/>
            <w:vAlign w:val="bottom"/>
          </w:tcPr>
          <w:p w14:paraId="4CD6D547" w14:textId="77777777" w:rsidR="001A2306" w:rsidRPr="006278BE" w:rsidRDefault="001A2306" w:rsidP="00837CE3">
            <w:r w:rsidRPr="006278BE">
              <w:t>13.864</w:t>
            </w:r>
          </w:p>
        </w:tc>
        <w:tc>
          <w:tcPr>
            <w:tcW w:w="0" w:type="dxa"/>
            <w:vAlign w:val="bottom"/>
          </w:tcPr>
          <w:p w14:paraId="68C0EC0B" w14:textId="77777777" w:rsidR="001A2306" w:rsidRPr="006278BE" w:rsidRDefault="001A2306" w:rsidP="00837CE3">
            <w:r w:rsidRPr="006278BE">
              <w:t>13.864</w:t>
            </w:r>
          </w:p>
        </w:tc>
      </w:tr>
      <w:tr w:rsidR="001A2306" w:rsidRPr="006278BE" w14:paraId="1F0EC69A" w14:textId="77777777" w:rsidTr="00A75C46">
        <w:trPr>
          <w:trHeight w:val="279"/>
        </w:trPr>
        <w:tc>
          <w:tcPr>
            <w:tcW w:w="0" w:type="dxa"/>
          </w:tcPr>
          <w:p w14:paraId="59BAFE7F" w14:textId="77777777" w:rsidR="001A2306" w:rsidRPr="006278BE" w:rsidRDefault="001A2306" w:rsidP="00837CE3">
            <w:r w:rsidRPr="006278BE">
              <w:t>SSEH</w:t>
            </w:r>
          </w:p>
        </w:tc>
        <w:tc>
          <w:tcPr>
            <w:tcW w:w="0" w:type="dxa"/>
            <w:vAlign w:val="bottom"/>
          </w:tcPr>
          <w:p w14:paraId="75C2390E" w14:textId="77777777" w:rsidR="001A2306" w:rsidRPr="006278BE" w:rsidRDefault="001A2306" w:rsidP="00837CE3">
            <w:r w:rsidRPr="006278BE">
              <w:t>9.303</w:t>
            </w:r>
          </w:p>
        </w:tc>
        <w:tc>
          <w:tcPr>
            <w:tcW w:w="0" w:type="dxa"/>
            <w:vAlign w:val="bottom"/>
          </w:tcPr>
          <w:p w14:paraId="3713D602" w14:textId="77777777" w:rsidR="001A2306" w:rsidRPr="006278BE" w:rsidRDefault="001A2306" w:rsidP="00837CE3">
            <w:r w:rsidRPr="006278BE">
              <w:t>9.303</w:t>
            </w:r>
          </w:p>
        </w:tc>
        <w:tc>
          <w:tcPr>
            <w:tcW w:w="0" w:type="dxa"/>
            <w:vAlign w:val="bottom"/>
          </w:tcPr>
          <w:p w14:paraId="0F05D163" w14:textId="77777777" w:rsidR="001A2306" w:rsidRPr="006278BE" w:rsidRDefault="001A2306" w:rsidP="00837CE3">
            <w:r w:rsidRPr="006278BE">
              <w:t>9.303</w:t>
            </w:r>
          </w:p>
        </w:tc>
        <w:tc>
          <w:tcPr>
            <w:tcW w:w="0" w:type="dxa"/>
            <w:vAlign w:val="bottom"/>
          </w:tcPr>
          <w:p w14:paraId="6D3E8174" w14:textId="77777777" w:rsidR="001A2306" w:rsidRPr="006278BE" w:rsidRDefault="001A2306" w:rsidP="00837CE3">
            <w:r w:rsidRPr="006278BE">
              <w:t>9.303</w:t>
            </w:r>
          </w:p>
        </w:tc>
        <w:tc>
          <w:tcPr>
            <w:tcW w:w="0" w:type="dxa"/>
            <w:vAlign w:val="bottom"/>
          </w:tcPr>
          <w:p w14:paraId="11F92BB7" w14:textId="77777777" w:rsidR="001A2306" w:rsidRPr="006278BE" w:rsidRDefault="001A2306" w:rsidP="00837CE3">
            <w:r w:rsidRPr="006278BE">
              <w:t>9.303</w:t>
            </w:r>
          </w:p>
        </w:tc>
      </w:tr>
      <w:tr w:rsidR="001A2306" w:rsidRPr="006278BE" w14:paraId="12D258AA" w14:textId="77777777" w:rsidTr="00A75C46">
        <w:trPr>
          <w:trHeight w:val="279"/>
        </w:trPr>
        <w:tc>
          <w:tcPr>
            <w:tcW w:w="0" w:type="dxa"/>
          </w:tcPr>
          <w:p w14:paraId="14E5C17D" w14:textId="77777777" w:rsidR="001A2306" w:rsidRPr="006278BE" w:rsidRDefault="001A2306" w:rsidP="00837CE3">
            <w:r w:rsidRPr="006278BE">
              <w:t>SSES</w:t>
            </w:r>
          </w:p>
        </w:tc>
        <w:tc>
          <w:tcPr>
            <w:tcW w:w="0" w:type="dxa"/>
            <w:vAlign w:val="bottom"/>
          </w:tcPr>
          <w:p w14:paraId="4D3C8D16" w14:textId="77777777" w:rsidR="001A2306" w:rsidRPr="006278BE" w:rsidRDefault="001A2306" w:rsidP="00837CE3">
            <w:r w:rsidRPr="006278BE">
              <w:t>17.537</w:t>
            </w:r>
          </w:p>
        </w:tc>
        <w:tc>
          <w:tcPr>
            <w:tcW w:w="0" w:type="dxa"/>
            <w:vAlign w:val="bottom"/>
          </w:tcPr>
          <w:p w14:paraId="26FD5312" w14:textId="77777777" w:rsidR="001A2306" w:rsidRPr="006278BE" w:rsidRDefault="001A2306" w:rsidP="00837CE3">
            <w:r w:rsidRPr="006278BE">
              <w:t>17.537</w:t>
            </w:r>
          </w:p>
        </w:tc>
        <w:tc>
          <w:tcPr>
            <w:tcW w:w="0" w:type="dxa"/>
            <w:vAlign w:val="bottom"/>
          </w:tcPr>
          <w:p w14:paraId="5F68975A" w14:textId="77777777" w:rsidR="001A2306" w:rsidRPr="006278BE" w:rsidRDefault="001A2306" w:rsidP="00837CE3">
            <w:r w:rsidRPr="006278BE">
              <w:t>17.537</w:t>
            </w:r>
          </w:p>
        </w:tc>
        <w:tc>
          <w:tcPr>
            <w:tcW w:w="0" w:type="dxa"/>
            <w:vAlign w:val="bottom"/>
          </w:tcPr>
          <w:p w14:paraId="4A835247" w14:textId="77777777" w:rsidR="001A2306" w:rsidRPr="006278BE" w:rsidRDefault="001A2306" w:rsidP="00837CE3">
            <w:r w:rsidRPr="006278BE">
              <w:t>17.537</w:t>
            </w:r>
          </w:p>
        </w:tc>
        <w:tc>
          <w:tcPr>
            <w:tcW w:w="0" w:type="dxa"/>
            <w:vAlign w:val="bottom"/>
          </w:tcPr>
          <w:p w14:paraId="2AF84DED" w14:textId="77777777" w:rsidR="001A2306" w:rsidRPr="006278BE" w:rsidRDefault="001A2306" w:rsidP="00837CE3">
            <w:r w:rsidRPr="006278BE">
              <w:t>17.537</w:t>
            </w:r>
          </w:p>
        </w:tc>
      </w:tr>
    </w:tbl>
    <w:p w14:paraId="2AA023E3" w14:textId="77777777" w:rsidR="001A2306" w:rsidRPr="006278BE" w:rsidRDefault="001A2306" w:rsidP="001A2306">
      <w:pPr>
        <w:pStyle w:val="AppendixHeading"/>
      </w:pPr>
    </w:p>
    <w:p w14:paraId="5C8D82CC" w14:textId="77777777" w:rsidR="001A2306" w:rsidRPr="006278BE" w:rsidRDefault="001A2306" w:rsidP="00837CE3">
      <w:pPr>
        <w:pStyle w:val="Caption"/>
      </w:pPr>
      <w:r w:rsidRPr="006278BE">
        <w:t>Penalty cap for customer interruptions and minutes lost term (PCAP</w:t>
      </w:r>
      <w:r w:rsidRPr="006278BE">
        <w:rPr>
          <w:rStyle w:val="Subscript"/>
        </w:rPr>
        <w:t>t</w:t>
      </w:r>
      <w:r w:rsidRPr="006278BE">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6278BE"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6278BE" w:rsidRDefault="001A2306" w:rsidP="00837CE3">
            <w:r w:rsidRPr="006278BE">
              <w:t>Licensee</w:t>
            </w:r>
          </w:p>
        </w:tc>
        <w:tc>
          <w:tcPr>
            <w:tcW w:w="1397" w:type="dxa"/>
          </w:tcPr>
          <w:p w14:paraId="0D7B3220" w14:textId="77777777" w:rsidR="001A2306" w:rsidRPr="006278BE" w:rsidRDefault="001A2306" w:rsidP="00837CE3">
            <w:r w:rsidRPr="006278BE">
              <w:t>2023/24</w:t>
            </w:r>
          </w:p>
        </w:tc>
        <w:tc>
          <w:tcPr>
            <w:tcW w:w="1398" w:type="dxa"/>
          </w:tcPr>
          <w:p w14:paraId="4A3EB40A" w14:textId="77777777" w:rsidR="001A2306" w:rsidRPr="006278BE" w:rsidRDefault="001A2306" w:rsidP="00837CE3">
            <w:r w:rsidRPr="006278BE">
              <w:t>2024/25</w:t>
            </w:r>
          </w:p>
        </w:tc>
        <w:tc>
          <w:tcPr>
            <w:tcW w:w="1397" w:type="dxa"/>
          </w:tcPr>
          <w:p w14:paraId="628DC93C" w14:textId="77777777" w:rsidR="001A2306" w:rsidRPr="006278BE" w:rsidRDefault="001A2306" w:rsidP="00837CE3">
            <w:r w:rsidRPr="006278BE">
              <w:t>2025/26</w:t>
            </w:r>
          </w:p>
        </w:tc>
        <w:tc>
          <w:tcPr>
            <w:tcW w:w="1398" w:type="dxa"/>
          </w:tcPr>
          <w:p w14:paraId="746DE852" w14:textId="77777777" w:rsidR="001A2306" w:rsidRPr="006278BE" w:rsidRDefault="001A2306" w:rsidP="00837CE3">
            <w:r w:rsidRPr="006278BE">
              <w:t>2026/27</w:t>
            </w:r>
          </w:p>
        </w:tc>
        <w:tc>
          <w:tcPr>
            <w:tcW w:w="1398" w:type="dxa"/>
          </w:tcPr>
          <w:p w14:paraId="377696B6" w14:textId="77777777" w:rsidR="001A2306" w:rsidRPr="006278BE" w:rsidRDefault="001A2306" w:rsidP="00837CE3">
            <w:r w:rsidRPr="006278BE">
              <w:t>2027/28</w:t>
            </w:r>
          </w:p>
        </w:tc>
      </w:tr>
      <w:tr w:rsidR="001A2306" w:rsidRPr="006278BE" w14:paraId="7D01F3EB" w14:textId="77777777" w:rsidTr="00A75C46">
        <w:trPr>
          <w:trHeight w:val="227"/>
        </w:trPr>
        <w:tc>
          <w:tcPr>
            <w:tcW w:w="0" w:type="dxa"/>
          </w:tcPr>
          <w:p w14:paraId="71918227" w14:textId="77777777" w:rsidR="001A2306" w:rsidRPr="006278BE" w:rsidRDefault="001A2306" w:rsidP="00837CE3">
            <w:r w:rsidRPr="006278BE">
              <w:t>ENWL</w:t>
            </w:r>
          </w:p>
        </w:tc>
        <w:tc>
          <w:tcPr>
            <w:tcW w:w="0" w:type="dxa"/>
            <w:vAlign w:val="bottom"/>
          </w:tcPr>
          <w:p w14:paraId="763B161D" w14:textId="77777777" w:rsidR="001A2306" w:rsidRPr="006278BE" w:rsidRDefault="001A2306" w:rsidP="00837CE3">
            <w:r w:rsidRPr="006278BE">
              <w:t>21.811</w:t>
            </w:r>
          </w:p>
        </w:tc>
        <w:tc>
          <w:tcPr>
            <w:tcW w:w="0" w:type="dxa"/>
            <w:vAlign w:val="bottom"/>
          </w:tcPr>
          <w:p w14:paraId="53CC51CB" w14:textId="77777777" w:rsidR="001A2306" w:rsidRPr="006278BE" w:rsidRDefault="001A2306" w:rsidP="00837CE3">
            <w:r w:rsidRPr="006278BE">
              <w:t>21.811</w:t>
            </w:r>
          </w:p>
        </w:tc>
        <w:tc>
          <w:tcPr>
            <w:tcW w:w="0" w:type="dxa"/>
            <w:vAlign w:val="bottom"/>
          </w:tcPr>
          <w:p w14:paraId="606AAAF1" w14:textId="77777777" w:rsidR="001A2306" w:rsidRPr="006278BE" w:rsidRDefault="001A2306" w:rsidP="00837CE3">
            <w:r w:rsidRPr="006278BE">
              <w:t>21.811</w:t>
            </w:r>
          </w:p>
        </w:tc>
        <w:tc>
          <w:tcPr>
            <w:tcW w:w="0" w:type="dxa"/>
            <w:vAlign w:val="bottom"/>
          </w:tcPr>
          <w:p w14:paraId="772CC35A" w14:textId="77777777" w:rsidR="001A2306" w:rsidRPr="006278BE" w:rsidRDefault="001A2306" w:rsidP="00837CE3">
            <w:r w:rsidRPr="006278BE">
              <w:t>21.811</w:t>
            </w:r>
          </w:p>
        </w:tc>
        <w:tc>
          <w:tcPr>
            <w:tcW w:w="0" w:type="dxa"/>
            <w:vAlign w:val="bottom"/>
          </w:tcPr>
          <w:p w14:paraId="0B4F51CE" w14:textId="77777777" w:rsidR="001A2306" w:rsidRPr="006278BE" w:rsidRDefault="001A2306" w:rsidP="00837CE3">
            <w:r w:rsidRPr="006278BE">
              <w:t>21.811</w:t>
            </w:r>
          </w:p>
        </w:tc>
      </w:tr>
      <w:tr w:rsidR="001A2306" w:rsidRPr="006278BE" w14:paraId="3061A88C" w14:textId="77777777" w:rsidTr="00A75C46">
        <w:trPr>
          <w:trHeight w:val="227"/>
        </w:trPr>
        <w:tc>
          <w:tcPr>
            <w:tcW w:w="0" w:type="dxa"/>
          </w:tcPr>
          <w:p w14:paraId="4EF78564" w14:textId="77777777" w:rsidR="001A2306" w:rsidRPr="006278BE" w:rsidRDefault="001A2306" w:rsidP="00837CE3">
            <w:r w:rsidRPr="006278BE">
              <w:t>NPgN</w:t>
            </w:r>
          </w:p>
        </w:tc>
        <w:tc>
          <w:tcPr>
            <w:tcW w:w="0" w:type="dxa"/>
            <w:vAlign w:val="bottom"/>
          </w:tcPr>
          <w:p w14:paraId="08C53376" w14:textId="77777777" w:rsidR="001A2306" w:rsidRPr="006278BE" w:rsidRDefault="001A2306" w:rsidP="00837CE3">
            <w:r w:rsidRPr="006278BE">
              <w:t>16.206</w:t>
            </w:r>
          </w:p>
        </w:tc>
        <w:tc>
          <w:tcPr>
            <w:tcW w:w="0" w:type="dxa"/>
            <w:vAlign w:val="bottom"/>
          </w:tcPr>
          <w:p w14:paraId="1053D916" w14:textId="77777777" w:rsidR="001A2306" w:rsidRPr="006278BE" w:rsidRDefault="001A2306" w:rsidP="00837CE3">
            <w:r w:rsidRPr="006278BE">
              <w:t>16.206</w:t>
            </w:r>
          </w:p>
        </w:tc>
        <w:tc>
          <w:tcPr>
            <w:tcW w:w="0" w:type="dxa"/>
            <w:vAlign w:val="bottom"/>
          </w:tcPr>
          <w:p w14:paraId="7BBBE2B3" w14:textId="77777777" w:rsidR="001A2306" w:rsidRPr="006278BE" w:rsidRDefault="001A2306" w:rsidP="00837CE3">
            <w:r w:rsidRPr="006278BE">
              <w:t>16.206</w:t>
            </w:r>
          </w:p>
        </w:tc>
        <w:tc>
          <w:tcPr>
            <w:tcW w:w="0" w:type="dxa"/>
            <w:vAlign w:val="bottom"/>
          </w:tcPr>
          <w:p w14:paraId="71F4F8B1" w14:textId="77777777" w:rsidR="001A2306" w:rsidRPr="006278BE" w:rsidRDefault="001A2306" w:rsidP="00837CE3">
            <w:r w:rsidRPr="006278BE">
              <w:t>16.206</w:t>
            </w:r>
          </w:p>
        </w:tc>
        <w:tc>
          <w:tcPr>
            <w:tcW w:w="0" w:type="dxa"/>
            <w:vAlign w:val="bottom"/>
          </w:tcPr>
          <w:p w14:paraId="5DF58E51" w14:textId="77777777" w:rsidR="001A2306" w:rsidRPr="006278BE" w:rsidRDefault="001A2306" w:rsidP="00837CE3">
            <w:r w:rsidRPr="006278BE">
              <w:t>16.206</w:t>
            </w:r>
          </w:p>
        </w:tc>
      </w:tr>
      <w:tr w:rsidR="001A2306" w:rsidRPr="006278BE" w14:paraId="39C71439" w14:textId="77777777" w:rsidTr="00A75C46">
        <w:trPr>
          <w:trHeight w:val="227"/>
        </w:trPr>
        <w:tc>
          <w:tcPr>
            <w:tcW w:w="0" w:type="dxa"/>
          </w:tcPr>
          <w:p w14:paraId="2D8BC4A6" w14:textId="77777777" w:rsidR="001A2306" w:rsidRPr="006278BE" w:rsidRDefault="001A2306" w:rsidP="00837CE3">
            <w:r w:rsidRPr="006278BE">
              <w:t>NPgY</w:t>
            </w:r>
          </w:p>
        </w:tc>
        <w:tc>
          <w:tcPr>
            <w:tcW w:w="0" w:type="dxa"/>
            <w:vAlign w:val="bottom"/>
          </w:tcPr>
          <w:p w14:paraId="6603DA36" w14:textId="77777777" w:rsidR="001A2306" w:rsidRPr="006278BE" w:rsidRDefault="001A2306" w:rsidP="00837CE3">
            <w:r w:rsidRPr="006278BE">
              <w:t>22.361</w:t>
            </w:r>
          </w:p>
        </w:tc>
        <w:tc>
          <w:tcPr>
            <w:tcW w:w="0" w:type="dxa"/>
            <w:vAlign w:val="bottom"/>
          </w:tcPr>
          <w:p w14:paraId="3CD73584" w14:textId="77777777" w:rsidR="001A2306" w:rsidRPr="006278BE" w:rsidRDefault="001A2306" w:rsidP="00837CE3">
            <w:r w:rsidRPr="006278BE">
              <w:t>22.361</w:t>
            </w:r>
          </w:p>
        </w:tc>
        <w:tc>
          <w:tcPr>
            <w:tcW w:w="0" w:type="dxa"/>
            <w:vAlign w:val="bottom"/>
          </w:tcPr>
          <w:p w14:paraId="272CD203" w14:textId="77777777" w:rsidR="001A2306" w:rsidRPr="006278BE" w:rsidRDefault="001A2306" w:rsidP="00837CE3">
            <w:r w:rsidRPr="006278BE">
              <w:t>22.361</w:t>
            </w:r>
          </w:p>
        </w:tc>
        <w:tc>
          <w:tcPr>
            <w:tcW w:w="0" w:type="dxa"/>
            <w:vAlign w:val="bottom"/>
          </w:tcPr>
          <w:p w14:paraId="7D817462" w14:textId="77777777" w:rsidR="001A2306" w:rsidRPr="006278BE" w:rsidRDefault="001A2306" w:rsidP="00837CE3">
            <w:r w:rsidRPr="006278BE">
              <w:t>22.361</w:t>
            </w:r>
          </w:p>
        </w:tc>
        <w:tc>
          <w:tcPr>
            <w:tcW w:w="0" w:type="dxa"/>
            <w:vAlign w:val="bottom"/>
          </w:tcPr>
          <w:p w14:paraId="6A5AD5C0" w14:textId="77777777" w:rsidR="001A2306" w:rsidRPr="006278BE" w:rsidRDefault="001A2306" w:rsidP="00837CE3">
            <w:r w:rsidRPr="006278BE">
              <w:t>22.361</w:t>
            </w:r>
          </w:p>
        </w:tc>
      </w:tr>
      <w:tr w:rsidR="001A2306" w:rsidRPr="006278BE" w14:paraId="4CFCCCA5" w14:textId="77777777" w:rsidTr="00A75C46">
        <w:trPr>
          <w:trHeight w:val="227"/>
        </w:trPr>
        <w:tc>
          <w:tcPr>
            <w:tcW w:w="0" w:type="dxa"/>
          </w:tcPr>
          <w:p w14:paraId="255F90A5" w14:textId="77777777" w:rsidR="001A2306" w:rsidRPr="006278BE" w:rsidRDefault="001A2306" w:rsidP="00837CE3">
            <w:r w:rsidRPr="006278BE">
              <w:t>WMID</w:t>
            </w:r>
          </w:p>
        </w:tc>
        <w:tc>
          <w:tcPr>
            <w:tcW w:w="0" w:type="dxa"/>
            <w:vAlign w:val="bottom"/>
          </w:tcPr>
          <w:p w14:paraId="5E3CDDC9" w14:textId="77777777" w:rsidR="001A2306" w:rsidRPr="006278BE" w:rsidRDefault="001A2306" w:rsidP="00837CE3">
            <w:r w:rsidRPr="006278BE">
              <w:t>28.152</w:t>
            </w:r>
          </w:p>
        </w:tc>
        <w:tc>
          <w:tcPr>
            <w:tcW w:w="0" w:type="dxa"/>
            <w:vAlign w:val="bottom"/>
          </w:tcPr>
          <w:p w14:paraId="60154BAC" w14:textId="77777777" w:rsidR="001A2306" w:rsidRPr="006278BE" w:rsidRDefault="001A2306" w:rsidP="00837CE3">
            <w:r w:rsidRPr="006278BE">
              <w:t>28.152</w:t>
            </w:r>
          </w:p>
        </w:tc>
        <w:tc>
          <w:tcPr>
            <w:tcW w:w="0" w:type="dxa"/>
            <w:vAlign w:val="bottom"/>
          </w:tcPr>
          <w:p w14:paraId="2C04F5A7" w14:textId="77777777" w:rsidR="001A2306" w:rsidRPr="006278BE" w:rsidRDefault="001A2306" w:rsidP="00837CE3">
            <w:r w:rsidRPr="006278BE">
              <w:t>28.152</w:t>
            </w:r>
          </w:p>
        </w:tc>
        <w:tc>
          <w:tcPr>
            <w:tcW w:w="0" w:type="dxa"/>
            <w:vAlign w:val="bottom"/>
          </w:tcPr>
          <w:p w14:paraId="5550DE49" w14:textId="77777777" w:rsidR="001A2306" w:rsidRPr="006278BE" w:rsidRDefault="001A2306" w:rsidP="00837CE3">
            <w:r w:rsidRPr="006278BE">
              <w:t>28.152</w:t>
            </w:r>
          </w:p>
        </w:tc>
        <w:tc>
          <w:tcPr>
            <w:tcW w:w="0" w:type="dxa"/>
            <w:vAlign w:val="bottom"/>
          </w:tcPr>
          <w:p w14:paraId="1A6C6F76" w14:textId="77777777" w:rsidR="001A2306" w:rsidRPr="006278BE" w:rsidRDefault="001A2306" w:rsidP="00837CE3">
            <w:r w:rsidRPr="006278BE">
              <w:t>28.152</w:t>
            </w:r>
          </w:p>
        </w:tc>
      </w:tr>
      <w:tr w:rsidR="001A2306" w:rsidRPr="006278BE" w14:paraId="1AAC48B6" w14:textId="77777777" w:rsidTr="00A75C46">
        <w:trPr>
          <w:trHeight w:val="227"/>
        </w:trPr>
        <w:tc>
          <w:tcPr>
            <w:tcW w:w="0" w:type="dxa"/>
          </w:tcPr>
          <w:p w14:paraId="1943BA6C" w14:textId="77777777" w:rsidR="001A2306" w:rsidRPr="006278BE" w:rsidRDefault="001A2306" w:rsidP="00837CE3">
            <w:r w:rsidRPr="006278BE">
              <w:t>EMID</w:t>
            </w:r>
          </w:p>
        </w:tc>
        <w:tc>
          <w:tcPr>
            <w:tcW w:w="0" w:type="dxa"/>
            <w:vAlign w:val="bottom"/>
          </w:tcPr>
          <w:p w14:paraId="56538AF6" w14:textId="77777777" w:rsidR="001A2306" w:rsidRPr="006278BE" w:rsidRDefault="001A2306" w:rsidP="00837CE3">
            <w:r w:rsidRPr="006278BE">
              <w:t>28.815</w:t>
            </w:r>
          </w:p>
        </w:tc>
        <w:tc>
          <w:tcPr>
            <w:tcW w:w="0" w:type="dxa"/>
            <w:vAlign w:val="bottom"/>
          </w:tcPr>
          <w:p w14:paraId="5E06F561" w14:textId="77777777" w:rsidR="001A2306" w:rsidRPr="006278BE" w:rsidRDefault="001A2306" w:rsidP="00837CE3">
            <w:r w:rsidRPr="006278BE">
              <w:t>28.815</w:t>
            </w:r>
          </w:p>
        </w:tc>
        <w:tc>
          <w:tcPr>
            <w:tcW w:w="0" w:type="dxa"/>
            <w:vAlign w:val="bottom"/>
          </w:tcPr>
          <w:p w14:paraId="4C00674C" w14:textId="77777777" w:rsidR="001A2306" w:rsidRPr="006278BE" w:rsidRDefault="001A2306" w:rsidP="00837CE3">
            <w:r w:rsidRPr="006278BE">
              <w:t>28.815</w:t>
            </w:r>
          </w:p>
        </w:tc>
        <w:tc>
          <w:tcPr>
            <w:tcW w:w="0" w:type="dxa"/>
            <w:vAlign w:val="bottom"/>
          </w:tcPr>
          <w:p w14:paraId="4687BF60" w14:textId="77777777" w:rsidR="001A2306" w:rsidRPr="006278BE" w:rsidRDefault="001A2306" w:rsidP="00837CE3">
            <w:r w:rsidRPr="006278BE">
              <w:t>28.815</w:t>
            </w:r>
          </w:p>
        </w:tc>
        <w:tc>
          <w:tcPr>
            <w:tcW w:w="0" w:type="dxa"/>
            <w:vAlign w:val="bottom"/>
          </w:tcPr>
          <w:p w14:paraId="60C5ADE0" w14:textId="77777777" w:rsidR="001A2306" w:rsidRPr="006278BE" w:rsidRDefault="001A2306" w:rsidP="00837CE3">
            <w:r w:rsidRPr="006278BE">
              <w:t>28.815</w:t>
            </w:r>
          </w:p>
        </w:tc>
      </w:tr>
      <w:tr w:rsidR="001A2306" w:rsidRPr="006278BE" w14:paraId="354B464E" w14:textId="77777777" w:rsidTr="00A75C46">
        <w:trPr>
          <w:trHeight w:val="227"/>
        </w:trPr>
        <w:tc>
          <w:tcPr>
            <w:tcW w:w="0" w:type="dxa"/>
          </w:tcPr>
          <w:p w14:paraId="5E6E3BE4" w14:textId="77777777" w:rsidR="001A2306" w:rsidRPr="006278BE" w:rsidRDefault="001A2306" w:rsidP="00837CE3">
            <w:r w:rsidRPr="006278BE">
              <w:t>SWALES</w:t>
            </w:r>
          </w:p>
        </w:tc>
        <w:tc>
          <w:tcPr>
            <w:tcW w:w="0" w:type="dxa"/>
            <w:vAlign w:val="bottom"/>
          </w:tcPr>
          <w:p w14:paraId="45FC887F" w14:textId="77777777" w:rsidR="001A2306" w:rsidRPr="006278BE" w:rsidRDefault="001A2306" w:rsidP="00837CE3">
            <w:r w:rsidRPr="006278BE">
              <w:t>14.394</w:t>
            </w:r>
          </w:p>
        </w:tc>
        <w:tc>
          <w:tcPr>
            <w:tcW w:w="0" w:type="dxa"/>
            <w:vAlign w:val="bottom"/>
          </w:tcPr>
          <w:p w14:paraId="040D54D8" w14:textId="77777777" w:rsidR="001A2306" w:rsidRPr="006278BE" w:rsidRDefault="001A2306" w:rsidP="00837CE3">
            <w:r w:rsidRPr="006278BE">
              <w:t>14.394</w:t>
            </w:r>
          </w:p>
        </w:tc>
        <w:tc>
          <w:tcPr>
            <w:tcW w:w="0" w:type="dxa"/>
            <w:vAlign w:val="bottom"/>
          </w:tcPr>
          <w:p w14:paraId="0E7C9ABE" w14:textId="77777777" w:rsidR="001A2306" w:rsidRPr="006278BE" w:rsidRDefault="001A2306" w:rsidP="00837CE3">
            <w:r w:rsidRPr="006278BE">
              <w:t>14.394</w:t>
            </w:r>
          </w:p>
        </w:tc>
        <w:tc>
          <w:tcPr>
            <w:tcW w:w="0" w:type="dxa"/>
            <w:vAlign w:val="bottom"/>
          </w:tcPr>
          <w:p w14:paraId="5D492E4F" w14:textId="77777777" w:rsidR="001A2306" w:rsidRPr="006278BE" w:rsidRDefault="001A2306" w:rsidP="00837CE3">
            <w:r w:rsidRPr="006278BE">
              <w:t>14.394</w:t>
            </w:r>
          </w:p>
        </w:tc>
        <w:tc>
          <w:tcPr>
            <w:tcW w:w="0" w:type="dxa"/>
            <w:vAlign w:val="bottom"/>
          </w:tcPr>
          <w:p w14:paraId="5B826AE2" w14:textId="77777777" w:rsidR="001A2306" w:rsidRPr="006278BE" w:rsidRDefault="001A2306" w:rsidP="00837CE3">
            <w:r w:rsidRPr="006278BE">
              <w:t>14.394</w:t>
            </w:r>
          </w:p>
        </w:tc>
      </w:tr>
      <w:tr w:rsidR="001A2306" w:rsidRPr="006278BE" w14:paraId="629AA15B" w14:textId="77777777" w:rsidTr="00A75C46">
        <w:trPr>
          <w:trHeight w:val="227"/>
        </w:trPr>
        <w:tc>
          <w:tcPr>
            <w:tcW w:w="0" w:type="dxa"/>
          </w:tcPr>
          <w:p w14:paraId="23D4EEE3" w14:textId="77777777" w:rsidR="001A2306" w:rsidRPr="006278BE" w:rsidRDefault="001A2306" w:rsidP="00837CE3">
            <w:r w:rsidRPr="006278BE">
              <w:t>SWEST</w:t>
            </w:r>
          </w:p>
        </w:tc>
        <w:tc>
          <w:tcPr>
            <w:tcW w:w="0" w:type="dxa"/>
            <w:vAlign w:val="bottom"/>
          </w:tcPr>
          <w:p w14:paraId="3ADD380E" w14:textId="77777777" w:rsidR="001A2306" w:rsidRPr="006278BE" w:rsidRDefault="001A2306" w:rsidP="00837CE3">
            <w:r w:rsidRPr="006278BE">
              <w:t>21.860</w:t>
            </w:r>
          </w:p>
        </w:tc>
        <w:tc>
          <w:tcPr>
            <w:tcW w:w="0" w:type="dxa"/>
            <w:vAlign w:val="bottom"/>
          </w:tcPr>
          <w:p w14:paraId="53BC56C3" w14:textId="77777777" w:rsidR="001A2306" w:rsidRPr="006278BE" w:rsidRDefault="001A2306" w:rsidP="00837CE3">
            <w:r w:rsidRPr="006278BE">
              <w:t>21.860</w:t>
            </w:r>
          </w:p>
        </w:tc>
        <w:tc>
          <w:tcPr>
            <w:tcW w:w="0" w:type="dxa"/>
            <w:vAlign w:val="bottom"/>
          </w:tcPr>
          <w:p w14:paraId="7B596355" w14:textId="77777777" w:rsidR="001A2306" w:rsidRPr="006278BE" w:rsidRDefault="001A2306" w:rsidP="00837CE3">
            <w:r w:rsidRPr="006278BE">
              <w:t>21.860</w:t>
            </w:r>
          </w:p>
        </w:tc>
        <w:tc>
          <w:tcPr>
            <w:tcW w:w="0" w:type="dxa"/>
            <w:vAlign w:val="bottom"/>
          </w:tcPr>
          <w:p w14:paraId="2F44B4AF" w14:textId="77777777" w:rsidR="001A2306" w:rsidRPr="006278BE" w:rsidRDefault="001A2306" w:rsidP="00837CE3">
            <w:r w:rsidRPr="006278BE">
              <w:t>21.860</w:t>
            </w:r>
          </w:p>
        </w:tc>
        <w:tc>
          <w:tcPr>
            <w:tcW w:w="0" w:type="dxa"/>
            <w:vAlign w:val="bottom"/>
          </w:tcPr>
          <w:p w14:paraId="79D45A56" w14:textId="77777777" w:rsidR="001A2306" w:rsidRPr="006278BE" w:rsidRDefault="001A2306" w:rsidP="00837CE3">
            <w:r w:rsidRPr="006278BE">
              <w:t>21.860</w:t>
            </w:r>
          </w:p>
        </w:tc>
      </w:tr>
      <w:tr w:rsidR="001A2306" w:rsidRPr="006278BE" w14:paraId="34A284D7" w14:textId="77777777" w:rsidTr="00A75C46">
        <w:trPr>
          <w:trHeight w:val="227"/>
        </w:trPr>
        <w:tc>
          <w:tcPr>
            <w:tcW w:w="0" w:type="dxa"/>
          </w:tcPr>
          <w:p w14:paraId="612D13AC" w14:textId="77777777" w:rsidR="001A2306" w:rsidRPr="006278BE" w:rsidRDefault="001A2306" w:rsidP="00837CE3">
            <w:r w:rsidRPr="006278BE">
              <w:t>LPN</w:t>
            </w:r>
          </w:p>
        </w:tc>
        <w:tc>
          <w:tcPr>
            <w:tcW w:w="0" w:type="dxa"/>
            <w:vAlign w:val="bottom"/>
          </w:tcPr>
          <w:p w14:paraId="195891BE" w14:textId="77777777" w:rsidR="001A2306" w:rsidRPr="006278BE" w:rsidRDefault="001A2306" w:rsidP="00837CE3">
            <w:r w:rsidRPr="006278BE">
              <w:t>18.915</w:t>
            </w:r>
          </w:p>
        </w:tc>
        <w:tc>
          <w:tcPr>
            <w:tcW w:w="0" w:type="dxa"/>
            <w:vAlign w:val="bottom"/>
          </w:tcPr>
          <w:p w14:paraId="75DBDAD8" w14:textId="77777777" w:rsidR="001A2306" w:rsidRPr="006278BE" w:rsidRDefault="001A2306" w:rsidP="00837CE3">
            <w:r w:rsidRPr="006278BE">
              <w:t>18.915</w:t>
            </w:r>
          </w:p>
        </w:tc>
        <w:tc>
          <w:tcPr>
            <w:tcW w:w="0" w:type="dxa"/>
            <w:vAlign w:val="bottom"/>
          </w:tcPr>
          <w:p w14:paraId="0E6792D9" w14:textId="77777777" w:rsidR="001A2306" w:rsidRPr="006278BE" w:rsidRDefault="001A2306" w:rsidP="00837CE3">
            <w:r w:rsidRPr="006278BE">
              <w:t>18.915</w:t>
            </w:r>
          </w:p>
        </w:tc>
        <w:tc>
          <w:tcPr>
            <w:tcW w:w="0" w:type="dxa"/>
            <w:vAlign w:val="bottom"/>
          </w:tcPr>
          <w:p w14:paraId="36794468" w14:textId="77777777" w:rsidR="001A2306" w:rsidRPr="006278BE" w:rsidRDefault="001A2306" w:rsidP="00837CE3">
            <w:r w:rsidRPr="006278BE">
              <w:t>18.915</w:t>
            </w:r>
          </w:p>
        </w:tc>
        <w:tc>
          <w:tcPr>
            <w:tcW w:w="0" w:type="dxa"/>
            <w:vAlign w:val="bottom"/>
          </w:tcPr>
          <w:p w14:paraId="65421EBF" w14:textId="77777777" w:rsidR="001A2306" w:rsidRPr="006278BE" w:rsidRDefault="001A2306" w:rsidP="00837CE3">
            <w:r w:rsidRPr="006278BE">
              <w:t>18.915</w:t>
            </w:r>
          </w:p>
        </w:tc>
      </w:tr>
      <w:tr w:rsidR="001A2306" w:rsidRPr="006278BE" w14:paraId="64FA9AF7" w14:textId="77777777" w:rsidTr="00A75C46">
        <w:trPr>
          <w:trHeight w:val="227"/>
        </w:trPr>
        <w:tc>
          <w:tcPr>
            <w:tcW w:w="0" w:type="dxa"/>
          </w:tcPr>
          <w:p w14:paraId="59CF04D2" w14:textId="77777777" w:rsidR="001A2306" w:rsidRPr="006278BE" w:rsidRDefault="001A2306" w:rsidP="00837CE3">
            <w:r w:rsidRPr="006278BE">
              <w:t>SPN</w:t>
            </w:r>
          </w:p>
        </w:tc>
        <w:tc>
          <w:tcPr>
            <w:tcW w:w="0" w:type="dxa"/>
            <w:vAlign w:val="bottom"/>
          </w:tcPr>
          <w:p w14:paraId="75F8C886" w14:textId="77777777" w:rsidR="001A2306" w:rsidRPr="006278BE" w:rsidRDefault="001A2306" w:rsidP="00837CE3">
            <w:r w:rsidRPr="006278BE">
              <w:t>19.573</w:t>
            </w:r>
          </w:p>
        </w:tc>
        <w:tc>
          <w:tcPr>
            <w:tcW w:w="0" w:type="dxa"/>
            <w:vAlign w:val="bottom"/>
          </w:tcPr>
          <w:p w14:paraId="6431AD85" w14:textId="77777777" w:rsidR="001A2306" w:rsidRPr="006278BE" w:rsidRDefault="001A2306" w:rsidP="00837CE3">
            <w:r w:rsidRPr="006278BE">
              <w:t>19.573</w:t>
            </w:r>
          </w:p>
        </w:tc>
        <w:tc>
          <w:tcPr>
            <w:tcW w:w="0" w:type="dxa"/>
            <w:vAlign w:val="bottom"/>
          </w:tcPr>
          <w:p w14:paraId="60DAB66F" w14:textId="77777777" w:rsidR="001A2306" w:rsidRPr="006278BE" w:rsidRDefault="001A2306" w:rsidP="00837CE3">
            <w:r w:rsidRPr="006278BE">
              <w:t>19.573</w:t>
            </w:r>
          </w:p>
        </w:tc>
        <w:tc>
          <w:tcPr>
            <w:tcW w:w="0" w:type="dxa"/>
            <w:vAlign w:val="bottom"/>
          </w:tcPr>
          <w:p w14:paraId="4195A87A" w14:textId="77777777" w:rsidR="001A2306" w:rsidRPr="006278BE" w:rsidRDefault="001A2306" w:rsidP="00837CE3">
            <w:r w:rsidRPr="006278BE">
              <w:t>19.573</w:t>
            </w:r>
          </w:p>
        </w:tc>
        <w:tc>
          <w:tcPr>
            <w:tcW w:w="0" w:type="dxa"/>
            <w:vAlign w:val="bottom"/>
          </w:tcPr>
          <w:p w14:paraId="256D163B" w14:textId="77777777" w:rsidR="001A2306" w:rsidRPr="006278BE" w:rsidRDefault="001A2306" w:rsidP="00837CE3">
            <w:r w:rsidRPr="006278BE">
              <w:t>19.573</w:t>
            </w:r>
          </w:p>
        </w:tc>
      </w:tr>
      <w:tr w:rsidR="001A2306" w:rsidRPr="006278BE" w14:paraId="6F40C8B9" w14:textId="77777777" w:rsidTr="00A75C46">
        <w:trPr>
          <w:trHeight w:val="227"/>
        </w:trPr>
        <w:tc>
          <w:tcPr>
            <w:tcW w:w="0" w:type="dxa"/>
          </w:tcPr>
          <w:p w14:paraId="7D17E525" w14:textId="77777777" w:rsidR="001A2306" w:rsidRPr="006278BE" w:rsidRDefault="001A2306" w:rsidP="00837CE3">
            <w:r w:rsidRPr="006278BE">
              <w:t>EPN</w:t>
            </w:r>
          </w:p>
        </w:tc>
        <w:tc>
          <w:tcPr>
            <w:tcW w:w="0" w:type="dxa"/>
            <w:vAlign w:val="bottom"/>
          </w:tcPr>
          <w:p w14:paraId="18BEC078" w14:textId="77777777" w:rsidR="001A2306" w:rsidRPr="006278BE" w:rsidRDefault="001A2306" w:rsidP="00837CE3">
            <w:r w:rsidRPr="006278BE">
              <w:t>30.560</w:t>
            </w:r>
          </w:p>
        </w:tc>
        <w:tc>
          <w:tcPr>
            <w:tcW w:w="0" w:type="dxa"/>
            <w:vAlign w:val="bottom"/>
          </w:tcPr>
          <w:p w14:paraId="68EA712A" w14:textId="77777777" w:rsidR="001A2306" w:rsidRPr="006278BE" w:rsidRDefault="001A2306" w:rsidP="00837CE3">
            <w:r w:rsidRPr="006278BE">
              <w:t>30.560</w:t>
            </w:r>
          </w:p>
        </w:tc>
        <w:tc>
          <w:tcPr>
            <w:tcW w:w="0" w:type="dxa"/>
            <w:vAlign w:val="bottom"/>
          </w:tcPr>
          <w:p w14:paraId="05045398" w14:textId="77777777" w:rsidR="001A2306" w:rsidRPr="006278BE" w:rsidRDefault="001A2306" w:rsidP="00837CE3">
            <w:r w:rsidRPr="006278BE">
              <w:t>30.560</w:t>
            </w:r>
          </w:p>
        </w:tc>
        <w:tc>
          <w:tcPr>
            <w:tcW w:w="0" w:type="dxa"/>
            <w:vAlign w:val="bottom"/>
          </w:tcPr>
          <w:p w14:paraId="1207A0F3" w14:textId="77777777" w:rsidR="001A2306" w:rsidRPr="006278BE" w:rsidRDefault="001A2306" w:rsidP="00837CE3">
            <w:r w:rsidRPr="006278BE">
              <w:t>30.560</w:t>
            </w:r>
          </w:p>
        </w:tc>
        <w:tc>
          <w:tcPr>
            <w:tcW w:w="0" w:type="dxa"/>
            <w:vAlign w:val="bottom"/>
          </w:tcPr>
          <w:p w14:paraId="49B63CA1" w14:textId="77777777" w:rsidR="001A2306" w:rsidRPr="006278BE" w:rsidRDefault="001A2306" w:rsidP="00837CE3">
            <w:r w:rsidRPr="006278BE">
              <w:t>30.560</w:t>
            </w:r>
          </w:p>
        </w:tc>
      </w:tr>
      <w:tr w:rsidR="001A2306" w:rsidRPr="006278BE" w14:paraId="767CEB89" w14:textId="77777777" w:rsidTr="00A75C46">
        <w:trPr>
          <w:trHeight w:val="227"/>
        </w:trPr>
        <w:tc>
          <w:tcPr>
            <w:tcW w:w="0" w:type="dxa"/>
          </w:tcPr>
          <w:p w14:paraId="2361520D" w14:textId="77777777" w:rsidR="001A2306" w:rsidRPr="006278BE" w:rsidRDefault="001A2306" w:rsidP="00837CE3">
            <w:r w:rsidRPr="006278BE">
              <w:t>SPD</w:t>
            </w:r>
          </w:p>
        </w:tc>
        <w:tc>
          <w:tcPr>
            <w:tcW w:w="0" w:type="dxa"/>
            <w:vAlign w:val="bottom"/>
          </w:tcPr>
          <w:p w14:paraId="6795857A" w14:textId="77777777" w:rsidR="001A2306" w:rsidRPr="006278BE" w:rsidRDefault="001A2306" w:rsidP="00837CE3">
            <w:r w:rsidRPr="006278BE">
              <w:t>20.766</w:t>
            </w:r>
          </w:p>
        </w:tc>
        <w:tc>
          <w:tcPr>
            <w:tcW w:w="0" w:type="dxa"/>
            <w:vAlign w:val="bottom"/>
          </w:tcPr>
          <w:p w14:paraId="6E2E8178" w14:textId="77777777" w:rsidR="001A2306" w:rsidRPr="006278BE" w:rsidRDefault="001A2306" w:rsidP="00837CE3">
            <w:r w:rsidRPr="006278BE">
              <w:t>20.766</w:t>
            </w:r>
          </w:p>
        </w:tc>
        <w:tc>
          <w:tcPr>
            <w:tcW w:w="0" w:type="dxa"/>
            <w:vAlign w:val="bottom"/>
          </w:tcPr>
          <w:p w14:paraId="0929C4DE" w14:textId="77777777" w:rsidR="001A2306" w:rsidRPr="006278BE" w:rsidRDefault="001A2306" w:rsidP="00837CE3">
            <w:r w:rsidRPr="006278BE">
              <w:t>20.766</w:t>
            </w:r>
          </w:p>
        </w:tc>
        <w:tc>
          <w:tcPr>
            <w:tcW w:w="0" w:type="dxa"/>
            <w:vAlign w:val="bottom"/>
          </w:tcPr>
          <w:p w14:paraId="22723E42" w14:textId="77777777" w:rsidR="001A2306" w:rsidRPr="006278BE" w:rsidRDefault="001A2306" w:rsidP="00837CE3">
            <w:r w:rsidRPr="006278BE">
              <w:t>20.766</w:t>
            </w:r>
          </w:p>
        </w:tc>
        <w:tc>
          <w:tcPr>
            <w:tcW w:w="0" w:type="dxa"/>
            <w:vAlign w:val="bottom"/>
          </w:tcPr>
          <w:p w14:paraId="13CB3A01" w14:textId="77777777" w:rsidR="001A2306" w:rsidRPr="006278BE" w:rsidRDefault="001A2306" w:rsidP="00837CE3">
            <w:r w:rsidRPr="006278BE">
              <w:t>20.766</w:t>
            </w:r>
          </w:p>
        </w:tc>
      </w:tr>
      <w:tr w:rsidR="001A2306" w:rsidRPr="006278BE" w14:paraId="5E04B129" w14:textId="77777777" w:rsidTr="00A75C46">
        <w:trPr>
          <w:trHeight w:val="227"/>
        </w:trPr>
        <w:tc>
          <w:tcPr>
            <w:tcW w:w="0" w:type="dxa"/>
          </w:tcPr>
          <w:p w14:paraId="3164E94C" w14:textId="77777777" w:rsidR="001A2306" w:rsidRPr="006278BE" w:rsidRDefault="001A2306" w:rsidP="00837CE3">
            <w:r w:rsidRPr="006278BE">
              <w:t>SPMW</w:t>
            </w:r>
          </w:p>
        </w:tc>
        <w:tc>
          <w:tcPr>
            <w:tcW w:w="0" w:type="dxa"/>
            <w:vAlign w:val="bottom"/>
          </w:tcPr>
          <w:p w14:paraId="0756CC46" w14:textId="77777777" w:rsidR="001A2306" w:rsidRPr="006278BE" w:rsidRDefault="001A2306" w:rsidP="00837CE3">
            <w:r w:rsidRPr="006278BE">
              <w:t>23.106</w:t>
            </w:r>
          </w:p>
        </w:tc>
        <w:tc>
          <w:tcPr>
            <w:tcW w:w="0" w:type="dxa"/>
            <w:vAlign w:val="bottom"/>
          </w:tcPr>
          <w:p w14:paraId="27E74DBB" w14:textId="77777777" w:rsidR="001A2306" w:rsidRPr="006278BE" w:rsidRDefault="001A2306" w:rsidP="00837CE3">
            <w:r w:rsidRPr="006278BE">
              <w:t>23.106</w:t>
            </w:r>
          </w:p>
        </w:tc>
        <w:tc>
          <w:tcPr>
            <w:tcW w:w="0" w:type="dxa"/>
            <w:vAlign w:val="bottom"/>
          </w:tcPr>
          <w:p w14:paraId="6F9DD087" w14:textId="77777777" w:rsidR="001A2306" w:rsidRPr="006278BE" w:rsidRDefault="001A2306" w:rsidP="00837CE3">
            <w:r w:rsidRPr="006278BE">
              <w:t>23.106</w:t>
            </w:r>
          </w:p>
        </w:tc>
        <w:tc>
          <w:tcPr>
            <w:tcW w:w="0" w:type="dxa"/>
            <w:vAlign w:val="bottom"/>
          </w:tcPr>
          <w:p w14:paraId="1455C3D5" w14:textId="77777777" w:rsidR="001A2306" w:rsidRPr="006278BE" w:rsidRDefault="001A2306" w:rsidP="00837CE3">
            <w:r w:rsidRPr="006278BE">
              <w:t>23.106</w:t>
            </w:r>
          </w:p>
        </w:tc>
        <w:tc>
          <w:tcPr>
            <w:tcW w:w="0" w:type="dxa"/>
            <w:vAlign w:val="bottom"/>
          </w:tcPr>
          <w:p w14:paraId="39466E5D" w14:textId="77777777" w:rsidR="001A2306" w:rsidRPr="006278BE" w:rsidRDefault="001A2306" w:rsidP="00837CE3">
            <w:r w:rsidRPr="006278BE">
              <w:t>23.106</w:t>
            </w:r>
          </w:p>
        </w:tc>
      </w:tr>
      <w:tr w:rsidR="001A2306" w:rsidRPr="006278BE" w14:paraId="60A4E75F" w14:textId="77777777" w:rsidTr="00A75C46">
        <w:trPr>
          <w:trHeight w:val="227"/>
        </w:trPr>
        <w:tc>
          <w:tcPr>
            <w:tcW w:w="0" w:type="dxa"/>
          </w:tcPr>
          <w:p w14:paraId="750D67C1" w14:textId="77777777" w:rsidR="001A2306" w:rsidRPr="006278BE" w:rsidRDefault="001A2306" w:rsidP="00837CE3">
            <w:r w:rsidRPr="006278BE">
              <w:t>SSEH</w:t>
            </w:r>
          </w:p>
        </w:tc>
        <w:tc>
          <w:tcPr>
            <w:tcW w:w="0" w:type="dxa"/>
            <w:vAlign w:val="bottom"/>
          </w:tcPr>
          <w:p w14:paraId="1E524C9A" w14:textId="77777777" w:rsidR="001A2306" w:rsidRPr="006278BE" w:rsidRDefault="001A2306" w:rsidP="00837CE3">
            <w:r w:rsidRPr="006278BE">
              <w:t>15.505</w:t>
            </w:r>
          </w:p>
        </w:tc>
        <w:tc>
          <w:tcPr>
            <w:tcW w:w="0" w:type="dxa"/>
            <w:vAlign w:val="bottom"/>
          </w:tcPr>
          <w:p w14:paraId="56518297" w14:textId="77777777" w:rsidR="001A2306" w:rsidRPr="006278BE" w:rsidRDefault="001A2306" w:rsidP="00837CE3">
            <w:r w:rsidRPr="006278BE">
              <w:t>15.505</w:t>
            </w:r>
          </w:p>
        </w:tc>
        <w:tc>
          <w:tcPr>
            <w:tcW w:w="0" w:type="dxa"/>
            <w:vAlign w:val="bottom"/>
          </w:tcPr>
          <w:p w14:paraId="100BC21C" w14:textId="77777777" w:rsidR="001A2306" w:rsidRPr="006278BE" w:rsidRDefault="001A2306" w:rsidP="00837CE3">
            <w:r w:rsidRPr="006278BE">
              <w:t>15.505</w:t>
            </w:r>
          </w:p>
        </w:tc>
        <w:tc>
          <w:tcPr>
            <w:tcW w:w="0" w:type="dxa"/>
            <w:vAlign w:val="bottom"/>
          </w:tcPr>
          <w:p w14:paraId="2E226B30" w14:textId="77777777" w:rsidR="001A2306" w:rsidRPr="006278BE" w:rsidRDefault="001A2306" w:rsidP="00837CE3">
            <w:r w:rsidRPr="006278BE">
              <w:t>15.505</w:t>
            </w:r>
          </w:p>
        </w:tc>
        <w:tc>
          <w:tcPr>
            <w:tcW w:w="0" w:type="dxa"/>
            <w:vAlign w:val="bottom"/>
          </w:tcPr>
          <w:p w14:paraId="7976E10F" w14:textId="77777777" w:rsidR="001A2306" w:rsidRPr="006278BE" w:rsidRDefault="001A2306" w:rsidP="00837CE3">
            <w:r w:rsidRPr="006278BE">
              <w:t>15.505</w:t>
            </w:r>
          </w:p>
        </w:tc>
      </w:tr>
      <w:tr w:rsidR="001A2306" w:rsidRPr="006278BE" w14:paraId="6B341430" w14:textId="77777777" w:rsidTr="00A75C46">
        <w:trPr>
          <w:trHeight w:val="227"/>
        </w:trPr>
        <w:tc>
          <w:tcPr>
            <w:tcW w:w="0" w:type="dxa"/>
          </w:tcPr>
          <w:p w14:paraId="314D0925" w14:textId="77777777" w:rsidR="001A2306" w:rsidRPr="006278BE" w:rsidRDefault="001A2306" w:rsidP="00837CE3">
            <w:r w:rsidRPr="006278BE">
              <w:t>SSES</w:t>
            </w:r>
          </w:p>
        </w:tc>
        <w:tc>
          <w:tcPr>
            <w:tcW w:w="0" w:type="dxa"/>
            <w:vAlign w:val="bottom"/>
          </w:tcPr>
          <w:p w14:paraId="73649DEA" w14:textId="77777777" w:rsidR="001A2306" w:rsidRPr="006278BE" w:rsidRDefault="001A2306" w:rsidP="00837CE3">
            <w:r w:rsidRPr="006278BE">
              <w:t>29.228</w:t>
            </w:r>
          </w:p>
        </w:tc>
        <w:tc>
          <w:tcPr>
            <w:tcW w:w="0" w:type="dxa"/>
            <w:vAlign w:val="bottom"/>
          </w:tcPr>
          <w:p w14:paraId="760B132A" w14:textId="77777777" w:rsidR="001A2306" w:rsidRPr="006278BE" w:rsidRDefault="001A2306" w:rsidP="00837CE3">
            <w:r w:rsidRPr="006278BE">
              <w:t>29.228</w:t>
            </w:r>
          </w:p>
        </w:tc>
        <w:tc>
          <w:tcPr>
            <w:tcW w:w="0" w:type="dxa"/>
            <w:vAlign w:val="bottom"/>
          </w:tcPr>
          <w:p w14:paraId="21EB2786" w14:textId="77777777" w:rsidR="001A2306" w:rsidRPr="006278BE" w:rsidRDefault="001A2306" w:rsidP="00837CE3">
            <w:r w:rsidRPr="006278BE">
              <w:t>29.228</w:t>
            </w:r>
          </w:p>
        </w:tc>
        <w:tc>
          <w:tcPr>
            <w:tcW w:w="0" w:type="dxa"/>
            <w:vAlign w:val="bottom"/>
          </w:tcPr>
          <w:p w14:paraId="5557FD7F" w14:textId="77777777" w:rsidR="001A2306" w:rsidRPr="006278BE" w:rsidRDefault="001A2306" w:rsidP="00837CE3">
            <w:r w:rsidRPr="006278BE">
              <w:t>29.228</w:t>
            </w:r>
          </w:p>
        </w:tc>
        <w:tc>
          <w:tcPr>
            <w:tcW w:w="0" w:type="dxa"/>
            <w:vAlign w:val="bottom"/>
          </w:tcPr>
          <w:p w14:paraId="2BA4C55C" w14:textId="77777777" w:rsidR="001A2306" w:rsidRPr="006278BE" w:rsidRDefault="001A2306" w:rsidP="00837CE3">
            <w:r w:rsidRPr="006278BE">
              <w:t>29.228</w:t>
            </w:r>
          </w:p>
        </w:tc>
      </w:tr>
    </w:tbl>
    <w:p w14:paraId="47F7775D" w14:textId="77777777" w:rsidR="001A2306" w:rsidRPr="006278BE" w:rsidRDefault="001A2306" w:rsidP="001A2306">
      <w:pPr>
        <w:pStyle w:val="AppendixHeading"/>
      </w:pPr>
    </w:p>
    <w:p w14:paraId="7BAB036C" w14:textId="77777777" w:rsidR="001A2306" w:rsidRPr="006278BE" w:rsidRDefault="001A2306" w:rsidP="00837CE3">
      <w:pPr>
        <w:pStyle w:val="Caption"/>
      </w:pPr>
      <w:r w:rsidRPr="006278BE">
        <w:t>Revenue exposure to interruptions incentive scheme term (TRI</w:t>
      </w:r>
      <w:r w:rsidRPr="006278BE">
        <w:rPr>
          <w:rStyle w:val="Strong"/>
        </w:rPr>
        <w:t>I</w:t>
      </w:r>
      <w:r w:rsidRPr="006278BE">
        <w:t>S</w:t>
      </w:r>
      <w:r w:rsidRPr="006278BE">
        <w:rPr>
          <w:rStyle w:val="Subscript"/>
        </w:rPr>
        <w:t>t</w:t>
      </w:r>
      <w:r w:rsidRPr="006278BE">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278BE"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6278BE" w:rsidRDefault="001A2306" w:rsidP="00837CE3">
            <w:r w:rsidRPr="006278BE">
              <w:t>Licensee</w:t>
            </w:r>
          </w:p>
        </w:tc>
        <w:tc>
          <w:tcPr>
            <w:tcW w:w="1417" w:type="dxa"/>
          </w:tcPr>
          <w:p w14:paraId="607EB065" w14:textId="77777777" w:rsidR="001A2306" w:rsidRPr="006278BE" w:rsidRDefault="001A2306" w:rsidP="00837CE3">
            <w:r w:rsidRPr="006278BE">
              <w:t>2023/24</w:t>
            </w:r>
          </w:p>
        </w:tc>
        <w:tc>
          <w:tcPr>
            <w:tcW w:w="1418" w:type="dxa"/>
          </w:tcPr>
          <w:p w14:paraId="77420F38" w14:textId="77777777" w:rsidR="001A2306" w:rsidRPr="006278BE" w:rsidRDefault="001A2306" w:rsidP="00837CE3">
            <w:r w:rsidRPr="006278BE">
              <w:t>2024/25</w:t>
            </w:r>
          </w:p>
        </w:tc>
        <w:tc>
          <w:tcPr>
            <w:tcW w:w="1417" w:type="dxa"/>
          </w:tcPr>
          <w:p w14:paraId="3C4ED333" w14:textId="77777777" w:rsidR="001A2306" w:rsidRPr="006278BE" w:rsidRDefault="001A2306" w:rsidP="00837CE3">
            <w:r w:rsidRPr="006278BE">
              <w:t>2025/26</w:t>
            </w:r>
          </w:p>
        </w:tc>
        <w:tc>
          <w:tcPr>
            <w:tcW w:w="1418" w:type="dxa"/>
          </w:tcPr>
          <w:p w14:paraId="37092F1C" w14:textId="77777777" w:rsidR="001A2306" w:rsidRPr="006278BE" w:rsidRDefault="001A2306" w:rsidP="00837CE3">
            <w:r w:rsidRPr="006278BE">
              <w:t>2026/27</w:t>
            </w:r>
          </w:p>
        </w:tc>
        <w:tc>
          <w:tcPr>
            <w:tcW w:w="1418" w:type="dxa"/>
          </w:tcPr>
          <w:p w14:paraId="76610801" w14:textId="77777777" w:rsidR="001A2306" w:rsidRPr="006278BE" w:rsidRDefault="001A2306" w:rsidP="00837CE3">
            <w:r w:rsidRPr="006278BE">
              <w:t>2027/28</w:t>
            </w:r>
          </w:p>
        </w:tc>
      </w:tr>
      <w:tr w:rsidR="001A2306" w:rsidRPr="006278BE" w14:paraId="25D07C34" w14:textId="77777777" w:rsidTr="00A75C46">
        <w:trPr>
          <w:trHeight w:val="235"/>
        </w:trPr>
        <w:tc>
          <w:tcPr>
            <w:tcW w:w="0" w:type="dxa"/>
          </w:tcPr>
          <w:p w14:paraId="6FC720DE" w14:textId="77777777" w:rsidR="001A2306" w:rsidRPr="006278BE" w:rsidRDefault="001A2306" w:rsidP="00837CE3">
            <w:r w:rsidRPr="006278BE">
              <w:t>ENWL</w:t>
            </w:r>
          </w:p>
        </w:tc>
        <w:tc>
          <w:tcPr>
            <w:tcW w:w="0" w:type="dxa"/>
            <w:vAlign w:val="bottom"/>
          </w:tcPr>
          <w:p w14:paraId="4544E048" w14:textId="77777777" w:rsidR="001A2306" w:rsidRPr="006278BE" w:rsidRDefault="001A2306" w:rsidP="00837CE3">
            <w:r w:rsidRPr="006278BE">
              <w:t>36.032</w:t>
            </w:r>
          </w:p>
        </w:tc>
        <w:tc>
          <w:tcPr>
            <w:tcW w:w="0" w:type="dxa"/>
            <w:vAlign w:val="bottom"/>
          </w:tcPr>
          <w:p w14:paraId="7E5CF8E7" w14:textId="77777777" w:rsidR="001A2306" w:rsidRPr="006278BE" w:rsidRDefault="001A2306" w:rsidP="00837CE3">
            <w:r w:rsidRPr="006278BE">
              <w:t>36.032</w:t>
            </w:r>
          </w:p>
        </w:tc>
        <w:tc>
          <w:tcPr>
            <w:tcW w:w="0" w:type="dxa"/>
            <w:vAlign w:val="bottom"/>
          </w:tcPr>
          <w:p w14:paraId="4FC5B273" w14:textId="77777777" w:rsidR="001A2306" w:rsidRPr="006278BE" w:rsidRDefault="001A2306" w:rsidP="00837CE3">
            <w:r w:rsidRPr="006278BE">
              <w:t>36.032</w:t>
            </w:r>
          </w:p>
        </w:tc>
        <w:tc>
          <w:tcPr>
            <w:tcW w:w="0" w:type="dxa"/>
            <w:vAlign w:val="bottom"/>
          </w:tcPr>
          <w:p w14:paraId="6E5BBB6B" w14:textId="77777777" w:rsidR="001A2306" w:rsidRPr="006278BE" w:rsidRDefault="001A2306" w:rsidP="00837CE3">
            <w:r w:rsidRPr="006278BE">
              <w:t>36.032</w:t>
            </w:r>
          </w:p>
        </w:tc>
        <w:tc>
          <w:tcPr>
            <w:tcW w:w="0" w:type="dxa"/>
            <w:vAlign w:val="bottom"/>
          </w:tcPr>
          <w:p w14:paraId="5031E950" w14:textId="77777777" w:rsidR="001A2306" w:rsidRPr="006278BE" w:rsidRDefault="001A2306" w:rsidP="00837CE3">
            <w:r w:rsidRPr="006278BE">
              <w:t>36.032</w:t>
            </w:r>
          </w:p>
        </w:tc>
      </w:tr>
      <w:tr w:rsidR="001A2306" w:rsidRPr="006278BE" w14:paraId="574BBE16" w14:textId="77777777" w:rsidTr="00A75C46">
        <w:trPr>
          <w:trHeight w:val="235"/>
        </w:trPr>
        <w:tc>
          <w:tcPr>
            <w:tcW w:w="0" w:type="dxa"/>
          </w:tcPr>
          <w:p w14:paraId="4A399E12" w14:textId="77777777" w:rsidR="001A2306" w:rsidRPr="006278BE" w:rsidRDefault="001A2306" w:rsidP="00837CE3">
            <w:r w:rsidRPr="006278BE">
              <w:t>NPgN</w:t>
            </w:r>
          </w:p>
        </w:tc>
        <w:tc>
          <w:tcPr>
            <w:tcW w:w="0" w:type="dxa"/>
            <w:vAlign w:val="bottom"/>
          </w:tcPr>
          <w:p w14:paraId="1F7207CF" w14:textId="77777777" w:rsidR="001A2306" w:rsidRPr="006278BE" w:rsidRDefault="001A2306" w:rsidP="00837CE3">
            <w:r w:rsidRPr="006278BE">
              <w:t>26.773</w:t>
            </w:r>
          </w:p>
        </w:tc>
        <w:tc>
          <w:tcPr>
            <w:tcW w:w="0" w:type="dxa"/>
            <w:vAlign w:val="bottom"/>
          </w:tcPr>
          <w:p w14:paraId="74A25FEC" w14:textId="77777777" w:rsidR="001A2306" w:rsidRPr="006278BE" w:rsidRDefault="001A2306" w:rsidP="00837CE3">
            <w:r w:rsidRPr="006278BE">
              <w:t>26.773</w:t>
            </w:r>
          </w:p>
        </w:tc>
        <w:tc>
          <w:tcPr>
            <w:tcW w:w="0" w:type="dxa"/>
            <w:vAlign w:val="bottom"/>
          </w:tcPr>
          <w:p w14:paraId="1446C4C4" w14:textId="77777777" w:rsidR="001A2306" w:rsidRPr="006278BE" w:rsidRDefault="001A2306" w:rsidP="00837CE3">
            <w:r w:rsidRPr="006278BE">
              <w:t>26.773</w:t>
            </w:r>
          </w:p>
        </w:tc>
        <w:tc>
          <w:tcPr>
            <w:tcW w:w="0" w:type="dxa"/>
            <w:vAlign w:val="bottom"/>
          </w:tcPr>
          <w:p w14:paraId="79F7598F" w14:textId="77777777" w:rsidR="001A2306" w:rsidRPr="006278BE" w:rsidRDefault="001A2306" w:rsidP="00837CE3">
            <w:r w:rsidRPr="006278BE">
              <w:t>26.773</w:t>
            </w:r>
          </w:p>
        </w:tc>
        <w:tc>
          <w:tcPr>
            <w:tcW w:w="0" w:type="dxa"/>
            <w:vAlign w:val="bottom"/>
          </w:tcPr>
          <w:p w14:paraId="2133B24B" w14:textId="77777777" w:rsidR="001A2306" w:rsidRPr="006278BE" w:rsidRDefault="001A2306" w:rsidP="00837CE3">
            <w:r w:rsidRPr="006278BE">
              <w:t>26.773</w:t>
            </w:r>
          </w:p>
        </w:tc>
      </w:tr>
      <w:tr w:rsidR="001A2306" w:rsidRPr="006278BE" w14:paraId="3A49C949" w14:textId="77777777" w:rsidTr="00A75C46">
        <w:trPr>
          <w:trHeight w:val="235"/>
        </w:trPr>
        <w:tc>
          <w:tcPr>
            <w:tcW w:w="0" w:type="dxa"/>
          </w:tcPr>
          <w:p w14:paraId="0FC83FD7" w14:textId="77777777" w:rsidR="001A2306" w:rsidRPr="006278BE" w:rsidRDefault="001A2306" w:rsidP="00837CE3">
            <w:r w:rsidRPr="006278BE">
              <w:t>NPgY</w:t>
            </w:r>
          </w:p>
        </w:tc>
        <w:tc>
          <w:tcPr>
            <w:tcW w:w="0" w:type="dxa"/>
            <w:vAlign w:val="bottom"/>
          </w:tcPr>
          <w:p w14:paraId="1045D986" w14:textId="77777777" w:rsidR="001A2306" w:rsidRPr="006278BE" w:rsidRDefault="001A2306" w:rsidP="00837CE3">
            <w:r w:rsidRPr="006278BE">
              <w:t>36.940</w:t>
            </w:r>
          </w:p>
        </w:tc>
        <w:tc>
          <w:tcPr>
            <w:tcW w:w="0" w:type="dxa"/>
            <w:vAlign w:val="bottom"/>
          </w:tcPr>
          <w:p w14:paraId="62B6A8EB" w14:textId="77777777" w:rsidR="001A2306" w:rsidRPr="006278BE" w:rsidRDefault="001A2306" w:rsidP="00837CE3">
            <w:r w:rsidRPr="006278BE">
              <w:t>36.940</w:t>
            </w:r>
          </w:p>
        </w:tc>
        <w:tc>
          <w:tcPr>
            <w:tcW w:w="0" w:type="dxa"/>
            <w:vAlign w:val="bottom"/>
          </w:tcPr>
          <w:p w14:paraId="147B24E7" w14:textId="77777777" w:rsidR="001A2306" w:rsidRPr="006278BE" w:rsidRDefault="001A2306" w:rsidP="00837CE3">
            <w:r w:rsidRPr="006278BE">
              <w:t>36.940</w:t>
            </w:r>
          </w:p>
        </w:tc>
        <w:tc>
          <w:tcPr>
            <w:tcW w:w="0" w:type="dxa"/>
            <w:vAlign w:val="bottom"/>
          </w:tcPr>
          <w:p w14:paraId="53436A1D" w14:textId="77777777" w:rsidR="001A2306" w:rsidRPr="006278BE" w:rsidRDefault="001A2306" w:rsidP="00837CE3">
            <w:r w:rsidRPr="006278BE">
              <w:t>36.940</w:t>
            </w:r>
          </w:p>
        </w:tc>
        <w:tc>
          <w:tcPr>
            <w:tcW w:w="0" w:type="dxa"/>
            <w:vAlign w:val="bottom"/>
          </w:tcPr>
          <w:p w14:paraId="5C4ABD37" w14:textId="77777777" w:rsidR="001A2306" w:rsidRPr="006278BE" w:rsidRDefault="001A2306" w:rsidP="00837CE3">
            <w:r w:rsidRPr="006278BE">
              <w:t>36.940</w:t>
            </w:r>
          </w:p>
        </w:tc>
      </w:tr>
      <w:tr w:rsidR="001A2306" w:rsidRPr="006278BE" w14:paraId="116920F2" w14:textId="77777777" w:rsidTr="00A75C46">
        <w:trPr>
          <w:trHeight w:val="235"/>
        </w:trPr>
        <w:tc>
          <w:tcPr>
            <w:tcW w:w="0" w:type="dxa"/>
          </w:tcPr>
          <w:p w14:paraId="3BBBDB59" w14:textId="77777777" w:rsidR="001A2306" w:rsidRPr="006278BE" w:rsidRDefault="001A2306" w:rsidP="00837CE3">
            <w:r w:rsidRPr="006278BE">
              <w:t>WMID</w:t>
            </w:r>
          </w:p>
        </w:tc>
        <w:tc>
          <w:tcPr>
            <w:tcW w:w="0" w:type="dxa"/>
            <w:vAlign w:val="bottom"/>
          </w:tcPr>
          <w:p w14:paraId="30DAB967" w14:textId="77777777" w:rsidR="001A2306" w:rsidRPr="006278BE" w:rsidRDefault="001A2306" w:rsidP="00837CE3">
            <w:r w:rsidRPr="006278BE">
              <w:t>46.507</w:t>
            </w:r>
          </w:p>
        </w:tc>
        <w:tc>
          <w:tcPr>
            <w:tcW w:w="0" w:type="dxa"/>
            <w:vAlign w:val="bottom"/>
          </w:tcPr>
          <w:p w14:paraId="5207769D" w14:textId="77777777" w:rsidR="001A2306" w:rsidRPr="006278BE" w:rsidRDefault="001A2306" w:rsidP="00837CE3">
            <w:r w:rsidRPr="006278BE">
              <w:t>46.507</w:t>
            </w:r>
          </w:p>
        </w:tc>
        <w:tc>
          <w:tcPr>
            <w:tcW w:w="0" w:type="dxa"/>
            <w:vAlign w:val="bottom"/>
          </w:tcPr>
          <w:p w14:paraId="035E48D8" w14:textId="77777777" w:rsidR="001A2306" w:rsidRPr="006278BE" w:rsidRDefault="001A2306" w:rsidP="00837CE3">
            <w:r w:rsidRPr="006278BE">
              <w:t>46.507</w:t>
            </w:r>
          </w:p>
        </w:tc>
        <w:tc>
          <w:tcPr>
            <w:tcW w:w="0" w:type="dxa"/>
            <w:vAlign w:val="bottom"/>
          </w:tcPr>
          <w:p w14:paraId="531D37D8" w14:textId="77777777" w:rsidR="001A2306" w:rsidRPr="006278BE" w:rsidRDefault="001A2306" w:rsidP="00837CE3">
            <w:r w:rsidRPr="006278BE">
              <w:t>46.507</w:t>
            </w:r>
          </w:p>
        </w:tc>
        <w:tc>
          <w:tcPr>
            <w:tcW w:w="0" w:type="dxa"/>
            <w:vAlign w:val="bottom"/>
          </w:tcPr>
          <w:p w14:paraId="22F44E36" w14:textId="77777777" w:rsidR="001A2306" w:rsidRPr="006278BE" w:rsidRDefault="001A2306" w:rsidP="00837CE3">
            <w:r w:rsidRPr="006278BE">
              <w:t>46.507</w:t>
            </w:r>
          </w:p>
        </w:tc>
      </w:tr>
      <w:tr w:rsidR="001A2306" w:rsidRPr="006278BE" w14:paraId="0D3F92F0" w14:textId="77777777" w:rsidTr="00A75C46">
        <w:trPr>
          <w:trHeight w:val="235"/>
        </w:trPr>
        <w:tc>
          <w:tcPr>
            <w:tcW w:w="0" w:type="dxa"/>
          </w:tcPr>
          <w:p w14:paraId="0921A7A7" w14:textId="77777777" w:rsidR="001A2306" w:rsidRPr="006278BE" w:rsidRDefault="001A2306" w:rsidP="00837CE3">
            <w:r w:rsidRPr="006278BE">
              <w:t>EMID</w:t>
            </w:r>
          </w:p>
        </w:tc>
        <w:tc>
          <w:tcPr>
            <w:tcW w:w="0" w:type="dxa"/>
            <w:vAlign w:val="bottom"/>
          </w:tcPr>
          <w:p w14:paraId="6B296CEF" w14:textId="77777777" w:rsidR="001A2306" w:rsidRPr="006278BE" w:rsidRDefault="001A2306" w:rsidP="00837CE3">
            <w:r w:rsidRPr="006278BE">
              <w:t>47.603</w:t>
            </w:r>
          </w:p>
        </w:tc>
        <w:tc>
          <w:tcPr>
            <w:tcW w:w="0" w:type="dxa"/>
            <w:vAlign w:val="bottom"/>
          </w:tcPr>
          <w:p w14:paraId="2F4500AA" w14:textId="77777777" w:rsidR="001A2306" w:rsidRPr="006278BE" w:rsidRDefault="001A2306" w:rsidP="00837CE3">
            <w:r w:rsidRPr="006278BE">
              <w:t>47.603</w:t>
            </w:r>
          </w:p>
        </w:tc>
        <w:tc>
          <w:tcPr>
            <w:tcW w:w="0" w:type="dxa"/>
            <w:vAlign w:val="bottom"/>
          </w:tcPr>
          <w:p w14:paraId="05374CB5" w14:textId="77777777" w:rsidR="001A2306" w:rsidRPr="006278BE" w:rsidRDefault="001A2306" w:rsidP="00837CE3">
            <w:r w:rsidRPr="006278BE">
              <w:t>47.603</w:t>
            </w:r>
          </w:p>
        </w:tc>
        <w:tc>
          <w:tcPr>
            <w:tcW w:w="0" w:type="dxa"/>
            <w:vAlign w:val="bottom"/>
          </w:tcPr>
          <w:p w14:paraId="35867227" w14:textId="77777777" w:rsidR="001A2306" w:rsidRPr="006278BE" w:rsidRDefault="001A2306" w:rsidP="00837CE3">
            <w:r w:rsidRPr="006278BE">
              <w:t>47.603</w:t>
            </w:r>
          </w:p>
        </w:tc>
        <w:tc>
          <w:tcPr>
            <w:tcW w:w="0" w:type="dxa"/>
            <w:vAlign w:val="bottom"/>
          </w:tcPr>
          <w:p w14:paraId="01D61711" w14:textId="77777777" w:rsidR="001A2306" w:rsidRPr="006278BE" w:rsidRDefault="001A2306" w:rsidP="00837CE3">
            <w:r w:rsidRPr="006278BE">
              <w:t>47.603</w:t>
            </w:r>
          </w:p>
        </w:tc>
      </w:tr>
      <w:tr w:rsidR="001A2306" w:rsidRPr="006278BE" w14:paraId="772BF62C" w14:textId="77777777" w:rsidTr="00A75C46">
        <w:trPr>
          <w:trHeight w:val="235"/>
        </w:trPr>
        <w:tc>
          <w:tcPr>
            <w:tcW w:w="0" w:type="dxa"/>
          </w:tcPr>
          <w:p w14:paraId="5AF4B7A9" w14:textId="77777777" w:rsidR="001A2306" w:rsidRPr="006278BE" w:rsidRDefault="001A2306" w:rsidP="00837CE3">
            <w:r w:rsidRPr="006278BE">
              <w:t>SWALES</w:t>
            </w:r>
          </w:p>
        </w:tc>
        <w:tc>
          <w:tcPr>
            <w:tcW w:w="0" w:type="dxa"/>
            <w:vAlign w:val="bottom"/>
          </w:tcPr>
          <w:p w14:paraId="7936C13F" w14:textId="77777777" w:rsidR="001A2306" w:rsidRPr="006278BE" w:rsidRDefault="001A2306" w:rsidP="00837CE3">
            <w:r w:rsidRPr="006278BE">
              <w:t>23.779</w:t>
            </w:r>
          </w:p>
        </w:tc>
        <w:tc>
          <w:tcPr>
            <w:tcW w:w="0" w:type="dxa"/>
            <w:vAlign w:val="bottom"/>
          </w:tcPr>
          <w:p w14:paraId="44A09043" w14:textId="77777777" w:rsidR="001A2306" w:rsidRPr="006278BE" w:rsidRDefault="001A2306" w:rsidP="00837CE3">
            <w:r w:rsidRPr="006278BE">
              <w:t>23.779</w:t>
            </w:r>
          </w:p>
        </w:tc>
        <w:tc>
          <w:tcPr>
            <w:tcW w:w="0" w:type="dxa"/>
            <w:vAlign w:val="bottom"/>
          </w:tcPr>
          <w:p w14:paraId="5ECB3646" w14:textId="77777777" w:rsidR="001A2306" w:rsidRPr="006278BE" w:rsidRDefault="001A2306" w:rsidP="00837CE3">
            <w:r w:rsidRPr="006278BE">
              <w:t>23.779</w:t>
            </w:r>
          </w:p>
        </w:tc>
        <w:tc>
          <w:tcPr>
            <w:tcW w:w="0" w:type="dxa"/>
            <w:vAlign w:val="bottom"/>
          </w:tcPr>
          <w:p w14:paraId="34EE16C3" w14:textId="77777777" w:rsidR="001A2306" w:rsidRPr="006278BE" w:rsidRDefault="001A2306" w:rsidP="00837CE3">
            <w:r w:rsidRPr="006278BE">
              <w:t>23.779</w:t>
            </w:r>
          </w:p>
        </w:tc>
        <w:tc>
          <w:tcPr>
            <w:tcW w:w="0" w:type="dxa"/>
            <w:vAlign w:val="bottom"/>
          </w:tcPr>
          <w:p w14:paraId="2CEC0FEE" w14:textId="77777777" w:rsidR="001A2306" w:rsidRPr="006278BE" w:rsidRDefault="001A2306" w:rsidP="00837CE3">
            <w:r w:rsidRPr="006278BE">
              <w:t>23.779</w:t>
            </w:r>
          </w:p>
        </w:tc>
      </w:tr>
      <w:tr w:rsidR="001A2306" w:rsidRPr="006278BE" w14:paraId="167B1206" w14:textId="77777777" w:rsidTr="00A75C46">
        <w:trPr>
          <w:trHeight w:val="235"/>
        </w:trPr>
        <w:tc>
          <w:tcPr>
            <w:tcW w:w="0" w:type="dxa"/>
          </w:tcPr>
          <w:p w14:paraId="6C8FF895" w14:textId="77777777" w:rsidR="001A2306" w:rsidRPr="006278BE" w:rsidRDefault="001A2306" w:rsidP="00837CE3">
            <w:r w:rsidRPr="006278BE">
              <w:t>SWEST</w:t>
            </w:r>
          </w:p>
        </w:tc>
        <w:tc>
          <w:tcPr>
            <w:tcW w:w="0" w:type="dxa"/>
            <w:vAlign w:val="bottom"/>
          </w:tcPr>
          <w:p w14:paraId="6A405D0B" w14:textId="77777777" w:rsidR="001A2306" w:rsidRPr="006278BE" w:rsidRDefault="001A2306" w:rsidP="00837CE3">
            <w:r w:rsidRPr="006278BE">
              <w:t>36.113</w:t>
            </w:r>
          </w:p>
        </w:tc>
        <w:tc>
          <w:tcPr>
            <w:tcW w:w="0" w:type="dxa"/>
            <w:vAlign w:val="bottom"/>
          </w:tcPr>
          <w:p w14:paraId="423E6502" w14:textId="77777777" w:rsidR="001A2306" w:rsidRPr="006278BE" w:rsidRDefault="001A2306" w:rsidP="00837CE3">
            <w:r w:rsidRPr="006278BE">
              <w:t>36.113</w:t>
            </w:r>
          </w:p>
        </w:tc>
        <w:tc>
          <w:tcPr>
            <w:tcW w:w="0" w:type="dxa"/>
            <w:vAlign w:val="bottom"/>
          </w:tcPr>
          <w:p w14:paraId="6EB5DAC9" w14:textId="77777777" w:rsidR="001A2306" w:rsidRPr="006278BE" w:rsidRDefault="001A2306" w:rsidP="00837CE3">
            <w:r w:rsidRPr="006278BE">
              <w:t>36.113</w:t>
            </w:r>
          </w:p>
        </w:tc>
        <w:tc>
          <w:tcPr>
            <w:tcW w:w="0" w:type="dxa"/>
            <w:vAlign w:val="bottom"/>
          </w:tcPr>
          <w:p w14:paraId="519741C9" w14:textId="77777777" w:rsidR="001A2306" w:rsidRPr="006278BE" w:rsidRDefault="001A2306" w:rsidP="00837CE3">
            <w:r w:rsidRPr="006278BE">
              <w:t>36.113</w:t>
            </w:r>
          </w:p>
        </w:tc>
        <w:tc>
          <w:tcPr>
            <w:tcW w:w="0" w:type="dxa"/>
            <w:vAlign w:val="bottom"/>
          </w:tcPr>
          <w:p w14:paraId="32C3A419" w14:textId="77777777" w:rsidR="001A2306" w:rsidRPr="006278BE" w:rsidRDefault="001A2306" w:rsidP="00837CE3">
            <w:r w:rsidRPr="006278BE">
              <w:t>36.113</w:t>
            </w:r>
          </w:p>
        </w:tc>
      </w:tr>
      <w:tr w:rsidR="001A2306" w:rsidRPr="006278BE" w14:paraId="33EF113E" w14:textId="77777777" w:rsidTr="00A75C46">
        <w:trPr>
          <w:trHeight w:val="235"/>
        </w:trPr>
        <w:tc>
          <w:tcPr>
            <w:tcW w:w="0" w:type="dxa"/>
          </w:tcPr>
          <w:p w14:paraId="0A6F39D6" w14:textId="77777777" w:rsidR="001A2306" w:rsidRPr="006278BE" w:rsidRDefault="001A2306" w:rsidP="00837CE3">
            <w:r w:rsidRPr="006278BE">
              <w:t>LPN</w:t>
            </w:r>
          </w:p>
        </w:tc>
        <w:tc>
          <w:tcPr>
            <w:tcW w:w="0" w:type="dxa"/>
            <w:vAlign w:val="bottom"/>
          </w:tcPr>
          <w:p w14:paraId="680A8F6C" w14:textId="77777777" w:rsidR="001A2306" w:rsidRPr="006278BE" w:rsidRDefault="001A2306" w:rsidP="00837CE3">
            <w:r w:rsidRPr="006278BE">
              <w:t>31.248</w:t>
            </w:r>
          </w:p>
        </w:tc>
        <w:tc>
          <w:tcPr>
            <w:tcW w:w="0" w:type="dxa"/>
            <w:vAlign w:val="bottom"/>
          </w:tcPr>
          <w:p w14:paraId="782D036A" w14:textId="77777777" w:rsidR="001A2306" w:rsidRPr="006278BE" w:rsidRDefault="001A2306" w:rsidP="00837CE3">
            <w:r w:rsidRPr="006278BE">
              <w:t>31.248</w:t>
            </w:r>
          </w:p>
        </w:tc>
        <w:tc>
          <w:tcPr>
            <w:tcW w:w="0" w:type="dxa"/>
            <w:vAlign w:val="bottom"/>
          </w:tcPr>
          <w:p w14:paraId="71E8E9E6" w14:textId="77777777" w:rsidR="001A2306" w:rsidRPr="006278BE" w:rsidRDefault="001A2306" w:rsidP="00837CE3">
            <w:r w:rsidRPr="006278BE">
              <w:t>31.248</w:t>
            </w:r>
          </w:p>
        </w:tc>
        <w:tc>
          <w:tcPr>
            <w:tcW w:w="0" w:type="dxa"/>
            <w:vAlign w:val="bottom"/>
          </w:tcPr>
          <w:p w14:paraId="0F620815" w14:textId="77777777" w:rsidR="001A2306" w:rsidRPr="006278BE" w:rsidRDefault="001A2306" w:rsidP="00837CE3">
            <w:r w:rsidRPr="006278BE">
              <w:t>31.248</w:t>
            </w:r>
          </w:p>
        </w:tc>
        <w:tc>
          <w:tcPr>
            <w:tcW w:w="0" w:type="dxa"/>
            <w:vAlign w:val="bottom"/>
          </w:tcPr>
          <w:p w14:paraId="3EDCB3EB" w14:textId="77777777" w:rsidR="001A2306" w:rsidRPr="006278BE" w:rsidRDefault="001A2306" w:rsidP="00837CE3">
            <w:r w:rsidRPr="006278BE">
              <w:t>31.248</w:t>
            </w:r>
          </w:p>
        </w:tc>
      </w:tr>
      <w:tr w:rsidR="001A2306" w:rsidRPr="006278BE" w14:paraId="3DE0ECC6" w14:textId="77777777" w:rsidTr="00A75C46">
        <w:trPr>
          <w:trHeight w:val="235"/>
        </w:trPr>
        <w:tc>
          <w:tcPr>
            <w:tcW w:w="0" w:type="dxa"/>
          </w:tcPr>
          <w:p w14:paraId="75754D50" w14:textId="77777777" w:rsidR="001A2306" w:rsidRPr="006278BE" w:rsidRDefault="001A2306" w:rsidP="00837CE3">
            <w:r w:rsidRPr="006278BE">
              <w:t>SPN</w:t>
            </w:r>
          </w:p>
        </w:tc>
        <w:tc>
          <w:tcPr>
            <w:tcW w:w="0" w:type="dxa"/>
            <w:vAlign w:val="bottom"/>
          </w:tcPr>
          <w:p w14:paraId="3023F571" w14:textId="77777777" w:rsidR="001A2306" w:rsidRPr="006278BE" w:rsidRDefault="001A2306" w:rsidP="00837CE3">
            <w:r w:rsidRPr="006278BE">
              <w:t>32.334</w:t>
            </w:r>
          </w:p>
        </w:tc>
        <w:tc>
          <w:tcPr>
            <w:tcW w:w="0" w:type="dxa"/>
            <w:vAlign w:val="bottom"/>
          </w:tcPr>
          <w:p w14:paraId="6E8BC1CC" w14:textId="77777777" w:rsidR="001A2306" w:rsidRPr="006278BE" w:rsidRDefault="001A2306" w:rsidP="00837CE3">
            <w:r w:rsidRPr="006278BE">
              <w:t>32.334</w:t>
            </w:r>
          </w:p>
        </w:tc>
        <w:tc>
          <w:tcPr>
            <w:tcW w:w="0" w:type="dxa"/>
            <w:vAlign w:val="bottom"/>
          </w:tcPr>
          <w:p w14:paraId="02968F79" w14:textId="77777777" w:rsidR="001A2306" w:rsidRPr="006278BE" w:rsidRDefault="001A2306" w:rsidP="00837CE3">
            <w:r w:rsidRPr="006278BE">
              <w:t>32.334</w:t>
            </w:r>
          </w:p>
        </w:tc>
        <w:tc>
          <w:tcPr>
            <w:tcW w:w="0" w:type="dxa"/>
            <w:vAlign w:val="bottom"/>
          </w:tcPr>
          <w:p w14:paraId="650AB8D9" w14:textId="77777777" w:rsidR="001A2306" w:rsidRPr="006278BE" w:rsidRDefault="001A2306" w:rsidP="00837CE3">
            <w:r w:rsidRPr="006278BE">
              <w:t>32.334</w:t>
            </w:r>
          </w:p>
        </w:tc>
        <w:tc>
          <w:tcPr>
            <w:tcW w:w="0" w:type="dxa"/>
            <w:vAlign w:val="bottom"/>
          </w:tcPr>
          <w:p w14:paraId="676236E5" w14:textId="77777777" w:rsidR="001A2306" w:rsidRPr="006278BE" w:rsidRDefault="001A2306" w:rsidP="00837CE3">
            <w:r w:rsidRPr="006278BE">
              <w:t>32.334</w:t>
            </w:r>
          </w:p>
        </w:tc>
      </w:tr>
      <w:tr w:rsidR="001A2306" w:rsidRPr="006278BE" w14:paraId="042D5654" w14:textId="77777777" w:rsidTr="00A75C46">
        <w:trPr>
          <w:trHeight w:val="235"/>
        </w:trPr>
        <w:tc>
          <w:tcPr>
            <w:tcW w:w="0" w:type="dxa"/>
          </w:tcPr>
          <w:p w14:paraId="78E82BE3" w14:textId="77777777" w:rsidR="001A2306" w:rsidRPr="006278BE" w:rsidRDefault="001A2306" w:rsidP="00837CE3">
            <w:r w:rsidRPr="006278BE">
              <w:t>EPN</w:t>
            </w:r>
          </w:p>
        </w:tc>
        <w:tc>
          <w:tcPr>
            <w:tcW w:w="0" w:type="dxa"/>
            <w:vAlign w:val="bottom"/>
          </w:tcPr>
          <w:p w14:paraId="7DE899FF" w14:textId="77777777" w:rsidR="001A2306" w:rsidRPr="006278BE" w:rsidRDefault="001A2306" w:rsidP="00837CE3">
            <w:r w:rsidRPr="006278BE">
              <w:t>50.484</w:t>
            </w:r>
          </w:p>
        </w:tc>
        <w:tc>
          <w:tcPr>
            <w:tcW w:w="0" w:type="dxa"/>
            <w:vAlign w:val="bottom"/>
          </w:tcPr>
          <w:p w14:paraId="5F68D9A0" w14:textId="77777777" w:rsidR="001A2306" w:rsidRPr="006278BE" w:rsidRDefault="001A2306" w:rsidP="00837CE3">
            <w:r w:rsidRPr="006278BE">
              <w:t>50.484</w:t>
            </w:r>
          </w:p>
        </w:tc>
        <w:tc>
          <w:tcPr>
            <w:tcW w:w="0" w:type="dxa"/>
            <w:vAlign w:val="bottom"/>
          </w:tcPr>
          <w:p w14:paraId="5471B10E" w14:textId="77777777" w:rsidR="001A2306" w:rsidRPr="006278BE" w:rsidRDefault="001A2306" w:rsidP="00837CE3">
            <w:r w:rsidRPr="006278BE">
              <w:t>50.484</w:t>
            </w:r>
          </w:p>
        </w:tc>
        <w:tc>
          <w:tcPr>
            <w:tcW w:w="0" w:type="dxa"/>
            <w:vAlign w:val="bottom"/>
          </w:tcPr>
          <w:p w14:paraId="28A24F70" w14:textId="77777777" w:rsidR="001A2306" w:rsidRPr="006278BE" w:rsidRDefault="001A2306" w:rsidP="00837CE3">
            <w:r w:rsidRPr="006278BE">
              <w:t>50.484</w:t>
            </w:r>
          </w:p>
        </w:tc>
        <w:tc>
          <w:tcPr>
            <w:tcW w:w="0" w:type="dxa"/>
            <w:vAlign w:val="bottom"/>
          </w:tcPr>
          <w:p w14:paraId="75CE3DFF" w14:textId="77777777" w:rsidR="001A2306" w:rsidRPr="006278BE" w:rsidRDefault="001A2306" w:rsidP="00837CE3">
            <w:r w:rsidRPr="006278BE">
              <w:t>50.484</w:t>
            </w:r>
          </w:p>
        </w:tc>
      </w:tr>
      <w:tr w:rsidR="001A2306" w:rsidRPr="006278BE" w14:paraId="4FF599CF" w14:textId="77777777" w:rsidTr="00A75C46">
        <w:trPr>
          <w:trHeight w:val="235"/>
        </w:trPr>
        <w:tc>
          <w:tcPr>
            <w:tcW w:w="0" w:type="dxa"/>
          </w:tcPr>
          <w:p w14:paraId="5A557D33" w14:textId="77777777" w:rsidR="001A2306" w:rsidRPr="006278BE" w:rsidRDefault="001A2306" w:rsidP="00837CE3">
            <w:r w:rsidRPr="006278BE">
              <w:t>SPD</w:t>
            </w:r>
          </w:p>
        </w:tc>
        <w:tc>
          <w:tcPr>
            <w:tcW w:w="0" w:type="dxa"/>
            <w:vAlign w:val="bottom"/>
          </w:tcPr>
          <w:p w14:paraId="1CB0FF92" w14:textId="77777777" w:rsidR="001A2306" w:rsidRPr="006278BE" w:rsidRDefault="001A2306" w:rsidP="00837CE3">
            <w:r w:rsidRPr="006278BE">
              <w:t>34.306</w:t>
            </w:r>
          </w:p>
        </w:tc>
        <w:tc>
          <w:tcPr>
            <w:tcW w:w="0" w:type="dxa"/>
            <w:vAlign w:val="bottom"/>
          </w:tcPr>
          <w:p w14:paraId="4D49490C" w14:textId="77777777" w:rsidR="001A2306" w:rsidRPr="006278BE" w:rsidRDefault="001A2306" w:rsidP="00837CE3">
            <w:r w:rsidRPr="006278BE">
              <w:t>34.306</w:t>
            </w:r>
          </w:p>
        </w:tc>
        <w:tc>
          <w:tcPr>
            <w:tcW w:w="0" w:type="dxa"/>
            <w:vAlign w:val="bottom"/>
          </w:tcPr>
          <w:p w14:paraId="0F84365E" w14:textId="77777777" w:rsidR="001A2306" w:rsidRPr="006278BE" w:rsidRDefault="001A2306" w:rsidP="00837CE3">
            <w:r w:rsidRPr="006278BE">
              <w:t>34.306</w:t>
            </w:r>
          </w:p>
        </w:tc>
        <w:tc>
          <w:tcPr>
            <w:tcW w:w="0" w:type="dxa"/>
            <w:vAlign w:val="bottom"/>
          </w:tcPr>
          <w:p w14:paraId="5E2661EE" w14:textId="77777777" w:rsidR="001A2306" w:rsidRPr="006278BE" w:rsidRDefault="001A2306" w:rsidP="00837CE3">
            <w:r w:rsidRPr="006278BE">
              <w:t>34.306</w:t>
            </w:r>
          </w:p>
        </w:tc>
        <w:tc>
          <w:tcPr>
            <w:tcW w:w="0" w:type="dxa"/>
            <w:vAlign w:val="bottom"/>
          </w:tcPr>
          <w:p w14:paraId="0187C0A1" w14:textId="77777777" w:rsidR="001A2306" w:rsidRPr="006278BE" w:rsidRDefault="001A2306" w:rsidP="00837CE3">
            <w:r w:rsidRPr="006278BE">
              <w:t>34.306</w:t>
            </w:r>
          </w:p>
        </w:tc>
      </w:tr>
      <w:tr w:rsidR="001A2306" w:rsidRPr="006278BE" w14:paraId="6023365A" w14:textId="77777777" w:rsidTr="00A75C46">
        <w:trPr>
          <w:trHeight w:val="235"/>
        </w:trPr>
        <w:tc>
          <w:tcPr>
            <w:tcW w:w="0" w:type="dxa"/>
          </w:tcPr>
          <w:p w14:paraId="1C1A7252" w14:textId="77777777" w:rsidR="001A2306" w:rsidRPr="006278BE" w:rsidRDefault="001A2306" w:rsidP="00837CE3">
            <w:r w:rsidRPr="006278BE">
              <w:t>SPMW</w:t>
            </w:r>
          </w:p>
        </w:tc>
        <w:tc>
          <w:tcPr>
            <w:tcW w:w="0" w:type="dxa"/>
            <w:vAlign w:val="bottom"/>
          </w:tcPr>
          <w:p w14:paraId="3DA063BE" w14:textId="77777777" w:rsidR="001A2306" w:rsidRPr="006278BE" w:rsidRDefault="001A2306" w:rsidP="00837CE3">
            <w:r w:rsidRPr="006278BE">
              <w:t>38.172</w:t>
            </w:r>
          </w:p>
        </w:tc>
        <w:tc>
          <w:tcPr>
            <w:tcW w:w="0" w:type="dxa"/>
            <w:vAlign w:val="bottom"/>
          </w:tcPr>
          <w:p w14:paraId="4D1F5374" w14:textId="77777777" w:rsidR="001A2306" w:rsidRPr="006278BE" w:rsidRDefault="001A2306" w:rsidP="00837CE3">
            <w:r w:rsidRPr="006278BE">
              <w:t>38.172</w:t>
            </w:r>
          </w:p>
        </w:tc>
        <w:tc>
          <w:tcPr>
            <w:tcW w:w="0" w:type="dxa"/>
            <w:vAlign w:val="bottom"/>
          </w:tcPr>
          <w:p w14:paraId="45D16467" w14:textId="77777777" w:rsidR="001A2306" w:rsidRPr="006278BE" w:rsidRDefault="001A2306" w:rsidP="00837CE3">
            <w:r w:rsidRPr="006278BE">
              <w:t>38.172</w:t>
            </w:r>
          </w:p>
        </w:tc>
        <w:tc>
          <w:tcPr>
            <w:tcW w:w="0" w:type="dxa"/>
            <w:vAlign w:val="bottom"/>
          </w:tcPr>
          <w:p w14:paraId="0D05A667" w14:textId="77777777" w:rsidR="001A2306" w:rsidRPr="006278BE" w:rsidRDefault="001A2306" w:rsidP="00837CE3">
            <w:r w:rsidRPr="006278BE">
              <w:t>38.172</w:t>
            </w:r>
          </w:p>
        </w:tc>
        <w:tc>
          <w:tcPr>
            <w:tcW w:w="0" w:type="dxa"/>
            <w:vAlign w:val="bottom"/>
          </w:tcPr>
          <w:p w14:paraId="2CCD6EDF" w14:textId="77777777" w:rsidR="001A2306" w:rsidRPr="006278BE" w:rsidRDefault="001A2306" w:rsidP="00837CE3">
            <w:r w:rsidRPr="006278BE">
              <w:t>38.172</w:t>
            </w:r>
          </w:p>
        </w:tc>
      </w:tr>
      <w:tr w:rsidR="001A2306" w:rsidRPr="006278BE" w14:paraId="5B567FA4" w14:textId="77777777" w:rsidTr="00A75C46">
        <w:trPr>
          <w:trHeight w:val="235"/>
        </w:trPr>
        <w:tc>
          <w:tcPr>
            <w:tcW w:w="0" w:type="dxa"/>
          </w:tcPr>
          <w:p w14:paraId="41E916A0" w14:textId="77777777" w:rsidR="001A2306" w:rsidRPr="006278BE" w:rsidRDefault="001A2306" w:rsidP="00837CE3">
            <w:r w:rsidRPr="006278BE">
              <w:t>SSEH</w:t>
            </w:r>
          </w:p>
        </w:tc>
        <w:tc>
          <w:tcPr>
            <w:tcW w:w="0" w:type="dxa"/>
            <w:vAlign w:val="bottom"/>
          </w:tcPr>
          <w:p w14:paraId="2615E29A" w14:textId="77777777" w:rsidR="001A2306" w:rsidRPr="006278BE" w:rsidRDefault="001A2306" w:rsidP="00837CE3">
            <w:r w:rsidRPr="006278BE">
              <w:t>25.614</w:t>
            </w:r>
          </w:p>
        </w:tc>
        <w:tc>
          <w:tcPr>
            <w:tcW w:w="0" w:type="dxa"/>
            <w:vAlign w:val="bottom"/>
          </w:tcPr>
          <w:p w14:paraId="30A2E5B1" w14:textId="77777777" w:rsidR="001A2306" w:rsidRPr="006278BE" w:rsidRDefault="001A2306" w:rsidP="00837CE3">
            <w:r w:rsidRPr="006278BE">
              <w:t>25.614</w:t>
            </w:r>
          </w:p>
        </w:tc>
        <w:tc>
          <w:tcPr>
            <w:tcW w:w="0" w:type="dxa"/>
            <w:vAlign w:val="bottom"/>
          </w:tcPr>
          <w:p w14:paraId="74529688" w14:textId="77777777" w:rsidR="001A2306" w:rsidRPr="006278BE" w:rsidRDefault="001A2306" w:rsidP="00837CE3">
            <w:r w:rsidRPr="006278BE">
              <w:t>25.614</w:t>
            </w:r>
          </w:p>
        </w:tc>
        <w:tc>
          <w:tcPr>
            <w:tcW w:w="0" w:type="dxa"/>
            <w:vAlign w:val="bottom"/>
          </w:tcPr>
          <w:p w14:paraId="1F65DA71" w14:textId="77777777" w:rsidR="001A2306" w:rsidRPr="006278BE" w:rsidRDefault="001A2306" w:rsidP="00837CE3">
            <w:r w:rsidRPr="006278BE">
              <w:t>25.614</w:t>
            </w:r>
          </w:p>
        </w:tc>
        <w:tc>
          <w:tcPr>
            <w:tcW w:w="0" w:type="dxa"/>
            <w:vAlign w:val="bottom"/>
          </w:tcPr>
          <w:p w14:paraId="2179DE6B" w14:textId="77777777" w:rsidR="001A2306" w:rsidRPr="006278BE" w:rsidRDefault="001A2306" w:rsidP="00837CE3">
            <w:r w:rsidRPr="006278BE">
              <w:t>25.614</w:t>
            </w:r>
          </w:p>
        </w:tc>
      </w:tr>
      <w:tr w:rsidR="001A2306" w:rsidRPr="006278BE" w14:paraId="12D0D2A5" w14:textId="77777777" w:rsidTr="00A75C46">
        <w:trPr>
          <w:trHeight w:val="235"/>
        </w:trPr>
        <w:tc>
          <w:tcPr>
            <w:tcW w:w="0" w:type="dxa"/>
          </w:tcPr>
          <w:p w14:paraId="206BAF71" w14:textId="77777777" w:rsidR="001A2306" w:rsidRPr="006278BE" w:rsidRDefault="001A2306" w:rsidP="00837CE3">
            <w:r w:rsidRPr="006278BE">
              <w:t>SSES</w:t>
            </w:r>
          </w:p>
        </w:tc>
        <w:tc>
          <w:tcPr>
            <w:tcW w:w="0" w:type="dxa"/>
            <w:vAlign w:val="bottom"/>
          </w:tcPr>
          <w:p w14:paraId="5E363500" w14:textId="77777777" w:rsidR="001A2306" w:rsidRPr="006278BE" w:rsidRDefault="001A2306" w:rsidP="00837CE3">
            <w:r w:rsidRPr="006278BE">
              <w:t>48.285</w:t>
            </w:r>
          </w:p>
        </w:tc>
        <w:tc>
          <w:tcPr>
            <w:tcW w:w="0" w:type="dxa"/>
            <w:vAlign w:val="bottom"/>
          </w:tcPr>
          <w:p w14:paraId="609C2E9E" w14:textId="77777777" w:rsidR="001A2306" w:rsidRPr="006278BE" w:rsidRDefault="001A2306" w:rsidP="00837CE3">
            <w:r w:rsidRPr="006278BE">
              <w:t>48.285</w:t>
            </w:r>
          </w:p>
        </w:tc>
        <w:tc>
          <w:tcPr>
            <w:tcW w:w="0" w:type="dxa"/>
            <w:vAlign w:val="bottom"/>
          </w:tcPr>
          <w:p w14:paraId="62B559A2" w14:textId="77777777" w:rsidR="001A2306" w:rsidRPr="006278BE" w:rsidRDefault="001A2306" w:rsidP="00837CE3">
            <w:r w:rsidRPr="006278BE">
              <w:t>48.285</w:t>
            </w:r>
          </w:p>
        </w:tc>
        <w:tc>
          <w:tcPr>
            <w:tcW w:w="0" w:type="dxa"/>
            <w:vAlign w:val="bottom"/>
          </w:tcPr>
          <w:p w14:paraId="623C8DD1" w14:textId="77777777" w:rsidR="001A2306" w:rsidRPr="006278BE" w:rsidRDefault="001A2306" w:rsidP="00837CE3">
            <w:r w:rsidRPr="006278BE">
              <w:t>48.285</w:t>
            </w:r>
          </w:p>
        </w:tc>
        <w:tc>
          <w:tcPr>
            <w:tcW w:w="0" w:type="dxa"/>
            <w:vAlign w:val="bottom"/>
          </w:tcPr>
          <w:p w14:paraId="48196F54" w14:textId="77777777" w:rsidR="001A2306" w:rsidRPr="006278BE" w:rsidRDefault="001A2306" w:rsidP="00837CE3">
            <w:r w:rsidRPr="006278BE">
              <w:t>48.285</w:t>
            </w:r>
          </w:p>
        </w:tc>
      </w:tr>
    </w:tbl>
    <w:p w14:paraId="702DB158" w14:textId="77777777" w:rsidR="001A2306" w:rsidRPr="006278BE" w:rsidRDefault="001A2306" w:rsidP="001A2306">
      <w:pPr>
        <w:pStyle w:val="AppendixHeading"/>
      </w:pPr>
    </w:p>
    <w:p w14:paraId="23F98005" w14:textId="77777777" w:rsidR="001A2306" w:rsidRPr="006278BE" w:rsidRDefault="001A2306" w:rsidP="00837CE3">
      <w:pPr>
        <w:pStyle w:val="Caption"/>
      </w:pPr>
      <w:r w:rsidRPr="006278BE">
        <w:t>Number of unplanned customer interruptions term targets (TAU</w:t>
      </w:r>
      <w:r w:rsidRPr="006278BE">
        <w:rPr>
          <w:rStyle w:val="Subscript"/>
        </w:rPr>
        <w:t>t</w:t>
      </w:r>
      <w:r w:rsidRPr="006278BE">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6278BE"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6278BE" w:rsidRDefault="001A2306" w:rsidP="00837CE3">
            <w:r w:rsidRPr="006278BE">
              <w:t>Licensee</w:t>
            </w:r>
          </w:p>
        </w:tc>
        <w:tc>
          <w:tcPr>
            <w:tcW w:w="1284" w:type="dxa"/>
          </w:tcPr>
          <w:p w14:paraId="646BE822" w14:textId="77777777" w:rsidR="001A2306" w:rsidRPr="006278BE" w:rsidRDefault="001A2306" w:rsidP="00837CE3">
            <w:r w:rsidRPr="006278BE">
              <w:t>2023/24</w:t>
            </w:r>
          </w:p>
        </w:tc>
        <w:tc>
          <w:tcPr>
            <w:tcW w:w="1285" w:type="dxa"/>
          </w:tcPr>
          <w:p w14:paraId="1AB55F0F" w14:textId="77777777" w:rsidR="001A2306" w:rsidRPr="006278BE" w:rsidRDefault="001A2306" w:rsidP="00837CE3">
            <w:r w:rsidRPr="006278BE">
              <w:t>2024/25</w:t>
            </w:r>
          </w:p>
        </w:tc>
        <w:tc>
          <w:tcPr>
            <w:tcW w:w="1284" w:type="dxa"/>
          </w:tcPr>
          <w:p w14:paraId="3B0C7BD8" w14:textId="77777777" w:rsidR="001A2306" w:rsidRPr="006278BE" w:rsidRDefault="001A2306" w:rsidP="00837CE3">
            <w:r w:rsidRPr="006278BE">
              <w:t>2025/26</w:t>
            </w:r>
          </w:p>
        </w:tc>
        <w:tc>
          <w:tcPr>
            <w:tcW w:w="1285" w:type="dxa"/>
          </w:tcPr>
          <w:p w14:paraId="68F7EC8D" w14:textId="77777777" w:rsidR="001A2306" w:rsidRPr="006278BE" w:rsidRDefault="001A2306" w:rsidP="00837CE3">
            <w:r w:rsidRPr="006278BE">
              <w:t>2026/27</w:t>
            </w:r>
          </w:p>
        </w:tc>
        <w:tc>
          <w:tcPr>
            <w:tcW w:w="1285" w:type="dxa"/>
          </w:tcPr>
          <w:p w14:paraId="0A3ACA52" w14:textId="77777777" w:rsidR="001A2306" w:rsidRPr="006278BE" w:rsidRDefault="001A2306" w:rsidP="00837CE3">
            <w:r w:rsidRPr="006278BE">
              <w:t>2027/28</w:t>
            </w:r>
          </w:p>
        </w:tc>
      </w:tr>
      <w:tr w:rsidR="001A2306" w:rsidRPr="006278BE" w14:paraId="71401787" w14:textId="77777777" w:rsidTr="00A75C46">
        <w:tc>
          <w:tcPr>
            <w:tcW w:w="0" w:type="dxa"/>
          </w:tcPr>
          <w:p w14:paraId="50B56656" w14:textId="77777777" w:rsidR="001A2306" w:rsidRPr="006278BE" w:rsidRDefault="001A2306" w:rsidP="00837CE3">
            <w:r w:rsidRPr="006278BE">
              <w:t>ENWL</w:t>
            </w:r>
          </w:p>
        </w:tc>
        <w:tc>
          <w:tcPr>
            <w:tcW w:w="0" w:type="dxa"/>
            <w:vAlign w:val="bottom"/>
          </w:tcPr>
          <w:p w14:paraId="5A23D306" w14:textId="77777777" w:rsidR="001A2306" w:rsidRPr="006278BE" w:rsidRDefault="001A2306" w:rsidP="00837CE3">
            <w:r w:rsidRPr="006278BE">
              <w:t>28.71</w:t>
            </w:r>
          </w:p>
        </w:tc>
        <w:tc>
          <w:tcPr>
            <w:tcW w:w="0" w:type="dxa"/>
            <w:vAlign w:val="bottom"/>
          </w:tcPr>
          <w:p w14:paraId="2B636898" w14:textId="77777777" w:rsidR="001A2306" w:rsidRPr="006278BE" w:rsidRDefault="001A2306" w:rsidP="00837CE3">
            <w:r w:rsidRPr="006278BE">
              <w:t>28.56</w:t>
            </w:r>
          </w:p>
        </w:tc>
        <w:tc>
          <w:tcPr>
            <w:tcW w:w="0" w:type="dxa"/>
            <w:vAlign w:val="bottom"/>
          </w:tcPr>
          <w:p w14:paraId="1FB059C6" w14:textId="77777777" w:rsidR="001A2306" w:rsidRPr="006278BE" w:rsidRDefault="001A2306" w:rsidP="00837CE3">
            <w:r w:rsidRPr="006278BE">
              <w:t>28.42</w:t>
            </w:r>
          </w:p>
        </w:tc>
        <w:tc>
          <w:tcPr>
            <w:tcW w:w="0" w:type="dxa"/>
            <w:vAlign w:val="bottom"/>
          </w:tcPr>
          <w:p w14:paraId="4B70D081" w14:textId="77777777" w:rsidR="001A2306" w:rsidRPr="006278BE" w:rsidRDefault="001A2306" w:rsidP="00837CE3">
            <w:r w:rsidRPr="006278BE">
              <w:t>28.28</w:t>
            </w:r>
          </w:p>
        </w:tc>
        <w:tc>
          <w:tcPr>
            <w:tcW w:w="0" w:type="dxa"/>
            <w:vAlign w:val="bottom"/>
          </w:tcPr>
          <w:p w14:paraId="41FBBAF5" w14:textId="77777777" w:rsidR="001A2306" w:rsidRPr="006278BE" w:rsidRDefault="001A2306" w:rsidP="00837CE3">
            <w:r w:rsidRPr="006278BE">
              <w:t>28.14</w:t>
            </w:r>
          </w:p>
        </w:tc>
      </w:tr>
      <w:tr w:rsidR="001A2306" w:rsidRPr="006278BE" w14:paraId="751AF4A4" w14:textId="77777777" w:rsidTr="00A75C46">
        <w:tc>
          <w:tcPr>
            <w:tcW w:w="0" w:type="dxa"/>
          </w:tcPr>
          <w:p w14:paraId="42D37DAB" w14:textId="77777777" w:rsidR="001A2306" w:rsidRPr="006278BE" w:rsidRDefault="001A2306" w:rsidP="00837CE3">
            <w:r w:rsidRPr="006278BE">
              <w:t>NPgN</w:t>
            </w:r>
          </w:p>
        </w:tc>
        <w:tc>
          <w:tcPr>
            <w:tcW w:w="0" w:type="dxa"/>
            <w:vAlign w:val="bottom"/>
          </w:tcPr>
          <w:p w14:paraId="4688EB0D" w14:textId="77777777" w:rsidR="001A2306" w:rsidRPr="006278BE" w:rsidRDefault="001A2306" w:rsidP="00837CE3">
            <w:r w:rsidRPr="006278BE">
              <w:t>46.32</w:t>
            </w:r>
          </w:p>
        </w:tc>
        <w:tc>
          <w:tcPr>
            <w:tcW w:w="0" w:type="dxa"/>
            <w:vAlign w:val="bottom"/>
          </w:tcPr>
          <w:p w14:paraId="0DAE3B13" w14:textId="77777777" w:rsidR="001A2306" w:rsidRPr="006278BE" w:rsidRDefault="001A2306" w:rsidP="00837CE3">
            <w:r w:rsidRPr="006278BE">
              <w:t>45.39</w:t>
            </w:r>
          </w:p>
        </w:tc>
        <w:tc>
          <w:tcPr>
            <w:tcW w:w="0" w:type="dxa"/>
            <w:vAlign w:val="bottom"/>
          </w:tcPr>
          <w:p w14:paraId="701D0A36" w14:textId="77777777" w:rsidR="001A2306" w:rsidRPr="006278BE" w:rsidRDefault="001A2306" w:rsidP="00837CE3">
            <w:r w:rsidRPr="006278BE">
              <w:t>44.49</w:t>
            </w:r>
          </w:p>
        </w:tc>
        <w:tc>
          <w:tcPr>
            <w:tcW w:w="0" w:type="dxa"/>
            <w:vAlign w:val="bottom"/>
          </w:tcPr>
          <w:p w14:paraId="251DB04E" w14:textId="77777777" w:rsidR="001A2306" w:rsidRPr="006278BE" w:rsidRDefault="001A2306" w:rsidP="00837CE3">
            <w:r w:rsidRPr="006278BE">
              <w:t>43.60</w:t>
            </w:r>
          </w:p>
        </w:tc>
        <w:tc>
          <w:tcPr>
            <w:tcW w:w="0" w:type="dxa"/>
            <w:vAlign w:val="bottom"/>
          </w:tcPr>
          <w:p w14:paraId="7F016F62" w14:textId="77777777" w:rsidR="001A2306" w:rsidRPr="006278BE" w:rsidRDefault="001A2306" w:rsidP="00837CE3">
            <w:r w:rsidRPr="006278BE">
              <w:t>42.72</w:t>
            </w:r>
          </w:p>
        </w:tc>
      </w:tr>
      <w:tr w:rsidR="001A2306" w:rsidRPr="006278BE" w14:paraId="0A9AB38A" w14:textId="77777777" w:rsidTr="00A75C46">
        <w:tc>
          <w:tcPr>
            <w:tcW w:w="0" w:type="dxa"/>
          </w:tcPr>
          <w:p w14:paraId="2628231A" w14:textId="77777777" w:rsidR="001A2306" w:rsidRPr="006278BE" w:rsidRDefault="001A2306" w:rsidP="00837CE3">
            <w:r w:rsidRPr="006278BE">
              <w:t>NPgY</w:t>
            </w:r>
          </w:p>
        </w:tc>
        <w:tc>
          <w:tcPr>
            <w:tcW w:w="0" w:type="dxa"/>
            <w:vAlign w:val="bottom"/>
          </w:tcPr>
          <w:p w14:paraId="6CD76918" w14:textId="77777777" w:rsidR="001A2306" w:rsidRPr="006278BE" w:rsidRDefault="001A2306" w:rsidP="00837CE3">
            <w:r w:rsidRPr="006278BE">
              <w:t>46.71</w:t>
            </w:r>
          </w:p>
        </w:tc>
        <w:tc>
          <w:tcPr>
            <w:tcW w:w="0" w:type="dxa"/>
            <w:vAlign w:val="bottom"/>
          </w:tcPr>
          <w:p w14:paraId="1EE7B6F5" w14:textId="77777777" w:rsidR="001A2306" w:rsidRPr="006278BE" w:rsidRDefault="001A2306" w:rsidP="00837CE3">
            <w:r w:rsidRPr="006278BE">
              <w:t>44.84</w:t>
            </w:r>
          </w:p>
        </w:tc>
        <w:tc>
          <w:tcPr>
            <w:tcW w:w="0" w:type="dxa"/>
            <w:vAlign w:val="bottom"/>
          </w:tcPr>
          <w:p w14:paraId="3A628496" w14:textId="77777777" w:rsidR="001A2306" w:rsidRPr="006278BE" w:rsidRDefault="001A2306" w:rsidP="00837CE3">
            <w:r w:rsidRPr="006278BE">
              <w:t>43.05</w:t>
            </w:r>
          </w:p>
        </w:tc>
        <w:tc>
          <w:tcPr>
            <w:tcW w:w="0" w:type="dxa"/>
            <w:vAlign w:val="bottom"/>
          </w:tcPr>
          <w:p w14:paraId="70852F14" w14:textId="77777777" w:rsidR="001A2306" w:rsidRPr="006278BE" w:rsidRDefault="001A2306" w:rsidP="00837CE3">
            <w:r w:rsidRPr="006278BE">
              <w:t>42.19</w:t>
            </w:r>
          </w:p>
        </w:tc>
        <w:tc>
          <w:tcPr>
            <w:tcW w:w="0" w:type="dxa"/>
            <w:vAlign w:val="bottom"/>
          </w:tcPr>
          <w:p w14:paraId="406C0222" w14:textId="77777777" w:rsidR="001A2306" w:rsidRPr="006278BE" w:rsidRDefault="001A2306" w:rsidP="00837CE3">
            <w:r w:rsidRPr="006278BE">
              <w:t>41.35</w:t>
            </w:r>
          </w:p>
        </w:tc>
      </w:tr>
      <w:tr w:rsidR="001A2306" w:rsidRPr="006278BE" w14:paraId="2B30C676" w14:textId="77777777" w:rsidTr="00A75C46">
        <w:tc>
          <w:tcPr>
            <w:tcW w:w="0" w:type="dxa"/>
          </w:tcPr>
          <w:p w14:paraId="6BE658CC" w14:textId="77777777" w:rsidR="001A2306" w:rsidRPr="006278BE" w:rsidRDefault="001A2306" w:rsidP="00837CE3">
            <w:r w:rsidRPr="006278BE">
              <w:t>WMID</w:t>
            </w:r>
          </w:p>
        </w:tc>
        <w:tc>
          <w:tcPr>
            <w:tcW w:w="0" w:type="dxa"/>
            <w:vAlign w:val="bottom"/>
          </w:tcPr>
          <w:p w14:paraId="7EE975A1" w14:textId="77777777" w:rsidR="001A2306" w:rsidRPr="006278BE" w:rsidRDefault="001A2306" w:rsidP="00837CE3">
            <w:r w:rsidRPr="006278BE">
              <w:t>46.74</w:t>
            </w:r>
          </w:p>
        </w:tc>
        <w:tc>
          <w:tcPr>
            <w:tcW w:w="0" w:type="dxa"/>
            <w:vAlign w:val="bottom"/>
          </w:tcPr>
          <w:p w14:paraId="5D529480" w14:textId="77777777" w:rsidR="001A2306" w:rsidRPr="006278BE" w:rsidRDefault="001A2306" w:rsidP="00837CE3">
            <w:r w:rsidRPr="006278BE">
              <w:t>45.80</w:t>
            </w:r>
          </w:p>
        </w:tc>
        <w:tc>
          <w:tcPr>
            <w:tcW w:w="0" w:type="dxa"/>
            <w:vAlign w:val="bottom"/>
          </w:tcPr>
          <w:p w14:paraId="4417EBCF" w14:textId="77777777" w:rsidR="001A2306" w:rsidRPr="006278BE" w:rsidRDefault="001A2306" w:rsidP="00837CE3">
            <w:r w:rsidRPr="006278BE">
              <w:t>45.58</w:t>
            </w:r>
          </w:p>
        </w:tc>
        <w:tc>
          <w:tcPr>
            <w:tcW w:w="0" w:type="dxa"/>
            <w:vAlign w:val="bottom"/>
          </w:tcPr>
          <w:p w14:paraId="64BE40F5" w14:textId="77777777" w:rsidR="001A2306" w:rsidRPr="006278BE" w:rsidRDefault="001A2306" w:rsidP="00837CE3">
            <w:r w:rsidRPr="006278BE">
              <w:t>45.35</w:t>
            </w:r>
          </w:p>
        </w:tc>
        <w:tc>
          <w:tcPr>
            <w:tcW w:w="0" w:type="dxa"/>
            <w:vAlign w:val="bottom"/>
          </w:tcPr>
          <w:p w14:paraId="71CEF242" w14:textId="77777777" w:rsidR="001A2306" w:rsidRPr="006278BE" w:rsidRDefault="001A2306" w:rsidP="00837CE3">
            <w:r w:rsidRPr="006278BE">
              <w:t>45.12</w:t>
            </w:r>
          </w:p>
        </w:tc>
      </w:tr>
      <w:tr w:rsidR="001A2306" w:rsidRPr="006278BE" w14:paraId="3642B61A" w14:textId="77777777" w:rsidTr="00A75C46">
        <w:tc>
          <w:tcPr>
            <w:tcW w:w="0" w:type="dxa"/>
          </w:tcPr>
          <w:p w14:paraId="093A79B5" w14:textId="77777777" w:rsidR="001A2306" w:rsidRPr="006278BE" w:rsidRDefault="001A2306" w:rsidP="00837CE3">
            <w:r w:rsidRPr="006278BE">
              <w:t>EMID</w:t>
            </w:r>
          </w:p>
        </w:tc>
        <w:tc>
          <w:tcPr>
            <w:tcW w:w="0" w:type="dxa"/>
            <w:vAlign w:val="bottom"/>
          </w:tcPr>
          <w:p w14:paraId="235BCA41" w14:textId="77777777" w:rsidR="001A2306" w:rsidRPr="006278BE" w:rsidRDefault="001A2306" w:rsidP="00837CE3">
            <w:r w:rsidRPr="006278BE">
              <w:t>38.60</w:t>
            </w:r>
          </w:p>
        </w:tc>
        <w:tc>
          <w:tcPr>
            <w:tcW w:w="0" w:type="dxa"/>
            <w:vAlign w:val="bottom"/>
          </w:tcPr>
          <w:p w14:paraId="136AED9E" w14:textId="77777777" w:rsidR="001A2306" w:rsidRPr="006278BE" w:rsidRDefault="001A2306" w:rsidP="00837CE3">
            <w:r w:rsidRPr="006278BE">
              <w:t>37.83</w:t>
            </w:r>
          </w:p>
        </w:tc>
        <w:tc>
          <w:tcPr>
            <w:tcW w:w="0" w:type="dxa"/>
            <w:vAlign w:val="bottom"/>
          </w:tcPr>
          <w:p w14:paraId="082A7D40" w14:textId="77777777" w:rsidR="001A2306" w:rsidRPr="006278BE" w:rsidRDefault="001A2306" w:rsidP="00837CE3">
            <w:r w:rsidRPr="006278BE">
              <w:t>37.07</w:t>
            </w:r>
          </w:p>
        </w:tc>
        <w:tc>
          <w:tcPr>
            <w:tcW w:w="0" w:type="dxa"/>
            <w:vAlign w:val="bottom"/>
          </w:tcPr>
          <w:p w14:paraId="6113B23A" w14:textId="77777777" w:rsidR="001A2306" w:rsidRPr="006278BE" w:rsidRDefault="001A2306" w:rsidP="00837CE3">
            <w:r w:rsidRPr="006278BE">
              <w:t>36.33</w:t>
            </w:r>
          </w:p>
        </w:tc>
        <w:tc>
          <w:tcPr>
            <w:tcW w:w="0" w:type="dxa"/>
            <w:vAlign w:val="bottom"/>
          </w:tcPr>
          <w:p w14:paraId="4BA93AD4" w14:textId="77777777" w:rsidR="001A2306" w:rsidRPr="006278BE" w:rsidRDefault="001A2306" w:rsidP="00837CE3">
            <w:r w:rsidRPr="006278BE">
              <w:t>36.15</w:t>
            </w:r>
          </w:p>
        </w:tc>
      </w:tr>
      <w:tr w:rsidR="001A2306" w:rsidRPr="006278BE" w14:paraId="570BF6E1" w14:textId="77777777" w:rsidTr="00A75C46">
        <w:tc>
          <w:tcPr>
            <w:tcW w:w="0" w:type="dxa"/>
          </w:tcPr>
          <w:p w14:paraId="3850CA2E" w14:textId="77777777" w:rsidR="001A2306" w:rsidRPr="006278BE" w:rsidRDefault="001A2306" w:rsidP="00837CE3">
            <w:r w:rsidRPr="006278BE">
              <w:t>SWALES</w:t>
            </w:r>
          </w:p>
        </w:tc>
        <w:tc>
          <w:tcPr>
            <w:tcW w:w="0" w:type="dxa"/>
            <w:vAlign w:val="bottom"/>
          </w:tcPr>
          <w:p w14:paraId="0E690C2C" w14:textId="77777777" w:rsidR="001A2306" w:rsidRPr="006278BE" w:rsidRDefault="001A2306" w:rsidP="00837CE3">
            <w:r w:rsidRPr="006278BE">
              <w:t>39.22</w:t>
            </w:r>
          </w:p>
        </w:tc>
        <w:tc>
          <w:tcPr>
            <w:tcW w:w="0" w:type="dxa"/>
            <w:vAlign w:val="bottom"/>
          </w:tcPr>
          <w:p w14:paraId="6F04B612" w14:textId="77777777" w:rsidR="001A2306" w:rsidRPr="006278BE" w:rsidRDefault="001A2306" w:rsidP="00837CE3">
            <w:r w:rsidRPr="006278BE">
              <w:t>39.03</w:t>
            </w:r>
          </w:p>
        </w:tc>
        <w:tc>
          <w:tcPr>
            <w:tcW w:w="0" w:type="dxa"/>
            <w:vAlign w:val="bottom"/>
          </w:tcPr>
          <w:p w14:paraId="22C9B253" w14:textId="77777777" w:rsidR="001A2306" w:rsidRPr="006278BE" w:rsidRDefault="001A2306" w:rsidP="00837CE3">
            <w:r w:rsidRPr="006278BE">
              <w:t>38.83</w:t>
            </w:r>
          </w:p>
        </w:tc>
        <w:tc>
          <w:tcPr>
            <w:tcW w:w="0" w:type="dxa"/>
            <w:vAlign w:val="bottom"/>
          </w:tcPr>
          <w:p w14:paraId="2ECACF47" w14:textId="77777777" w:rsidR="001A2306" w:rsidRPr="006278BE" w:rsidRDefault="001A2306" w:rsidP="00837CE3">
            <w:r w:rsidRPr="006278BE">
              <w:t>38.64</w:t>
            </w:r>
          </w:p>
        </w:tc>
        <w:tc>
          <w:tcPr>
            <w:tcW w:w="0" w:type="dxa"/>
            <w:vAlign w:val="bottom"/>
          </w:tcPr>
          <w:p w14:paraId="357EA851" w14:textId="77777777" w:rsidR="001A2306" w:rsidRPr="006278BE" w:rsidRDefault="001A2306" w:rsidP="00837CE3">
            <w:r w:rsidRPr="006278BE">
              <w:t>38.44</w:t>
            </w:r>
          </w:p>
        </w:tc>
      </w:tr>
      <w:tr w:rsidR="001A2306" w:rsidRPr="006278BE" w14:paraId="4D769CB5" w14:textId="77777777" w:rsidTr="00A75C46">
        <w:tc>
          <w:tcPr>
            <w:tcW w:w="0" w:type="dxa"/>
          </w:tcPr>
          <w:p w14:paraId="010AEC36" w14:textId="77777777" w:rsidR="001A2306" w:rsidRPr="006278BE" w:rsidRDefault="001A2306" w:rsidP="00837CE3">
            <w:r w:rsidRPr="006278BE">
              <w:t>SWEST</w:t>
            </w:r>
          </w:p>
        </w:tc>
        <w:tc>
          <w:tcPr>
            <w:tcW w:w="0" w:type="dxa"/>
            <w:vAlign w:val="bottom"/>
          </w:tcPr>
          <w:p w14:paraId="1B147842" w14:textId="77777777" w:rsidR="001A2306" w:rsidRPr="006278BE" w:rsidRDefault="001A2306" w:rsidP="00837CE3">
            <w:r w:rsidRPr="006278BE">
              <w:t>48.35</w:t>
            </w:r>
          </w:p>
        </w:tc>
        <w:tc>
          <w:tcPr>
            <w:tcW w:w="0" w:type="dxa"/>
            <w:vAlign w:val="bottom"/>
          </w:tcPr>
          <w:p w14:paraId="7B564EFF" w14:textId="77777777" w:rsidR="001A2306" w:rsidRPr="006278BE" w:rsidRDefault="001A2306" w:rsidP="00837CE3">
            <w:r w:rsidRPr="006278BE">
              <w:t>48.11</w:t>
            </w:r>
          </w:p>
        </w:tc>
        <w:tc>
          <w:tcPr>
            <w:tcW w:w="0" w:type="dxa"/>
            <w:vAlign w:val="bottom"/>
          </w:tcPr>
          <w:p w14:paraId="39217BDE" w14:textId="77777777" w:rsidR="001A2306" w:rsidRPr="006278BE" w:rsidRDefault="001A2306" w:rsidP="00837CE3">
            <w:r w:rsidRPr="006278BE">
              <w:t>47.87</w:t>
            </w:r>
          </w:p>
        </w:tc>
        <w:tc>
          <w:tcPr>
            <w:tcW w:w="0" w:type="dxa"/>
            <w:vAlign w:val="bottom"/>
          </w:tcPr>
          <w:p w14:paraId="5499D32E" w14:textId="77777777" w:rsidR="001A2306" w:rsidRPr="006278BE" w:rsidRDefault="001A2306" w:rsidP="00837CE3">
            <w:r w:rsidRPr="006278BE">
              <w:t>47.63</w:t>
            </w:r>
          </w:p>
        </w:tc>
        <w:tc>
          <w:tcPr>
            <w:tcW w:w="0" w:type="dxa"/>
            <w:vAlign w:val="bottom"/>
          </w:tcPr>
          <w:p w14:paraId="2C477C41" w14:textId="77777777" w:rsidR="001A2306" w:rsidRPr="006278BE" w:rsidRDefault="001A2306" w:rsidP="00837CE3">
            <w:r w:rsidRPr="006278BE">
              <w:t>47.39</w:t>
            </w:r>
          </w:p>
        </w:tc>
      </w:tr>
      <w:tr w:rsidR="001A2306" w:rsidRPr="006278BE" w14:paraId="3B9996D8" w14:textId="77777777" w:rsidTr="00A75C46">
        <w:tc>
          <w:tcPr>
            <w:tcW w:w="0" w:type="dxa"/>
          </w:tcPr>
          <w:p w14:paraId="5A66B673" w14:textId="77777777" w:rsidR="001A2306" w:rsidRPr="006278BE" w:rsidRDefault="001A2306" w:rsidP="00837CE3">
            <w:r w:rsidRPr="006278BE">
              <w:t>LPN</w:t>
            </w:r>
          </w:p>
        </w:tc>
        <w:tc>
          <w:tcPr>
            <w:tcW w:w="0" w:type="dxa"/>
            <w:vAlign w:val="bottom"/>
          </w:tcPr>
          <w:p w14:paraId="31724CCB" w14:textId="77777777" w:rsidR="001A2306" w:rsidRPr="006278BE" w:rsidRDefault="001A2306" w:rsidP="00837CE3">
            <w:r w:rsidRPr="006278BE">
              <w:t>13.45</w:t>
            </w:r>
          </w:p>
        </w:tc>
        <w:tc>
          <w:tcPr>
            <w:tcW w:w="0" w:type="dxa"/>
            <w:vAlign w:val="bottom"/>
          </w:tcPr>
          <w:p w14:paraId="08F8DA9F" w14:textId="77777777" w:rsidR="001A2306" w:rsidRPr="006278BE" w:rsidRDefault="001A2306" w:rsidP="00837CE3">
            <w:r w:rsidRPr="006278BE">
              <w:t>13.38</w:t>
            </w:r>
          </w:p>
        </w:tc>
        <w:tc>
          <w:tcPr>
            <w:tcW w:w="0" w:type="dxa"/>
            <w:vAlign w:val="bottom"/>
          </w:tcPr>
          <w:p w14:paraId="4DE7B531" w14:textId="77777777" w:rsidR="001A2306" w:rsidRPr="006278BE" w:rsidRDefault="001A2306" w:rsidP="00837CE3">
            <w:r w:rsidRPr="006278BE">
              <w:t>13.31</w:t>
            </w:r>
          </w:p>
        </w:tc>
        <w:tc>
          <w:tcPr>
            <w:tcW w:w="0" w:type="dxa"/>
            <w:vAlign w:val="bottom"/>
          </w:tcPr>
          <w:p w14:paraId="4D1EF1D1" w14:textId="77777777" w:rsidR="001A2306" w:rsidRPr="006278BE" w:rsidRDefault="001A2306" w:rsidP="00837CE3">
            <w:r w:rsidRPr="006278BE">
              <w:t>13.25</w:t>
            </w:r>
          </w:p>
        </w:tc>
        <w:tc>
          <w:tcPr>
            <w:tcW w:w="0" w:type="dxa"/>
            <w:vAlign w:val="bottom"/>
          </w:tcPr>
          <w:p w14:paraId="372FB0AC" w14:textId="77777777" w:rsidR="001A2306" w:rsidRPr="006278BE" w:rsidRDefault="001A2306" w:rsidP="00837CE3">
            <w:r w:rsidRPr="006278BE">
              <w:t>13.18</w:t>
            </w:r>
          </w:p>
        </w:tc>
      </w:tr>
      <w:tr w:rsidR="001A2306" w:rsidRPr="006278BE" w14:paraId="7473394E" w14:textId="77777777" w:rsidTr="00A75C46">
        <w:tc>
          <w:tcPr>
            <w:tcW w:w="0" w:type="dxa"/>
          </w:tcPr>
          <w:p w14:paraId="0E3CA694" w14:textId="77777777" w:rsidR="001A2306" w:rsidRPr="006278BE" w:rsidRDefault="001A2306" w:rsidP="00837CE3">
            <w:r w:rsidRPr="006278BE">
              <w:t>SPN</w:t>
            </w:r>
          </w:p>
        </w:tc>
        <w:tc>
          <w:tcPr>
            <w:tcW w:w="0" w:type="dxa"/>
            <w:vAlign w:val="bottom"/>
          </w:tcPr>
          <w:p w14:paraId="47CF2188" w14:textId="77777777" w:rsidR="001A2306" w:rsidRPr="006278BE" w:rsidRDefault="001A2306" w:rsidP="00837CE3">
            <w:r w:rsidRPr="006278BE">
              <w:t>42.08</w:t>
            </w:r>
          </w:p>
        </w:tc>
        <w:tc>
          <w:tcPr>
            <w:tcW w:w="0" w:type="dxa"/>
            <w:vAlign w:val="bottom"/>
          </w:tcPr>
          <w:p w14:paraId="704626DC" w14:textId="77777777" w:rsidR="001A2306" w:rsidRPr="006278BE" w:rsidRDefault="001A2306" w:rsidP="00837CE3">
            <w:r w:rsidRPr="006278BE">
              <w:t>41.87</w:t>
            </w:r>
          </w:p>
        </w:tc>
        <w:tc>
          <w:tcPr>
            <w:tcW w:w="0" w:type="dxa"/>
            <w:vAlign w:val="bottom"/>
          </w:tcPr>
          <w:p w14:paraId="4E4DB890" w14:textId="77777777" w:rsidR="001A2306" w:rsidRPr="006278BE" w:rsidRDefault="001A2306" w:rsidP="00837CE3">
            <w:r w:rsidRPr="006278BE">
              <w:t>41.66</w:t>
            </w:r>
          </w:p>
        </w:tc>
        <w:tc>
          <w:tcPr>
            <w:tcW w:w="0" w:type="dxa"/>
            <w:vAlign w:val="bottom"/>
          </w:tcPr>
          <w:p w14:paraId="16AE42DC" w14:textId="77777777" w:rsidR="001A2306" w:rsidRPr="006278BE" w:rsidRDefault="001A2306" w:rsidP="00837CE3">
            <w:r w:rsidRPr="006278BE">
              <w:t>41.46</w:t>
            </w:r>
          </w:p>
        </w:tc>
        <w:tc>
          <w:tcPr>
            <w:tcW w:w="0" w:type="dxa"/>
            <w:vAlign w:val="bottom"/>
          </w:tcPr>
          <w:p w14:paraId="36479D88" w14:textId="77777777" w:rsidR="001A2306" w:rsidRPr="006278BE" w:rsidRDefault="001A2306" w:rsidP="00837CE3">
            <w:r w:rsidRPr="006278BE">
              <w:t>41.25</w:t>
            </w:r>
          </w:p>
        </w:tc>
      </w:tr>
      <w:tr w:rsidR="001A2306" w:rsidRPr="006278BE" w14:paraId="4F4A02B1" w14:textId="77777777" w:rsidTr="00A75C46">
        <w:tc>
          <w:tcPr>
            <w:tcW w:w="0" w:type="dxa"/>
          </w:tcPr>
          <w:p w14:paraId="036A4972" w14:textId="77777777" w:rsidR="001A2306" w:rsidRPr="006278BE" w:rsidRDefault="001A2306" w:rsidP="00837CE3">
            <w:r w:rsidRPr="006278BE">
              <w:t>EPN</w:t>
            </w:r>
          </w:p>
        </w:tc>
        <w:tc>
          <w:tcPr>
            <w:tcW w:w="0" w:type="dxa"/>
            <w:vAlign w:val="bottom"/>
          </w:tcPr>
          <w:p w14:paraId="1F90414E" w14:textId="77777777" w:rsidR="001A2306" w:rsidRPr="006278BE" w:rsidRDefault="001A2306" w:rsidP="00837CE3">
            <w:r w:rsidRPr="006278BE">
              <w:t>40.99</w:t>
            </w:r>
          </w:p>
        </w:tc>
        <w:tc>
          <w:tcPr>
            <w:tcW w:w="0" w:type="dxa"/>
            <w:vAlign w:val="bottom"/>
          </w:tcPr>
          <w:p w14:paraId="7C260B39" w14:textId="77777777" w:rsidR="001A2306" w:rsidRPr="006278BE" w:rsidRDefault="001A2306" w:rsidP="00837CE3">
            <w:r w:rsidRPr="006278BE">
              <w:t>40.79</w:t>
            </w:r>
          </w:p>
        </w:tc>
        <w:tc>
          <w:tcPr>
            <w:tcW w:w="0" w:type="dxa"/>
            <w:vAlign w:val="bottom"/>
          </w:tcPr>
          <w:p w14:paraId="5A898B42" w14:textId="77777777" w:rsidR="001A2306" w:rsidRPr="006278BE" w:rsidRDefault="001A2306" w:rsidP="00837CE3">
            <w:r w:rsidRPr="006278BE">
              <w:t>40.58</w:t>
            </w:r>
          </w:p>
        </w:tc>
        <w:tc>
          <w:tcPr>
            <w:tcW w:w="0" w:type="dxa"/>
            <w:vAlign w:val="bottom"/>
          </w:tcPr>
          <w:p w14:paraId="69B03F10" w14:textId="77777777" w:rsidR="001A2306" w:rsidRPr="006278BE" w:rsidRDefault="001A2306" w:rsidP="00837CE3">
            <w:r w:rsidRPr="006278BE">
              <w:t>40.38</w:t>
            </w:r>
          </w:p>
        </w:tc>
        <w:tc>
          <w:tcPr>
            <w:tcW w:w="0" w:type="dxa"/>
            <w:vAlign w:val="bottom"/>
          </w:tcPr>
          <w:p w14:paraId="29702BB8" w14:textId="77777777" w:rsidR="001A2306" w:rsidRPr="006278BE" w:rsidRDefault="001A2306" w:rsidP="00837CE3">
            <w:r w:rsidRPr="006278BE">
              <w:t>40.18</w:t>
            </w:r>
          </w:p>
        </w:tc>
      </w:tr>
      <w:tr w:rsidR="001A2306" w:rsidRPr="006278BE" w14:paraId="63C514FD" w14:textId="77777777" w:rsidTr="00A75C46">
        <w:tc>
          <w:tcPr>
            <w:tcW w:w="0" w:type="dxa"/>
          </w:tcPr>
          <w:p w14:paraId="655619C3" w14:textId="77777777" w:rsidR="001A2306" w:rsidRPr="006278BE" w:rsidRDefault="001A2306" w:rsidP="00837CE3">
            <w:r w:rsidRPr="006278BE">
              <w:t>SPD</w:t>
            </w:r>
          </w:p>
        </w:tc>
        <w:tc>
          <w:tcPr>
            <w:tcW w:w="0" w:type="dxa"/>
            <w:vAlign w:val="bottom"/>
          </w:tcPr>
          <w:p w14:paraId="33274966" w14:textId="77777777" w:rsidR="001A2306" w:rsidRPr="006278BE" w:rsidRDefault="001A2306" w:rsidP="00837CE3">
            <w:r w:rsidRPr="006278BE">
              <w:t>41.81</w:t>
            </w:r>
          </w:p>
        </w:tc>
        <w:tc>
          <w:tcPr>
            <w:tcW w:w="0" w:type="dxa"/>
            <w:vAlign w:val="bottom"/>
          </w:tcPr>
          <w:p w14:paraId="053795B1" w14:textId="77777777" w:rsidR="001A2306" w:rsidRPr="006278BE" w:rsidRDefault="001A2306" w:rsidP="00837CE3">
            <w:r w:rsidRPr="006278BE">
              <w:t>40.97</w:t>
            </w:r>
          </w:p>
        </w:tc>
        <w:tc>
          <w:tcPr>
            <w:tcW w:w="0" w:type="dxa"/>
            <w:vAlign w:val="bottom"/>
          </w:tcPr>
          <w:p w14:paraId="40764D4A" w14:textId="77777777" w:rsidR="001A2306" w:rsidRPr="006278BE" w:rsidRDefault="001A2306" w:rsidP="00837CE3">
            <w:r w:rsidRPr="006278BE">
              <w:t>40.15</w:t>
            </w:r>
          </w:p>
        </w:tc>
        <w:tc>
          <w:tcPr>
            <w:tcW w:w="0" w:type="dxa"/>
            <w:vAlign w:val="bottom"/>
          </w:tcPr>
          <w:p w14:paraId="157FED3F" w14:textId="77777777" w:rsidR="001A2306" w:rsidRPr="006278BE" w:rsidRDefault="001A2306" w:rsidP="00837CE3">
            <w:r w:rsidRPr="006278BE">
              <w:t>39.35</w:t>
            </w:r>
          </w:p>
        </w:tc>
        <w:tc>
          <w:tcPr>
            <w:tcW w:w="0" w:type="dxa"/>
            <w:vAlign w:val="bottom"/>
          </w:tcPr>
          <w:p w14:paraId="67BD49CC" w14:textId="77777777" w:rsidR="001A2306" w:rsidRPr="006278BE" w:rsidRDefault="001A2306" w:rsidP="00837CE3">
            <w:r w:rsidRPr="006278BE">
              <w:t>38.56</w:t>
            </w:r>
          </w:p>
        </w:tc>
      </w:tr>
      <w:tr w:rsidR="001A2306" w:rsidRPr="006278BE" w14:paraId="3C66D65A" w14:textId="77777777" w:rsidTr="00A75C46">
        <w:tc>
          <w:tcPr>
            <w:tcW w:w="0" w:type="dxa"/>
          </w:tcPr>
          <w:p w14:paraId="1AC30DBF" w14:textId="77777777" w:rsidR="001A2306" w:rsidRPr="006278BE" w:rsidRDefault="001A2306" w:rsidP="00837CE3">
            <w:r w:rsidRPr="006278BE">
              <w:t>SPMW</w:t>
            </w:r>
          </w:p>
        </w:tc>
        <w:tc>
          <w:tcPr>
            <w:tcW w:w="0" w:type="dxa"/>
            <w:vAlign w:val="bottom"/>
          </w:tcPr>
          <w:p w14:paraId="47F31813" w14:textId="77777777" w:rsidR="001A2306" w:rsidRPr="006278BE" w:rsidRDefault="001A2306" w:rsidP="00837CE3">
            <w:r w:rsidRPr="006278BE">
              <w:t>31.41</w:t>
            </w:r>
          </w:p>
        </w:tc>
        <w:tc>
          <w:tcPr>
            <w:tcW w:w="0" w:type="dxa"/>
            <w:vAlign w:val="bottom"/>
          </w:tcPr>
          <w:p w14:paraId="53EF79E0" w14:textId="77777777" w:rsidR="001A2306" w:rsidRPr="006278BE" w:rsidRDefault="001A2306" w:rsidP="00837CE3">
            <w:r w:rsidRPr="006278BE">
              <w:t>31.25</w:t>
            </w:r>
          </w:p>
        </w:tc>
        <w:tc>
          <w:tcPr>
            <w:tcW w:w="0" w:type="dxa"/>
            <w:vAlign w:val="bottom"/>
          </w:tcPr>
          <w:p w14:paraId="25237293" w14:textId="77777777" w:rsidR="001A2306" w:rsidRPr="006278BE" w:rsidRDefault="001A2306" w:rsidP="00837CE3">
            <w:r w:rsidRPr="006278BE">
              <w:t>31.10</w:t>
            </w:r>
          </w:p>
        </w:tc>
        <w:tc>
          <w:tcPr>
            <w:tcW w:w="0" w:type="dxa"/>
            <w:vAlign w:val="bottom"/>
          </w:tcPr>
          <w:p w14:paraId="5BEF2FF7" w14:textId="77777777" w:rsidR="001A2306" w:rsidRPr="006278BE" w:rsidRDefault="001A2306" w:rsidP="00837CE3">
            <w:r w:rsidRPr="006278BE">
              <w:t>30.94</w:t>
            </w:r>
          </w:p>
        </w:tc>
        <w:tc>
          <w:tcPr>
            <w:tcW w:w="0" w:type="dxa"/>
            <w:vAlign w:val="bottom"/>
          </w:tcPr>
          <w:p w14:paraId="02100A46" w14:textId="77777777" w:rsidR="001A2306" w:rsidRPr="006278BE" w:rsidRDefault="001A2306" w:rsidP="00837CE3">
            <w:r w:rsidRPr="006278BE">
              <w:t>30.79</w:t>
            </w:r>
          </w:p>
        </w:tc>
      </w:tr>
      <w:tr w:rsidR="001A2306" w:rsidRPr="006278BE" w14:paraId="74E8612D" w14:textId="77777777" w:rsidTr="00A75C46">
        <w:tc>
          <w:tcPr>
            <w:tcW w:w="0" w:type="dxa"/>
          </w:tcPr>
          <w:p w14:paraId="503A1A01" w14:textId="77777777" w:rsidR="001A2306" w:rsidRPr="006278BE" w:rsidRDefault="001A2306" w:rsidP="00837CE3">
            <w:r w:rsidRPr="006278BE">
              <w:t>SSEH</w:t>
            </w:r>
          </w:p>
        </w:tc>
        <w:tc>
          <w:tcPr>
            <w:tcW w:w="0" w:type="dxa"/>
            <w:vAlign w:val="bottom"/>
          </w:tcPr>
          <w:p w14:paraId="60048B00" w14:textId="77777777" w:rsidR="001A2306" w:rsidRPr="006278BE" w:rsidRDefault="001A2306" w:rsidP="00837CE3">
            <w:r w:rsidRPr="006278BE">
              <w:t>58.03</w:t>
            </w:r>
          </w:p>
        </w:tc>
        <w:tc>
          <w:tcPr>
            <w:tcW w:w="0" w:type="dxa"/>
            <w:vAlign w:val="bottom"/>
          </w:tcPr>
          <w:p w14:paraId="29557BC2" w14:textId="77777777" w:rsidR="001A2306" w:rsidRPr="006278BE" w:rsidRDefault="001A2306" w:rsidP="00837CE3">
            <w:r w:rsidRPr="006278BE">
              <w:t>57.74</w:t>
            </w:r>
          </w:p>
        </w:tc>
        <w:tc>
          <w:tcPr>
            <w:tcW w:w="0" w:type="dxa"/>
            <w:vAlign w:val="bottom"/>
          </w:tcPr>
          <w:p w14:paraId="4F798583" w14:textId="77777777" w:rsidR="001A2306" w:rsidRPr="006278BE" w:rsidRDefault="001A2306" w:rsidP="00837CE3">
            <w:r w:rsidRPr="006278BE">
              <w:t>57.45</w:t>
            </w:r>
          </w:p>
        </w:tc>
        <w:tc>
          <w:tcPr>
            <w:tcW w:w="0" w:type="dxa"/>
            <w:vAlign w:val="bottom"/>
          </w:tcPr>
          <w:p w14:paraId="0403C9BC" w14:textId="77777777" w:rsidR="001A2306" w:rsidRPr="006278BE" w:rsidRDefault="001A2306" w:rsidP="00837CE3">
            <w:r w:rsidRPr="006278BE">
              <w:t>57.16</w:t>
            </w:r>
          </w:p>
        </w:tc>
        <w:tc>
          <w:tcPr>
            <w:tcW w:w="0" w:type="dxa"/>
            <w:vAlign w:val="bottom"/>
          </w:tcPr>
          <w:p w14:paraId="205EEE4A" w14:textId="77777777" w:rsidR="001A2306" w:rsidRPr="006278BE" w:rsidRDefault="001A2306" w:rsidP="00837CE3">
            <w:r w:rsidRPr="006278BE">
              <w:t>56.88</w:t>
            </w:r>
          </w:p>
        </w:tc>
      </w:tr>
      <w:tr w:rsidR="001A2306" w:rsidRPr="006278BE" w14:paraId="73ABB545" w14:textId="77777777" w:rsidTr="00A75C46">
        <w:tc>
          <w:tcPr>
            <w:tcW w:w="0" w:type="dxa"/>
          </w:tcPr>
          <w:p w14:paraId="11E4E274" w14:textId="77777777" w:rsidR="001A2306" w:rsidRPr="006278BE" w:rsidRDefault="001A2306" w:rsidP="00837CE3">
            <w:r w:rsidRPr="006278BE">
              <w:t>SSES</w:t>
            </w:r>
          </w:p>
        </w:tc>
        <w:tc>
          <w:tcPr>
            <w:tcW w:w="0" w:type="dxa"/>
            <w:vAlign w:val="bottom"/>
          </w:tcPr>
          <w:p w14:paraId="14D02D39" w14:textId="77777777" w:rsidR="001A2306" w:rsidRPr="006278BE" w:rsidRDefault="001A2306" w:rsidP="00837CE3">
            <w:r w:rsidRPr="006278BE">
              <w:t>45.55</w:t>
            </w:r>
          </w:p>
        </w:tc>
        <w:tc>
          <w:tcPr>
            <w:tcW w:w="0" w:type="dxa"/>
            <w:vAlign w:val="bottom"/>
          </w:tcPr>
          <w:p w14:paraId="11639636" w14:textId="77777777" w:rsidR="001A2306" w:rsidRPr="006278BE" w:rsidRDefault="001A2306" w:rsidP="00837CE3">
            <w:r w:rsidRPr="006278BE">
              <w:t>44.64</w:t>
            </w:r>
          </w:p>
        </w:tc>
        <w:tc>
          <w:tcPr>
            <w:tcW w:w="0" w:type="dxa"/>
            <w:vAlign w:val="bottom"/>
          </w:tcPr>
          <w:p w14:paraId="3486596E" w14:textId="77777777" w:rsidR="001A2306" w:rsidRPr="006278BE" w:rsidRDefault="001A2306" w:rsidP="00837CE3">
            <w:r w:rsidRPr="006278BE">
              <w:t>43.75</w:t>
            </w:r>
          </w:p>
        </w:tc>
        <w:tc>
          <w:tcPr>
            <w:tcW w:w="0" w:type="dxa"/>
            <w:vAlign w:val="bottom"/>
          </w:tcPr>
          <w:p w14:paraId="21219333" w14:textId="77777777" w:rsidR="001A2306" w:rsidRPr="006278BE" w:rsidRDefault="001A2306" w:rsidP="00837CE3">
            <w:r w:rsidRPr="006278BE">
              <w:t>42.87</w:t>
            </w:r>
          </w:p>
        </w:tc>
        <w:tc>
          <w:tcPr>
            <w:tcW w:w="0" w:type="dxa"/>
            <w:vAlign w:val="bottom"/>
          </w:tcPr>
          <w:p w14:paraId="2018D4E2" w14:textId="77777777" w:rsidR="001A2306" w:rsidRPr="006278BE" w:rsidRDefault="001A2306" w:rsidP="00837CE3">
            <w:r w:rsidRPr="006278BE">
              <w:t>42.66</w:t>
            </w:r>
          </w:p>
        </w:tc>
      </w:tr>
    </w:tbl>
    <w:p w14:paraId="1D5609BC" w14:textId="77777777" w:rsidR="001A2306" w:rsidRPr="006278BE" w:rsidRDefault="001A2306" w:rsidP="001A2306">
      <w:pPr>
        <w:pStyle w:val="AppendixHeading"/>
      </w:pPr>
    </w:p>
    <w:p w14:paraId="08C039E8" w14:textId="77777777" w:rsidR="001A2306" w:rsidRPr="006278BE" w:rsidRDefault="001A2306" w:rsidP="00837CE3">
      <w:pPr>
        <w:pStyle w:val="Caption"/>
      </w:pPr>
      <w:r w:rsidRPr="006278BE">
        <w:t>Customer interruptions term incentive rate (IRA</w:t>
      </w:r>
      <w:r w:rsidRPr="006278BE">
        <w:rPr>
          <w:rStyle w:val="Subscript"/>
        </w:rPr>
        <w:t>t</w:t>
      </w:r>
      <w:r w:rsidRPr="006278BE">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278BE"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6278BE" w:rsidRDefault="001A2306" w:rsidP="00837CE3">
            <w:r w:rsidRPr="006278BE">
              <w:t>Licensee</w:t>
            </w:r>
          </w:p>
        </w:tc>
        <w:tc>
          <w:tcPr>
            <w:tcW w:w="1417" w:type="dxa"/>
          </w:tcPr>
          <w:p w14:paraId="57223F80" w14:textId="77777777" w:rsidR="001A2306" w:rsidRPr="006278BE" w:rsidRDefault="001A2306" w:rsidP="00837CE3">
            <w:r w:rsidRPr="006278BE">
              <w:t>2023/24</w:t>
            </w:r>
          </w:p>
        </w:tc>
        <w:tc>
          <w:tcPr>
            <w:tcW w:w="1418" w:type="dxa"/>
          </w:tcPr>
          <w:p w14:paraId="57EAFCA5" w14:textId="77777777" w:rsidR="001A2306" w:rsidRPr="006278BE" w:rsidRDefault="001A2306" w:rsidP="00837CE3">
            <w:r w:rsidRPr="006278BE">
              <w:t>2024/25</w:t>
            </w:r>
          </w:p>
        </w:tc>
        <w:tc>
          <w:tcPr>
            <w:tcW w:w="1417" w:type="dxa"/>
          </w:tcPr>
          <w:p w14:paraId="6CEB3C67" w14:textId="77777777" w:rsidR="001A2306" w:rsidRPr="006278BE" w:rsidRDefault="001A2306" w:rsidP="00837CE3">
            <w:r w:rsidRPr="006278BE">
              <w:t>2025/26</w:t>
            </w:r>
          </w:p>
        </w:tc>
        <w:tc>
          <w:tcPr>
            <w:tcW w:w="1418" w:type="dxa"/>
          </w:tcPr>
          <w:p w14:paraId="17791BEE" w14:textId="77777777" w:rsidR="001A2306" w:rsidRPr="006278BE" w:rsidRDefault="001A2306" w:rsidP="00837CE3">
            <w:r w:rsidRPr="006278BE">
              <w:t>2026/27</w:t>
            </w:r>
          </w:p>
        </w:tc>
        <w:tc>
          <w:tcPr>
            <w:tcW w:w="1418" w:type="dxa"/>
          </w:tcPr>
          <w:p w14:paraId="1C312B24" w14:textId="77777777" w:rsidR="001A2306" w:rsidRPr="006278BE" w:rsidRDefault="001A2306" w:rsidP="00837CE3">
            <w:r w:rsidRPr="006278BE">
              <w:t>2027/28</w:t>
            </w:r>
          </w:p>
        </w:tc>
      </w:tr>
      <w:tr w:rsidR="001A2306" w:rsidRPr="006278BE" w14:paraId="0D9CFC38" w14:textId="77777777" w:rsidTr="00A75C46">
        <w:tc>
          <w:tcPr>
            <w:tcW w:w="1696" w:type="dxa"/>
          </w:tcPr>
          <w:p w14:paraId="271417F0" w14:textId="77777777" w:rsidR="001A2306" w:rsidRPr="006278BE" w:rsidRDefault="001A2306" w:rsidP="00837CE3">
            <w:r w:rsidRPr="006278BE">
              <w:t>ENWL</w:t>
            </w:r>
          </w:p>
        </w:tc>
        <w:tc>
          <w:tcPr>
            <w:tcW w:w="1417" w:type="dxa"/>
            <w:vAlign w:val="bottom"/>
          </w:tcPr>
          <w:p w14:paraId="48E7176C" w14:textId="77777777" w:rsidR="001A2306" w:rsidRPr="006278BE" w:rsidRDefault="001A2306" w:rsidP="00837CE3">
            <w:r w:rsidRPr="006278BE">
              <w:t>0.291</w:t>
            </w:r>
          </w:p>
        </w:tc>
        <w:tc>
          <w:tcPr>
            <w:tcW w:w="1418" w:type="dxa"/>
            <w:vAlign w:val="bottom"/>
          </w:tcPr>
          <w:p w14:paraId="647A5DC7" w14:textId="77777777" w:rsidR="001A2306" w:rsidRPr="006278BE" w:rsidRDefault="001A2306" w:rsidP="00837CE3">
            <w:r w:rsidRPr="006278BE">
              <w:t>0.291</w:t>
            </w:r>
          </w:p>
        </w:tc>
        <w:tc>
          <w:tcPr>
            <w:tcW w:w="1417" w:type="dxa"/>
            <w:vAlign w:val="bottom"/>
          </w:tcPr>
          <w:p w14:paraId="456C8970" w14:textId="77777777" w:rsidR="001A2306" w:rsidRPr="006278BE" w:rsidRDefault="001A2306" w:rsidP="00837CE3">
            <w:r w:rsidRPr="006278BE">
              <w:t>0.291</w:t>
            </w:r>
          </w:p>
        </w:tc>
        <w:tc>
          <w:tcPr>
            <w:tcW w:w="1418" w:type="dxa"/>
            <w:vAlign w:val="bottom"/>
          </w:tcPr>
          <w:p w14:paraId="6FE167F9" w14:textId="77777777" w:rsidR="001A2306" w:rsidRPr="006278BE" w:rsidRDefault="001A2306" w:rsidP="00837CE3">
            <w:r w:rsidRPr="006278BE">
              <w:t>0.291</w:t>
            </w:r>
          </w:p>
        </w:tc>
        <w:tc>
          <w:tcPr>
            <w:tcW w:w="1418" w:type="dxa"/>
            <w:vAlign w:val="bottom"/>
          </w:tcPr>
          <w:p w14:paraId="355EB6F1" w14:textId="77777777" w:rsidR="001A2306" w:rsidRPr="006278BE" w:rsidRDefault="001A2306" w:rsidP="00837CE3">
            <w:r w:rsidRPr="006278BE">
              <w:t>0.291</w:t>
            </w:r>
          </w:p>
        </w:tc>
      </w:tr>
      <w:tr w:rsidR="001A2306" w:rsidRPr="006278BE" w14:paraId="22DF9431" w14:textId="77777777" w:rsidTr="00A75C46">
        <w:tc>
          <w:tcPr>
            <w:tcW w:w="1696" w:type="dxa"/>
          </w:tcPr>
          <w:p w14:paraId="5A849A74" w14:textId="77777777" w:rsidR="001A2306" w:rsidRPr="006278BE" w:rsidRDefault="001A2306" w:rsidP="00837CE3">
            <w:r w:rsidRPr="006278BE">
              <w:t>NPgN</w:t>
            </w:r>
          </w:p>
        </w:tc>
        <w:tc>
          <w:tcPr>
            <w:tcW w:w="1417" w:type="dxa"/>
            <w:vAlign w:val="bottom"/>
          </w:tcPr>
          <w:p w14:paraId="2C263121" w14:textId="77777777" w:rsidR="001A2306" w:rsidRPr="006278BE" w:rsidRDefault="001A2306" w:rsidP="00837CE3">
            <w:r w:rsidRPr="006278BE">
              <w:t>0.195</w:t>
            </w:r>
          </w:p>
        </w:tc>
        <w:tc>
          <w:tcPr>
            <w:tcW w:w="1418" w:type="dxa"/>
            <w:vAlign w:val="bottom"/>
          </w:tcPr>
          <w:p w14:paraId="5037826C" w14:textId="77777777" w:rsidR="001A2306" w:rsidRPr="006278BE" w:rsidRDefault="001A2306" w:rsidP="00837CE3">
            <w:r w:rsidRPr="006278BE">
              <w:t>0.195</w:t>
            </w:r>
          </w:p>
        </w:tc>
        <w:tc>
          <w:tcPr>
            <w:tcW w:w="1417" w:type="dxa"/>
            <w:vAlign w:val="bottom"/>
          </w:tcPr>
          <w:p w14:paraId="7C93555A" w14:textId="77777777" w:rsidR="001A2306" w:rsidRPr="006278BE" w:rsidRDefault="001A2306" w:rsidP="00837CE3">
            <w:r w:rsidRPr="006278BE">
              <w:t>0.195</w:t>
            </w:r>
          </w:p>
        </w:tc>
        <w:tc>
          <w:tcPr>
            <w:tcW w:w="1418" w:type="dxa"/>
            <w:vAlign w:val="bottom"/>
          </w:tcPr>
          <w:p w14:paraId="3B3E6205" w14:textId="77777777" w:rsidR="001A2306" w:rsidRPr="006278BE" w:rsidRDefault="001A2306" w:rsidP="00837CE3">
            <w:r w:rsidRPr="006278BE">
              <w:t>0.195</w:t>
            </w:r>
          </w:p>
        </w:tc>
        <w:tc>
          <w:tcPr>
            <w:tcW w:w="1418" w:type="dxa"/>
            <w:vAlign w:val="bottom"/>
          </w:tcPr>
          <w:p w14:paraId="63432B43" w14:textId="77777777" w:rsidR="001A2306" w:rsidRPr="006278BE" w:rsidRDefault="001A2306" w:rsidP="00837CE3">
            <w:r w:rsidRPr="006278BE">
              <w:t>0.195</w:t>
            </w:r>
          </w:p>
        </w:tc>
      </w:tr>
      <w:tr w:rsidR="001A2306" w:rsidRPr="006278BE" w14:paraId="33A777BA" w14:textId="77777777" w:rsidTr="00A75C46">
        <w:tc>
          <w:tcPr>
            <w:tcW w:w="1696" w:type="dxa"/>
          </w:tcPr>
          <w:p w14:paraId="7644D006" w14:textId="77777777" w:rsidR="001A2306" w:rsidRPr="006278BE" w:rsidRDefault="001A2306" w:rsidP="00837CE3">
            <w:r w:rsidRPr="006278BE">
              <w:t>NPgY</w:t>
            </w:r>
          </w:p>
        </w:tc>
        <w:tc>
          <w:tcPr>
            <w:tcW w:w="1417" w:type="dxa"/>
            <w:vAlign w:val="bottom"/>
          </w:tcPr>
          <w:p w14:paraId="48ED672C" w14:textId="77777777" w:rsidR="001A2306" w:rsidRPr="006278BE" w:rsidRDefault="001A2306" w:rsidP="00837CE3">
            <w:r w:rsidRPr="006278BE">
              <w:t>0.280</w:t>
            </w:r>
          </w:p>
        </w:tc>
        <w:tc>
          <w:tcPr>
            <w:tcW w:w="1418" w:type="dxa"/>
            <w:vAlign w:val="bottom"/>
          </w:tcPr>
          <w:p w14:paraId="569BD987" w14:textId="77777777" w:rsidR="001A2306" w:rsidRPr="006278BE" w:rsidRDefault="001A2306" w:rsidP="00837CE3">
            <w:r w:rsidRPr="006278BE">
              <w:t>0.280</w:t>
            </w:r>
          </w:p>
        </w:tc>
        <w:tc>
          <w:tcPr>
            <w:tcW w:w="1417" w:type="dxa"/>
            <w:vAlign w:val="bottom"/>
          </w:tcPr>
          <w:p w14:paraId="33F4E204" w14:textId="77777777" w:rsidR="001A2306" w:rsidRPr="006278BE" w:rsidRDefault="001A2306" w:rsidP="00837CE3">
            <w:r w:rsidRPr="006278BE">
              <w:t>0.280</w:t>
            </w:r>
          </w:p>
        </w:tc>
        <w:tc>
          <w:tcPr>
            <w:tcW w:w="1418" w:type="dxa"/>
            <w:vAlign w:val="bottom"/>
          </w:tcPr>
          <w:p w14:paraId="548F825A" w14:textId="77777777" w:rsidR="001A2306" w:rsidRPr="006278BE" w:rsidRDefault="001A2306" w:rsidP="00837CE3">
            <w:r w:rsidRPr="006278BE">
              <w:t>0.280</w:t>
            </w:r>
          </w:p>
        </w:tc>
        <w:tc>
          <w:tcPr>
            <w:tcW w:w="1418" w:type="dxa"/>
            <w:vAlign w:val="bottom"/>
          </w:tcPr>
          <w:p w14:paraId="20889ACD" w14:textId="77777777" w:rsidR="001A2306" w:rsidRPr="006278BE" w:rsidRDefault="001A2306" w:rsidP="00837CE3">
            <w:r w:rsidRPr="006278BE">
              <w:t>0.280</w:t>
            </w:r>
          </w:p>
        </w:tc>
      </w:tr>
      <w:tr w:rsidR="001A2306" w:rsidRPr="006278BE" w14:paraId="7E393CF5" w14:textId="77777777" w:rsidTr="00A75C46">
        <w:tc>
          <w:tcPr>
            <w:tcW w:w="1696" w:type="dxa"/>
          </w:tcPr>
          <w:p w14:paraId="3AA8D876" w14:textId="77777777" w:rsidR="001A2306" w:rsidRPr="006278BE" w:rsidRDefault="001A2306" w:rsidP="00837CE3">
            <w:r w:rsidRPr="006278BE">
              <w:t>WMID</w:t>
            </w:r>
          </w:p>
        </w:tc>
        <w:tc>
          <w:tcPr>
            <w:tcW w:w="1417" w:type="dxa"/>
            <w:vAlign w:val="bottom"/>
          </w:tcPr>
          <w:p w14:paraId="7A85020D" w14:textId="77777777" w:rsidR="001A2306" w:rsidRPr="006278BE" w:rsidRDefault="001A2306" w:rsidP="00837CE3">
            <w:r w:rsidRPr="006278BE">
              <w:t>0.303</w:t>
            </w:r>
          </w:p>
        </w:tc>
        <w:tc>
          <w:tcPr>
            <w:tcW w:w="1418" w:type="dxa"/>
            <w:vAlign w:val="bottom"/>
          </w:tcPr>
          <w:p w14:paraId="5BACAF19" w14:textId="77777777" w:rsidR="001A2306" w:rsidRPr="006278BE" w:rsidRDefault="001A2306" w:rsidP="00837CE3">
            <w:r w:rsidRPr="006278BE">
              <w:t>0.303</w:t>
            </w:r>
          </w:p>
        </w:tc>
        <w:tc>
          <w:tcPr>
            <w:tcW w:w="1417" w:type="dxa"/>
            <w:vAlign w:val="bottom"/>
          </w:tcPr>
          <w:p w14:paraId="0AC62E06" w14:textId="77777777" w:rsidR="001A2306" w:rsidRPr="006278BE" w:rsidRDefault="001A2306" w:rsidP="00837CE3">
            <w:r w:rsidRPr="006278BE">
              <w:t>0.303</w:t>
            </w:r>
          </w:p>
        </w:tc>
        <w:tc>
          <w:tcPr>
            <w:tcW w:w="1418" w:type="dxa"/>
            <w:vAlign w:val="bottom"/>
          </w:tcPr>
          <w:p w14:paraId="6FE04AC8" w14:textId="77777777" w:rsidR="001A2306" w:rsidRPr="006278BE" w:rsidRDefault="001A2306" w:rsidP="00837CE3">
            <w:r w:rsidRPr="006278BE">
              <w:t>0.303</w:t>
            </w:r>
          </w:p>
        </w:tc>
        <w:tc>
          <w:tcPr>
            <w:tcW w:w="1418" w:type="dxa"/>
            <w:vAlign w:val="bottom"/>
          </w:tcPr>
          <w:p w14:paraId="0AA1DA1D" w14:textId="77777777" w:rsidR="001A2306" w:rsidRPr="006278BE" w:rsidRDefault="001A2306" w:rsidP="00837CE3">
            <w:r w:rsidRPr="006278BE">
              <w:t>0.303</w:t>
            </w:r>
          </w:p>
        </w:tc>
      </w:tr>
      <w:tr w:rsidR="001A2306" w:rsidRPr="006278BE" w14:paraId="4A56E34D" w14:textId="77777777" w:rsidTr="00A75C46">
        <w:tc>
          <w:tcPr>
            <w:tcW w:w="1696" w:type="dxa"/>
          </w:tcPr>
          <w:p w14:paraId="74E48C92" w14:textId="77777777" w:rsidR="001A2306" w:rsidRPr="006278BE" w:rsidRDefault="001A2306" w:rsidP="00837CE3">
            <w:r w:rsidRPr="006278BE">
              <w:t>EMID</w:t>
            </w:r>
          </w:p>
        </w:tc>
        <w:tc>
          <w:tcPr>
            <w:tcW w:w="1417" w:type="dxa"/>
            <w:vAlign w:val="bottom"/>
          </w:tcPr>
          <w:p w14:paraId="7EF1A9C2" w14:textId="77777777" w:rsidR="001A2306" w:rsidRPr="006278BE" w:rsidRDefault="001A2306" w:rsidP="00837CE3">
            <w:r w:rsidRPr="006278BE">
              <w:t>0.324</w:t>
            </w:r>
          </w:p>
        </w:tc>
        <w:tc>
          <w:tcPr>
            <w:tcW w:w="1418" w:type="dxa"/>
            <w:vAlign w:val="bottom"/>
          </w:tcPr>
          <w:p w14:paraId="180A66E6" w14:textId="77777777" w:rsidR="001A2306" w:rsidRPr="006278BE" w:rsidRDefault="001A2306" w:rsidP="00837CE3">
            <w:r w:rsidRPr="006278BE">
              <w:t>0.324</w:t>
            </w:r>
          </w:p>
        </w:tc>
        <w:tc>
          <w:tcPr>
            <w:tcW w:w="1417" w:type="dxa"/>
            <w:vAlign w:val="bottom"/>
          </w:tcPr>
          <w:p w14:paraId="621A3CED" w14:textId="77777777" w:rsidR="001A2306" w:rsidRPr="006278BE" w:rsidRDefault="001A2306" w:rsidP="00837CE3">
            <w:r w:rsidRPr="006278BE">
              <w:t>0.324</w:t>
            </w:r>
          </w:p>
        </w:tc>
        <w:tc>
          <w:tcPr>
            <w:tcW w:w="1418" w:type="dxa"/>
            <w:vAlign w:val="bottom"/>
          </w:tcPr>
          <w:p w14:paraId="23A032DB" w14:textId="77777777" w:rsidR="001A2306" w:rsidRPr="006278BE" w:rsidRDefault="001A2306" w:rsidP="00837CE3">
            <w:r w:rsidRPr="006278BE">
              <w:t>0.324</w:t>
            </w:r>
          </w:p>
        </w:tc>
        <w:tc>
          <w:tcPr>
            <w:tcW w:w="1418" w:type="dxa"/>
            <w:vAlign w:val="bottom"/>
          </w:tcPr>
          <w:p w14:paraId="53CBBE78" w14:textId="77777777" w:rsidR="001A2306" w:rsidRPr="006278BE" w:rsidRDefault="001A2306" w:rsidP="00837CE3">
            <w:r w:rsidRPr="006278BE">
              <w:t>0.324</w:t>
            </w:r>
          </w:p>
        </w:tc>
      </w:tr>
      <w:tr w:rsidR="001A2306" w:rsidRPr="006278BE" w14:paraId="7D3989AF" w14:textId="77777777" w:rsidTr="00A75C46">
        <w:tc>
          <w:tcPr>
            <w:tcW w:w="1696" w:type="dxa"/>
          </w:tcPr>
          <w:p w14:paraId="025AD56C" w14:textId="77777777" w:rsidR="001A2306" w:rsidRPr="006278BE" w:rsidRDefault="001A2306" w:rsidP="00837CE3">
            <w:r w:rsidRPr="006278BE">
              <w:t>SWALES</w:t>
            </w:r>
          </w:p>
        </w:tc>
        <w:tc>
          <w:tcPr>
            <w:tcW w:w="1417" w:type="dxa"/>
            <w:vAlign w:val="bottom"/>
          </w:tcPr>
          <w:p w14:paraId="71BA388B" w14:textId="77777777" w:rsidR="001A2306" w:rsidRPr="006278BE" w:rsidRDefault="001A2306" w:rsidP="00837CE3">
            <w:r w:rsidRPr="006278BE">
              <w:t>0.139</w:t>
            </w:r>
          </w:p>
        </w:tc>
        <w:tc>
          <w:tcPr>
            <w:tcW w:w="1418" w:type="dxa"/>
            <w:vAlign w:val="bottom"/>
          </w:tcPr>
          <w:p w14:paraId="10182210" w14:textId="77777777" w:rsidR="001A2306" w:rsidRPr="006278BE" w:rsidRDefault="001A2306" w:rsidP="00837CE3">
            <w:r w:rsidRPr="006278BE">
              <w:t>0.139</w:t>
            </w:r>
          </w:p>
        </w:tc>
        <w:tc>
          <w:tcPr>
            <w:tcW w:w="1417" w:type="dxa"/>
            <w:vAlign w:val="bottom"/>
          </w:tcPr>
          <w:p w14:paraId="08DF8A12" w14:textId="77777777" w:rsidR="001A2306" w:rsidRPr="006278BE" w:rsidRDefault="001A2306" w:rsidP="00837CE3">
            <w:r w:rsidRPr="006278BE">
              <w:t>0.139</w:t>
            </w:r>
          </w:p>
        </w:tc>
        <w:tc>
          <w:tcPr>
            <w:tcW w:w="1418" w:type="dxa"/>
            <w:vAlign w:val="bottom"/>
          </w:tcPr>
          <w:p w14:paraId="02C0883E" w14:textId="77777777" w:rsidR="001A2306" w:rsidRPr="006278BE" w:rsidRDefault="001A2306" w:rsidP="00837CE3">
            <w:r w:rsidRPr="006278BE">
              <w:t>0.139</w:t>
            </w:r>
          </w:p>
        </w:tc>
        <w:tc>
          <w:tcPr>
            <w:tcW w:w="1418" w:type="dxa"/>
            <w:vAlign w:val="bottom"/>
          </w:tcPr>
          <w:p w14:paraId="2F3772BD" w14:textId="77777777" w:rsidR="001A2306" w:rsidRPr="006278BE" w:rsidRDefault="001A2306" w:rsidP="00837CE3">
            <w:r w:rsidRPr="006278BE">
              <w:t>0.139</w:t>
            </w:r>
          </w:p>
        </w:tc>
      </w:tr>
      <w:tr w:rsidR="001A2306" w:rsidRPr="006278BE" w14:paraId="2C51795D" w14:textId="77777777" w:rsidTr="00A75C46">
        <w:tc>
          <w:tcPr>
            <w:tcW w:w="1696" w:type="dxa"/>
          </w:tcPr>
          <w:p w14:paraId="23640B4B" w14:textId="77777777" w:rsidR="001A2306" w:rsidRPr="006278BE" w:rsidRDefault="001A2306" w:rsidP="00837CE3">
            <w:r w:rsidRPr="006278BE">
              <w:t>SWEST</w:t>
            </w:r>
          </w:p>
        </w:tc>
        <w:tc>
          <w:tcPr>
            <w:tcW w:w="1417" w:type="dxa"/>
            <w:vAlign w:val="bottom"/>
          </w:tcPr>
          <w:p w14:paraId="5011F484" w14:textId="77777777" w:rsidR="001A2306" w:rsidRPr="006278BE" w:rsidRDefault="001A2306" w:rsidP="00837CE3">
            <w:r w:rsidRPr="006278BE">
              <w:t>0.199</w:t>
            </w:r>
          </w:p>
        </w:tc>
        <w:tc>
          <w:tcPr>
            <w:tcW w:w="1418" w:type="dxa"/>
            <w:vAlign w:val="bottom"/>
          </w:tcPr>
          <w:p w14:paraId="5BDE559A" w14:textId="77777777" w:rsidR="001A2306" w:rsidRPr="006278BE" w:rsidRDefault="001A2306" w:rsidP="00837CE3">
            <w:r w:rsidRPr="006278BE">
              <w:t>0.199</w:t>
            </w:r>
          </w:p>
        </w:tc>
        <w:tc>
          <w:tcPr>
            <w:tcW w:w="1417" w:type="dxa"/>
            <w:vAlign w:val="bottom"/>
          </w:tcPr>
          <w:p w14:paraId="7B86D320" w14:textId="77777777" w:rsidR="001A2306" w:rsidRPr="006278BE" w:rsidRDefault="001A2306" w:rsidP="00837CE3">
            <w:r w:rsidRPr="006278BE">
              <w:t>0.199</w:t>
            </w:r>
          </w:p>
        </w:tc>
        <w:tc>
          <w:tcPr>
            <w:tcW w:w="1418" w:type="dxa"/>
            <w:vAlign w:val="bottom"/>
          </w:tcPr>
          <w:p w14:paraId="7E5E7F30" w14:textId="77777777" w:rsidR="001A2306" w:rsidRPr="006278BE" w:rsidRDefault="001A2306" w:rsidP="00837CE3">
            <w:r w:rsidRPr="006278BE">
              <w:t>0.199</w:t>
            </w:r>
          </w:p>
        </w:tc>
        <w:tc>
          <w:tcPr>
            <w:tcW w:w="1418" w:type="dxa"/>
            <w:vAlign w:val="bottom"/>
          </w:tcPr>
          <w:p w14:paraId="0A424B5A" w14:textId="77777777" w:rsidR="001A2306" w:rsidRPr="006278BE" w:rsidRDefault="001A2306" w:rsidP="00837CE3">
            <w:r w:rsidRPr="006278BE">
              <w:t>0.199</w:t>
            </w:r>
          </w:p>
        </w:tc>
      </w:tr>
      <w:tr w:rsidR="001A2306" w:rsidRPr="006278BE" w14:paraId="2040BD8F" w14:textId="77777777" w:rsidTr="00A75C46">
        <w:tc>
          <w:tcPr>
            <w:tcW w:w="1696" w:type="dxa"/>
          </w:tcPr>
          <w:p w14:paraId="4CA9AB11" w14:textId="77777777" w:rsidR="001A2306" w:rsidRPr="006278BE" w:rsidRDefault="001A2306" w:rsidP="00837CE3">
            <w:r w:rsidRPr="006278BE">
              <w:t>LPN</w:t>
            </w:r>
          </w:p>
        </w:tc>
        <w:tc>
          <w:tcPr>
            <w:tcW w:w="1417" w:type="dxa"/>
            <w:vAlign w:val="bottom"/>
          </w:tcPr>
          <w:p w14:paraId="2414938E" w14:textId="77777777" w:rsidR="001A2306" w:rsidRPr="006278BE" w:rsidRDefault="001A2306" w:rsidP="00837CE3">
            <w:r w:rsidRPr="006278BE">
              <w:t>0.288</w:t>
            </w:r>
          </w:p>
        </w:tc>
        <w:tc>
          <w:tcPr>
            <w:tcW w:w="1418" w:type="dxa"/>
            <w:vAlign w:val="bottom"/>
          </w:tcPr>
          <w:p w14:paraId="446D6309" w14:textId="77777777" w:rsidR="001A2306" w:rsidRPr="006278BE" w:rsidRDefault="001A2306" w:rsidP="00837CE3">
            <w:r w:rsidRPr="006278BE">
              <w:t>0.288</w:t>
            </w:r>
          </w:p>
        </w:tc>
        <w:tc>
          <w:tcPr>
            <w:tcW w:w="1417" w:type="dxa"/>
            <w:vAlign w:val="bottom"/>
          </w:tcPr>
          <w:p w14:paraId="337D2FCE" w14:textId="77777777" w:rsidR="001A2306" w:rsidRPr="006278BE" w:rsidRDefault="001A2306" w:rsidP="00837CE3">
            <w:r w:rsidRPr="006278BE">
              <w:t>0.288</w:t>
            </w:r>
          </w:p>
        </w:tc>
        <w:tc>
          <w:tcPr>
            <w:tcW w:w="1418" w:type="dxa"/>
            <w:vAlign w:val="bottom"/>
          </w:tcPr>
          <w:p w14:paraId="649FBC03" w14:textId="77777777" w:rsidR="001A2306" w:rsidRPr="006278BE" w:rsidRDefault="001A2306" w:rsidP="00837CE3">
            <w:r w:rsidRPr="006278BE">
              <w:t>0.288</w:t>
            </w:r>
          </w:p>
        </w:tc>
        <w:tc>
          <w:tcPr>
            <w:tcW w:w="1418" w:type="dxa"/>
            <w:vAlign w:val="bottom"/>
          </w:tcPr>
          <w:p w14:paraId="5EFCB88C" w14:textId="77777777" w:rsidR="001A2306" w:rsidRPr="006278BE" w:rsidRDefault="001A2306" w:rsidP="00837CE3">
            <w:r w:rsidRPr="006278BE">
              <w:t>0.288</w:t>
            </w:r>
          </w:p>
        </w:tc>
      </w:tr>
      <w:tr w:rsidR="001A2306" w:rsidRPr="006278BE" w14:paraId="7F123F86" w14:textId="77777777" w:rsidTr="00A75C46">
        <w:tc>
          <w:tcPr>
            <w:tcW w:w="1696" w:type="dxa"/>
          </w:tcPr>
          <w:p w14:paraId="6EB4E399" w14:textId="77777777" w:rsidR="001A2306" w:rsidRPr="006278BE" w:rsidRDefault="001A2306" w:rsidP="00837CE3">
            <w:r w:rsidRPr="006278BE">
              <w:t>SPN</w:t>
            </w:r>
          </w:p>
        </w:tc>
        <w:tc>
          <w:tcPr>
            <w:tcW w:w="1417" w:type="dxa"/>
            <w:vAlign w:val="bottom"/>
          </w:tcPr>
          <w:p w14:paraId="2C8C5DD1" w14:textId="77777777" w:rsidR="001A2306" w:rsidRPr="006278BE" w:rsidRDefault="001A2306" w:rsidP="00837CE3">
            <w:r w:rsidRPr="006278BE">
              <w:t>0.281</w:t>
            </w:r>
          </w:p>
        </w:tc>
        <w:tc>
          <w:tcPr>
            <w:tcW w:w="1418" w:type="dxa"/>
            <w:vAlign w:val="bottom"/>
          </w:tcPr>
          <w:p w14:paraId="1FF7F0DF" w14:textId="77777777" w:rsidR="001A2306" w:rsidRPr="006278BE" w:rsidRDefault="001A2306" w:rsidP="00837CE3">
            <w:r w:rsidRPr="006278BE">
              <w:t>0.281</w:t>
            </w:r>
          </w:p>
        </w:tc>
        <w:tc>
          <w:tcPr>
            <w:tcW w:w="1417" w:type="dxa"/>
            <w:vAlign w:val="bottom"/>
          </w:tcPr>
          <w:p w14:paraId="05E05B9B" w14:textId="77777777" w:rsidR="001A2306" w:rsidRPr="006278BE" w:rsidRDefault="001A2306" w:rsidP="00837CE3">
            <w:r w:rsidRPr="006278BE">
              <w:t>0.281</w:t>
            </w:r>
          </w:p>
        </w:tc>
        <w:tc>
          <w:tcPr>
            <w:tcW w:w="1418" w:type="dxa"/>
            <w:vAlign w:val="bottom"/>
          </w:tcPr>
          <w:p w14:paraId="0B26EC74" w14:textId="77777777" w:rsidR="001A2306" w:rsidRPr="006278BE" w:rsidRDefault="001A2306" w:rsidP="00837CE3">
            <w:r w:rsidRPr="006278BE">
              <w:t>0.281</w:t>
            </w:r>
          </w:p>
        </w:tc>
        <w:tc>
          <w:tcPr>
            <w:tcW w:w="1418" w:type="dxa"/>
            <w:vAlign w:val="bottom"/>
          </w:tcPr>
          <w:p w14:paraId="6F49D8E2" w14:textId="77777777" w:rsidR="001A2306" w:rsidRPr="006278BE" w:rsidRDefault="001A2306" w:rsidP="00837CE3">
            <w:r w:rsidRPr="006278BE">
              <w:t>0.281</w:t>
            </w:r>
          </w:p>
        </w:tc>
      </w:tr>
      <w:tr w:rsidR="001A2306" w:rsidRPr="006278BE" w14:paraId="181EA98B" w14:textId="77777777" w:rsidTr="00A75C46">
        <w:tc>
          <w:tcPr>
            <w:tcW w:w="1696" w:type="dxa"/>
          </w:tcPr>
          <w:p w14:paraId="7A1BE765" w14:textId="77777777" w:rsidR="001A2306" w:rsidRPr="006278BE" w:rsidRDefault="001A2306" w:rsidP="00837CE3">
            <w:r w:rsidRPr="006278BE">
              <w:t>EPN</w:t>
            </w:r>
          </w:p>
        </w:tc>
        <w:tc>
          <w:tcPr>
            <w:tcW w:w="1417" w:type="dxa"/>
            <w:vAlign w:val="bottom"/>
          </w:tcPr>
          <w:p w14:paraId="1B89074D" w14:textId="77777777" w:rsidR="001A2306" w:rsidRPr="006278BE" w:rsidRDefault="001A2306" w:rsidP="00837CE3">
            <w:r w:rsidRPr="006278BE">
              <w:t>0.444</w:t>
            </w:r>
          </w:p>
        </w:tc>
        <w:tc>
          <w:tcPr>
            <w:tcW w:w="1418" w:type="dxa"/>
            <w:vAlign w:val="bottom"/>
          </w:tcPr>
          <w:p w14:paraId="72E9E751" w14:textId="77777777" w:rsidR="001A2306" w:rsidRPr="006278BE" w:rsidRDefault="001A2306" w:rsidP="00837CE3">
            <w:r w:rsidRPr="006278BE">
              <w:t>0.444</w:t>
            </w:r>
          </w:p>
        </w:tc>
        <w:tc>
          <w:tcPr>
            <w:tcW w:w="1417" w:type="dxa"/>
            <w:vAlign w:val="bottom"/>
          </w:tcPr>
          <w:p w14:paraId="125C002C" w14:textId="77777777" w:rsidR="001A2306" w:rsidRPr="006278BE" w:rsidRDefault="001A2306" w:rsidP="00837CE3">
            <w:r w:rsidRPr="006278BE">
              <w:t>0.444</w:t>
            </w:r>
          </w:p>
        </w:tc>
        <w:tc>
          <w:tcPr>
            <w:tcW w:w="1418" w:type="dxa"/>
            <w:vAlign w:val="bottom"/>
          </w:tcPr>
          <w:p w14:paraId="6E7F4144" w14:textId="77777777" w:rsidR="001A2306" w:rsidRPr="006278BE" w:rsidRDefault="001A2306" w:rsidP="00837CE3">
            <w:r w:rsidRPr="006278BE">
              <w:t>0.444</w:t>
            </w:r>
          </w:p>
        </w:tc>
        <w:tc>
          <w:tcPr>
            <w:tcW w:w="1418" w:type="dxa"/>
            <w:vAlign w:val="bottom"/>
          </w:tcPr>
          <w:p w14:paraId="22F7D121" w14:textId="77777777" w:rsidR="001A2306" w:rsidRPr="006278BE" w:rsidRDefault="001A2306" w:rsidP="00837CE3">
            <w:r w:rsidRPr="006278BE">
              <w:t>0.444</w:t>
            </w:r>
          </w:p>
        </w:tc>
      </w:tr>
      <w:tr w:rsidR="001A2306" w:rsidRPr="006278BE" w14:paraId="63A1CE00" w14:textId="77777777" w:rsidTr="00A75C46">
        <w:tc>
          <w:tcPr>
            <w:tcW w:w="1696" w:type="dxa"/>
          </w:tcPr>
          <w:p w14:paraId="6B5B0911" w14:textId="77777777" w:rsidR="001A2306" w:rsidRPr="006278BE" w:rsidRDefault="001A2306" w:rsidP="00837CE3">
            <w:r w:rsidRPr="006278BE">
              <w:t>SPD</w:t>
            </w:r>
          </w:p>
        </w:tc>
        <w:tc>
          <w:tcPr>
            <w:tcW w:w="1417" w:type="dxa"/>
            <w:vAlign w:val="bottom"/>
          </w:tcPr>
          <w:p w14:paraId="1E77CDA2" w14:textId="77777777" w:rsidR="001A2306" w:rsidRPr="006278BE" w:rsidRDefault="001A2306" w:rsidP="00837CE3">
            <w:r w:rsidRPr="006278BE">
              <w:t>0.243</w:t>
            </w:r>
          </w:p>
        </w:tc>
        <w:tc>
          <w:tcPr>
            <w:tcW w:w="1418" w:type="dxa"/>
            <w:vAlign w:val="bottom"/>
          </w:tcPr>
          <w:p w14:paraId="75188E73" w14:textId="77777777" w:rsidR="001A2306" w:rsidRPr="006278BE" w:rsidRDefault="001A2306" w:rsidP="00837CE3">
            <w:r w:rsidRPr="006278BE">
              <w:t>0.243</w:t>
            </w:r>
          </w:p>
        </w:tc>
        <w:tc>
          <w:tcPr>
            <w:tcW w:w="1417" w:type="dxa"/>
            <w:vAlign w:val="bottom"/>
          </w:tcPr>
          <w:p w14:paraId="4A1DC05F" w14:textId="77777777" w:rsidR="001A2306" w:rsidRPr="006278BE" w:rsidRDefault="001A2306" w:rsidP="00837CE3">
            <w:r w:rsidRPr="006278BE">
              <w:t>0.243</w:t>
            </w:r>
          </w:p>
        </w:tc>
        <w:tc>
          <w:tcPr>
            <w:tcW w:w="1418" w:type="dxa"/>
            <w:vAlign w:val="bottom"/>
          </w:tcPr>
          <w:p w14:paraId="7269DA3F" w14:textId="77777777" w:rsidR="001A2306" w:rsidRPr="006278BE" w:rsidRDefault="001A2306" w:rsidP="00837CE3">
            <w:r w:rsidRPr="006278BE">
              <w:t>0.243</w:t>
            </w:r>
          </w:p>
        </w:tc>
        <w:tc>
          <w:tcPr>
            <w:tcW w:w="1418" w:type="dxa"/>
            <w:vAlign w:val="bottom"/>
          </w:tcPr>
          <w:p w14:paraId="61E685A4" w14:textId="77777777" w:rsidR="001A2306" w:rsidRPr="006278BE" w:rsidRDefault="001A2306" w:rsidP="00837CE3">
            <w:r w:rsidRPr="006278BE">
              <w:t>0.243</w:t>
            </w:r>
          </w:p>
        </w:tc>
      </w:tr>
      <w:tr w:rsidR="001A2306" w:rsidRPr="006278BE" w14:paraId="453A10EE" w14:textId="77777777" w:rsidTr="00A75C46">
        <w:tc>
          <w:tcPr>
            <w:tcW w:w="1696" w:type="dxa"/>
          </w:tcPr>
          <w:p w14:paraId="5168C5A4" w14:textId="77777777" w:rsidR="001A2306" w:rsidRPr="006278BE" w:rsidRDefault="001A2306" w:rsidP="00837CE3">
            <w:r w:rsidRPr="006278BE">
              <w:t>SPMW</w:t>
            </w:r>
          </w:p>
        </w:tc>
        <w:tc>
          <w:tcPr>
            <w:tcW w:w="1417" w:type="dxa"/>
            <w:vAlign w:val="bottom"/>
          </w:tcPr>
          <w:p w14:paraId="3B731725" w14:textId="77777777" w:rsidR="001A2306" w:rsidRPr="006278BE" w:rsidRDefault="001A2306" w:rsidP="00837CE3">
            <w:r w:rsidRPr="006278BE">
              <w:t>0.184</w:t>
            </w:r>
          </w:p>
        </w:tc>
        <w:tc>
          <w:tcPr>
            <w:tcW w:w="1418" w:type="dxa"/>
            <w:vAlign w:val="bottom"/>
          </w:tcPr>
          <w:p w14:paraId="494BB5DD" w14:textId="77777777" w:rsidR="001A2306" w:rsidRPr="006278BE" w:rsidRDefault="001A2306" w:rsidP="00837CE3">
            <w:r w:rsidRPr="006278BE">
              <w:t>0.184</w:t>
            </w:r>
          </w:p>
        </w:tc>
        <w:tc>
          <w:tcPr>
            <w:tcW w:w="1417" w:type="dxa"/>
            <w:vAlign w:val="bottom"/>
          </w:tcPr>
          <w:p w14:paraId="788CCDCD" w14:textId="77777777" w:rsidR="001A2306" w:rsidRPr="006278BE" w:rsidRDefault="001A2306" w:rsidP="00837CE3">
            <w:r w:rsidRPr="006278BE">
              <w:t>0.184</w:t>
            </w:r>
          </w:p>
        </w:tc>
        <w:tc>
          <w:tcPr>
            <w:tcW w:w="1418" w:type="dxa"/>
            <w:vAlign w:val="bottom"/>
          </w:tcPr>
          <w:p w14:paraId="4CC02E9A" w14:textId="77777777" w:rsidR="001A2306" w:rsidRPr="006278BE" w:rsidRDefault="001A2306" w:rsidP="00837CE3">
            <w:r w:rsidRPr="006278BE">
              <w:t>0.184</w:t>
            </w:r>
          </w:p>
        </w:tc>
        <w:tc>
          <w:tcPr>
            <w:tcW w:w="1418" w:type="dxa"/>
            <w:vAlign w:val="bottom"/>
          </w:tcPr>
          <w:p w14:paraId="03C8B0FA" w14:textId="77777777" w:rsidR="001A2306" w:rsidRPr="006278BE" w:rsidRDefault="001A2306" w:rsidP="00837CE3">
            <w:r w:rsidRPr="006278BE">
              <w:t>0.184</w:t>
            </w:r>
          </w:p>
        </w:tc>
      </w:tr>
      <w:tr w:rsidR="001A2306" w:rsidRPr="006278BE" w14:paraId="212A5A41" w14:textId="77777777" w:rsidTr="00A75C46">
        <w:tc>
          <w:tcPr>
            <w:tcW w:w="1696" w:type="dxa"/>
          </w:tcPr>
          <w:p w14:paraId="5FA85772" w14:textId="77777777" w:rsidR="001A2306" w:rsidRPr="006278BE" w:rsidRDefault="001A2306" w:rsidP="00837CE3">
            <w:r w:rsidRPr="006278BE">
              <w:t>SSEH</w:t>
            </w:r>
          </w:p>
        </w:tc>
        <w:tc>
          <w:tcPr>
            <w:tcW w:w="1417" w:type="dxa"/>
            <w:vAlign w:val="bottom"/>
          </w:tcPr>
          <w:p w14:paraId="582F9A36" w14:textId="77777777" w:rsidR="001A2306" w:rsidRPr="006278BE" w:rsidRDefault="001A2306" w:rsidP="00837CE3">
            <w:r w:rsidRPr="006278BE">
              <w:t>0.095</w:t>
            </w:r>
          </w:p>
        </w:tc>
        <w:tc>
          <w:tcPr>
            <w:tcW w:w="1418" w:type="dxa"/>
            <w:vAlign w:val="bottom"/>
          </w:tcPr>
          <w:p w14:paraId="353BF5BD" w14:textId="77777777" w:rsidR="001A2306" w:rsidRPr="006278BE" w:rsidRDefault="001A2306" w:rsidP="00837CE3">
            <w:r w:rsidRPr="006278BE">
              <w:t>0.095</w:t>
            </w:r>
          </w:p>
        </w:tc>
        <w:tc>
          <w:tcPr>
            <w:tcW w:w="1417" w:type="dxa"/>
            <w:vAlign w:val="bottom"/>
          </w:tcPr>
          <w:p w14:paraId="584F319E" w14:textId="77777777" w:rsidR="001A2306" w:rsidRPr="006278BE" w:rsidRDefault="001A2306" w:rsidP="00837CE3">
            <w:r w:rsidRPr="006278BE">
              <w:t>0.095</w:t>
            </w:r>
          </w:p>
        </w:tc>
        <w:tc>
          <w:tcPr>
            <w:tcW w:w="1418" w:type="dxa"/>
            <w:vAlign w:val="bottom"/>
          </w:tcPr>
          <w:p w14:paraId="712F720E" w14:textId="77777777" w:rsidR="001A2306" w:rsidRPr="006278BE" w:rsidRDefault="001A2306" w:rsidP="00837CE3">
            <w:r w:rsidRPr="006278BE">
              <w:t>0.095</w:t>
            </w:r>
          </w:p>
        </w:tc>
        <w:tc>
          <w:tcPr>
            <w:tcW w:w="1418" w:type="dxa"/>
            <w:vAlign w:val="bottom"/>
          </w:tcPr>
          <w:p w14:paraId="4437865C" w14:textId="77777777" w:rsidR="001A2306" w:rsidRPr="006278BE" w:rsidRDefault="001A2306" w:rsidP="00837CE3">
            <w:r w:rsidRPr="006278BE">
              <w:t>0.095</w:t>
            </w:r>
          </w:p>
        </w:tc>
      </w:tr>
      <w:tr w:rsidR="001A2306" w:rsidRPr="006278BE" w14:paraId="33F66B0B" w14:textId="77777777" w:rsidTr="00A75C46">
        <w:tc>
          <w:tcPr>
            <w:tcW w:w="1696" w:type="dxa"/>
          </w:tcPr>
          <w:p w14:paraId="70D5397D" w14:textId="77777777" w:rsidR="001A2306" w:rsidRPr="006278BE" w:rsidRDefault="001A2306" w:rsidP="00837CE3">
            <w:r w:rsidRPr="006278BE">
              <w:t>SSES</w:t>
            </w:r>
          </w:p>
        </w:tc>
        <w:tc>
          <w:tcPr>
            <w:tcW w:w="1417" w:type="dxa"/>
            <w:vAlign w:val="bottom"/>
          </w:tcPr>
          <w:p w14:paraId="3F0B745C" w14:textId="77777777" w:rsidR="001A2306" w:rsidRPr="006278BE" w:rsidRDefault="001A2306" w:rsidP="00837CE3">
            <w:r w:rsidRPr="006278BE">
              <w:t>0.377</w:t>
            </w:r>
          </w:p>
        </w:tc>
        <w:tc>
          <w:tcPr>
            <w:tcW w:w="1418" w:type="dxa"/>
            <w:vAlign w:val="bottom"/>
          </w:tcPr>
          <w:p w14:paraId="357BC251" w14:textId="77777777" w:rsidR="001A2306" w:rsidRPr="006278BE" w:rsidRDefault="001A2306" w:rsidP="00837CE3">
            <w:r w:rsidRPr="006278BE">
              <w:t>0.377</w:t>
            </w:r>
          </w:p>
        </w:tc>
        <w:tc>
          <w:tcPr>
            <w:tcW w:w="1417" w:type="dxa"/>
            <w:vAlign w:val="bottom"/>
          </w:tcPr>
          <w:p w14:paraId="67DA6F8C" w14:textId="77777777" w:rsidR="001A2306" w:rsidRPr="006278BE" w:rsidRDefault="001A2306" w:rsidP="00837CE3">
            <w:r w:rsidRPr="006278BE">
              <w:t>0.377</w:t>
            </w:r>
          </w:p>
        </w:tc>
        <w:tc>
          <w:tcPr>
            <w:tcW w:w="1418" w:type="dxa"/>
            <w:vAlign w:val="bottom"/>
          </w:tcPr>
          <w:p w14:paraId="41F62AB2" w14:textId="77777777" w:rsidR="001A2306" w:rsidRPr="006278BE" w:rsidRDefault="001A2306" w:rsidP="00837CE3">
            <w:r w:rsidRPr="006278BE">
              <w:t>0.377</w:t>
            </w:r>
          </w:p>
        </w:tc>
        <w:tc>
          <w:tcPr>
            <w:tcW w:w="1418" w:type="dxa"/>
            <w:vAlign w:val="bottom"/>
          </w:tcPr>
          <w:p w14:paraId="1BD0CA87" w14:textId="77777777" w:rsidR="001A2306" w:rsidRPr="006278BE" w:rsidRDefault="001A2306" w:rsidP="00837CE3">
            <w:r w:rsidRPr="006278BE">
              <w:t>0.377</w:t>
            </w:r>
          </w:p>
        </w:tc>
      </w:tr>
    </w:tbl>
    <w:p w14:paraId="0F756236" w14:textId="77777777" w:rsidR="001A2306" w:rsidRPr="006278BE" w:rsidRDefault="001A2306" w:rsidP="001A2306">
      <w:pPr>
        <w:pStyle w:val="AppendixHeading"/>
      </w:pPr>
    </w:p>
    <w:p w14:paraId="25456399" w14:textId="77777777" w:rsidR="001A2306" w:rsidRPr="006278BE" w:rsidRDefault="001A2306" w:rsidP="00837CE3">
      <w:pPr>
        <w:pStyle w:val="Caption"/>
      </w:pPr>
      <w:r w:rsidRPr="006278BE">
        <w:t>Duration of unplanned customer interruptions term targets (TBU</w:t>
      </w:r>
      <w:r w:rsidRPr="006278BE">
        <w:rPr>
          <w:rStyle w:val="Subscript"/>
        </w:rPr>
        <w:t>t</w:t>
      </w:r>
      <w:r w:rsidRPr="006278BE">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278BE"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6278BE" w:rsidRDefault="001A2306" w:rsidP="00837CE3">
            <w:r w:rsidRPr="006278BE">
              <w:t>Licensee</w:t>
            </w:r>
          </w:p>
        </w:tc>
        <w:tc>
          <w:tcPr>
            <w:tcW w:w="1417" w:type="dxa"/>
          </w:tcPr>
          <w:p w14:paraId="1C5B5EE8" w14:textId="77777777" w:rsidR="001A2306" w:rsidRPr="006278BE" w:rsidRDefault="001A2306" w:rsidP="00837CE3">
            <w:r w:rsidRPr="006278BE">
              <w:t>2023/24</w:t>
            </w:r>
          </w:p>
        </w:tc>
        <w:tc>
          <w:tcPr>
            <w:tcW w:w="1418" w:type="dxa"/>
          </w:tcPr>
          <w:p w14:paraId="7854B116" w14:textId="77777777" w:rsidR="001A2306" w:rsidRPr="006278BE" w:rsidRDefault="001A2306" w:rsidP="00837CE3">
            <w:r w:rsidRPr="006278BE">
              <w:t>2024/25</w:t>
            </w:r>
          </w:p>
        </w:tc>
        <w:tc>
          <w:tcPr>
            <w:tcW w:w="1417" w:type="dxa"/>
          </w:tcPr>
          <w:p w14:paraId="641A8BC8" w14:textId="77777777" w:rsidR="001A2306" w:rsidRPr="006278BE" w:rsidRDefault="001A2306" w:rsidP="00837CE3">
            <w:r w:rsidRPr="006278BE">
              <w:t>2025/26</w:t>
            </w:r>
          </w:p>
        </w:tc>
        <w:tc>
          <w:tcPr>
            <w:tcW w:w="1418" w:type="dxa"/>
          </w:tcPr>
          <w:p w14:paraId="69715BFC" w14:textId="77777777" w:rsidR="001A2306" w:rsidRPr="006278BE" w:rsidRDefault="001A2306" w:rsidP="00837CE3">
            <w:r w:rsidRPr="006278BE">
              <w:t>2026/27</w:t>
            </w:r>
          </w:p>
        </w:tc>
        <w:tc>
          <w:tcPr>
            <w:tcW w:w="1418" w:type="dxa"/>
          </w:tcPr>
          <w:p w14:paraId="3CE2B4B4" w14:textId="77777777" w:rsidR="001A2306" w:rsidRPr="006278BE" w:rsidRDefault="001A2306" w:rsidP="00837CE3">
            <w:r w:rsidRPr="006278BE">
              <w:t>2027/28</w:t>
            </w:r>
          </w:p>
        </w:tc>
      </w:tr>
      <w:tr w:rsidR="001A2306" w:rsidRPr="006278BE" w14:paraId="6405C422" w14:textId="77777777" w:rsidTr="00A75C46">
        <w:tc>
          <w:tcPr>
            <w:tcW w:w="0" w:type="dxa"/>
          </w:tcPr>
          <w:p w14:paraId="5A77E777" w14:textId="77777777" w:rsidR="001A2306" w:rsidRPr="006278BE" w:rsidRDefault="001A2306" w:rsidP="00837CE3">
            <w:r w:rsidRPr="006278BE">
              <w:t>ENWL</w:t>
            </w:r>
          </w:p>
        </w:tc>
        <w:tc>
          <w:tcPr>
            <w:tcW w:w="0" w:type="dxa"/>
            <w:vAlign w:val="bottom"/>
          </w:tcPr>
          <w:p w14:paraId="44F7B80A" w14:textId="77777777" w:rsidR="001A2306" w:rsidRPr="006278BE" w:rsidRDefault="001A2306" w:rsidP="00837CE3">
            <w:r w:rsidRPr="006278BE">
              <w:t>24.90</w:t>
            </w:r>
          </w:p>
        </w:tc>
        <w:tc>
          <w:tcPr>
            <w:tcW w:w="0" w:type="dxa"/>
            <w:vAlign w:val="bottom"/>
          </w:tcPr>
          <w:p w14:paraId="6E5C427A" w14:textId="77777777" w:rsidR="001A2306" w:rsidRPr="006278BE" w:rsidRDefault="001A2306" w:rsidP="00837CE3">
            <w:r w:rsidRPr="006278BE">
              <w:t>24.40</w:t>
            </w:r>
          </w:p>
        </w:tc>
        <w:tc>
          <w:tcPr>
            <w:tcW w:w="0" w:type="dxa"/>
            <w:vAlign w:val="bottom"/>
          </w:tcPr>
          <w:p w14:paraId="646F4345" w14:textId="77777777" w:rsidR="001A2306" w:rsidRPr="006278BE" w:rsidRDefault="001A2306" w:rsidP="00837CE3">
            <w:r w:rsidRPr="006278BE">
              <w:t>23.91</w:t>
            </w:r>
          </w:p>
        </w:tc>
        <w:tc>
          <w:tcPr>
            <w:tcW w:w="0" w:type="dxa"/>
            <w:vAlign w:val="bottom"/>
          </w:tcPr>
          <w:p w14:paraId="1B749F23" w14:textId="77777777" w:rsidR="001A2306" w:rsidRPr="006278BE" w:rsidRDefault="001A2306" w:rsidP="00837CE3">
            <w:r w:rsidRPr="006278BE">
              <w:t>23.43</w:t>
            </w:r>
          </w:p>
        </w:tc>
        <w:tc>
          <w:tcPr>
            <w:tcW w:w="0" w:type="dxa"/>
            <w:vAlign w:val="bottom"/>
          </w:tcPr>
          <w:p w14:paraId="6409B8DC" w14:textId="77777777" w:rsidR="001A2306" w:rsidRPr="006278BE" w:rsidRDefault="001A2306" w:rsidP="00837CE3">
            <w:r w:rsidRPr="006278BE">
              <w:t>22.96</w:t>
            </w:r>
          </w:p>
        </w:tc>
      </w:tr>
      <w:tr w:rsidR="001A2306" w:rsidRPr="006278BE" w14:paraId="1FD80C56" w14:textId="77777777" w:rsidTr="00A75C46">
        <w:tc>
          <w:tcPr>
            <w:tcW w:w="0" w:type="dxa"/>
          </w:tcPr>
          <w:p w14:paraId="4C4241FD" w14:textId="77777777" w:rsidR="001A2306" w:rsidRPr="006278BE" w:rsidRDefault="001A2306" w:rsidP="00837CE3">
            <w:r w:rsidRPr="006278BE">
              <w:t>NPgN</w:t>
            </w:r>
          </w:p>
        </w:tc>
        <w:tc>
          <w:tcPr>
            <w:tcW w:w="0" w:type="dxa"/>
            <w:vAlign w:val="bottom"/>
          </w:tcPr>
          <w:p w14:paraId="24EA677F" w14:textId="77777777" w:rsidR="001A2306" w:rsidRPr="006278BE" w:rsidRDefault="001A2306" w:rsidP="00837CE3">
            <w:r w:rsidRPr="006278BE">
              <w:t>39.38</w:t>
            </w:r>
          </w:p>
        </w:tc>
        <w:tc>
          <w:tcPr>
            <w:tcW w:w="0" w:type="dxa"/>
            <w:vAlign w:val="bottom"/>
          </w:tcPr>
          <w:p w14:paraId="4F912BC8" w14:textId="77777777" w:rsidR="001A2306" w:rsidRPr="006278BE" w:rsidRDefault="001A2306" w:rsidP="00837CE3">
            <w:r w:rsidRPr="006278BE">
              <w:t>38.59</w:t>
            </w:r>
          </w:p>
        </w:tc>
        <w:tc>
          <w:tcPr>
            <w:tcW w:w="0" w:type="dxa"/>
            <w:vAlign w:val="bottom"/>
          </w:tcPr>
          <w:p w14:paraId="0F497DC9" w14:textId="77777777" w:rsidR="001A2306" w:rsidRPr="006278BE" w:rsidRDefault="001A2306" w:rsidP="00837CE3">
            <w:r w:rsidRPr="006278BE">
              <w:t>37.82</w:t>
            </w:r>
          </w:p>
        </w:tc>
        <w:tc>
          <w:tcPr>
            <w:tcW w:w="0" w:type="dxa"/>
            <w:vAlign w:val="bottom"/>
          </w:tcPr>
          <w:p w14:paraId="116B519A" w14:textId="77777777" w:rsidR="001A2306" w:rsidRPr="006278BE" w:rsidRDefault="001A2306" w:rsidP="00837CE3">
            <w:r w:rsidRPr="006278BE">
              <w:t>37.06</w:t>
            </w:r>
          </w:p>
        </w:tc>
        <w:tc>
          <w:tcPr>
            <w:tcW w:w="0" w:type="dxa"/>
            <w:vAlign w:val="bottom"/>
          </w:tcPr>
          <w:p w14:paraId="5D2642A8" w14:textId="77777777" w:rsidR="001A2306" w:rsidRPr="006278BE" w:rsidRDefault="001A2306" w:rsidP="00837CE3">
            <w:r w:rsidRPr="006278BE">
              <w:t>36.32</w:t>
            </w:r>
          </w:p>
        </w:tc>
      </w:tr>
      <w:tr w:rsidR="001A2306" w:rsidRPr="006278BE" w14:paraId="21CE49E2" w14:textId="77777777" w:rsidTr="00A75C46">
        <w:tc>
          <w:tcPr>
            <w:tcW w:w="0" w:type="dxa"/>
          </w:tcPr>
          <w:p w14:paraId="3E5E08E6" w14:textId="77777777" w:rsidR="001A2306" w:rsidRPr="006278BE" w:rsidRDefault="001A2306" w:rsidP="00837CE3">
            <w:r w:rsidRPr="006278BE">
              <w:t>NPgY</w:t>
            </w:r>
          </w:p>
        </w:tc>
        <w:tc>
          <w:tcPr>
            <w:tcW w:w="0" w:type="dxa"/>
            <w:vAlign w:val="bottom"/>
          </w:tcPr>
          <w:p w14:paraId="3888283C" w14:textId="77777777" w:rsidR="001A2306" w:rsidRPr="006278BE" w:rsidRDefault="001A2306" w:rsidP="00837CE3">
            <w:r w:rsidRPr="006278BE">
              <w:t>37.95</w:t>
            </w:r>
          </w:p>
        </w:tc>
        <w:tc>
          <w:tcPr>
            <w:tcW w:w="0" w:type="dxa"/>
            <w:vAlign w:val="bottom"/>
          </w:tcPr>
          <w:p w14:paraId="5A7C66FA" w14:textId="77777777" w:rsidR="001A2306" w:rsidRPr="006278BE" w:rsidRDefault="001A2306" w:rsidP="00837CE3">
            <w:r w:rsidRPr="006278BE">
              <w:t>37.19</w:t>
            </w:r>
          </w:p>
        </w:tc>
        <w:tc>
          <w:tcPr>
            <w:tcW w:w="0" w:type="dxa"/>
            <w:vAlign w:val="bottom"/>
          </w:tcPr>
          <w:p w14:paraId="71877536" w14:textId="77777777" w:rsidR="001A2306" w:rsidRPr="006278BE" w:rsidRDefault="001A2306" w:rsidP="00837CE3">
            <w:r w:rsidRPr="006278BE">
              <w:t>36.45</w:t>
            </w:r>
          </w:p>
        </w:tc>
        <w:tc>
          <w:tcPr>
            <w:tcW w:w="0" w:type="dxa"/>
            <w:vAlign w:val="bottom"/>
          </w:tcPr>
          <w:p w14:paraId="74A88423" w14:textId="77777777" w:rsidR="001A2306" w:rsidRPr="006278BE" w:rsidRDefault="001A2306" w:rsidP="00837CE3">
            <w:r w:rsidRPr="006278BE">
              <w:t>35.72</w:t>
            </w:r>
          </w:p>
        </w:tc>
        <w:tc>
          <w:tcPr>
            <w:tcW w:w="0" w:type="dxa"/>
            <w:vAlign w:val="bottom"/>
          </w:tcPr>
          <w:p w14:paraId="7FE225BA" w14:textId="77777777" w:rsidR="001A2306" w:rsidRPr="006278BE" w:rsidRDefault="001A2306" w:rsidP="00837CE3">
            <w:r w:rsidRPr="006278BE">
              <w:t>35.00</w:t>
            </w:r>
          </w:p>
        </w:tc>
      </w:tr>
      <w:tr w:rsidR="001A2306" w:rsidRPr="006278BE" w14:paraId="59C0B120" w14:textId="77777777" w:rsidTr="00A75C46">
        <w:tc>
          <w:tcPr>
            <w:tcW w:w="0" w:type="dxa"/>
          </w:tcPr>
          <w:p w14:paraId="01F51994" w14:textId="77777777" w:rsidR="001A2306" w:rsidRPr="006278BE" w:rsidRDefault="001A2306" w:rsidP="00837CE3">
            <w:r w:rsidRPr="006278BE">
              <w:t>WMID</w:t>
            </w:r>
          </w:p>
        </w:tc>
        <w:tc>
          <w:tcPr>
            <w:tcW w:w="0" w:type="dxa"/>
            <w:vAlign w:val="bottom"/>
          </w:tcPr>
          <w:p w14:paraId="32E2F844" w14:textId="77777777" w:rsidR="001A2306" w:rsidRPr="006278BE" w:rsidRDefault="001A2306" w:rsidP="00837CE3">
            <w:r w:rsidRPr="006278BE">
              <w:t>25.37</w:t>
            </w:r>
          </w:p>
        </w:tc>
        <w:tc>
          <w:tcPr>
            <w:tcW w:w="0" w:type="dxa"/>
            <w:vAlign w:val="bottom"/>
          </w:tcPr>
          <w:p w14:paraId="485B16B5" w14:textId="77777777" w:rsidR="001A2306" w:rsidRPr="006278BE" w:rsidRDefault="001A2306" w:rsidP="00837CE3">
            <w:r w:rsidRPr="006278BE">
              <w:t>25.24</w:t>
            </w:r>
          </w:p>
        </w:tc>
        <w:tc>
          <w:tcPr>
            <w:tcW w:w="0" w:type="dxa"/>
            <w:vAlign w:val="bottom"/>
          </w:tcPr>
          <w:p w14:paraId="6982EB9A" w14:textId="77777777" w:rsidR="001A2306" w:rsidRPr="006278BE" w:rsidRDefault="001A2306" w:rsidP="00837CE3">
            <w:r w:rsidRPr="006278BE">
              <w:t>25.12</w:t>
            </w:r>
          </w:p>
        </w:tc>
        <w:tc>
          <w:tcPr>
            <w:tcW w:w="0" w:type="dxa"/>
            <w:vAlign w:val="bottom"/>
          </w:tcPr>
          <w:p w14:paraId="5E956895" w14:textId="77777777" w:rsidR="001A2306" w:rsidRPr="006278BE" w:rsidRDefault="001A2306" w:rsidP="00837CE3">
            <w:r w:rsidRPr="006278BE">
              <w:t>24.99</w:t>
            </w:r>
          </w:p>
        </w:tc>
        <w:tc>
          <w:tcPr>
            <w:tcW w:w="0" w:type="dxa"/>
            <w:vAlign w:val="bottom"/>
          </w:tcPr>
          <w:p w14:paraId="24D9FCB7" w14:textId="77777777" w:rsidR="001A2306" w:rsidRPr="006278BE" w:rsidRDefault="001A2306" w:rsidP="00837CE3">
            <w:r w:rsidRPr="006278BE">
              <w:t>24.87</w:t>
            </w:r>
          </w:p>
        </w:tc>
      </w:tr>
      <w:tr w:rsidR="001A2306" w:rsidRPr="006278BE" w14:paraId="1E887F33" w14:textId="77777777" w:rsidTr="00A75C46">
        <w:tc>
          <w:tcPr>
            <w:tcW w:w="0" w:type="dxa"/>
          </w:tcPr>
          <w:p w14:paraId="5057FEC0" w14:textId="77777777" w:rsidR="001A2306" w:rsidRPr="006278BE" w:rsidRDefault="001A2306" w:rsidP="00837CE3">
            <w:r w:rsidRPr="006278BE">
              <w:t>EMID</w:t>
            </w:r>
          </w:p>
        </w:tc>
        <w:tc>
          <w:tcPr>
            <w:tcW w:w="0" w:type="dxa"/>
            <w:vAlign w:val="bottom"/>
          </w:tcPr>
          <w:p w14:paraId="5AD4FBB1" w14:textId="77777777" w:rsidR="001A2306" w:rsidRPr="006278BE" w:rsidRDefault="001A2306" w:rsidP="00837CE3">
            <w:r w:rsidRPr="006278BE">
              <w:t>21.50</w:t>
            </w:r>
          </w:p>
        </w:tc>
        <w:tc>
          <w:tcPr>
            <w:tcW w:w="0" w:type="dxa"/>
            <w:vAlign w:val="bottom"/>
          </w:tcPr>
          <w:p w14:paraId="37C89D61" w14:textId="77777777" w:rsidR="001A2306" w:rsidRPr="006278BE" w:rsidRDefault="001A2306" w:rsidP="00837CE3">
            <w:r w:rsidRPr="006278BE">
              <w:t>21.39</w:t>
            </w:r>
          </w:p>
        </w:tc>
        <w:tc>
          <w:tcPr>
            <w:tcW w:w="0" w:type="dxa"/>
            <w:vAlign w:val="bottom"/>
          </w:tcPr>
          <w:p w14:paraId="264A512E" w14:textId="77777777" w:rsidR="001A2306" w:rsidRPr="006278BE" w:rsidRDefault="001A2306" w:rsidP="00837CE3">
            <w:r w:rsidRPr="006278BE">
              <w:t>21.28</w:t>
            </w:r>
          </w:p>
        </w:tc>
        <w:tc>
          <w:tcPr>
            <w:tcW w:w="0" w:type="dxa"/>
            <w:vAlign w:val="bottom"/>
          </w:tcPr>
          <w:p w14:paraId="0C191B5E" w14:textId="77777777" w:rsidR="001A2306" w:rsidRPr="006278BE" w:rsidRDefault="001A2306" w:rsidP="00837CE3">
            <w:r w:rsidRPr="006278BE">
              <w:t>21.17</w:t>
            </w:r>
          </w:p>
        </w:tc>
        <w:tc>
          <w:tcPr>
            <w:tcW w:w="0" w:type="dxa"/>
            <w:vAlign w:val="bottom"/>
          </w:tcPr>
          <w:p w14:paraId="3A3BADD4" w14:textId="77777777" w:rsidR="001A2306" w:rsidRPr="006278BE" w:rsidRDefault="001A2306" w:rsidP="00837CE3">
            <w:r w:rsidRPr="006278BE">
              <w:t>21.07</w:t>
            </w:r>
          </w:p>
        </w:tc>
      </w:tr>
      <w:tr w:rsidR="001A2306" w:rsidRPr="006278BE" w14:paraId="3E91B126" w14:textId="77777777" w:rsidTr="00A75C46">
        <w:tc>
          <w:tcPr>
            <w:tcW w:w="0" w:type="dxa"/>
          </w:tcPr>
          <w:p w14:paraId="7584918E" w14:textId="77777777" w:rsidR="001A2306" w:rsidRPr="006278BE" w:rsidRDefault="001A2306" w:rsidP="00837CE3">
            <w:r w:rsidRPr="006278BE">
              <w:t>SWALES</w:t>
            </w:r>
          </w:p>
        </w:tc>
        <w:tc>
          <w:tcPr>
            <w:tcW w:w="0" w:type="dxa"/>
            <w:vAlign w:val="bottom"/>
          </w:tcPr>
          <w:p w14:paraId="79D0E01B" w14:textId="77777777" w:rsidR="001A2306" w:rsidRPr="006278BE" w:rsidRDefault="001A2306" w:rsidP="00837CE3">
            <w:r w:rsidRPr="006278BE">
              <w:t>19.65</w:t>
            </w:r>
          </w:p>
        </w:tc>
        <w:tc>
          <w:tcPr>
            <w:tcW w:w="0" w:type="dxa"/>
            <w:vAlign w:val="bottom"/>
          </w:tcPr>
          <w:p w14:paraId="5D325ED2" w14:textId="77777777" w:rsidR="001A2306" w:rsidRPr="006278BE" w:rsidRDefault="001A2306" w:rsidP="00837CE3">
            <w:r w:rsidRPr="006278BE">
              <w:t>19.55</w:t>
            </w:r>
          </w:p>
        </w:tc>
        <w:tc>
          <w:tcPr>
            <w:tcW w:w="0" w:type="dxa"/>
            <w:vAlign w:val="bottom"/>
          </w:tcPr>
          <w:p w14:paraId="706C9798" w14:textId="77777777" w:rsidR="001A2306" w:rsidRPr="006278BE" w:rsidRDefault="001A2306" w:rsidP="00837CE3">
            <w:r w:rsidRPr="006278BE">
              <w:t>19.45</w:t>
            </w:r>
          </w:p>
        </w:tc>
        <w:tc>
          <w:tcPr>
            <w:tcW w:w="0" w:type="dxa"/>
            <w:vAlign w:val="bottom"/>
          </w:tcPr>
          <w:p w14:paraId="1100A559" w14:textId="77777777" w:rsidR="001A2306" w:rsidRPr="006278BE" w:rsidRDefault="001A2306" w:rsidP="00837CE3">
            <w:r w:rsidRPr="006278BE">
              <w:t>19.36</w:t>
            </w:r>
          </w:p>
        </w:tc>
        <w:tc>
          <w:tcPr>
            <w:tcW w:w="0" w:type="dxa"/>
            <w:vAlign w:val="bottom"/>
          </w:tcPr>
          <w:p w14:paraId="60D3F603" w14:textId="77777777" w:rsidR="001A2306" w:rsidRPr="006278BE" w:rsidRDefault="001A2306" w:rsidP="00837CE3">
            <w:r w:rsidRPr="006278BE">
              <w:t>19.26</w:t>
            </w:r>
          </w:p>
        </w:tc>
      </w:tr>
      <w:tr w:rsidR="001A2306" w:rsidRPr="006278BE" w14:paraId="4C4A6FA4" w14:textId="77777777" w:rsidTr="00A75C46">
        <w:tc>
          <w:tcPr>
            <w:tcW w:w="0" w:type="dxa"/>
          </w:tcPr>
          <w:p w14:paraId="7645D365" w14:textId="77777777" w:rsidR="001A2306" w:rsidRPr="006278BE" w:rsidRDefault="001A2306" w:rsidP="00837CE3">
            <w:r w:rsidRPr="006278BE">
              <w:t>SWEST</w:t>
            </w:r>
          </w:p>
        </w:tc>
        <w:tc>
          <w:tcPr>
            <w:tcW w:w="0" w:type="dxa"/>
            <w:vAlign w:val="bottom"/>
          </w:tcPr>
          <w:p w14:paraId="6FCBCCAA" w14:textId="77777777" w:rsidR="001A2306" w:rsidRPr="006278BE" w:rsidRDefault="001A2306" w:rsidP="00837CE3">
            <w:r w:rsidRPr="006278BE">
              <w:t>31.51</w:t>
            </w:r>
          </w:p>
        </w:tc>
        <w:tc>
          <w:tcPr>
            <w:tcW w:w="0" w:type="dxa"/>
            <w:vAlign w:val="bottom"/>
          </w:tcPr>
          <w:p w14:paraId="78778313" w14:textId="77777777" w:rsidR="001A2306" w:rsidRPr="006278BE" w:rsidRDefault="001A2306" w:rsidP="00837CE3">
            <w:r w:rsidRPr="006278BE">
              <w:t>31.36</w:t>
            </w:r>
          </w:p>
        </w:tc>
        <w:tc>
          <w:tcPr>
            <w:tcW w:w="0" w:type="dxa"/>
            <w:vAlign w:val="bottom"/>
          </w:tcPr>
          <w:p w14:paraId="1BEC70B5" w14:textId="77777777" w:rsidR="001A2306" w:rsidRPr="006278BE" w:rsidRDefault="001A2306" w:rsidP="00837CE3">
            <w:r w:rsidRPr="006278BE">
              <w:t>31.20</w:t>
            </w:r>
          </w:p>
        </w:tc>
        <w:tc>
          <w:tcPr>
            <w:tcW w:w="0" w:type="dxa"/>
            <w:vAlign w:val="bottom"/>
          </w:tcPr>
          <w:p w14:paraId="58AC8C85" w14:textId="77777777" w:rsidR="001A2306" w:rsidRPr="006278BE" w:rsidRDefault="001A2306" w:rsidP="00837CE3">
            <w:r w:rsidRPr="006278BE">
              <w:t>31.04</w:t>
            </w:r>
          </w:p>
        </w:tc>
        <w:tc>
          <w:tcPr>
            <w:tcW w:w="0" w:type="dxa"/>
            <w:vAlign w:val="bottom"/>
          </w:tcPr>
          <w:p w14:paraId="6E97B011" w14:textId="77777777" w:rsidR="001A2306" w:rsidRPr="006278BE" w:rsidRDefault="001A2306" w:rsidP="00837CE3">
            <w:r w:rsidRPr="006278BE">
              <w:t>30.89</w:t>
            </w:r>
          </w:p>
        </w:tc>
      </w:tr>
      <w:tr w:rsidR="001A2306" w:rsidRPr="006278BE" w14:paraId="749A3B96" w14:textId="77777777" w:rsidTr="00A75C46">
        <w:tc>
          <w:tcPr>
            <w:tcW w:w="0" w:type="dxa"/>
          </w:tcPr>
          <w:p w14:paraId="5EA9BCF8" w14:textId="77777777" w:rsidR="001A2306" w:rsidRPr="006278BE" w:rsidRDefault="001A2306" w:rsidP="00837CE3">
            <w:r w:rsidRPr="006278BE">
              <w:t>LPN</w:t>
            </w:r>
          </w:p>
        </w:tc>
        <w:tc>
          <w:tcPr>
            <w:tcW w:w="0" w:type="dxa"/>
            <w:vAlign w:val="bottom"/>
          </w:tcPr>
          <w:p w14:paraId="30C3607E" w14:textId="77777777" w:rsidR="001A2306" w:rsidRPr="006278BE" w:rsidRDefault="001A2306" w:rsidP="00837CE3">
            <w:r w:rsidRPr="006278BE">
              <w:t>13.61</w:t>
            </w:r>
          </w:p>
        </w:tc>
        <w:tc>
          <w:tcPr>
            <w:tcW w:w="0" w:type="dxa"/>
            <w:vAlign w:val="bottom"/>
          </w:tcPr>
          <w:p w14:paraId="525998EA" w14:textId="77777777" w:rsidR="001A2306" w:rsidRPr="006278BE" w:rsidRDefault="001A2306" w:rsidP="00837CE3">
            <w:r w:rsidRPr="006278BE">
              <w:t>13.54</w:t>
            </w:r>
          </w:p>
        </w:tc>
        <w:tc>
          <w:tcPr>
            <w:tcW w:w="0" w:type="dxa"/>
            <w:vAlign w:val="bottom"/>
          </w:tcPr>
          <w:p w14:paraId="524C2C5D" w14:textId="77777777" w:rsidR="001A2306" w:rsidRPr="006278BE" w:rsidRDefault="001A2306" w:rsidP="00837CE3">
            <w:r w:rsidRPr="006278BE">
              <w:t>13.48</w:t>
            </w:r>
          </w:p>
        </w:tc>
        <w:tc>
          <w:tcPr>
            <w:tcW w:w="0" w:type="dxa"/>
            <w:vAlign w:val="bottom"/>
          </w:tcPr>
          <w:p w14:paraId="4F4EC014" w14:textId="77777777" w:rsidR="001A2306" w:rsidRPr="006278BE" w:rsidRDefault="001A2306" w:rsidP="00837CE3">
            <w:r w:rsidRPr="006278BE">
              <w:t>13.41</w:t>
            </w:r>
          </w:p>
        </w:tc>
        <w:tc>
          <w:tcPr>
            <w:tcW w:w="0" w:type="dxa"/>
            <w:vAlign w:val="bottom"/>
          </w:tcPr>
          <w:p w14:paraId="1B2BA65F" w14:textId="77777777" w:rsidR="001A2306" w:rsidRPr="006278BE" w:rsidRDefault="001A2306" w:rsidP="00837CE3">
            <w:r w:rsidRPr="006278BE">
              <w:t>13.34</w:t>
            </w:r>
          </w:p>
        </w:tc>
      </w:tr>
      <w:tr w:rsidR="001A2306" w:rsidRPr="006278BE" w14:paraId="360F3E82" w14:textId="77777777" w:rsidTr="00A75C46">
        <w:tc>
          <w:tcPr>
            <w:tcW w:w="0" w:type="dxa"/>
          </w:tcPr>
          <w:p w14:paraId="5BECE8B8" w14:textId="77777777" w:rsidR="001A2306" w:rsidRPr="006278BE" w:rsidRDefault="001A2306" w:rsidP="00837CE3">
            <w:r w:rsidRPr="006278BE">
              <w:t>SPN</w:t>
            </w:r>
          </w:p>
        </w:tc>
        <w:tc>
          <w:tcPr>
            <w:tcW w:w="0" w:type="dxa"/>
            <w:vAlign w:val="bottom"/>
          </w:tcPr>
          <w:p w14:paraId="2AA8C52B" w14:textId="77777777" w:rsidR="001A2306" w:rsidRPr="006278BE" w:rsidRDefault="001A2306" w:rsidP="00837CE3">
            <w:r w:rsidRPr="006278BE">
              <w:t>30.40</w:t>
            </w:r>
          </w:p>
        </w:tc>
        <w:tc>
          <w:tcPr>
            <w:tcW w:w="0" w:type="dxa"/>
            <w:vAlign w:val="bottom"/>
          </w:tcPr>
          <w:p w14:paraId="27A0D2CC" w14:textId="77777777" w:rsidR="001A2306" w:rsidRPr="006278BE" w:rsidRDefault="001A2306" w:rsidP="00837CE3">
            <w:r w:rsidRPr="006278BE">
              <w:t>29.79</w:t>
            </w:r>
          </w:p>
        </w:tc>
        <w:tc>
          <w:tcPr>
            <w:tcW w:w="0" w:type="dxa"/>
            <w:vAlign w:val="bottom"/>
          </w:tcPr>
          <w:p w14:paraId="5FC39D38" w14:textId="77777777" w:rsidR="001A2306" w:rsidRPr="006278BE" w:rsidRDefault="001A2306" w:rsidP="00837CE3">
            <w:r w:rsidRPr="006278BE">
              <w:t>29.20</w:t>
            </w:r>
          </w:p>
        </w:tc>
        <w:tc>
          <w:tcPr>
            <w:tcW w:w="0" w:type="dxa"/>
            <w:vAlign w:val="bottom"/>
          </w:tcPr>
          <w:p w14:paraId="6E7367A0" w14:textId="77777777" w:rsidR="001A2306" w:rsidRPr="006278BE" w:rsidRDefault="001A2306" w:rsidP="00837CE3">
            <w:r w:rsidRPr="006278BE">
              <w:t>28.61</w:t>
            </w:r>
          </w:p>
        </w:tc>
        <w:tc>
          <w:tcPr>
            <w:tcW w:w="0" w:type="dxa"/>
            <w:vAlign w:val="bottom"/>
          </w:tcPr>
          <w:p w14:paraId="5C5B4FBF" w14:textId="77777777" w:rsidR="001A2306" w:rsidRPr="006278BE" w:rsidRDefault="001A2306" w:rsidP="00837CE3">
            <w:r w:rsidRPr="006278BE">
              <w:t>28.04</w:t>
            </w:r>
          </w:p>
        </w:tc>
      </w:tr>
      <w:tr w:rsidR="001A2306" w:rsidRPr="006278BE" w14:paraId="5E49B3A6" w14:textId="77777777" w:rsidTr="00A75C46">
        <w:tc>
          <w:tcPr>
            <w:tcW w:w="0" w:type="dxa"/>
          </w:tcPr>
          <w:p w14:paraId="01DDDF31" w14:textId="77777777" w:rsidR="001A2306" w:rsidRPr="006278BE" w:rsidRDefault="001A2306" w:rsidP="00837CE3">
            <w:r w:rsidRPr="006278BE">
              <w:t>EPN</w:t>
            </w:r>
          </w:p>
        </w:tc>
        <w:tc>
          <w:tcPr>
            <w:tcW w:w="0" w:type="dxa"/>
            <w:vAlign w:val="bottom"/>
          </w:tcPr>
          <w:p w14:paraId="37C805BC" w14:textId="77777777" w:rsidR="001A2306" w:rsidRPr="006278BE" w:rsidRDefault="001A2306" w:rsidP="00837CE3">
            <w:r w:rsidRPr="006278BE">
              <w:t>28.31</w:t>
            </w:r>
          </w:p>
        </w:tc>
        <w:tc>
          <w:tcPr>
            <w:tcW w:w="0" w:type="dxa"/>
            <w:vAlign w:val="bottom"/>
          </w:tcPr>
          <w:p w14:paraId="0F90DA37" w14:textId="77777777" w:rsidR="001A2306" w:rsidRPr="006278BE" w:rsidRDefault="001A2306" w:rsidP="00837CE3">
            <w:r w:rsidRPr="006278BE">
              <w:t>27.75</w:t>
            </w:r>
          </w:p>
        </w:tc>
        <w:tc>
          <w:tcPr>
            <w:tcW w:w="0" w:type="dxa"/>
            <w:vAlign w:val="bottom"/>
          </w:tcPr>
          <w:p w14:paraId="43101D16" w14:textId="77777777" w:rsidR="001A2306" w:rsidRPr="006278BE" w:rsidRDefault="001A2306" w:rsidP="00837CE3">
            <w:r w:rsidRPr="006278BE">
              <w:t>27.19</w:t>
            </w:r>
          </w:p>
        </w:tc>
        <w:tc>
          <w:tcPr>
            <w:tcW w:w="0" w:type="dxa"/>
            <w:vAlign w:val="bottom"/>
          </w:tcPr>
          <w:p w14:paraId="5C38BC2B" w14:textId="77777777" w:rsidR="001A2306" w:rsidRPr="006278BE" w:rsidRDefault="001A2306" w:rsidP="00837CE3">
            <w:r w:rsidRPr="006278BE">
              <w:t>26.65</w:t>
            </w:r>
          </w:p>
        </w:tc>
        <w:tc>
          <w:tcPr>
            <w:tcW w:w="0" w:type="dxa"/>
            <w:vAlign w:val="bottom"/>
          </w:tcPr>
          <w:p w14:paraId="07979C09" w14:textId="77777777" w:rsidR="001A2306" w:rsidRPr="006278BE" w:rsidRDefault="001A2306" w:rsidP="00837CE3">
            <w:r w:rsidRPr="006278BE">
              <w:t>26.12</w:t>
            </w:r>
          </w:p>
        </w:tc>
      </w:tr>
      <w:tr w:rsidR="001A2306" w:rsidRPr="006278BE" w14:paraId="5C55574D" w14:textId="77777777" w:rsidTr="00A75C46">
        <w:tc>
          <w:tcPr>
            <w:tcW w:w="0" w:type="dxa"/>
          </w:tcPr>
          <w:p w14:paraId="4C7DD1DA" w14:textId="77777777" w:rsidR="001A2306" w:rsidRPr="006278BE" w:rsidRDefault="001A2306" w:rsidP="00837CE3">
            <w:r w:rsidRPr="006278BE">
              <w:t>SPD</w:t>
            </w:r>
          </w:p>
        </w:tc>
        <w:tc>
          <w:tcPr>
            <w:tcW w:w="0" w:type="dxa"/>
            <w:vAlign w:val="bottom"/>
          </w:tcPr>
          <w:p w14:paraId="11E87D47" w14:textId="77777777" w:rsidR="001A2306" w:rsidRPr="006278BE" w:rsidRDefault="001A2306" w:rsidP="00837CE3">
            <w:r w:rsidRPr="006278BE">
              <w:t>28.15</w:t>
            </w:r>
          </w:p>
        </w:tc>
        <w:tc>
          <w:tcPr>
            <w:tcW w:w="0" w:type="dxa"/>
            <w:vAlign w:val="bottom"/>
          </w:tcPr>
          <w:p w14:paraId="1F1AC18B" w14:textId="77777777" w:rsidR="001A2306" w:rsidRPr="006278BE" w:rsidRDefault="001A2306" w:rsidP="00837CE3">
            <w:r w:rsidRPr="006278BE">
              <w:t>27.59</w:t>
            </w:r>
          </w:p>
        </w:tc>
        <w:tc>
          <w:tcPr>
            <w:tcW w:w="0" w:type="dxa"/>
            <w:vAlign w:val="bottom"/>
          </w:tcPr>
          <w:p w14:paraId="607FC68A" w14:textId="77777777" w:rsidR="001A2306" w:rsidRPr="006278BE" w:rsidRDefault="001A2306" w:rsidP="00837CE3">
            <w:r w:rsidRPr="006278BE">
              <w:t>27.04</w:t>
            </w:r>
          </w:p>
        </w:tc>
        <w:tc>
          <w:tcPr>
            <w:tcW w:w="0" w:type="dxa"/>
            <w:vAlign w:val="bottom"/>
          </w:tcPr>
          <w:p w14:paraId="20F07C31" w14:textId="77777777" w:rsidR="001A2306" w:rsidRPr="006278BE" w:rsidRDefault="001A2306" w:rsidP="00837CE3">
            <w:r w:rsidRPr="006278BE">
              <w:t>26.50</w:t>
            </w:r>
          </w:p>
        </w:tc>
        <w:tc>
          <w:tcPr>
            <w:tcW w:w="0" w:type="dxa"/>
            <w:vAlign w:val="bottom"/>
          </w:tcPr>
          <w:p w14:paraId="44D93865" w14:textId="77777777" w:rsidR="001A2306" w:rsidRPr="006278BE" w:rsidRDefault="001A2306" w:rsidP="00837CE3">
            <w:r w:rsidRPr="006278BE">
              <w:t>25.97</w:t>
            </w:r>
          </w:p>
        </w:tc>
      </w:tr>
      <w:tr w:rsidR="001A2306" w:rsidRPr="006278BE" w14:paraId="2A9662FF" w14:textId="77777777" w:rsidTr="00A75C46">
        <w:tc>
          <w:tcPr>
            <w:tcW w:w="0" w:type="dxa"/>
          </w:tcPr>
          <w:p w14:paraId="5103124B" w14:textId="77777777" w:rsidR="001A2306" w:rsidRPr="006278BE" w:rsidRDefault="001A2306" w:rsidP="00837CE3">
            <w:r w:rsidRPr="006278BE">
              <w:t>SPMW</w:t>
            </w:r>
          </w:p>
        </w:tc>
        <w:tc>
          <w:tcPr>
            <w:tcW w:w="0" w:type="dxa"/>
            <w:vAlign w:val="bottom"/>
          </w:tcPr>
          <w:p w14:paraId="7DE1A19B" w14:textId="77777777" w:rsidR="001A2306" w:rsidRPr="006278BE" w:rsidRDefault="001A2306" w:rsidP="00837CE3">
            <w:r w:rsidRPr="006278BE">
              <w:t>27.47</w:t>
            </w:r>
          </w:p>
        </w:tc>
        <w:tc>
          <w:tcPr>
            <w:tcW w:w="0" w:type="dxa"/>
            <w:vAlign w:val="bottom"/>
          </w:tcPr>
          <w:p w14:paraId="5401B9C2" w14:textId="77777777" w:rsidR="001A2306" w:rsidRPr="006278BE" w:rsidRDefault="001A2306" w:rsidP="00837CE3">
            <w:r w:rsidRPr="006278BE">
              <w:t>26.37</w:t>
            </w:r>
          </w:p>
        </w:tc>
        <w:tc>
          <w:tcPr>
            <w:tcW w:w="0" w:type="dxa"/>
            <w:vAlign w:val="bottom"/>
          </w:tcPr>
          <w:p w14:paraId="61402A75" w14:textId="77777777" w:rsidR="001A2306" w:rsidRPr="006278BE" w:rsidRDefault="001A2306" w:rsidP="00837CE3">
            <w:r w:rsidRPr="006278BE">
              <w:t>25.31</w:t>
            </w:r>
          </w:p>
        </w:tc>
        <w:tc>
          <w:tcPr>
            <w:tcW w:w="0" w:type="dxa"/>
            <w:vAlign w:val="bottom"/>
          </w:tcPr>
          <w:p w14:paraId="75A9A251" w14:textId="77777777" w:rsidR="001A2306" w:rsidRPr="006278BE" w:rsidRDefault="001A2306" w:rsidP="00837CE3">
            <w:r w:rsidRPr="006278BE">
              <w:t>24.30</w:t>
            </w:r>
          </w:p>
        </w:tc>
        <w:tc>
          <w:tcPr>
            <w:tcW w:w="0" w:type="dxa"/>
            <w:vAlign w:val="bottom"/>
          </w:tcPr>
          <w:p w14:paraId="07C4F923" w14:textId="77777777" w:rsidR="001A2306" w:rsidRPr="006278BE" w:rsidRDefault="001A2306" w:rsidP="00837CE3">
            <w:r w:rsidRPr="006278BE">
              <w:t>23.81</w:t>
            </w:r>
          </w:p>
        </w:tc>
      </w:tr>
      <w:tr w:rsidR="001A2306" w:rsidRPr="006278BE" w14:paraId="4830EFCE" w14:textId="77777777" w:rsidTr="00A75C46">
        <w:tc>
          <w:tcPr>
            <w:tcW w:w="0" w:type="dxa"/>
          </w:tcPr>
          <w:p w14:paraId="66609BB6" w14:textId="77777777" w:rsidR="001A2306" w:rsidRPr="006278BE" w:rsidRDefault="001A2306" w:rsidP="00837CE3">
            <w:r w:rsidRPr="006278BE">
              <w:t>SSEH</w:t>
            </w:r>
          </w:p>
        </w:tc>
        <w:tc>
          <w:tcPr>
            <w:tcW w:w="0" w:type="dxa"/>
            <w:vAlign w:val="bottom"/>
          </w:tcPr>
          <w:p w14:paraId="23429579" w14:textId="77777777" w:rsidR="001A2306" w:rsidRPr="006278BE" w:rsidRDefault="001A2306" w:rsidP="00837CE3">
            <w:r w:rsidRPr="006278BE">
              <w:t>45.44</w:t>
            </w:r>
          </w:p>
        </w:tc>
        <w:tc>
          <w:tcPr>
            <w:tcW w:w="0" w:type="dxa"/>
            <w:vAlign w:val="bottom"/>
          </w:tcPr>
          <w:p w14:paraId="4C6CFC34" w14:textId="77777777" w:rsidR="001A2306" w:rsidRPr="006278BE" w:rsidRDefault="001A2306" w:rsidP="00837CE3">
            <w:r w:rsidRPr="006278BE">
              <w:t>43.62</w:t>
            </w:r>
          </w:p>
        </w:tc>
        <w:tc>
          <w:tcPr>
            <w:tcW w:w="0" w:type="dxa"/>
            <w:vAlign w:val="bottom"/>
          </w:tcPr>
          <w:p w14:paraId="0C14280B" w14:textId="77777777" w:rsidR="001A2306" w:rsidRPr="006278BE" w:rsidRDefault="001A2306" w:rsidP="00837CE3">
            <w:r w:rsidRPr="006278BE">
              <w:t>41.88</w:t>
            </w:r>
          </w:p>
        </w:tc>
        <w:tc>
          <w:tcPr>
            <w:tcW w:w="0" w:type="dxa"/>
            <w:vAlign w:val="bottom"/>
          </w:tcPr>
          <w:p w14:paraId="7C50D69B" w14:textId="77777777" w:rsidR="001A2306" w:rsidRPr="006278BE" w:rsidRDefault="001A2306" w:rsidP="00837CE3">
            <w:r w:rsidRPr="006278BE">
              <w:t>41.04</w:t>
            </w:r>
          </w:p>
        </w:tc>
        <w:tc>
          <w:tcPr>
            <w:tcW w:w="0" w:type="dxa"/>
            <w:vAlign w:val="bottom"/>
          </w:tcPr>
          <w:p w14:paraId="4445E362" w14:textId="77777777" w:rsidR="001A2306" w:rsidRPr="006278BE" w:rsidRDefault="001A2306" w:rsidP="00837CE3">
            <w:r w:rsidRPr="006278BE">
              <w:t>40.22</w:t>
            </w:r>
          </w:p>
        </w:tc>
      </w:tr>
      <w:tr w:rsidR="001A2306" w:rsidRPr="006278BE" w14:paraId="1F0020C0" w14:textId="77777777" w:rsidTr="00A75C46">
        <w:tc>
          <w:tcPr>
            <w:tcW w:w="0" w:type="dxa"/>
          </w:tcPr>
          <w:p w14:paraId="186C9D70" w14:textId="77777777" w:rsidR="001A2306" w:rsidRPr="006278BE" w:rsidRDefault="001A2306" w:rsidP="00837CE3">
            <w:r w:rsidRPr="006278BE">
              <w:t>SSES</w:t>
            </w:r>
          </w:p>
        </w:tc>
        <w:tc>
          <w:tcPr>
            <w:tcW w:w="0" w:type="dxa"/>
            <w:vAlign w:val="bottom"/>
          </w:tcPr>
          <w:p w14:paraId="19E07EDF" w14:textId="77777777" w:rsidR="001A2306" w:rsidRPr="006278BE" w:rsidRDefault="001A2306" w:rsidP="00837CE3">
            <w:r w:rsidRPr="006278BE">
              <w:t>40.15</w:t>
            </w:r>
          </w:p>
        </w:tc>
        <w:tc>
          <w:tcPr>
            <w:tcW w:w="0" w:type="dxa"/>
            <w:vAlign w:val="bottom"/>
          </w:tcPr>
          <w:p w14:paraId="546FF8CB" w14:textId="77777777" w:rsidR="001A2306" w:rsidRPr="006278BE" w:rsidRDefault="001A2306" w:rsidP="00837CE3">
            <w:r w:rsidRPr="006278BE">
              <w:t>38.55</w:t>
            </w:r>
          </w:p>
        </w:tc>
        <w:tc>
          <w:tcPr>
            <w:tcW w:w="0" w:type="dxa"/>
            <w:vAlign w:val="bottom"/>
          </w:tcPr>
          <w:p w14:paraId="66A85E08" w14:textId="77777777" w:rsidR="001A2306" w:rsidRPr="006278BE" w:rsidRDefault="001A2306" w:rsidP="00837CE3">
            <w:r w:rsidRPr="006278BE">
              <w:t>37.78</w:t>
            </w:r>
          </w:p>
        </w:tc>
        <w:tc>
          <w:tcPr>
            <w:tcW w:w="0" w:type="dxa"/>
            <w:vAlign w:val="bottom"/>
          </w:tcPr>
          <w:p w14:paraId="642C5463" w14:textId="77777777" w:rsidR="001A2306" w:rsidRPr="006278BE" w:rsidRDefault="001A2306" w:rsidP="00837CE3">
            <w:r w:rsidRPr="006278BE">
              <w:t>37.02</w:t>
            </w:r>
          </w:p>
        </w:tc>
        <w:tc>
          <w:tcPr>
            <w:tcW w:w="0" w:type="dxa"/>
            <w:vAlign w:val="bottom"/>
          </w:tcPr>
          <w:p w14:paraId="13AE40FF" w14:textId="77777777" w:rsidR="001A2306" w:rsidRPr="006278BE" w:rsidRDefault="001A2306" w:rsidP="00837CE3">
            <w:r w:rsidRPr="006278BE">
              <w:t>36.28</w:t>
            </w:r>
          </w:p>
        </w:tc>
      </w:tr>
    </w:tbl>
    <w:p w14:paraId="62F51C5F" w14:textId="77777777" w:rsidR="001A2306" w:rsidRPr="006278BE" w:rsidRDefault="001A2306" w:rsidP="001A2306">
      <w:pPr>
        <w:pStyle w:val="AppendixHeading"/>
      </w:pPr>
    </w:p>
    <w:p w14:paraId="704E524F" w14:textId="77777777" w:rsidR="001A2306" w:rsidRPr="006278BE" w:rsidRDefault="001A2306" w:rsidP="00837CE3">
      <w:pPr>
        <w:pStyle w:val="Caption"/>
      </w:pPr>
      <w:r w:rsidRPr="006278BE">
        <w:t>Duration of customer interruptions term incentive rate (IRB</w:t>
      </w:r>
      <w:r w:rsidRPr="006278BE">
        <w:rPr>
          <w:rStyle w:val="Subscript"/>
        </w:rPr>
        <w:t>t</w:t>
      </w:r>
      <w:r w:rsidRPr="006278BE">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278BE"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6278BE" w:rsidRDefault="001A2306" w:rsidP="00837CE3">
            <w:r w:rsidRPr="006278BE">
              <w:t>Licensee</w:t>
            </w:r>
          </w:p>
        </w:tc>
        <w:tc>
          <w:tcPr>
            <w:tcW w:w="1417" w:type="dxa"/>
          </w:tcPr>
          <w:p w14:paraId="4DFF3253" w14:textId="77777777" w:rsidR="001A2306" w:rsidRPr="006278BE" w:rsidRDefault="001A2306" w:rsidP="00837CE3">
            <w:r w:rsidRPr="006278BE">
              <w:t>2023/24</w:t>
            </w:r>
          </w:p>
        </w:tc>
        <w:tc>
          <w:tcPr>
            <w:tcW w:w="1418" w:type="dxa"/>
          </w:tcPr>
          <w:p w14:paraId="523A726B" w14:textId="77777777" w:rsidR="001A2306" w:rsidRPr="006278BE" w:rsidRDefault="001A2306" w:rsidP="00837CE3">
            <w:r w:rsidRPr="006278BE">
              <w:t>2024/25</w:t>
            </w:r>
          </w:p>
        </w:tc>
        <w:tc>
          <w:tcPr>
            <w:tcW w:w="1417" w:type="dxa"/>
          </w:tcPr>
          <w:p w14:paraId="27444BAA" w14:textId="77777777" w:rsidR="001A2306" w:rsidRPr="006278BE" w:rsidRDefault="001A2306" w:rsidP="00837CE3">
            <w:r w:rsidRPr="006278BE">
              <w:t>2025/26</w:t>
            </w:r>
          </w:p>
        </w:tc>
        <w:tc>
          <w:tcPr>
            <w:tcW w:w="1418" w:type="dxa"/>
          </w:tcPr>
          <w:p w14:paraId="0217759B" w14:textId="77777777" w:rsidR="001A2306" w:rsidRPr="006278BE" w:rsidRDefault="001A2306" w:rsidP="00837CE3">
            <w:r w:rsidRPr="006278BE">
              <w:t>2026/27</w:t>
            </w:r>
          </w:p>
        </w:tc>
        <w:tc>
          <w:tcPr>
            <w:tcW w:w="1418" w:type="dxa"/>
          </w:tcPr>
          <w:p w14:paraId="59075B4D" w14:textId="77777777" w:rsidR="001A2306" w:rsidRPr="006278BE" w:rsidRDefault="001A2306" w:rsidP="00837CE3">
            <w:r w:rsidRPr="006278BE">
              <w:t>2027/28</w:t>
            </w:r>
          </w:p>
        </w:tc>
      </w:tr>
      <w:tr w:rsidR="001A2306" w:rsidRPr="006278BE" w14:paraId="679B2051" w14:textId="77777777" w:rsidTr="00A75C46">
        <w:tc>
          <w:tcPr>
            <w:tcW w:w="0" w:type="dxa"/>
          </w:tcPr>
          <w:p w14:paraId="4EE8791F" w14:textId="77777777" w:rsidR="001A2306" w:rsidRPr="006278BE" w:rsidRDefault="001A2306" w:rsidP="00837CE3">
            <w:r w:rsidRPr="006278BE">
              <w:t>ENWL</w:t>
            </w:r>
          </w:p>
        </w:tc>
        <w:tc>
          <w:tcPr>
            <w:tcW w:w="0" w:type="dxa"/>
            <w:vAlign w:val="bottom"/>
          </w:tcPr>
          <w:p w14:paraId="477B711A" w14:textId="77777777" w:rsidR="001A2306" w:rsidRPr="006278BE" w:rsidRDefault="001A2306" w:rsidP="00837CE3">
            <w:r w:rsidRPr="006278BE">
              <w:t>0.915</w:t>
            </w:r>
          </w:p>
        </w:tc>
        <w:tc>
          <w:tcPr>
            <w:tcW w:w="0" w:type="dxa"/>
            <w:vAlign w:val="bottom"/>
          </w:tcPr>
          <w:p w14:paraId="65AEE04A" w14:textId="77777777" w:rsidR="001A2306" w:rsidRPr="006278BE" w:rsidRDefault="001A2306" w:rsidP="00837CE3">
            <w:r w:rsidRPr="006278BE">
              <w:t>0.915</w:t>
            </w:r>
          </w:p>
        </w:tc>
        <w:tc>
          <w:tcPr>
            <w:tcW w:w="0" w:type="dxa"/>
            <w:vAlign w:val="bottom"/>
          </w:tcPr>
          <w:p w14:paraId="00DF5BAA" w14:textId="77777777" w:rsidR="001A2306" w:rsidRPr="006278BE" w:rsidRDefault="001A2306" w:rsidP="00837CE3">
            <w:r w:rsidRPr="006278BE">
              <w:t>0.915</w:t>
            </w:r>
          </w:p>
        </w:tc>
        <w:tc>
          <w:tcPr>
            <w:tcW w:w="0" w:type="dxa"/>
            <w:vAlign w:val="bottom"/>
          </w:tcPr>
          <w:p w14:paraId="13CC4800" w14:textId="77777777" w:rsidR="001A2306" w:rsidRPr="006278BE" w:rsidRDefault="001A2306" w:rsidP="00837CE3">
            <w:r w:rsidRPr="006278BE">
              <w:t>0.915</w:t>
            </w:r>
          </w:p>
        </w:tc>
        <w:tc>
          <w:tcPr>
            <w:tcW w:w="0" w:type="dxa"/>
            <w:vAlign w:val="bottom"/>
          </w:tcPr>
          <w:p w14:paraId="1EF2E72B" w14:textId="77777777" w:rsidR="001A2306" w:rsidRPr="006278BE" w:rsidRDefault="001A2306" w:rsidP="00837CE3">
            <w:r w:rsidRPr="006278BE">
              <w:t>0.915</w:t>
            </w:r>
          </w:p>
        </w:tc>
      </w:tr>
      <w:tr w:rsidR="001A2306" w:rsidRPr="006278BE" w14:paraId="11A7CFDC" w14:textId="77777777" w:rsidTr="00A75C46">
        <w:tc>
          <w:tcPr>
            <w:tcW w:w="0" w:type="dxa"/>
          </w:tcPr>
          <w:p w14:paraId="4533B4C1" w14:textId="77777777" w:rsidR="001A2306" w:rsidRPr="006278BE" w:rsidRDefault="001A2306" w:rsidP="00837CE3">
            <w:r w:rsidRPr="006278BE">
              <w:t>NPgN</w:t>
            </w:r>
          </w:p>
        </w:tc>
        <w:tc>
          <w:tcPr>
            <w:tcW w:w="0" w:type="dxa"/>
            <w:vAlign w:val="bottom"/>
          </w:tcPr>
          <w:p w14:paraId="6BAA32DE" w14:textId="77777777" w:rsidR="001A2306" w:rsidRPr="006278BE" w:rsidRDefault="001A2306" w:rsidP="00837CE3">
            <w:r w:rsidRPr="006278BE">
              <w:t>0.613</w:t>
            </w:r>
          </w:p>
        </w:tc>
        <w:tc>
          <w:tcPr>
            <w:tcW w:w="0" w:type="dxa"/>
            <w:vAlign w:val="bottom"/>
          </w:tcPr>
          <w:p w14:paraId="7B6E57EB" w14:textId="77777777" w:rsidR="001A2306" w:rsidRPr="006278BE" w:rsidRDefault="001A2306" w:rsidP="00837CE3">
            <w:r w:rsidRPr="006278BE">
              <w:t>0.613</w:t>
            </w:r>
          </w:p>
        </w:tc>
        <w:tc>
          <w:tcPr>
            <w:tcW w:w="0" w:type="dxa"/>
            <w:vAlign w:val="bottom"/>
          </w:tcPr>
          <w:p w14:paraId="532FDA84" w14:textId="77777777" w:rsidR="001A2306" w:rsidRPr="006278BE" w:rsidRDefault="001A2306" w:rsidP="00837CE3">
            <w:r w:rsidRPr="006278BE">
              <w:t>0.613</w:t>
            </w:r>
          </w:p>
        </w:tc>
        <w:tc>
          <w:tcPr>
            <w:tcW w:w="0" w:type="dxa"/>
            <w:vAlign w:val="bottom"/>
          </w:tcPr>
          <w:p w14:paraId="6DDED570" w14:textId="77777777" w:rsidR="001A2306" w:rsidRPr="006278BE" w:rsidRDefault="001A2306" w:rsidP="00837CE3">
            <w:r w:rsidRPr="006278BE">
              <w:t>0.613</w:t>
            </w:r>
          </w:p>
        </w:tc>
        <w:tc>
          <w:tcPr>
            <w:tcW w:w="0" w:type="dxa"/>
            <w:vAlign w:val="bottom"/>
          </w:tcPr>
          <w:p w14:paraId="18AF2193" w14:textId="77777777" w:rsidR="001A2306" w:rsidRPr="006278BE" w:rsidRDefault="001A2306" w:rsidP="00837CE3">
            <w:r w:rsidRPr="006278BE">
              <w:t>0.613</w:t>
            </w:r>
          </w:p>
        </w:tc>
      </w:tr>
      <w:tr w:rsidR="001A2306" w:rsidRPr="006278BE" w14:paraId="53BC6AB8" w14:textId="77777777" w:rsidTr="00A75C46">
        <w:tc>
          <w:tcPr>
            <w:tcW w:w="0" w:type="dxa"/>
          </w:tcPr>
          <w:p w14:paraId="6DDDDB06" w14:textId="77777777" w:rsidR="001A2306" w:rsidRPr="006278BE" w:rsidRDefault="001A2306" w:rsidP="00837CE3">
            <w:r w:rsidRPr="006278BE">
              <w:t>NPgY</w:t>
            </w:r>
          </w:p>
        </w:tc>
        <w:tc>
          <w:tcPr>
            <w:tcW w:w="0" w:type="dxa"/>
            <w:vAlign w:val="bottom"/>
          </w:tcPr>
          <w:p w14:paraId="7328668B" w14:textId="77777777" w:rsidR="001A2306" w:rsidRPr="006278BE" w:rsidRDefault="001A2306" w:rsidP="00837CE3">
            <w:r w:rsidRPr="006278BE">
              <w:t>0.881</w:t>
            </w:r>
          </w:p>
        </w:tc>
        <w:tc>
          <w:tcPr>
            <w:tcW w:w="0" w:type="dxa"/>
            <w:vAlign w:val="bottom"/>
          </w:tcPr>
          <w:p w14:paraId="6FF2DBF4" w14:textId="77777777" w:rsidR="001A2306" w:rsidRPr="006278BE" w:rsidRDefault="001A2306" w:rsidP="00837CE3">
            <w:r w:rsidRPr="006278BE">
              <w:t>0.881</w:t>
            </w:r>
          </w:p>
        </w:tc>
        <w:tc>
          <w:tcPr>
            <w:tcW w:w="0" w:type="dxa"/>
            <w:vAlign w:val="bottom"/>
          </w:tcPr>
          <w:p w14:paraId="52ED0A6A" w14:textId="77777777" w:rsidR="001A2306" w:rsidRPr="006278BE" w:rsidRDefault="001A2306" w:rsidP="00837CE3">
            <w:r w:rsidRPr="006278BE">
              <w:t>0.881</w:t>
            </w:r>
          </w:p>
        </w:tc>
        <w:tc>
          <w:tcPr>
            <w:tcW w:w="0" w:type="dxa"/>
            <w:vAlign w:val="bottom"/>
          </w:tcPr>
          <w:p w14:paraId="6AB55833" w14:textId="77777777" w:rsidR="001A2306" w:rsidRPr="006278BE" w:rsidRDefault="001A2306" w:rsidP="00837CE3">
            <w:r w:rsidRPr="006278BE">
              <w:t>0.881</w:t>
            </w:r>
          </w:p>
        </w:tc>
        <w:tc>
          <w:tcPr>
            <w:tcW w:w="0" w:type="dxa"/>
            <w:vAlign w:val="bottom"/>
          </w:tcPr>
          <w:p w14:paraId="4A05989C" w14:textId="77777777" w:rsidR="001A2306" w:rsidRPr="006278BE" w:rsidRDefault="001A2306" w:rsidP="00837CE3">
            <w:r w:rsidRPr="006278BE">
              <w:t>0.881</w:t>
            </w:r>
          </w:p>
        </w:tc>
      </w:tr>
      <w:tr w:rsidR="001A2306" w:rsidRPr="006278BE" w14:paraId="24817664" w14:textId="77777777" w:rsidTr="00A75C46">
        <w:tc>
          <w:tcPr>
            <w:tcW w:w="0" w:type="dxa"/>
          </w:tcPr>
          <w:p w14:paraId="7E56EAB5" w14:textId="77777777" w:rsidR="001A2306" w:rsidRPr="006278BE" w:rsidRDefault="001A2306" w:rsidP="00837CE3">
            <w:r w:rsidRPr="006278BE">
              <w:t>WMID</w:t>
            </w:r>
          </w:p>
        </w:tc>
        <w:tc>
          <w:tcPr>
            <w:tcW w:w="0" w:type="dxa"/>
            <w:vAlign w:val="bottom"/>
          </w:tcPr>
          <w:p w14:paraId="67772819" w14:textId="77777777" w:rsidR="001A2306" w:rsidRPr="006278BE" w:rsidRDefault="001A2306" w:rsidP="00837CE3">
            <w:r w:rsidRPr="006278BE">
              <w:t>0.955</w:t>
            </w:r>
          </w:p>
        </w:tc>
        <w:tc>
          <w:tcPr>
            <w:tcW w:w="0" w:type="dxa"/>
            <w:vAlign w:val="bottom"/>
          </w:tcPr>
          <w:p w14:paraId="614A3B25" w14:textId="77777777" w:rsidR="001A2306" w:rsidRPr="006278BE" w:rsidRDefault="001A2306" w:rsidP="00837CE3">
            <w:r w:rsidRPr="006278BE">
              <w:t>0.955</w:t>
            </w:r>
          </w:p>
        </w:tc>
        <w:tc>
          <w:tcPr>
            <w:tcW w:w="0" w:type="dxa"/>
            <w:vAlign w:val="bottom"/>
          </w:tcPr>
          <w:p w14:paraId="77CBE224" w14:textId="77777777" w:rsidR="001A2306" w:rsidRPr="006278BE" w:rsidRDefault="001A2306" w:rsidP="00837CE3">
            <w:r w:rsidRPr="006278BE">
              <w:t>0.955</w:t>
            </w:r>
          </w:p>
        </w:tc>
        <w:tc>
          <w:tcPr>
            <w:tcW w:w="0" w:type="dxa"/>
            <w:vAlign w:val="bottom"/>
          </w:tcPr>
          <w:p w14:paraId="63AF67E7" w14:textId="77777777" w:rsidR="001A2306" w:rsidRPr="006278BE" w:rsidRDefault="001A2306" w:rsidP="00837CE3">
            <w:r w:rsidRPr="006278BE">
              <w:t>0.955</w:t>
            </w:r>
          </w:p>
        </w:tc>
        <w:tc>
          <w:tcPr>
            <w:tcW w:w="0" w:type="dxa"/>
            <w:vAlign w:val="bottom"/>
          </w:tcPr>
          <w:p w14:paraId="5B31E740" w14:textId="77777777" w:rsidR="001A2306" w:rsidRPr="006278BE" w:rsidRDefault="001A2306" w:rsidP="00837CE3">
            <w:r w:rsidRPr="006278BE">
              <w:t>0.955</w:t>
            </w:r>
          </w:p>
        </w:tc>
      </w:tr>
      <w:tr w:rsidR="001A2306" w:rsidRPr="006278BE" w14:paraId="68F5EC4D" w14:textId="77777777" w:rsidTr="00A75C46">
        <w:tc>
          <w:tcPr>
            <w:tcW w:w="0" w:type="dxa"/>
          </w:tcPr>
          <w:p w14:paraId="15A7A2A3" w14:textId="77777777" w:rsidR="001A2306" w:rsidRPr="006278BE" w:rsidRDefault="001A2306" w:rsidP="00837CE3">
            <w:r w:rsidRPr="006278BE">
              <w:t>EMID</w:t>
            </w:r>
          </w:p>
        </w:tc>
        <w:tc>
          <w:tcPr>
            <w:tcW w:w="0" w:type="dxa"/>
            <w:vAlign w:val="bottom"/>
          </w:tcPr>
          <w:p w14:paraId="5B17058E" w14:textId="77777777" w:rsidR="001A2306" w:rsidRPr="006278BE" w:rsidRDefault="001A2306" w:rsidP="00837CE3">
            <w:r w:rsidRPr="006278BE">
              <w:t>1.019</w:t>
            </w:r>
          </w:p>
        </w:tc>
        <w:tc>
          <w:tcPr>
            <w:tcW w:w="0" w:type="dxa"/>
            <w:vAlign w:val="bottom"/>
          </w:tcPr>
          <w:p w14:paraId="1D3CF739" w14:textId="77777777" w:rsidR="001A2306" w:rsidRPr="006278BE" w:rsidRDefault="001A2306" w:rsidP="00837CE3">
            <w:r w:rsidRPr="006278BE">
              <w:t>1.019</w:t>
            </w:r>
          </w:p>
        </w:tc>
        <w:tc>
          <w:tcPr>
            <w:tcW w:w="0" w:type="dxa"/>
            <w:vAlign w:val="bottom"/>
          </w:tcPr>
          <w:p w14:paraId="46E508FE" w14:textId="77777777" w:rsidR="001A2306" w:rsidRPr="006278BE" w:rsidRDefault="001A2306" w:rsidP="00837CE3">
            <w:r w:rsidRPr="006278BE">
              <w:t>1.019</w:t>
            </w:r>
          </w:p>
        </w:tc>
        <w:tc>
          <w:tcPr>
            <w:tcW w:w="0" w:type="dxa"/>
            <w:vAlign w:val="bottom"/>
          </w:tcPr>
          <w:p w14:paraId="5B96D675" w14:textId="77777777" w:rsidR="001A2306" w:rsidRPr="006278BE" w:rsidRDefault="001A2306" w:rsidP="00837CE3">
            <w:r w:rsidRPr="006278BE">
              <w:t>1.019</w:t>
            </w:r>
          </w:p>
        </w:tc>
        <w:tc>
          <w:tcPr>
            <w:tcW w:w="0" w:type="dxa"/>
            <w:vAlign w:val="bottom"/>
          </w:tcPr>
          <w:p w14:paraId="44AE2CB5" w14:textId="77777777" w:rsidR="001A2306" w:rsidRPr="006278BE" w:rsidRDefault="001A2306" w:rsidP="00837CE3">
            <w:r w:rsidRPr="006278BE">
              <w:t>1.019</w:t>
            </w:r>
          </w:p>
        </w:tc>
      </w:tr>
      <w:tr w:rsidR="001A2306" w:rsidRPr="006278BE" w14:paraId="1395E24E" w14:textId="77777777" w:rsidTr="00A75C46">
        <w:tc>
          <w:tcPr>
            <w:tcW w:w="0" w:type="dxa"/>
          </w:tcPr>
          <w:p w14:paraId="3D7729ED" w14:textId="77777777" w:rsidR="001A2306" w:rsidRPr="006278BE" w:rsidRDefault="001A2306" w:rsidP="00837CE3">
            <w:r w:rsidRPr="006278BE">
              <w:t>SWALES</w:t>
            </w:r>
          </w:p>
        </w:tc>
        <w:tc>
          <w:tcPr>
            <w:tcW w:w="0" w:type="dxa"/>
            <w:vAlign w:val="bottom"/>
          </w:tcPr>
          <w:p w14:paraId="1F904EC7" w14:textId="77777777" w:rsidR="001A2306" w:rsidRPr="006278BE" w:rsidRDefault="001A2306" w:rsidP="00837CE3">
            <w:r w:rsidRPr="006278BE">
              <w:t>0.437</w:t>
            </w:r>
          </w:p>
        </w:tc>
        <w:tc>
          <w:tcPr>
            <w:tcW w:w="0" w:type="dxa"/>
            <w:vAlign w:val="bottom"/>
          </w:tcPr>
          <w:p w14:paraId="7E2AEE6C" w14:textId="77777777" w:rsidR="001A2306" w:rsidRPr="006278BE" w:rsidRDefault="001A2306" w:rsidP="00837CE3">
            <w:r w:rsidRPr="006278BE">
              <w:t>0.437</w:t>
            </w:r>
          </w:p>
        </w:tc>
        <w:tc>
          <w:tcPr>
            <w:tcW w:w="0" w:type="dxa"/>
            <w:vAlign w:val="bottom"/>
          </w:tcPr>
          <w:p w14:paraId="5009A609" w14:textId="77777777" w:rsidR="001A2306" w:rsidRPr="006278BE" w:rsidRDefault="001A2306" w:rsidP="00837CE3">
            <w:r w:rsidRPr="006278BE">
              <w:t>0.437</w:t>
            </w:r>
          </w:p>
        </w:tc>
        <w:tc>
          <w:tcPr>
            <w:tcW w:w="0" w:type="dxa"/>
            <w:vAlign w:val="bottom"/>
          </w:tcPr>
          <w:p w14:paraId="1D338A67" w14:textId="77777777" w:rsidR="001A2306" w:rsidRPr="006278BE" w:rsidRDefault="001A2306" w:rsidP="00837CE3">
            <w:r w:rsidRPr="006278BE">
              <w:t>0.437</w:t>
            </w:r>
          </w:p>
        </w:tc>
        <w:tc>
          <w:tcPr>
            <w:tcW w:w="0" w:type="dxa"/>
            <w:vAlign w:val="bottom"/>
          </w:tcPr>
          <w:p w14:paraId="5D5150CE" w14:textId="77777777" w:rsidR="001A2306" w:rsidRPr="006278BE" w:rsidRDefault="001A2306" w:rsidP="00837CE3">
            <w:r w:rsidRPr="006278BE">
              <w:t>0.437</w:t>
            </w:r>
          </w:p>
        </w:tc>
      </w:tr>
      <w:tr w:rsidR="001A2306" w:rsidRPr="006278BE" w14:paraId="0738E1AC" w14:textId="77777777" w:rsidTr="00A75C46">
        <w:tc>
          <w:tcPr>
            <w:tcW w:w="0" w:type="dxa"/>
          </w:tcPr>
          <w:p w14:paraId="78177A49" w14:textId="77777777" w:rsidR="001A2306" w:rsidRPr="006278BE" w:rsidRDefault="001A2306" w:rsidP="00837CE3">
            <w:r w:rsidRPr="006278BE">
              <w:t>SWEST</w:t>
            </w:r>
          </w:p>
        </w:tc>
        <w:tc>
          <w:tcPr>
            <w:tcW w:w="0" w:type="dxa"/>
            <w:vAlign w:val="bottom"/>
          </w:tcPr>
          <w:p w14:paraId="37BB4C50" w14:textId="77777777" w:rsidR="001A2306" w:rsidRPr="006278BE" w:rsidRDefault="001A2306" w:rsidP="00837CE3">
            <w:r w:rsidRPr="006278BE">
              <w:t>0.625</w:t>
            </w:r>
          </w:p>
        </w:tc>
        <w:tc>
          <w:tcPr>
            <w:tcW w:w="0" w:type="dxa"/>
            <w:vAlign w:val="bottom"/>
          </w:tcPr>
          <w:p w14:paraId="276B7467" w14:textId="77777777" w:rsidR="001A2306" w:rsidRPr="006278BE" w:rsidRDefault="001A2306" w:rsidP="00837CE3">
            <w:r w:rsidRPr="006278BE">
              <w:t>0.625</w:t>
            </w:r>
          </w:p>
        </w:tc>
        <w:tc>
          <w:tcPr>
            <w:tcW w:w="0" w:type="dxa"/>
            <w:vAlign w:val="bottom"/>
          </w:tcPr>
          <w:p w14:paraId="605D5700" w14:textId="77777777" w:rsidR="001A2306" w:rsidRPr="006278BE" w:rsidRDefault="001A2306" w:rsidP="00837CE3">
            <w:r w:rsidRPr="006278BE">
              <w:t>0.625</w:t>
            </w:r>
          </w:p>
        </w:tc>
        <w:tc>
          <w:tcPr>
            <w:tcW w:w="0" w:type="dxa"/>
            <w:vAlign w:val="bottom"/>
          </w:tcPr>
          <w:p w14:paraId="77DF950E" w14:textId="77777777" w:rsidR="001A2306" w:rsidRPr="006278BE" w:rsidRDefault="001A2306" w:rsidP="00837CE3">
            <w:r w:rsidRPr="006278BE">
              <w:t>0.625</w:t>
            </w:r>
          </w:p>
        </w:tc>
        <w:tc>
          <w:tcPr>
            <w:tcW w:w="0" w:type="dxa"/>
            <w:vAlign w:val="bottom"/>
          </w:tcPr>
          <w:p w14:paraId="5766362B" w14:textId="77777777" w:rsidR="001A2306" w:rsidRPr="006278BE" w:rsidRDefault="001A2306" w:rsidP="00837CE3">
            <w:r w:rsidRPr="006278BE">
              <w:t>0.625</w:t>
            </w:r>
          </w:p>
        </w:tc>
      </w:tr>
      <w:tr w:rsidR="001A2306" w:rsidRPr="006278BE" w14:paraId="24487E16" w14:textId="77777777" w:rsidTr="00A75C46">
        <w:tc>
          <w:tcPr>
            <w:tcW w:w="0" w:type="dxa"/>
          </w:tcPr>
          <w:p w14:paraId="2C3632FE" w14:textId="77777777" w:rsidR="001A2306" w:rsidRPr="006278BE" w:rsidRDefault="001A2306" w:rsidP="00837CE3">
            <w:r w:rsidRPr="006278BE">
              <w:t>LPN</w:t>
            </w:r>
          </w:p>
        </w:tc>
        <w:tc>
          <w:tcPr>
            <w:tcW w:w="0" w:type="dxa"/>
            <w:vAlign w:val="bottom"/>
          </w:tcPr>
          <w:p w14:paraId="364EF3E5" w14:textId="77777777" w:rsidR="001A2306" w:rsidRPr="006278BE" w:rsidRDefault="001A2306" w:rsidP="00837CE3">
            <w:r w:rsidRPr="006278BE">
              <w:t>0.905</w:t>
            </w:r>
          </w:p>
        </w:tc>
        <w:tc>
          <w:tcPr>
            <w:tcW w:w="0" w:type="dxa"/>
            <w:vAlign w:val="bottom"/>
          </w:tcPr>
          <w:p w14:paraId="0DEF65D2" w14:textId="77777777" w:rsidR="001A2306" w:rsidRPr="006278BE" w:rsidRDefault="001A2306" w:rsidP="00837CE3">
            <w:r w:rsidRPr="006278BE">
              <w:t>0.905</w:t>
            </w:r>
          </w:p>
        </w:tc>
        <w:tc>
          <w:tcPr>
            <w:tcW w:w="0" w:type="dxa"/>
            <w:vAlign w:val="bottom"/>
          </w:tcPr>
          <w:p w14:paraId="3421E3A9" w14:textId="77777777" w:rsidR="001A2306" w:rsidRPr="006278BE" w:rsidRDefault="001A2306" w:rsidP="00837CE3">
            <w:r w:rsidRPr="006278BE">
              <w:t>0.905</w:t>
            </w:r>
          </w:p>
        </w:tc>
        <w:tc>
          <w:tcPr>
            <w:tcW w:w="0" w:type="dxa"/>
            <w:vAlign w:val="bottom"/>
          </w:tcPr>
          <w:p w14:paraId="132790FB" w14:textId="77777777" w:rsidR="001A2306" w:rsidRPr="006278BE" w:rsidRDefault="001A2306" w:rsidP="00837CE3">
            <w:r w:rsidRPr="006278BE">
              <w:t>0.905</w:t>
            </w:r>
          </w:p>
        </w:tc>
        <w:tc>
          <w:tcPr>
            <w:tcW w:w="0" w:type="dxa"/>
            <w:vAlign w:val="bottom"/>
          </w:tcPr>
          <w:p w14:paraId="6FF1A4B4" w14:textId="77777777" w:rsidR="001A2306" w:rsidRPr="006278BE" w:rsidRDefault="001A2306" w:rsidP="00837CE3">
            <w:r w:rsidRPr="006278BE">
              <w:t>0.905</w:t>
            </w:r>
          </w:p>
        </w:tc>
      </w:tr>
      <w:tr w:rsidR="001A2306" w:rsidRPr="006278BE" w14:paraId="29E8DFCB" w14:textId="77777777" w:rsidTr="00A75C46">
        <w:tc>
          <w:tcPr>
            <w:tcW w:w="0" w:type="dxa"/>
          </w:tcPr>
          <w:p w14:paraId="0C19CCAA" w14:textId="77777777" w:rsidR="001A2306" w:rsidRPr="006278BE" w:rsidRDefault="001A2306" w:rsidP="00837CE3">
            <w:r w:rsidRPr="006278BE">
              <w:t>SPN</w:t>
            </w:r>
          </w:p>
        </w:tc>
        <w:tc>
          <w:tcPr>
            <w:tcW w:w="0" w:type="dxa"/>
            <w:vAlign w:val="bottom"/>
          </w:tcPr>
          <w:p w14:paraId="54CD51D9" w14:textId="77777777" w:rsidR="001A2306" w:rsidRPr="006278BE" w:rsidRDefault="001A2306" w:rsidP="00837CE3">
            <w:r w:rsidRPr="006278BE">
              <w:t>0.883</w:t>
            </w:r>
          </w:p>
        </w:tc>
        <w:tc>
          <w:tcPr>
            <w:tcW w:w="0" w:type="dxa"/>
            <w:vAlign w:val="bottom"/>
          </w:tcPr>
          <w:p w14:paraId="63C9E598" w14:textId="77777777" w:rsidR="001A2306" w:rsidRPr="006278BE" w:rsidRDefault="001A2306" w:rsidP="00837CE3">
            <w:r w:rsidRPr="006278BE">
              <w:t>0.883</w:t>
            </w:r>
          </w:p>
        </w:tc>
        <w:tc>
          <w:tcPr>
            <w:tcW w:w="0" w:type="dxa"/>
            <w:vAlign w:val="bottom"/>
          </w:tcPr>
          <w:p w14:paraId="5379EA69" w14:textId="77777777" w:rsidR="001A2306" w:rsidRPr="006278BE" w:rsidRDefault="001A2306" w:rsidP="00837CE3">
            <w:r w:rsidRPr="006278BE">
              <w:t>0.883</w:t>
            </w:r>
          </w:p>
        </w:tc>
        <w:tc>
          <w:tcPr>
            <w:tcW w:w="0" w:type="dxa"/>
            <w:vAlign w:val="bottom"/>
          </w:tcPr>
          <w:p w14:paraId="07229118" w14:textId="77777777" w:rsidR="001A2306" w:rsidRPr="006278BE" w:rsidRDefault="001A2306" w:rsidP="00837CE3">
            <w:r w:rsidRPr="006278BE">
              <w:t>0.883</w:t>
            </w:r>
          </w:p>
        </w:tc>
        <w:tc>
          <w:tcPr>
            <w:tcW w:w="0" w:type="dxa"/>
            <w:vAlign w:val="bottom"/>
          </w:tcPr>
          <w:p w14:paraId="5424FC1E" w14:textId="77777777" w:rsidR="001A2306" w:rsidRPr="006278BE" w:rsidRDefault="001A2306" w:rsidP="00837CE3">
            <w:r w:rsidRPr="006278BE">
              <w:t>0.883</w:t>
            </w:r>
          </w:p>
        </w:tc>
      </w:tr>
      <w:tr w:rsidR="001A2306" w:rsidRPr="006278BE" w14:paraId="7216AF0F" w14:textId="77777777" w:rsidTr="00A75C46">
        <w:tc>
          <w:tcPr>
            <w:tcW w:w="0" w:type="dxa"/>
          </w:tcPr>
          <w:p w14:paraId="65DE40DE" w14:textId="77777777" w:rsidR="001A2306" w:rsidRPr="006278BE" w:rsidRDefault="001A2306" w:rsidP="00837CE3">
            <w:r w:rsidRPr="006278BE">
              <w:t>EPN</w:t>
            </w:r>
          </w:p>
        </w:tc>
        <w:tc>
          <w:tcPr>
            <w:tcW w:w="0" w:type="dxa"/>
            <w:vAlign w:val="bottom"/>
          </w:tcPr>
          <w:p w14:paraId="1A6B617D" w14:textId="77777777" w:rsidR="001A2306" w:rsidRPr="006278BE" w:rsidRDefault="001A2306" w:rsidP="00837CE3">
            <w:r w:rsidRPr="006278BE">
              <w:t>1.396</w:t>
            </w:r>
          </w:p>
        </w:tc>
        <w:tc>
          <w:tcPr>
            <w:tcW w:w="0" w:type="dxa"/>
            <w:vAlign w:val="bottom"/>
          </w:tcPr>
          <w:p w14:paraId="2487ADE9" w14:textId="77777777" w:rsidR="001A2306" w:rsidRPr="006278BE" w:rsidRDefault="001A2306" w:rsidP="00837CE3">
            <w:r w:rsidRPr="006278BE">
              <w:t>1.396</w:t>
            </w:r>
          </w:p>
        </w:tc>
        <w:tc>
          <w:tcPr>
            <w:tcW w:w="0" w:type="dxa"/>
            <w:vAlign w:val="bottom"/>
          </w:tcPr>
          <w:p w14:paraId="042791A6" w14:textId="77777777" w:rsidR="001A2306" w:rsidRPr="006278BE" w:rsidRDefault="001A2306" w:rsidP="00837CE3">
            <w:r w:rsidRPr="006278BE">
              <w:t>1.396</w:t>
            </w:r>
          </w:p>
        </w:tc>
        <w:tc>
          <w:tcPr>
            <w:tcW w:w="0" w:type="dxa"/>
            <w:vAlign w:val="bottom"/>
          </w:tcPr>
          <w:p w14:paraId="7D0B4426" w14:textId="77777777" w:rsidR="001A2306" w:rsidRPr="006278BE" w:rsidRDefault="001A2306" w:rsidP="00837CE3">
            <w:r w:rsidRPr="006278BE">
              <w:t>1.396</w:t>
            </w:r>
          </w:p>
        </w:tc>
        <w:tc>
          <w:tcPr>
            <w:tcW w:w="0" w:type="dxa"/>
            <w:vAlign w:val="bottom"/>
          </w:tcPr>
          <w:p w14:paraId="34426482" w14:textId="77777777" w:rsidR="001A2306" w:rsidRPr="006278BE" w:rsidRDefault="001A2306" w:rsidP="00837CE3">
            <w:r w:rsidRPr="006278BE">
              <w:t>1.396</w:t>
            </w:r>
          </w:p>
        </w:tc>
      </w:tr>
      <w:tr w:rsidR="001A2306" w:rsidRPr="006278BE" w14:paraId="5E5885C3" w14:textId="77777777" w:rsidTr="00A75C46">
        <w:tc>
          <w:tcPr>
            <w:tcW w:w="0" w:type="dxa"/>
          </w:tcPr>
          <w:p w14:paraId="6B46B880" w14:textId="77777777" w:rsidR="001A2306" w:rsidRPr="006278BE" w:rsidRDefault="001A2306" w:rsidP="00837CE3">
            <w:r w:rsidRPr="006278BE">
              <w:t>SPD</w:t>
            </w:r>
          </w:p>
        </w:tc>
        <w:tc>
          <w:tcPr>
            <w:tcW w:w="0" w:type="dxa"/>
            <w:vAlign w:val="bottom"/>
          </w:tcPr>
          <w:p w14:paraId="1320EFA1" w14:textId="77777777" w:rsidR="001A2306" w:rsidRPr="006278BE" w:rsidRDefault="001A2306" w:rsidP="00837CE3">
            <w:r w:rsidRPr="006278BE">
              <w:t>0.765</w:t>
            </w:r>
          </w:p>
        </w:tc>
        <w:tc>
          <w:tcPr>
            <w:tcW w:w="0" w:type="dxa"/>
            <w:vAlign w:val="bottom"/>
          </w:tcPr>
          <w:p w14:paraId="7195A0F8" w14:textId="77777777" w:rsidR="001A2306" w:rsidRPr="006278BE" w:rsidRDefault="001A2306" w:rsidP="00837CE3">
            <w:r w:rsidRPr="006278BE">
              <w:t>0.765</w:t>
            </w:r>
          </w:p>
        </w:tc>
        <w:tc>
          <w:tcPr>
            <w:tcW w:w="0" w:type="dxa"/>
            <w:vAlign w:val="bottom"/>
          </w:tcPr>
          <w:p w14:paraId="144D2DC0" w14:textId="77777777" w:rsidR="001A2306" w:rsidRPr="006278BE" w:rsidRDefault="001A2306" w:rsidP="00837CE3">
            <w:r w:rsidRPr="006278BE">
              <w:t>0.765</w:t>
            </w:r>
          </w:p>
        </w:tc>
        <w:tc>
          <w:tcPr>
            <w:tcW w:w="0" w:type="dxa"/>
            <w:vAlign w:val="bottom"/>
          </w:tcPr>
          <w:p w14:paraId="6FE0E8B4" w14:textId="77777777" w:rsidR="001A2306" w:rsidRPr="006278BE" w:rsidRDefault="001A2306" w:rsidP="00837CE3">
            <w:r w:rsidRPr="006278BE">
              <w:t>0.765</w:t>
            </w:r>
          </w:p>
        </w:tc>
        <w:tc>
          <w:tcPr>
            <w:tcW w:w="0" w:type="dxa"/>
            <w:vAlign w:val="bottom"/>
          </w:tcPr>
          <w:p w14:paraId="224C25F2" w14:textId="77777777" w:rsidR="001A2306" w:rsidRPr="006278BE" w:rsidRDefault="001A2306" w:rsidP="00837CE3">
            <w:r w:rsidRPr="006278BE">
              <w:t>0.765</w:t>
            </w:r>
          </w:p>
        </w:tc>
      </w:tr>
      <w:tr w:rsidR="001A2306" w:rsidRPr="006278BE" w14:paraId="056E2336" w14:textId="77777777" w:rsidTr="00A75C46">
        <w:tc>
          <w:tcPr>
            <w:tcW w:w="0" w:type="dxa"/>
          </w:tcPr>
          <w:p w14:paraId="0510634F" w14:textId="77777777" w:rsidR="001A2306" w:rsidRPr="006278BE" w:rsidRDefault="001A2306" w:rsidP="00837CE3">
            <w:r w:rsidRPr="006278BE">
              <w:t>SPMW</w:t>
            </w:r>
          </w:p>
        </w:tc>
        <w:tc>
          <w:tcPr>
            <w:tcW w:w="0" w:type="dxa"/>
            <w:vAlign w:val="bottom"/>
          </w:tcPr>
          <w:p w14:paraId="60BE7C87" w14:textId="77777777" w:rsidR="001A2306" w:rsidRPr="006278BE" w:rsidRDefault="001A2306" w:rsidP="00837CE3">
            <w:r w:rsidRPr="006278BE">
              <w:t>0.580</w:t>
            </w:r>
          </w:p>
        </w:tc>
        <w:tc>
          <w:tcPr>
            <w:tcW w:w="0" w:type="dxa"/>
            <w:vAlign w:val="bottom"/>
          </w:tcPr>
          <w:p w14:paraId="06BC350B" w14:textId="77777777" w:rsidR="001A2306" w:rsidRPr="006278BE" w:rsidRDefault="001A2306" w:rsidP="00837CE3">
            <w:r w:rsidRPr="006278BE">
              <w:t>0.580</w:t>
            </w:r>
          </w:p>
        </w:tc>
        <w:tc>
          <w:tcPr>
            <w:tcW w:w="0" w:type="dxa"/>
            <w:vAlign w:val="bottom"/>
          </w:tcPr>
          <w:p w14:paraId="7D4B8CFB" w14:textId="77777777" w:rsidR="001A2306" w:rsidRPr="006278BE" w:rsidRDefault="001A2306" w:rsidP="00837CE3">
            <w:r w:rsidRPr="006278BE">
              <w:t>0.580</w:t>
            </w:r>
          </w:p>
        </w:tc>
        <w:tc>
          <w:tcPr>
            <w:tcW w:w="0" w:type="dxa"/>
            <w:vAlign w:val="bottom"/>
          </w:tcPr>
          <w:p w14:paraId="566C7CE8" w14:textId="77777777" w:rsidR="001A2306" w:rsidRPr="006278BE" w:rsidRDefault="001A2306" w:rsidP="00837CE3">
            <w:r w:rsidRPr="006278BE">
              <w:t>0.580</w:t>
            </w:r>
          </w:p>
        </w:tc>
        <w:tc>
          <w:tcPr>
            <w:tcW w:w="0" w:type="dxa"/>
            <w:vAlign w:val="bottom"/>
          </w:tcPr>
          <w:p w14:paraId="1B00B6B6" w14:textId="77777777" w:rsidR="001A2306" w:rsidRPr="006278BE" w:rsidRDefault="001A2306" w:rsidP="00837CE3">
            <w:r w:rsidRPr="006278BE">
              <w:t>0.580</w:t>
            </w:r>
          </w:p>
        </w:tc>
      </w:tr>
      <w:tr w:rsidR="001A2306" w:rsidRPr="006278BE" w14:paraId="5BBDB7F4" w14:textId="77777777" w:rsidTr="00A75C46">
        <w:tc>
          <w:tcPr>
            <w:tcW w:w="0" w:type="dxa"/>
          </w:tcPr>
          <w:p w14:paraId="6D497FD8" w14:textId="77777777" w:rsidR="001A2306" w:rsidRPr="006278BE" w:rsidRDefault="001A2306" w:rsidP="00837CE3">
            <w:r w:rsidRPr="006278BE">
              <w:t>SSEH</w:t>
            </w:r>
          </w:p>
        </w:tc>
        <w:tc>
          <w:tcPr>
            <w:tcW w:w="0" w:type="dxa"/>
            <w:vAlign w:val="bottom"/>
          </w:tcPr>
          <w:p w14:paraId="37BA6845" w14:textId="77777777" w:rsidR="001A2306" w:rsidRPr="006278BE" w:rsidRDefault="001A2306" w:rsidP="00837CE3">
            <w:r w:rsidRPr="006278BE">
              <w:t>0.299</w:t>
            </w:r>
          </w:p>
        </w:tc>
        <w:tc>
          <w:tcPr>
            <w:tcW w:w="0" w:type="dxa"/>
            <w:vAlign w:val="bottom"/>
          </w:tcPr>
          <w:p w14:paraId="053F0100" w14:textId="77777777" w:rsidR="001A2306" w:rsidRPr="006278BE" w:rsidRDefault="001A2306" w:rsidP="00837CE3">
            <w:r w:rsidRPr="006278BE">
              <w:t>0.299</w:t>
            </w:r>
          </w:p>
        </w:tc>
        <w:tc>
          <w:tcPr>
            <w:tcW w:w="0" w:type="dxa"/>
            <w:vAlign w:val="bottom"/>
          </w:tcPr>
          <w:p w14:paraId="5D161FFC" w14:textId="77777777" w:rsidR="001A2306" w:rsidRPr="006278BE" w:rsidRDefault="001A2306" w:rsidP="00837CE3">
            <w:r w:rsidRPr="006278BE">
              <w:t>0.299</w:t>
            </w:r>
          </w:p>
        </w:tc>
        <w:tc>
          <w:tcPr>
            <w:tcW w:w="0" w:type="dxa"/>
            <w:vAlign w:val="bottom"/>
          </w:tcPr>
          <w:p w14:paraId="34D5EF39" w14:textId="77777777" w:rsidR="001A2306" w:rsidRPr="006278BE" w:rsidRDefault="001A2306" w:rsidP="00837CE3">
            <w:r w:rsidRPr="006278BE">
              <w:t>0.299</w:t>
            </w:r>
          </w:p>
        </w:tc>
        <w:tc>
          <w:tcPr>
            <w:tcW w:w="0" w:type="dxa"/>
            <w:vAlign w:val="bottom"/>
          </w:tcPr>
          <w:p w14:paraId="0E472E09" w14:textId="77777777" w:rsidR="001A2306" w:rsidRPr="006278BE" w:rsidRDefault="001A2306" w:rsidP="00837CE3">
            <w:r w:rsidRPr="006278BE">
              <w:t>0.299</w:t>
            </w:r>
          </w:p>
        </w:tc>
      </w:tr>
      <w:tr w:rsidR="001A2306" w:rsidRPr="006278BE" w14:paraId="1B8F3D0A" w14:textId="77777777" w:rsidTr="00A75C46">
        <w:tc>
          <w:tcPr>
            <w:tcW w:w="0" w:type="dxa"/>
          </w:tcPr>
          <w:p w14:paraId="1846FDAF" w14:textId="77777777" w:rsidR="001A2306" w:rsidRPr="006278BE" w:rsidRDefault="001A2306" w:rsidP="00837CE3">
            <w:r w:rsidRPr="006278BE">
              <w:t>SSES</w:t>
            </w:r>
          </w:p>
        </w:tc>
        <w:tc>
          <w:tcPr>
            <w:tcW w:w="0" w:type="dxa"/>
            <w:vAlign w:val="bottom"/>
          </w:tcPr>
          <w:p w14:paraId="767EE795" w14:textId="77777777" w:rsidR="001A2306" w:rsidRPr="006278BE" w:rsidRDefault="001A2306" w:rsidP="00837CE3">
            <w:r w:rsidRPr="006278BE">
              <w:t>1.187</w:t>
            </w:r>
          </w:p>
        </w:tc>
        <w:tc>
          <w:tcPr>
            <w:tcW w:w="0" w:type="dxa"/>
            <w:vAlign w:val="bottom"/>
          </w:tcPr>
          <w:p w14:paraId="7D872421" w14:textId="77777777" w:rsidR="001A2306" w:rsidRPr="006278BE" w:rsidRDefault="001A2306" w:rsidP="00837CE3">
            <w:r w:rsidRPr="006278BE">
              <w:t>1.187</w:t>
            </w:r>
          </w:p>
        </w:tc>
        <w:tc>
          <w:tcPr>
            <w:tcW w:w="0" w:type="dxa"/>
            <w:vAlign w:val="bottom"/>
          </w:tcPr>
          <w:p w14:paraId="4482007F" w14:textId="77777777" w:rsidR="001A2306" w:rsidRPr="006278BE" w:rsidRDefault="001A2306" w:rsidP="00837CE3">
            <w:r w:rsidRPr="006278BE">
              <w:t>1.187</w:t>
            </w:r>
          </w:p>
        </w:tc>
        <w:tc>
          <w:tcPr>
            <w:tcW w:w="0" w:type="dxa"/>
            <w:vAlign w:val="bottom"/>
          </w:tcPr>
          <w:p w14:paraId="4A59E160" w14:textId="77777777" w:rsidR="001A2306" w:rsidRPr="006278BE" w:rsidRDefault="001A2306" w:rsidP="00837CE3">
            <w:r w:rsidRPr="006278BE">
              <w:t>1.187</w:t>
            </w:r>
          </w:p>
        </w:tc>
        <w:tc>
          <w:tcPr>
            <w:tcW w:w="0" w:type="dxa"/>
            <w:vAlign w:val="bottom"/>
          </w:tcPr>
          <w:p w14:paraId="75280686" w14:textId="77777777" w:rsidR="001A2306" w:rsidRPr="006278BE" w:rsidRDefault="001A2306" w:rsidP="00837CE3">
            <w:r w:rsidRPr="006278BE">
              <w:t>1.187</w:t>
            </w:r>
          </w:p>
        </w:tc>
      </w:tr>
    </w:tbl>
    <w:p w14:paraId="612573EF" w14:textId="77777777" w:rsidR="001A2306" w:rsidRPr="006278BE" w:rsidRDefault="001A2306" w:rsidP="001A2306">
      <w:pPr>
        <w:pStyle w:val="AppendixHeading"/>
      </w:pPr>
    </w:p>
    <w:p w14:paraId="74DD86B7" w14:textId="77777777" w:rsidR="001A2306" w:rsidRPr="006278BE" w:rsidRDefault="001A2306" w:rsidP="00837CE3">
      <w:pPr>
        <w:pStyle w:val="Caption"/>
      </w:pPr>
      <w:r w:rsidRPr="006278BE">
        <w:t>Severe weather revenue exposure term (RLF</w:t>
      </w:r>
      <w:r w:rsidRPr="006278BE">
        <w:rPr>
          <w:rStyle w:val="Subscript"/>
        </w:rPr>
        <w:t>t</w:t>
      </w:r>
      <w:r w:rsidRPr="006278BE">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278BE"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6278BE" w:rsidRDefault="001A2306" w:rsidP="00837CE3">
            <w:r w:rsidRPr="006278BE">
              <w:t>Licensee</w:t>
            </w:r>
          </w:p>
        </w:tc>
        <w:tc>
          <w:tcPr>
            <w:tcW w:w="1417" w:type="dxa"/>
          </w:tcPr>
          <w:p w14:paraId="3FBD88B4" w14:textId="77777777" w:rsidR="001A2306" w:rsidRPr="006278BE" w:rsidRDefault="001A2306" w:rsidP="00837CE3">
            <w:r w:rsidRPr="006278BE">
              <w:t>2023/24</w:t>
            </w:r>
          </w:p>
        </w:tc>
        <w:tc>
          <w:tcPr>
            <w:tcW w:w="1418" w:type="dxa"/>
          </w:tcPr>
          <w:p w14:paraId="65322CD7" w14:textId="77777777" w:rsidR="001A2306" w:rsidRPr="006278BE" w:rsidRDefault="001A2306" w:rsidP="00837CE3">
            <w:r w:rsidRPr="006278BE">
              <w:t>2024/25</w:t>
            </w:r>
          </w:p>
        </w:tc>
        <w:tc>
          <w:tcPr>
            <w:tcW w:w="1417" w:type="dxa"/>
          </w:tcPr>
          <w:p w14:paraId="50EF30EF" w14:textId="77777777" w:rsidR="001A2306" w:rsidRPr="006278BE" w:rsidRDefault="001A2306" w:rsidP="00837CE3">
            <w:r w:rsidRPr="006278BE">
              <w:t>2025/26</w:t>
            </w:r>
          </w:p>
        </w:tc>
        <w:tc>
          <w:tcPr>
            <w:tcW w:w="1418" w:type="dxa"/>
          </w:tcPr>
          <w:p w14:paraId="03353232" w14:textId="77777777" w:rsidR="001A2306" w:rsidRPr="006278BE" w:rsidRDefault="001A2306" w:rsidP="00837CE3">
            <w:r w:rsidRPr="006278BE">
              <w:t>2026/27</w:t>
            </w:r>
          </w:p>
        </w:tc>
        <w:tc>
          <w:tcPr>
            <w:tcW w:w="1418" w:type="dxa"/>
          </w:tcPr>
          <w:p w14:paraId="2AD354D3" w14:textId="77777777" w:rsidR="001A2306" w:rsidRPr="006278BE" w:rsidRDefault="001A2306" w:rsidP="00837CE3">
            <w:r w:rsidRPr="006278BE">
              <w:t>2027/28</w:t>
            </w:r>
          </w:p>
        </w:tc>
      </w:tr>
      <w:tr w:rsidR="001A2306" w:rsidRPr="006278BE" w14:paraId="5B2A8661" w14:textId="77777777" w:rsidTr="00A75C46">
        <w:tc>
          <w:tcPr>
            <w:tcW w:w="0" w:type="dxa"/>
          </w:tcPr>
          <w:p w14:paraId="60C40797" w14:textId="77777777" w:rsidR="001A2306" w:rsidRPr="006278BE" w:rsidRDefault="001A2306" w:rsidP="00837CE3">
            <w:r w:rsidRPr="006278BE">
              <w:t>ENWL</w:t>
            </w:r>
          </w:p>
        </w:tc>
        <w:tc>
          <w:tcPr>
            <w:tcW w:w="0" w:type="dxa"/>
            <w:vAlign w:val="bottom"/>
          </w:tcPr>
          <w:p w14:paraId="5B641BA6" w14:textId="77777777" w:rsidR="001A2306" w:rsidRPr="006278BE" w:rsidRDefault="001A2306" w:rsidP="00837CE3">
            <w:r w:rsidRPr="006278BE">
              <w:t>18.059</w:t>
            </w:r>
          </w:p>
        </w:tc>
        <w:tc>
          <w:tcPr>
            <w:tcW w:w="0" w:type="dxa"/>
            <w:vAlign w:val="bottom"/>
          </w:tcPr>
          <w:p w14:paraId="2A858972" w14:textId="77777777" w:rsidR="001A2306" w:rsidRPr="006278BE" w:rsidRDefault="001A2306" w:rsidP="00837CE3">
            <w:r w:rsidRPr="006278BE">
              <w:t>18.059</w:t>
            </w:r>
          </w:p>
        </w:tc>
        <w:tc>
          <w:tcPr>
            <w:tcW w:w="0" w:type="dxa"/>
            <w:vAlign w:val="bottom"/>
          </w:tcPr>
          <w:p w14:paraId="5FF6A198" w14:textId="77777777" w:rsidR="001A2306" w:rsidRPr="006278BE" w:rsidRDefault="001A2306" w:rsidP="00837CE3">
            <w:r w:rsidRPr="006278BE">
              <w:t>18.059</w:t>
            </w:r>
          </w:p>
        </w:tc>
        <w:tc>
          <w:tcPr>
            <w:tcW w:w="0" w:type="dxa"/>
            <w:vAlign w:val="bottom"/>
          </w:tcPr>
          <w:p w14:paraId="13A2337E" w14:textId="77777777" w:rsidR="001A2306" w:rsidRPr="006278BE" w:rsidRDefault="001A2306" w:rsidP="00837CE3">
            <w:r w:rsidRPr="006278BE">
              <w:t>18.059</w:t>
            </w:r>
          </w:p>
        </w:tc>
        <w:tc>
          <w:tcPr>
            <w:tcW w:w="0" w:type="dxa"/>
            <w:vAlign w:val="bottom"/>
          </w:tcPr>
          <w:p w14:paraId="509E1222" w14:textId="77777777" w:rsidR="001A2306" w:rsidRPr="006278BE" w:rsidRDefault="001A2306" w:rsidP="00837CE3">
            <w:r w:rsidRPr="006278BE">
              <w:t>18.059</w:t>
            </w:r>
          </w:p>
        </w:tc>
      </w:tr>
      <w:tr w:rsidR="001A2306" w:rsidRPr="006278BE" w14:paraId="429359F8" w14:textId="77777777" w:rsidTr="00A75C46">
        <w:tc>
          <w:tcPr>
            <w:tcW w:w="0" w:type="dxa"/>
          </w:tcPr>
          <w:p w14:paraId="097223E3" w14:textId="77777777" w:rsidR="001A2306" w:rsidRPr="006278BE" w:rsidRDefault="001A2306" w:rsidP="00837CE3">
            <w:r w:rsidRPr="006278BE">
              <w:t>NPgN</w:t>
            </w:r>
          </w:p>
        </w:tc>
        <w:tc>
          <w:tcPr>
            <w:tcW w:w="0" w:type="dxa"/>
            <w:vAlign w:val="bottom"/>
          </w:tcPr>
          <w:p w14:paraId="7AD77D79" w14:textId="77777777" w:rsidR="001A2306" w:rsidRPr="006278BE" w:rsidRDefault="001A2306" w:rsidP="00837CE3">
            <w:r w:rsidRPr="006278BE">
              <w:t>13.419</w:t>
            </w:r>
          </w:p>
        </w:tc>
        <w:tc>
          <w:tcPr>
            <w:tcW w:w="0" w:type="dxa"/>
            <w:vAlign w:val="bottom"/>
          </w:tcPr>
          <w:p w14:paraId="37F58C22" w14:textId="77777777" w:rsidR="001A2306" w:rsidRPr="006278BE" w:rsidRDefault="001A2306" w:rsidP="00837CE3">
            <w:r w:rsidRPr="006278BE">
              <w:t>13.419</w:t>
            </w:r>
          </w:p>
        </w:tc>
        <w:tc>
          <w:tcPr>
            <w:tcW w:w="0" w:type="dxa"/>
            <w:vAlign w:val="bottom"/>
          </w:tcPr>
          <w:p w14:paraId="620DD3E2" w14:textId="77777777" w:rsidR="001A2306" w:rsidRPr="006278BE" w:rsidRDefault="001A2306" w:rsidP="00837CE3">
            <w:r w:rsidRPr="006278BE">
              <w:t>13.419</w:t>
            </w:r>
          </w:p>
        </w:tc>
        <w:tc>
          <w:tcPr>
            <w:tcW w:w="0" w:type="dxa"/>
            <w:vAlign w:val="bottom"/>
          </w:tcPr>
          <w:p w14:paraId="478675A5" w14:textId="77777777" w:rsidR="001A2306" w:rsidRPr="006278BE" w:rsidRDefault="001A2306" w:rsidP="00837CE3">
            <w:r w:rsidRPr="006278BE">
              <w:t>13.419</w:t>
            </w:r>
          </w:p>
        </w:tc>
        <w:tc>
          <w:tcPr>
            <w:tcW w:w="0" w:type="dxa"/>
            <w:vAlign w:val="bottom"/>
          </w:tcPr>
          <w:p w14:paraId="0C5C0E0A" w14:textId="77777777" w:rsidR="001A2306" w:rsidRPr="006278BE" w:rsidRDefault="001A2306" w:rsidP="00837CE3">
            <w:r w:rsidRPr="006278BE">
              <w:t>13.419</w:t>
            </w:r>
          </w:p>
        </w:tc>
      </w:tr>
      <w:tr w:rsidR="001A2306" w:rsidRPr="006278BE" w14:paraId="465BCC67" w14:textId="77777777" w:rsidTr="00A75C46">
        <w:tc>
          <w:tcPr>
            <w:tcW w:w="0" w:type="dxa"/>
          </w:tcPr>
          <w:p w14:paraId="29EF4BBF" w14:textId="77777777" w:rsidR="001A2306" w:rsidRPr="006278BE" w:rsidRDefault="001A2306" w:rsidP="00837CE3">
            <w:r w:rsidRPr="006278BE">
              <w:t>NPgY</w:t>
            </w:r>
          </w:p>
        </w:tc>
        <w:tc>
          <w:tcPr>
            <w:tcW w:w="0" w:type="dxa"/>
            <w:vAlign w:val="bottom"/>
          </w:tcPr>
          <w:p w14:paraId="5C39B142" w14:textId="77777777" w:rsidR="001A2306" w:rsidRPr="006278BE" w:rsidRDefault="001A2306" w:rsidP="00837CE3">
            <w:r w:rsidRPr="006278BE">
              <w:t>18.515</w:t>
            </w:r>
          </w:p>
        </w:tc>
        <w:tc>
          <w:tcPr>
            <w:tcW w:w="0" w:type="dxa"/>
            <w:vAlign w:val="bottom"/>
          </w:tcPr>
          <w:p w14:paraId="2C5206C5" w14:textId="77777777" w:rsidR="001A2306" w:rsidRPr="006278BE" w:rsidRDefault="001A2306" w:rsidP="00837CE3">
            <w:r w:rsidRPr="006278BE">
              <w:t>18.515</w:t>
            </w:r>
          </w:p>
        </w:tc>
        <w:tc>
          <w:tcPr>
            <w:tcW w:w="0" w:type="dxa"/>
            <w:vAlign w:val="bottom"/>
          </w:tcPr>
          <w:p w14:paraId="61DA8C94" w14:textId="77777777" w:rsidR="001A2306" w:rsidRPr="006278BE" w:rsidRDefault="001A2306" w:rsidP="00837CE3">
            <w:r w:rsidRPr="006278BE">
              <w:t>18.515</w:t>
            </w:r>
          </w:p>
        </w:tc>
        <w:tc>
          <w:tcPr>
            <w:tcW w:w="0" w:type="dxa"/>
            <w:vAlign w:val="bottom"/>
          </w:tcPr>
          <w:p w14:paraId="185001E1" w14:textId="77777777" w:rsidR="001A2306" w:rsidRPr="006278BE" w:rsidRDefault="001A2306" w:rsidP="00837CE3">
            <w:r w:rsidRPr="006278BE">
              <w:t>18.515</w:t>
            </w:r>
          </w:p>
        </w:tc>
        <w:tc>
          <w:tcPr>
            <w:tcW w:w="0" w:type="dxa"/>
            <w:vAlign w:val="bottom"/>
          </w:tcPr>
          <w:p w14:paraId="5064CEBB" w14:textId="77777777" w:rsidR="001A2306" w:rsidRPr="006278BE" w:rsidRDefault="001A2306" w:rsidP="00837CE3">
            <w:r w:rsidRPr="006278BE">
              <w:t>18.515</w:t>
            </w:r>
          </w:p>
        </w:tc>
      </w:tr>
      <w:tr w:rsidR="001A2306" w:rsidRPr="006278BE" w14:paraId="120C2F6E" w14:textId="77777777" w:rsidTr="00A75C46">
        <w:tc>
          <w:tcPr>
            <w:tcW w:w="0" w:type="dxa"/>
          </w:tcPr>
          <w:p w14:paraId="4ABD578B" w14:textId="77777777" w:rsidR="001A2306" w:rsidRPr="006278BE" w:rsidRDefault="001A2306" w:rsidP="00837CE3">
            <w:r w:rsidRPr="006278BE">
              <w:t>WMID</w:t>
            </w:r>
          </w:p>
        </w:tc>
        <w:tc>
          <w:tcPr>
            <w:tcW w:w="0" w:type="dxa"/>
            <w:vAlign w:val="bottom"/>
          </w:tcPr>
          <w:p w14:paraId="5CD45E50" w14:textId="77777777" w:rsidR="001A2306" w:rsidRPr="006278BE" w:rsidRDefault="001A2306" w:rsidP="00837CE3">
            <w:r w:rsidRPr="006278BE">
              <w:t>23.310</w:t>
            </w:r>
          </w:p>
        </w:tc>
        <w:tc>
          <w:tcPr>
            <w:tcW w:w="0" w:type="dxa"/>
            <w:vAlign w:val="bottom"/>
          </w:tcPr>
          <w:p w14:paraId="5A3315B4" w14:textId="77777777" w:rsidR="001A2306" w:rsidRPr="006278BE" w:rsidRDefault="001A2306" w:rsidP="00837CE3">
            <w:r w:rsidRPr="006278BE">
              <w:t>23.310</w:t>
            </w:r>
          </w:p>
        </w:tc>
        <w:tc>
          <w:tcPr>
            <w:tcW w:w="0" w:type="dxa"/>
            <w:vAlign w:val="bottom"/>
          </w:tcPr>
          <w:p w14:paraId="74D470C8" w14:textId="77777777" w:rsidR="001A2306" w:rsidRPr="006278BE" w:rsidRDefault="001A2306" w:rsidP="00837CE3">
            <w:r w:rsidRPr="006278BE">
              <w:t>23.310</w:t>
            </w:r>
          </w:p>
        </w:tc>
        <w:tc>
          <w:tcPr>
            <w:tcW w:w="0" w:type="dxa"/>
            <w:vAlign w:val="bottom"/>
          </w:tcPr>
          <w:p w14:paraId="14F7930F" w14:textId="77777777" w:rsidR="001A2306" w:rsidRPr="006278BE" w:rsidRDefault="001A2306" w:rsidP="00837CE3">
            <w:r w:rsidRPr="006278BE">
              <w:t>23.310</w:t>
            </w:r>
          </w:p>
        </w:tc>
        <w:tc>
          <w:tcPr>
            <w:tcW w:w="0" w:type="dxa"/>
            <w:vAlign w:val="bottom"/>
          </w:tcPr>
          <w:p w14:paraId="78D15739" w14:textId="77777777" w:rsidR="001A2306" w:rsidRPr="006278BE" w:rsidRDefault="001A2306" w:rsidP="00837CE3">
            <w:r w:rsidRPr="006278BE">
              <w:t>23.310</w:t>
            </w:r>
          </w:p>
        </w:tc>
      </w:tr>
      <w:tr w:rsidR="001A2306" w:rsidRPr="006278BE" w14:paraId="1A5428CE" w14:textId="77777777" w:rsidTr="00A75C46">
        <w:tc>
          <w:tcPr>
            <w:tcW w:w="0" w:type="dxa"/>
          </w:tcPr>
          <w:p w14:paraId="78843D0A" w14:textId="77777777" w:rsidR="001A2306" w:rsidRPr="006278BE" w:rsidRDefault="001A2306" w:rsidP="00837CE3">
            <w:r w:rsidRPr="006278BE">
              <w:t>EMID</w:t>
            </w:r>
          </w:p>
        </w:tc>
        <w:tc>
          <w:tcPr>
            <w:tcW w:w="0" w:type="dxa"/>
            <w:vAlign w:val="bottom"/>
          </w:tcPr>
          <w:p w14:paraId="04269DAD" w14:textId="77777777" w:rsidR="001A2306" w:rsidRPr="006278BE" w:rsidRDefault="001A2306" w:rsidP="00837CE3">
            <w:r w:rsidRPr="006278BE">
              <w:t>23.859</w:t>
            </w:r>
          </w:p>
        </w:tc>
        <w:tc>
          <w:tcPr>
            <w:tcW w:w="0" w:type="dxa"/>
            <w:vAlign w:val="bottom"/>
          </w:tcPr>
          <w:p w14:paraId="587B9ED5" w14:textId="77777777" w:rsidR="001A2306" w:rsidRPr="006278BE" w:rsidRDefault="001A2306" w:rsidP="00837CE3">
            <w:r w:rsidRPr="006278BE">
              <w:t>23.859</w:t>
            </w:r>
          </w:p>
        </w:tc>
        <w:tc>
          <w:tcPr>
            <w:tcW w:w="0" w:type="dxa"/>
            <w:vAlign w:val="bottom"/>
          </w:tcPr>
          <w:p w14:paraId="198938EF" w14:textId="77777777" w:rsidR="001A2306" w:rsidRPr="006278BE" w:rsidRDefault="001A2306" w:rsidP="00837CE3">
            <w:r w:rsidRPr="006278BE">
              <w:t>23.859</w:t>
            </w:r>
          </w:p>
        </w:tc>
        <w:tc>
          <w:tcPr>
            <w:tcW w:w="0" w:type="dxa"/>
            <w:vAlign w:val="bottom"/>
          </w:tcPr>
          <w:p w14:paraId="4059DD59" w14:textId="77777777" w:rsidR="001A2306" w:rsidRPr="006278BE" w:rsidRDefault="001A2306" w:rsidP="00837CE3">
            <w:r w:rsidRPr="006278BE">
              <w:t>23.859</w:t>
            </w:r>
          </w:p>
        </w:tc>
        <w:tc>
          <w:tcPr>
            <w:tcW w:w="0" w:type="dxa"/>
            <w:vAlign w:val="bottom"/>
          </w:tcPr>
          <w:p w14:paraId="528D85D5" w14:textId="77777777" w:rsidR="001A2306" w:rsidRPr="006278BE" w:rsidRDefault="001A2306" w:rsidP="00837CE3">
            <w:r w:rsidRPr="006278BE">
              <w:t>23.859</w:t>
            </w:r>
          </w:p>
        </w:tc>
      </w:tr>
      <w:tr w:rsidR="001A2306" w:rsidRPr="006278BE" w14:paraId="40E0E3EF" w14:textId="77777777" w:rsidTr="00A75C46">
        <w:tc>
          <w:tcPr>
            <w:tcW w:w="0" w:type="dxa"/>
          </w:tcPr>
          <w:p w14:paraId="29AE13F2" w14:textId="77777777" w:rsidR="001A2306" w:rsidRPr="006278BE" w:rsidRDefault="001A2306" w:rsidP="00837CE3">
            <w:r w:rsidRPr="006278BE">
              <w:t>SWALES</w:t>
            </w:r>
          </w:p>
        </w:tc>
        <w:tc>
          <w:tcPr>
            <w:tcW w:w="0" w:type="dxa"/>
            <w:vAlign w:val="bottom"/>
          </w:tcPr>
          <w:p w14:paraId="163FEBBB" w14:textId="77777777" w:rsidR="001A2306" w:rsidRPr="006278BE" w:rsidRDefault="001A2306" w:rsidP="00837CE3">
            <w:r w:rsidRPr="006278BE">
              <w:t>11.918</w:t>
            </w:r>
          </w:p>
        </w:tc>
        <w:tc>
          <w:tcPr>
            <w:tcW w:w="0" w:type="dxa"/>
            <w:vAlign w:val="bottom"/>
          </w:tcPr>
          <w:p w14:paraId="2D431CFB" w14:textId="77777777" w:rsidR="001A2306" w:rsidRPr="006278BE" w:rsidRDefault="001A2306" w:rsidP="00837CE3">
            <w:r w:rsidRPr="006278BE">
              <w:t>11.918</w:t>
            </w:r>
          </w:p>
        </w:tc>
        <w:tc>
          <w:tcPr>
            <w:tcW w:w="0" w:type="dxa"/>
            <w:vAlign w:val="bottom"/>
          </w:tcPr>
          <w:p w14:paraId="02BB9DEE" w14:textId="77777777" w:rsidR="001A2306" w:rsidRPr="006278BE" w:rsidRDefault="001A2306" w:rsidP="00837CE3">
            <w:r w:rsidRPr="006278BE">
              <w:t>11.918</w:t>
            </w:r>
          </w:p>
        </w:tc>
        <w:tc>
          <w:tcPr>
            <w:tcW w:w="0" w:type="dxa"/>
            <w:vAlign w:val="bottom"/>
          </w:tcPr>
          <w:p w14:paraId="72A677A5" w14:textId="77777777" w:rsidR="001A2306" w:rsidRPr="006278BE" w:rsidRDefault="001A2306" w:rsidP="00837CE3">
            <w:r w:rsidRPr="006278BE">
              <w:t>11.918</w:t>
            </w:r>
          </w:p>
        </w:tc>
        <w:tc>
          <w:tcPr>
            <w:tcW w:w="0" w:type="dxa"/>
            <w:vAlign w:val="bottom"/>
          </w:tcPr>
          <w:p w14:paraId="7748DA05" w14:textId="77777777" w:rsidR="001A2306" w:rsidRPr="006278BE" w:rsidRDefault="001A2306" w:rsidP="00837CE3">
            <w:r w:rsidRPr="006278BE">
              <w:t>11.918</w:t>
            </w:r>
          </w:p>
        </w:tc>
      </w:tr>
      <w:tr w:rsidR="001A2306" w:rsidRPr="006278BE" w14:paraId="4228354C" w14:textId="77777777" w:rsidTr="00A75C46">
        <w:tc>
          <w:tcPr>
            <w:tcW w:w="0" w:type="dxa"/>
          </w:tcPr>
          <w:p w14:paraId="0E9513E1" w14:textId="77777777" w:rsidR="001A2306" w:rsidRPr="006278BE" w:rsidRDefault="001A2306" w:rsidP="00837CE3">
            <w:r w:rsidRPr="006278BE">
              <w:t>SWEST</w:t>
            </w:r>
          </w:p>
        </w:tc>
        <w:tc>
          <w:tcPr>
            <w:tcW w:w="0" w:type="dxa"/>
            <w:vAlign w:val="bottom"/>
          </w:tcPr>
          <w:p w14:paraId="0828603B" w14:textId="77777777" w:rsidR="001A2306" w:rsidRPr="006278BE" w:rsidRDefault="001A2306" w:rsidP="00837CE3">
            <w:r w:rsidRPr="006278BE">
              <w:t>18.100</w:t>
            </w:r>
          </w:p>
        </w:tc>
        <w:tc>
          <w:tcPr>
            <w:tcW w:w="0" w:type="dxa"/>
            <w:vAlign w:val="bottom"/>
          </w:tcPr>
          <w:p w14:paraId="10006179" w14:textId="77777777" w:rsidR="001A2306" w:rsidRPr="006278BE" w:rsidRDefault="001A2306" w:rsidP="00837CE3">
            <w:r w:rsidRPr="006278BE">
              <w:t>18.100</w:t>
            </w:r>
          </w:p>
        </w:tc>
        <w:tc>
          <w:tcPr>
            <w:tcW w:w="0" w:type="dxa"/>
            <w:vAlign w:val="bottom"/>
          </w:tcPr>
          <w:p w14:paraId="79A80E9C" w14:textId="77777777" w:rsidR="001A2306" w:rsidRPr="006278BE" w:rsidRDefault="001A2306" w:rsidP="00837CE3">
            <w:r w:rsidRPr="006278BE">
              <w:t>18.100</w:t>
            </w:r>
          </w:p>
        </w:tc>
        <w:tc>
          <w:tcPr>
            <w:tcW w:w="0" w:type="dxa"/>
            <w:vAlign w:val="bottom"/>
          </w:tcPr>
          <w:p w14:paraId="3F456498" w14:textId="77777777" w:rsidR="001A2306" w:rsidRPr="006278BE" w:rsidRDefault="001A2306" w:rsidP="00837CE3">
            <w:r w:rsidRPr="006278BE">
              <w:t>18.100</w:t>
            </w:r>
          </w:p>
        </w:tc>
        <w:tc>
          <w:tcPr>
            <w:tcW w:w="0" w:type="dxa"/>
            <w:vAlign w:val="bottom"/>
          </w:tcPr>
          <w:p w14:paraId="6430E0AD" w14:textId="77777777" w:rsidR="001A2306" w:rsidRPr="006278BE" w:rsidRDefault="001A2306" w:rsidP="00837CE3">
            <w:r w:rsidRPr="006278BE">
              <w:t>18.100</w:t>
            </w:r>
          </w:p>
        </w:tc>
      </w:tr>
      <w:tr w:rsidR="001A2306" w:rsidRPr="006278BE" w14:paraId="601C61D9" w14:textId="77777777" w:rsidTr="00A75C46">
        <w:tc>
          <w:tcPr>
            <w:tcW w:w="0" w:type="dxa"/>
          </w:tcPr>
          <w:p w14:paraId="1B918665" w14:textId="77777777" w:rsidR="001A2306" w:rsidRPr="006278BE" w:rsidRDefault="001A2306" w:rsidP="00837CE3">
            <w:r w:rsidRPr="006278BE">
              <w:t>LPN</w:t>
            </w:r>
          </w:p>
        </w:tc>
        <w:tc>
          <w:tcPr>
            <w:tcW w:w="0" w:type="dxa"/>
            <w:vAlign w:val="bottom"/>
          </w:tcPr>
          <w:p w14:paraId="38DD85BE" w14:textId="77777777" w:rsidR="001A2306" w:rsidRPr="006278BE" w:rsidRDefault="001A2306" w:rsidP="00837CE3">
            <w:r w:rsidRPr="006278BE">
              <w:t>15.662</w:t>
            </w:r>
          </w:p>
        </w:tc>
        <w:tc>
          <w:tcPr>
            <w:tcW w:w="0" w:type="dxa"/>
            <w:vAlign w:val="bottom"/>
          </w:tcPr>
          <w:p w14:paraId="25609494" w14:textId="77777777" w:rsidR="001A2306" w:rsidRPr="006278BE" w:rsidRDefault="001A2306" w:rsidP="00837CE3">
            <w:r w:rsidRPr="006278BE">
              <w:t>15.662</w:t>
            </w:r>
          </w:p>
        </w:tc>
        <w:tc>
          <w:tcPr>
            <w:tcW w:w="0" w:type="dxa"/>
            <w:vAlign w:val="bottom"/>
          </w:tcPr>
          <w:p w14:paraId="0530C158" w14:textId="77777777" w:rsidR="001A2306" w:rsidRPr="006278BE" w:rsidRDefault="001A2306" w:rsidP="00837CE3">
            <w:r w:rsidRPr="006278BE">
              <w:t>15.662</w:t>
            </w:r>
          </w:p>
        </w:tc>
        <w:tc>
          <w:tcPr>
            <w:tcW w:w="0" w:type="dxa"/>
            <w:vAlign w:val="bottom"/>
          </w:tcPr>
          <w:p w14:paraId="3A75FCB3" w14:textId="77777777" w:rsidR="001A2306" w:rsidRPr="006278BE" w:rsidRDefault="001A2306" w:rsidP="00837CE3">
            <w:r w:rsidRPr="006278BE">
              <w:t>15.662</w:t>
            </w:r>
          </w:p>
        </w:tc>
        <w:tc>
          <w:tcPr>
            <w:tcW w:w="0" w:type="dxa"/>
            <w:vAlign w:val="bottom"/>
          </w:tcPr>
          <w:p w14:paraId="5B6C2D8D" w14:textId="77777777" w:rsidR="001A2306" w:rsidRPr="006278BE" w:rsidRDefault="001A2306" w:rsidP="00837CE3">
            <w:r w:rsidRPr="006278BE">
              <w:t>15.662</w:t>
            </w:r>
          </w:p>
        </w:tc>
      </w:tr>
      <w:tr w:rsidR="001A2306" w:rsidRPr="006278BE" w14:paraId="6D8D95D7" w14:textId="77777777" w:rsidTr="00A75C46">
        <w:tc>
          <w:tcPr>
            <w:tcW w:w="0" w:type="dxa"/>
          </w:tcPr>
          <w:p w14:paraId="3BE2A3B0" w14:textId="77777777" w:rsidR="001A2306" w:rsidRPr="006278BE" w:rsidRDefault="001A2306" w:rsidP="00837CE3">
            <w:r w:rsidRPr="006278BE">
              <w:t>SPN</w:t>
            </w:r>
          </w:p>
        </w:tc>
        <w:tc>
          <w:tcPr>
            <w:tcW w:w="0" w:type="dxa"/>
            <w:vAlign w:val="bottom"/>
          </w:tcPr>
          <w:p w14:paraId="00AE7953" w14:textId="77777777" w:rsidR="001A2306" w:rsidRPr="006278BE" w:rsidRDefault="001A2306" w:rsidP="00837CE3">
            <w:r w:rsidRPr="006278BE">
              <w:t>16.206</w:t>
            </w:r>
          </w:p>
        </w:tc>
        <w:tc>
          <w:tcPr>
            <w:tcW w:w="0" w:type="dxa"/>
            <w:vAlign w:val="bottom"/>
          </w:tcPr>
          <w:p w14:paraId="40710539" w14:textId="77777777" w:rsidR="001A2306" w:rsidRPr="006278BE" w:rsidRDefault="001A2306" w:rsidP="00837CE3">
            <w:r w:rsidRPr="006278BE">
              <w:t>16.206</w:t>
            </w:r>
          </w:p>
        </w:tc>
        <w:tc>
          <w:tcPr>
            <w:tcW w:w="0" w:type="dxa"/>
            <w:vAlign w:val="bottom"/>
          </w:tcPr>
          <w:p w14:paraId="4AE22BA8" w14:textId="77777777" w:rsidR="001A2306" w:rsidRPr="006278BE" w:rsidRDefault="001A2306" w:rsidP="00837CE3">
            <w:r w:rsidRPr="006278BE">
              <w:t>16.206</w:t>
            </w:r>
          </w:p>
        </w:tc>
        <w:tc>
          <w:tcPr>
            <w:tcW w:w="0" w:type="dxa"/>
            <w:vAlign w:val="bottom"/>
          </w:tcPr>
          <w:p w14:paraId="61B1AA11" w14:textId="77777777" w:rsidR="001A2306" w:rsidRPr="006278BE" w:rsidRDefault="001A2306" w:rsidP="00837CE3">
            <w:r w:rsidRPr="006278BE">
              <w:t>16.206</w:t>
            </w:r>
          </w:p>
        </w:tc>
        <w:tc>
          <w:tcPr>
            <w:tcW w:w="0" w:type="dxa"/>
            <w:vAlign w:val="bottom"/>
          </w:tcPr>
          <w:p w14:paraId="77D62670" w14:textId="77777777" w:rsidR="001A2306" w:rsidRPr="006278BE" w:rsidRDefault="001A2306" w:rsidP="00837CE3">
            <w:r w:rsidRPr="006278BE">
              <w:t>16.206</w:t>
            </w:r>
          </w:p>
        </w:tc>
      </w:tr>
      <w:tr w:rsidR="001A2306" w:rsidRPr="006278BE" w14:paraId="2D5E4F9E" w14:textId="77777777" w:rsidTr="00A75C46">
        <w:tc>
          <w:tcPr>
            <w:tcW w:w="0" w:type="dxa"/>
          </w:tcPr>
          <w:p w14:paraId="6BBA3C62" w14:textId="77777777" w:rsidR="001A2306" w:rsidRPr="006278BE" w:rsidRDefault="001A2306" w:rsidP="00837CE3">
            <w:r w:rsidRPr="006278BE">
              <w:t>EPN</w:t>
            </w:r>
          </w:p>
        </w:tc>
        <w:tc>
          <w:tcPr>
            <w:tcW w:w="0" w:type="dxa"/>
            <w:vAlign w:val="bottom"/>
          </w:tcPr>
          <w:p w14:paraId="62AB6F5D" w14:textId="77777777" w:rsidR="001A2306" w:rsidRPr="006278BE" w:rsidRDefault="001A2306" w:rsidP="00837CE3">
            <w:r w:rsidRPr="006278BE">
              <w:t>25.303</w:t>
            </w:r>
          </w:p>
        </w:tc>
        <w:tc>
          <w:tcPr>
            <w:tcW w:w="0" w:type="dxa"/>
            <w:vAlign w:val="bottom"/>
          </w:tcPr>
          <w:p w14:paraId="65DC350C" w14:textId="77777777" w:rsidR="001A2306" w:rsidRPr="006278BE" w:rsidRDefault="001A2306" w:rsidP="00837CE3">
            <w:r w:rsidRPr="006278BE">
              <w:t>25.303</w:t>
            </w:r>
          </w:p>
        </w:tc>
        <w:tc>
          <w:tcPr>
            <w:tcW w:w="0" w:type="dxa"/>
            <w:vAlign w:val="bottom"/>
          </w:tcPr>
          <w:p w14:paraId="4BEC0DA3" w14:textId="77777777" w:rsidR="001A2306" w:rsidRPr="006278BE" w:rsidRDefault="001A2306" w:rsidP="00837CE3">
            <w:r w:rsidRPr="006278BE">
              <w:t>25.303</w:t>
            </w:r>
          </w:p>
        </w:tc>
        <w:tc>
          <w:tcPr>
            <w:tcW w:w="0" w:type="dxa"/>
            <w:vAlign w:val="bottom"/>
          </w:tcPr>
          <w:p w14:paraId="39D3FEDB" w14:textId="77777777" w:rsidR="001A2306" w:rsidRPr="006278BE" w:rsidRDefault="001A2306" w:rsidP="00837CE3">
            <w:r w:rsidRPr="006278BE">
              <w:t>25.303</w:t>
            </w:r>
          </w:p>
        </w:tc>
        <w:tc>
          <w:tcPr>
            <w:tcW w:w="0" w:type="dxa"/>
            <w:vAlign w:val="bottom"/>
          </w:tcPr>
          <w:p w14:paraId="14E4ECD4" w14:textId="77777777" w:rsidR="001A2306" w:rsidRPr="006278BE" w:rsidRDefault="001A2306" w:rsidP="00837CE3">
            <w:r w:rsidRPr="006278BE">
              <w:t>25.303</w:t>
            </w:r>
          </w:p>
        </w:tc>
      </w:tr>
      <w:tr w:rsidR="001A2306" w:rsidRPr="006278BE" w14:paraId="3607E3E8" w14:textId="77777777" w:rsidTr="00A75C46">
        <w:tc>
          <w:tcPr>
            <w:tcW w:w="0" w:type="dxa"/>
          </w:tcPr>
          <w:p w14:paraId="162128A2" w14:textId="77777777" w:rsidR="001A2306" w:rsidRPr="006278BE" w:rsidRDefault="001A2306" w:rsidP="00837CE3">
            <w:r w:rsidRPr="006278BE">
              <w:t>SPD</w:t>
            </w:r>
          </w:p>
        </w:tc>
        <w:tc>
          <w:tcPr>
            <w:tcW w:w="0" w:type="dxa"/>
            <w:vAlign w:val="bottom"/>
          </w:tcPr>
          <w:p w14:paraId="1120863A" w14:textId="77777777" w:rsidR="001A2306" w:rsidRPr="006278BE" w:rsidRDefault="001A2306" w:rsidP="00837CE3">
            <w:r w:rsidRPr="006278BE">
              <w:t>17.194</w:t>
            </w:r>
          </w:p>
        </w:tc>
        <w:tc>
          <w:tcPr>
            <w:tcW w:w="0" w:type="dxa"/>
            <w:vAlign w:val="bottom"/>
          </w:tcPr>
          <w:p w14:paraId="27CA1B77" w14:textId="77777777" w:rsidR="001A2306" w:rsidRPr="006278BE" w:rsidRDefault="001A2306" w:rsidP="00837CE3">
            <w:r w:rsidRPr="006278BE">
              <w:t>17.194</w:t>
            </w:r>
          </w:p>
        </w:tc>
        <w:tc>
          <w:tcPr>
            <w:tcW w:w="0" w:type="dxa"/>
            <w:vAlign w:val="bottom"/>
          </w:tcPr>
          <w:p w14:paraId="0F8C6725" w14:textId="77777777" w:rsidR="001A2306" w:rsidRPr="006278BE" w:rsidRDefault="001A2306" w:rsidP="00837CE3">
            <w:r w:rsidRPr="006278BE">
              <w:t>17.194</w:t>
            </w:r>
          </w:p>
        </w:tc>
        <w:tc>
          <w:tcPr>
            <w:tcW w:w="0" w:type="dxa"/>
            <w:vAlign w:val="bottom"/>
          </w:tcPr>
          <w:p w14:paraId="185DB1CA" w14:textId="77777777" w:rsidR="001A2306" w:rsidRPr="006278BE" w:rsidRDefault="001A2306" w:rsidP="00837CE3">
            <w:r w:rsidRPr="006278BE">
              <w:t>17.194</w:t>
            </w:r>
          </w:p>
        </w:tc>
        <w:tc>
          <w:tcPr>
            <w:tcW w:w="0" w:type="dxa"/>
            <w:vAlign w:val="bottom"/>
          </w:tcPr>
          <w:p w14:paraId="5D7A4076" w14:textId="77777777" w:rsidR="001A2306" w:rsidRPr="006278BE" w:rsidRDefault="001A2306" w:rsidP="00837CE3">
            <w:r w:rsidRPr="006278BE">
              <w:t>17.194</w:t>
            </w:r>
          </w:p>
        </w:tc>
      </w:tr>
      <w:tr w:rsidR="001A2306" w:rsidRPr="006278BE" w14:paraId="763DB256" w14:textId="77777777" w:rsidTr="00A75C46">
        <w:tc>
          <w:tcPr>
            <w:tcW w:w="0" w:type="dxa"/>
          </w:tcPr>
          <w:p w14:paraId="67BF0A7A" w14:textId="77777777" w:rsidR="001A2306" w:rsidRPr="006278BE" w:rsidRDefault="001A2306" w:rsidP="00837CE3">
            <w:r w:rsidRPr="006278BE">
              <w:t>SPMW</w:t>
            </w:r>
          </w:p>
        </w:tc>
        <w:tc>
          <w:tcPr>
            <w:tcW w:w="0" w:type="dxa"/>
            <w:vAlign w:val="bottom"/>
          </w:tcPr>
          <w:p w14:paraId="2701EA4D" w14:textId="77777777" w:rsidR="001A2306" w:rsidRPr="006278BE" w:rsidRDefault="001A2306" w:rsidP="00837CE3">
            <w:r w:rsidRPr="006278BE">
              <w:t>19.132</w:t>
            </w:r>
          </w:p>
        </w:tc>
        <w:tc>
          <w:tcPr>
            <w:tcW w:w="0" w:type="dxa"/>
            <w:vAlign w:val="bottom"/>
          </w:tcPr>
          <w:p w14:paraId="0F8648BE" w14:textId="77777777" w:rsidR="001A2306" w:rsidRPr="006278BE" w:rsidRDefault="001A2306" w:rsidP="00837CE3">
            <w:r w:rsidRPr="006278BE">
              <w:t>19.132</w:t>
            </w:r>
          </w:p>
        </w:tc>
        <w:tc>
          <w:tcPr>
            <w:tcW w:w="0" w:type="dxa"/>
            <w:vAlign w:val="bottom"/>
          </w:tcPr>
          <w:p w14:paraId="2DA1606A" w14:textId="77777777" w:rsidR="001A2306" w:rsidRPr="006278BE" w:rsidRDefault="001A2306" w:rsidP="00837CE3">
            <w:r w:rsidRPr="006278BE">
              <w:t>19.132</w:t>
            </w:r>
          </w:p>
        </w:tc>
        <w:tc>
          <w:tcPr>
            <w:tcW w:w="0" w:type="dxa"/>
            <w:vAlign w:val="bottom"/>
          </w:tcPr>
          <w:p w14:paraId="22FC8F9C" w14:textId="77777777" w:rsidR="001A2306" w:rsidRPr="006278BE" w:rsidRDefault="001A2306" w:rsidP="00837CE3">
            <w:r w:rsidRPr="006278BE">
              <w:t>19.132</w:t>
            </w:r>
          </w:p>
        </w:tc>
        <w:tc>
          <w:tcPr>
            <w:tcW w:w="0" w:type="dxa"/>
            <w:vAlign w:val="bottom"/>
          </w:tcPr>
          <w:p w14:paraId="4E1E29FD" w14:textId="77777777" w:rsidR="001A2306" w:rsidRPr="006278BE" w:rsidRDefault="001A2306" w:rsidP="00837CE3">
            <w:r w:rsidRPr="006278BE">
              <w:t>19.132</w:t>
            </w:r>
          </w:p>
        </w:tc>
      </w:tr>
      <w:tr w:rsidR="001A2306" w:rsidRPr="006278BE" w14:paraId="534DE188" w14:textId="77777777" w:rsidTr="00A75C46">
        <w:tc>
          <w:tcPr>
            <w:tcW w:w="0" w:type="dxa"/>
          </w:tcPr>
          <w:p w14:paraId="37EF8EDE" w14:textId="77777777" w:rsidR="001A2306" w:rsidRPr="006278BE" w:rsidRDefault="001A2306" w:rsidP="00837CE3">
            <w:r w:rsidRPr="006278BE">
              <w:t>SSEH</w:t>
            </w:r>
          </w:p>
        </w:tc>
        <w:tc>
          <w:tcPr>
            <w:tcW w:w="0" w:type="dxa"/>
            <w:vAlign w:val="bottom"/>
          </w:tcPr>
          <w:p w14:paraId="7C48BDC6" w14:textId="77777777" w:rsidR="001A2306" w:rsidRPr="006278BE" w:rsidRDefault="001A2306" w:rsidP="00837CE3">
            <w:r w:rsidRPr="006278BE">
              <w:t>12.838</w:t>
            </w:r>
          </w:p>
        </w:tc>
        <w:tc>
          <w:tcPr>
            <w:tcW w:w="0" w:type="dxa"/>
            <w:vAlign w:val="bottom"/>
          </w:tcPr>
          <w:p w14:paraId="0DA5610D" w14:textId="77777777" w:rsidR="001A2306" w:rsidRPr="006278BE" w:rsidRDefault="001A2306" w:rsidP="00837CE3">
            <w:r w:rsidRPr="006278BE">
              <w:t>12.838</w:t>
            </w:r>
          </w:p>
        </w:tc>
        <w:tc>
          <w:tcPr>
            <w:tcW w:w="0" w:type="dxa"/>
            <w:vAlign w:val="bottom"/>
          </w:tcPr>
          <w:p w14:paraId="1C88D69D" w14:textId="77777777" w:rsidR="001A2306" w:rsidRPr="006278BE" w:rsidRDefault="001A2306" w:rsidP="00837CE3">
            <w:r w:rsidRPr="006278BE">
              <w:t>12.838</w:t>
            </w:r>
          </w:p>
        </w:tc>
        <w:tc>
          <w:tcPr>
            <w:tcW w:w="0" w:type="dxa"/>
            <w:vAlign w:val="bottom"/>
          </w:tcPr>
          <w:p w14:paraId="489E02ED" w14:textId="77777777" w:rsidR="001A2306" w:rsidRPr="006278BE" w:rsidRDefault="001A2306" w:rsidP="00837CE3">
            <w:r w:rsidRPr="006278BE">
              <w:t>12.838</w:t>
            </w:r>
          </w:p>
        </w:tc>
        <w:tc>
          <w:tcPr>
            <w:tcW w:w="0" w:type="dxa"/>
            <w:vAlign w:val="bottom"/>
          </w:tcPr>
          <w:p w14:paraId="70E31948" w14:textId="77777777" w:rsidR="001A2306" w:rsidRPr="006278BE" w:rsidRDefault="001A2306" w:rsidP="00837CE3">
            <w:r w:rsidRPr="006278BE">
              <w:t>12.838</w:t>
            </w:r>
          </w:p>
        </w:tc>
      </w:tr>
      <w:tr w:rsidR="001A2306" w:rsidRPr="006278BE" w14:paraId="2F4C0955" w14:textId="77777777" w:rsidTr="00A75C46">
        <w:tc>
          <w:tcPr>
            <w:tcW w:w="0" w:type="dxa"/>
          </w:tcPr>
          <w:p w14:paraId="6DD1FA57" w14:textId="77777777" w:rsidR="001A2306" w:rsidRPr="006278BE" w:rsidRDefault="001A2306" w:rsidP="00837CE3">
            <w:r w:rsidRPr="006278BE">
              <w:t>SSES</w:t>
            </w:r>
          </w:p>
        </w:tc>
        <w:tc>
          <w:tcPr>
            <w:tcW w:w="0" w:type="dxa"/>
            <w:vAlign w:val="bottom"/>
          </w:tcPr>
          <w:p w14:paraId="2B7DD6F0" w14:textId="77777777" w:rsidR="001A2306" w:rsidRPr="006278BE" w:rsidRDefault="001A2306" w:rsidP="00837CE3">
            <w:r w:rsidRPr="006278BE">
              <w:t>24.201</w:t>
            </w:r>
          </w:p>
        </w:tc>
        <w:tc>
          <w:tcPr>
            <w:tcW w:w="0" w:type="dxa"/>
            <w:vAlign w:val="bottom"/>
          </w:tcPr>
          <w:p w14:paraId="15AB8E6E" w14:textId="77777777" w:rsidR="001A2306" w:rsidRPr="006278BE" w:rsidRDefault="001A2306" w:rsidP="00837CE3">
            <w:r w:rsidRPr="006278BE">
              <w:t>24.201</w:t>
            </w:r>
          </w:p>
        </w:tc>
        <w:tc>
          <w:tcPr>
            <w:tcW w:w="0" w:type="dxa"/>
            <w:vAlign w:val="bottom"/>
          </w:tcPr>
          <w:p w14:paraId="7183D23F" w14:textId="77777777" w:rsidR="001A2306" w:rsidRPr="006278BE" w:rsidRDefault="001A2306" w:rsidP="00837CE3">
            <w:r w:rsidRPr="006278BE">
              <w:t>24.201</w:t>
            </w:r>
          </w:p>
        </w:tc>
        <w:tc>
          <w:tcPr>
            <w:tcW w:w="0" w:type="dxa"/>
            <w:vAlign w:val="bottom"/>
          </w:tcPr>
          <w:p w14:paraId="6925B53E" w14:textId="77777777" w:rsidR="001A2306" w:rsidRPr="006278BE" w:rsidRDefault="001A2306" w:rsidP="00837CE3">
            <w:r w:rsidRPr="006278BE">
              <w:t>24.201</w:t>
            </w:r>
          </w:p>
        </w:tc>
        <w:tc>
          <w:tcPr>
            <w:tcW w:w="0" w:type="dxa"/>
            <w:vAlign w:val="bottom"/>
          </w:tcPr>
          <w:p w14:paraId="66A6FD30" w14:textId="77777777" w:rsidR="001A2306" w:rsidRPr="006278BE" w:rsidRDefault="001A2306" w:rsidP="00837CE3">
            <w:r w:rsidRPr="006278BE">
              <w:t>24.201</w:t>
            </w:r>
          </w:p>
        </w:tc>
      </w:tr>
    </w:tbl>
    <w:p w14:paraId="130ED521" w14:textId="77777777" w:rsidR="001A2306" w:rsidRPr="006278BE" w:rsidRDefault="001A2306" w:rsidP="001A2306">
      <w:pPr>
        <w:pStyle w:val="AppendixHeading"/>
      </w:pPr>
    </w:p>
    <w:p w14:paraId="3B12FEE6" w14:textId="77777777" w:rsidR="001A2306" w:rsidRPr="006278BE" w:rsidRDefault="001A2306" w:rsidP="00837CE3">
      <w:pPr>
        <w:pStyle w:val="Caption"/>
      </w:pPr>
      <w:r w:rsidRPr="006278BE">
        <w:t>Normal weather revenue exposure term (RLG</w:t>
      </w:r>
      <w:r w:rsidRPr="006278BE">
        <w:rPr>
          <w:rStyle w:val="Subscript"/>
        </w:rPr>
        <w:t>t</w:t>
      </w:r>
      <w:r w:rsidRPr="006278BE">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6278BE"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6278BE" w:rsidRDefault="001A2306" w:rsidP="00837CE3">
            <w:r w:rsidRPr="006278BE">
              <w:t>Licensee</w:t>
            </w:r>
          </w:p>
        </w:tc>
        <w:tc>
          <w:tcPr>
            <w:tcW w:w="1417" w:type="dxa"/>
          </w:tcPr>
          <w:p w14:paraId="678BB459" w14:textId="77777777" w:rsidR="001A2306" w:rsidRPr="006278BE" w:rsidRDefault="001A2306" w:rsidP="00837CE3">
            <w:r w:rsidRPr="006278BE">
              <w:t>2023/24</w:t>
            </w:r>
          </w:p>
        </w:tc>
        <w:tc>
          <w:tcPr>
            <w:tcW w:w="1418" w:type="dxa"/>
          </w:tcPr>
          <w:p w14:paraId="7592AF71" w14:textId="77777777" w:rsidR="001A2306" w:rsidRPr="006278BE" w:rsidRDefault="001A2306" w:rsidP="00837CE3">
            <w:r w:rsidRPr="006278BE">
              <w:t>2024/25</w:t>
            </w:r>
          </w:p>
        </w:tc>
        <w:tc>
          <w:tcPr>
            <w:tcW w:w="1417" w:type="dxa"/>
          </w:tcPr>
          <w:p w14:paraId="17617E96" w14:textId="77777777" w:rsidR="001A2306" w:rsidRPr="006278BE" w:rsidRDefault="001A2306" w:rsidP="00837CE3">
            <w:r w:rsidRPr="006278BE">
              <w:t>2025/26</w:t>
            </w:r>
          </w:p>
        </w:tc>
        <w:tc>
          <w:tcPr>
            <w:tcW w:w="1418" w:type="dxa"/>
          </w:tcPr>
          <w:p w14:paraId="1241EFC6" w14:textId="77777777" w:rsidR="001A2306" w:rsidRPr="006278BE" w:rsidRDefault="001A2306" w:rsidP="00837CE3">
            <w:r w:rsidRPr="006278BE">
              <w:t>2026/27</w:t>
            </w:r>
          </w:p>
        </w:tc>
        <w:tc>
          <w:tcPr>
            <w:tcW w:w="1418" w:type="dxa"/>
          </w:tcPr>
          <w:p w14:paraId="06984A03" w14:textId="77777777" w:rsidR="001A2306" w:rsidRPr="006278BE" w:rsidRDefault="001A2306" w:rsidP="00837CE3">
            <w:r w:rsidRPr="006278BE">
              <w:t>2027/28</w:t>
            </w:r>
          </w:p>
        </w:tc>
      </w:tr>
      <w:tr w:rsidR="001A2306" w:rsidRPr="006278BE" w14:paraId="16C0FA39" w14:textId="77777777" w:rsidTr="00A75C46">
        <w:tc>
          <w:tcPr>
            <w:tcW w:w="0" w:type="dxa"/>
          </w:tcPr>
          <w:p w14:paraId="34C73417" w14:textId="77777777" w:rsidR="001A2306" w:rsidRPr="006278BE" w:rsidRDefault="001A2306" w:rsidP="00837CE3">
            <w:r w:rsidRPr="006278BE">
              <w:t>ENWL</w:t>
            </w:r>
          </w:p>
        </w:tc>
        <w:tc>
          <w:tcPr>
            <w:tcW w:w="0" w:type="dxa"/>
            <w:vAlign w:val="bottom"/>
          </w:tcPr>
          <w:p w14:paraId="59262780" w14:textId="77777777" w:rsidR="001A2306" w:rsidRPr="006278BE" w:rsidRDefault="001A2306" w:rsidP="00837CE3">
            <w:r w:rsidRPr="006278BE">
              <w:t>13.523</w:t>
            </w:r>
          </w:p>
        </w:tc>
        <w:tc>
          <w:tcPr>
            <w:tcW w:w="0" w:type="dxa"/>
            <w:vAlign w:val="bottom"/>
          </w:tcPr>
          <w:p w14:paraId="27C64ED7" w14:textId="77777777" w:rsidR="001A2306" w:rsidRPr="006278BE" w:rsidRDefault="001A2306" w:rsidP="00837CE3">
            <w:r w:rsidRPr="006278BE">
              <w:t>13.523</w:t>
            </w:r>
          </w:p>
        </w:tc>
        <w:tc>
          <w:tcPr>
            <w:tcW w:w="0" w:type="dxa"/>
            <w:vAlign w:val="bottom"/>
          </w:tcPr>
          <w:p w14:paraId="7DCB52D0" w14:textId="77777777" w:rsidR="001A2306" w:rsidRPr="006278BE" w:rsidRDefault="001A2306" w:rsidP="00837CE3">
            <w:r w:rsidRPr="006278BE">
              <w:t>13.523</w:t>
            </w:r>
          </w:p>
        </w:tc>
        <w:tc>
          <w:tcPr>
            <w:tcW w:w="0" w:type="dxa"/>
            <w:vAlign w:val="bottom"/>
          </w:tcPr>
          <w:p w14:paraId="7C34E50D" w14:textId="77777777" w:rsidR="001A2306" w:rsidRPr="006278BE" w:rsidRDefault="001A2306" w:rsidP="00837CE3">
            <w:r w:rsidRPr="006278BE">
              <w:t>13.523</w:t>
            </w:r>
          </w:p>
        </w:tc>
        <w:tc>
          <w:tcPr>
            <w:tcW w:w="0" w:type="dxa"/>
            <w:vAlign w:val="bottom"/>
          </w:tcPr>
          <w:p w14:paraId="14442EB8" w14:textId="77777777" w:rsidR="001A2306" w:rsidRPr="006278BE" w:rsidRDefault="001A2306" w:rsidP="00837CE3">
            <w:r w:rsidRPr="006278BE">
              <w:t>13.523</w:t>
            </w:r>
          </w:p>
        </w:tc>
      </w:tr>
      <w:tr w:rsidR="001A2306" w:rsidRPr="006278BE" w14:paraId="5D12B87A" w14:textId="77777777" w:rsidTr="00A75C46">
        <w:tc>
          <w:tcPr>
            <w:tcW w:w="0" w:type="dxa"/>
          </w:tcPr>
          <w:p w14:paraId="044C2B16" w14:textId="77777777" w:rsidR="001A2306" w:rsidRPr="006278BE" w:rsidRDefault="001A2306" w:rsidP="00837CE3">
            <w:r w:rsidRPr="006278BE">
              <w:t>NPgN</w:t>
            </w:r>
          </w:p>
        </w:tc>
        <w:tc>
          <w:tcPr>
            <w:tcW w:w="0" w:type="dxa"/>
            <w:vAlign w:val="bottom"/>
          </w:tcPr>
          <w:p w14:paraId="791D9E51" w14:textId="77777777" w:rsidR="001A2306" w:rsidRPr="006278BE" w:rsidRDefault="001A2306" w:rsidP="00837CE3">
            <w:r w:rsidRPr="006278BE">
              <w:t>10.048</w:t>
            </w:r>
          </w:p>
        </w:tc>
        <w:tc>
          <w:tcPr>
            <w:tcW w:w="0" w:type="dxa"/>
            <w:vAlign w:val="bottom"/>
          </w:tcPr>
          <w:p w14:paraId="004F7387" w14:textId="77777777" w:rsidR="001A2306" w:rsidRPr="006278BE" w:rsidRDefault="001A2306" w:rsidP="00837CE3">
            <w:r w:rsidRPr="006278BE">
              <w:t>10.048</w:t>
            </w:r>
          </w:p>
        </w:tc>
        <w:tc>
          <w:tcPr>
            <w:tcW w:w="0" w:type="dxa"/>
            <w:vAlign w:val="bottom"/>
          </w:tcPr>
          <w:p w14:paraId="030FBD51" w14:textId="77777777" w:rsidR="001A2306" w:rsidRPr="006278BE" w:rsidRDefault="001A2306" w:rsidP="00837CE3">
            <w:r w:rsidRPr="006278BE">
              <w:t>10.048</w:t>
            </w:r>
          </w:p>
        </w:tc>
        <w:tc>
          <w:tcPr>
            <w:tcW w:w="0" w:type="dxa"/>
            <w:vAlign w:val="bottom"/>
          </w:tcPr>
          <w:p w14:paraId="0DDE738B" w14:textId="77777777" w:rsidR="001A2306" w:rsidRPr="006278BE" w:rsidRDefault="001A2306" w:rsidP="00837CE3">
            <w:r w:rsidRPr="006278BE">
              <w:t>10.048</w:t>
            </w:r>
          </w:p>
        </w:tc>
        <w:tc>
          <w:tcPr>
            <w:tcW w:w="0" w:type="dxa"/>
            <w:vAlign w:val="bottom"/>
          </w:tcPr>
          <w:p w14:paraId="2A03564E" w14:textId="77777777" w:rsidR="001A2306" w:rsidRPr="006278BE" w:rsidRDefault="001A2306" w:rsidP="00837CE3">
            <w:r w:rsidRPr="006278BE">
              <w:t>10.048</w:t>
            </w:r>
          </w:p>
        </w:tc>
      </w:tr>
      <w:tr w:rsidR="001A2306" w:rsidRPr="006278BE" w14:paraId="672C6DF1" w14:textId="77777777" w:rsidTr="00A75C46">
        <w:tc>
          <w:tcPr>
            <w:tcW w:w="0" w:type="dxa"/>
          </w:tcPr>
          <w:p w14:paraId="323C031D" w14:textId="77777777" w:rsidR="001A2306" w:rsidRPr="006278BE" w:rsidRDefault="001A2306" w:rsidP="00837CE3">
            <w:r w:rsidRPr="006278BE">
              <w:t>NPgY</w:t>
            </w:r>
          </w:p>
        </w:tc>
        <w:tc>
          <w:tcPr>
            <w:tcW w:w="0" w:type="dxa"/>
            <w:vAlign w:val="bottom"/>
          </w:tcPr>
          <w:p w14:paraId="43504926" w14:textId="77777777" w:rsidR="001A2306" w:rsidRPr="006278BE" w:rsidRDefault="001A2306" w:rsidP="00837CE3">
            <w:r w:rsidRPr="006278BE">
              <w:t>13.864</w:t>
            </w:r>
          </w:p>
        </w:tc>
        <w:tc>
          <w:tcPr>
            <w:tcW w:w="0" w:type="dxa"/>
            <w:vAlign w:val="bottom"/>
          </w:tcPr>
          <w:p w14:paraId="7A1319EE" w14:textId="77777777" w:rsidR="001A2306" w:rsidRPr="006278BE" w:rsidRDefault="001A2306" w:rsidP="00837CE3">
            <w:r w:rsidRPr="006278BE">
              <w:t>13.864</w:t>
            </w:r>
          </w:p>
        </w:tc>
        <w:tc>
          <w:tcPr>
            <w:tcW w:w="0" w:type="dxa"/>
            <w:vAlign w:val="bottom"/>
          </w:tcPr>
          <w:p w14:paraId="49D6CB94" w14:textId="77777777" w:rsidR="001A2306" w:rsidRPr="006278BE" w:rsidRDefault="001A2306" w:rsidP="00837CE3">
            <w:r w:rsidRPr="006278BE">
              <w:t>13.864</w:t>
            </w:r>
          </w:p>
        </w:tc>
        <w:tc>
          <w:tcPr>
            <w:tcW w:w="0" w:type="dxa"/>
            <w:vAlign w:val="bottom"/>
          </w:tcPr>
          <w:p w14:paraId="504CBA04" w14:textId="77777777" w:rsidR="001A2306" w:rsidRPr="006278BE" w:rsidRDefault="001A2306" w:rsidP="00837CE3">
            <w:r w:rsidRPr="006278BE">
              <w:t>13.864</w:t>
            </w:r>
          </w:p>
        </w:tc>
        <w:tc>
          <w:tcPr>
            <w:tcW w:w="0" w:type="dxa"/>
            <w:vAlign w:val="bottom"/>
          </w:tcPr>
          <w:p w14:paraId="2A890FB5" w14:textId="77777777" w:rsidR="001A2306" w:rsidRPr="006278BE" w:rsidRDefault="001A2306" w:rsidP="00837CE3">
            <w:r w:rsidRPr="006278BE">
              <w:t>13.864</w:t>
            </w:r>
          </w:p>
        </w:tc>
      </w:tr>
      <w:tr w:rsidR="001A2306" w:rsidRPr="006278BE" w14:paraId="5F789061" w14:textId="77777777" w:rsidTr="00A75C46">
        <w:tc>
          <w:tcPr>
            <w:tcW w:w="0" w:type="dxa"/>
          </w:tcPr>
          <w:p w14:paraId="2E829290" w14:textId="77777777" w:rsidR="001A2306" w:rsidRPr="006278BE" w:rsidRDefault="001A2306" w:rsidP="00837CE3">
            <w:r w:rsidRPr="006278BE">
              <w:t>WMID</w:t>
            </w:r>
          </w:p>
        </w:tc>
        <w:tc>
          <w:tcPr>
            <w:tcW w:w="0" w:type="dxa"/>
            <w:vAlign w:val="bottom"/>
          </w:tcPr>
          <w:p w14:paraId="623D7A3F" w14:textId="77777777" w:rsidR="001A2306" w:rsidRPr="006278BE" w:rsidRDefault="001A2306" w:rsidP="00837CE3">
            <w:r w:rsidRPr="006278BE">
              <w:t>17.454</w:t>
            </w:r>
          </w:p>
        </w:tc>
        <w:tc>
          <w:tcPr>
            <w:tcW w:w="0" w:type="dxa"/>
            <w:vAlign w:val="bottom"/>
          </w:tcPr>
          <w:p w14:paraId="6B87BE37" w14:textId="77777777" w:rsidR="001A2306" w:rsidRPr="006278BE" w:rsidRDefault="001A2306" w:rsidP="00837CE3">
            <w:r w:rsidRPr="006278BE">
              <w:t>17.454</w:t>
            </w:r>
          </w:p>
        </w:tc>
        <w:tc>
          <w:tcPr>
            <w:tcW w:w="0" w:type="dxa"/>
            <w:vAlign w:val="bottom"/>
          </w:tcPr>
          <w:p w14:paraId="5199436F" w14:textId="77777777" w:rsidR="001A2306" w:rsidRPr="006278BE" w:rsidRDefault="001A2306" w:rsidP="00837CE3">
            <w:r w:rsidRPr="006278BE">
              <w:t>17.454</w:t>
            </w:r>
          </w:p>
        </w:tc>
        <w:tc>
          <w:tcPr>
            <w:tcW w:w="0" w:type="dxa"/>
            <w:vAlign w:val="bottom"/>
          </w:tcPr>
          <w:p w14:paraId="7FBCD21C" w14:textId="77777777" w:rsidR="001A2306" w:rsidRPr="006278BE" w:rsidRDefault="001A2306" w:rsidP="00837CE3">
            <w:r w:rsidRPr="006278BE">
              <w:t>17.454</w:t>
            </w:r>
          </w:p>
        </w:tc>
        <w:tc>
          <w:tcPr>
            <w:tcW w:w="0" w:type="dxa"/>
            <w:vAlign w:val="bottom"/>
          </w:tcPr>
          <w:p w14:paraId="09D585BE" w14:textId="77777777" w:rsidR="001A2306" w:rsidRPr="006278BE" w:rsidRDefault="001A2306" w:rsidP="00837CE3">
            <w:r w:rsidRPr="006278BE">
              <w:t>17.454</w:t>
            </w:r>
          </w:p>
        </w:tc>
      </w:tr>
      <w:tr w:rsidR="001A2306" w:rsidRPr="006278BE" w14:paraId="00FB4889" w14:textId="77777777" w:rsidTr="00A75C46">
        <w:tc>
          <w:tcPr>
            <w:tcW w:w="0" w:type="dxa"/>
          </w:tcPr>
          <w:p w14:paraId="2F47C895" w14:textId="77777777" w:rsidR="001A2306" w:rsidRPr="006278BE" w:rsidRDefault="001A2306" w:rsidP="00837CE3">
            <w:r w:rsidRPr="006278BE">
              <w:t>EMID</w:t>
            </w:r>
          </w:p>
        </w:tc>
        <w:tc>
          <w:tcPr>
            <w:tcW w:w="0" w:type="dxa"/>
            <w:vAlign w:val="bottom"/>
          </w:tcPr>
          <w:p w14:paraId="6FE6D2D1" w14:textId="77777777" w:rsidR="001A2306" w:rsidRPr="006278BE" w:rsidRDefault="001A2306" w:rsidP="00837CE3">
            <w:r w:rsidRPr="006278BE">
              <w:t>17.865</w:t>
            </w:r>
          </w:p>
        </w:tc>
        <w:tc>
          <w:tcPr>
            <w:tcW w:w="0" w:type="dxa"/>
            <w:vAlign w:val="bottom"/>
          </w:tcPr>
          <w:p w14:paraId="0532A234" w14:textId="77777777" w:rsidR="001A2306" w:rsidRPr="006278BE" w:rsidRDefault="001A2306" w:rsidP="00837CE3">
            <w:r w:rsidRPr="006278BE">
              <w:t>17.865</w:t>
            </w:r>
          </w:p>
        </w:tc>
        <w:tc>
          <w:tcPr>
            <w:tcW w:w="0" w:type="dxa"/>
            <w:vAlign w:val="bottom"/>
          </w:tcPr>
          <w:p w14:paraId="02854530" w14:textId="77777777" w:rsidR="001A2306" w:rsidRPr="006278BE" w:rsidRDefault="001A2306" w:rsidP="00837CE3">
            <w:r w:rsidRPr="006278BE">
              <w:t>17.865</w:t>
            </w:r>
          </w:p>
        </w:tc>
        <w:tc>
          <w:tcPr>
            <w:tcW w:w="0" w:type="dxa"/>
            <w:vAlign w:val="bottom"/>
          </w:tcPr>
          <w:p w14:paraId="4DBC00ED" w14:textId="77777777" w:rsidR="001A2306" w:rsidRPr="006278BE" w:rsidRDefault="001A2306" w:rsidP="00837CE3">
            <w:r w:rsidRPr="006278BE">
              <w:t>17.865</w:t>
            </w:r>
          </w:p>
        </w:tc>
        <w:tc>
          <w:tcPr>
            <w:tcW w:w="0" w:type="dxa"/>
            <w:vAlign w:val="bottom"/>
          </w:tcPr>
          <w:p w14:paraId="407C70AC" w14:textId="77777777" w:rsidR="001A2306" w:rsidRPr="006278BE" w:rsidRDefault="001A2306" w:rsidP="00837CE3">
            <w:r w:rsidRPr="006278BE">
              <w:t>17.865</w:t>
            </w:r>
          </w:p>
        </w:tc>
      </w:tr>
      <w:tr w:rsidR="001A2306" w:rsidRPr="006278BE" w14:paraId="6899D8D1" w14:textId="77777777" w:rsidTr="00A75C46">
        <w:tc>
          <w:tcPr>
            <w:tcW w:w="0" w:type="dxa"/>
          </w:tcPr>
          <w:p w14:paraId="431A5F46" w14:textId="77777777" w:rsidR="001A2306" w:rsidRPr="006278BE" w:rsidRDefault="001A2306" w:rsidP="00837CE3">
            <w:r w:rsidRPr="006278BE">
              <w:t>SWALES</w:t>
            </w:r>
          </w:p>
        </w:tc>
        <w:tc>
          <w:tcPr>
            <w:tcW w:w="0" w:type="dxa"/>
            <w:vAlign w:val="bottom"/>
          </w:tcPr>
          <w:p w14:paraId="65C5E069" w14:textId="77777777" w:rsidR="001A2306" w:rsidRPr="006278BE" w:rsidRDefault="001A2306" w:rsidP="00837CE3">
            <w:r w:rsidRPr="006278BE">
              <w:t>8.924</w:t>
            </w:r>
          </w:p>
        </w:tc>
        <w:tc>
          <w:tcPr>
            <w:tcW w:w="0" w:type="dxa"/>
            <w:vAlign w:val="bottom"/>
          </w:tcPr>
          <w:p w14:paraId="733F1B98" w14:textId="77777777" w:rsidR="001A2306" w:rsidRPr="006278BE" w:rsidRDefault="001A2306" w:rsidP="00837CE3">
            <w:r w:rsidRPr="006278BE">
              <w:t>8.924</w:t>
            </w:r>
          </w:p>
        </w:tc>
        <w:tc>
          <w:tcPr>
            <w:tcW w:w="0" w:type="dxa"/>
            <w:vAlign w:val="bottom"/>
          </w:tcPr>
          <w:p w14:paraId="5712954C" w14:textId="77777777" w:rsidR="001A2306" w:rsidRPr="006278BE" w:rsidRDefault="001A2306" w:rsidP="00837CE3">
            <w:r w:rsidRPr="006278BE">
              <w:t>8.924</w:t>
            </w:r>
          </w:p>
        </w:tc>
        <w:tc>
          <w:tcPr>
            <w:tcW w:w="0" w:type="dxa"/>
            <w:vAlign w:val="bottom"/>
          </w:tcPr>
          <w:p w14:paraId="7EF660D8" w14:textId="77777777" w:rsidR="001A2306" w:rsidRPr="006278BE" w:rsidRDefault="001A2306" w:rsidP="00837CE3">
            <w:r w:rsidRPr="006278BE">
              <w:t>8.924</w:t>
            </w:r>
          </w:p>
        </w:tc>
        <w:tc>
          <w:tcPr>
            <w:tcW w:w="0" w:type="dxa"/>
            <w:vAlign w:val="bottom"/>
          </w:tcPr>
          <w:p w14:paraId="4CEE2F4F" w14:textId="77777777" w:rsidR="001A2306" w:rsidRPr="006278BE" w:rsidRDefault="001A2306" w:rsidP="00837CE3">
            <w:r w:rsidRPr="006278BE">
              <w:t>8.924</w:t>
            </w:r>
          </w:p>
        </w:tc>
      </w:tr>
      <w:tr w:rsidR="001A2306" w:rsidRPr="006278BE" w14:paraId="0CE97B43" w14:textId="77777777" w:rsidTr="00A75C46">
        <w:tc>
          <w:tcPr>
            <w:tcW w:w="0" w:type="dxa"/>
          </w:tcPr>
          <w:p w14:paraId="711FB213" w14:textId="77777777" w:rsidR="001A2306" w:rsidRPr="006278BE" w:rsidRDefault="001A2306" w:rsidP="00837CE3">
            <w:r w:rsidRPr="006278BE">
              <w:t>SWEST</w:t>
            </w:r>
          </w:p>
        </w:tc>
        <w:tc>
          <w:tcPr>
            <w:tcW w:w="0" w:type="dxa"/>
            <w:vAlign w:val="bottom"/>
          </w:tcPr>
          <w:p w14:paraId="67FF6F2C" w14:textId="77777777" w:rsidR="001A2306" w:rsidRPr="006278BE" w:rsidRDefault="001A2306" w:rsidP="00837CE3">
            <w:r w:rsidRPr="006278BE">
              <w:t>13.553</w:t>
            </w:r>
          </w:p>
        </w:tc>
        <w:tc>
          <w:tcPr>
            <w:tcW w:w="0" w:type="dxa"/>
            <w:vAlign w:val="bottom"/>
          </w:tcPr>
          <w:p w14:paraId="4D58D6F5" w14:textId="77777777" w:rsidR="001A2306" w:rsidRPr="006278BE" w:rsidRDefault="001A2306" w:rsidP="00837CE3">
            <w:r w:rsidRPr="006278BE">
              <w:t>13.553</w:t>
            </w:r>
          </w:p>
        </w:tc>
        <w:tc>
          <w:tcPr>
            <w:tcW w:w="0" w:type="dxa"/>
            <w:vAlign w:val="bottom"/>
          </w:tcPr>
          <w:p w14:paraId="643B4507" w14:textId="77777777" w:rsidR="001A2306" w:rsidRPr="006278BE" w:rsidRDefault="001A2306" w:rsidP="00837CE3">
            <w:r w:rsidRPr="006278BE">
              <w:t>13.553</w:t>
            </w:r>
          </w:p>
        </w:tc>
        <w:tc>
          <w:tcPr>
            <w:tcW w:w="0" w:type="dxa"/>
            <w:vAlign w:val="bottom"/>
          </w:tcPr>
          <w:p w14:paraId="50D3F715" w14:textId="77777777" w:rsidR="001A2306" w:rsidRPr="006278BE" w:rsidRDefault="001A2306" w:rsidP="00837CE3">
            <w:r w:rsidRPr="006278BE">
              <w:t>13.553</w:t>
            </w:r>
          </w:p>
        </w:tc>
        <w:tc>
          <w:tcPr>
            <w:tcW w:w="0" w:type="dxa"/>
            <w:vAlign w:val="bottom"/>
          </w:tcPr>
          <w:p w14:paraId="6EBABCCA" w14:textId="77777777" w:rsidR="001A2306" w:rsidRPr="006278BE" w:rsidRDefault="001A2306" w:rsidP="00837CE3">
            <w:r w:rsidRPr="006278BE">
              <w:t>13.553</w:t>
            </w:r>
          </w:p>
        </w:tc>
      </w:tr>
      <w:tr w:rsidR="001A2306" w:rsidRPr="006278BE" w14:paraId="68DEBDA6" w14:textId="77777777" w:rsidTr="00A75C46">
        <w:tc>
          <w:tcPr>
            <w:tcW w:w="0" w:type="dxa"/>
          </w:tcPr>
          <w:p w14:paraId="742A5FC6" w14:textId="77777777" w:rsidR="001A2306" w:rsidRPr="006278BE" w:rsidRDefault="001A2306" w:rsidP="00837CE3">
            <w:r w:rsidRPr="006278BE">
              <w:t>LPN</w:t>
            </w:r>
          </w:p>
        </w:tc>
        <w:tc>
          <w:tcPr>
            <w:tcW w:w="0" w:type="dxa"/>
            <w:vAlign w:val="bottom"/>
          </w:tcPr>
          <w:p w14:paraId="18A9361A" w14:textId="77777777" w:rsidR="001A2306" w:rsidRPr="006278BE" w:rsidRDefault="001A2306" w:rsidP="00837CE3">
            <w:r w:rsidRPr="006278BE">
              <w:t>11.728</w:t>
            </w:r>
          </w:p>
        </w:tc>
        <w:tc>
          <w:tcPr>
            <w:tcW w:w="0" w:type="dxa"/>
            <w:vAlign w:val="bottom"/>
          </w:tcPr>
          <w:p w14:paraId="2E8D50FF" w14:textId="77777777" w:rsidR="001A2306" w:rsidRPr="006278BE" w:rsidRDefault="001A2306" w:rsidP="00837CE3">
            <w:r w:rsidRPr="006278BE">
              <w:t>11.728</w:t>
            </w:r>
          </w:p>
        </w:tc>
        <w:tc>
          <w:tcPr>
            <w:tcW w:w="0" w:type="dxa"/>
            <w:vAlign w:val="bottom"/>
          </w:tcPr>
          <w:p w14:paraId="7E692066" w14:textId="77777777" w:rsidR="001A2306" w:rsidRPr="006278BE" w:rsidRDefault="001A2306" w:rsidP="00837CE3">
            <w:r w:rsidRPr="006278BE">
              <w:t>11.728</w:t>
            </w:r>
          </w:p>
        </w:tc>
        <w:tc>
          <w:tcPr>
            <w:tcW w:w="0" w:type="dxa"/>
            <w:vAlign w:val="bottom"/>
          </w:tcPr>
          <w:p w14:paraId="220CDA20" w14:textId="77777777" w:rsidR="001A2306" w:rsidRPr="006278BE" w:rsidRDefault="001A2306" w:rsidP="00837CE3">
            <w:r w:rsidRPr="006278BE">
              <w:t>11.728</w:t>
            </w:r>
          </w:p>
        </w:tc>
        <w:tc>
          <w:tcPr>
            <w:tcW w:w="0" w:type="dxa"/>
            <w:vAlign w:val="bottom"/>
          </w:tcPr>
          <w:p w14:paraId="6218B4D8" w14:textId="77777777" w:rsidR="001A2306" w:rsidRPr="006278BE" w:rsidRDefault="001A2306" w:rsidP="00837CE3">
            <w:r w:rsidRPr="006278BE">
              <w:t>11.728</w:t>
            </w:r>
          </w:p>
        </w:tc>
      </w:tr>
      <w:tr w:rsidR="001A2306" w:rsidRPr="006278BE" w14:paraId="6F31D789" w14:textId="77777777" w:rsidTr="00A75C46">
        <w:tc>
          <w:tcPr>
            <w:tcW w:w="0" w:type="dxa"/>
          </w:tcPr>
          <w:p w14:paraId="441E7AD2" w14:textId="77777777" w:rsidR="001A2306" w:rsidRPr="006278BE" w:rsidRDefault="001A2306" w:rsidP="00837CE3">
            <w:r w:rsidRPr="006278BE">
              <w:t>SPN</w:t>
            </w:r>
          </w:p>
        </w:tc>
        <w:tc>
          <w:tcPr>
            <w:tcW w:w="0" w:type="dxa"/>
            <w:vAlign w:val="bottom"/>
          </w:tcPr>
          <w:p w14:paraId="605AAB3F" w14:textId="77777777" w:rsidR="001A2306" w:rsidRPr="006278BE" w:rsidRDefault="001A2306" w:rsidP="00837CE3">
            <w:r w:rsidRPr="006278BE">
              <w:t>12.135</w:t>
            </w:r>
          </w:p>
        </w:tc>
        <w:tc>
          <w:tcPr>
            <w:tcW w:w="0" w:type="dxa"/>
            <w:vAlign w:val="bottom"/>
          </w:tcPr>
          <w:p w14:paraId="11686B61" w14:textId="77777777" w:rsidR="001A2306" w:rsidRPr="006278BE" w:rsidRDefault="001A2306" w:rsidP="00837CE3">
            <w:r w:rsidRPr="006278BE">
              <w:t>12.135</w:t>
            </w:r>
          </w:p>
        </w:tc>
        <w:tc>
          <w:tcPr>
            <w:tcW w:w="0" w:type="dxa"/>
            <w:vAlign w:val="bottom"/>
          </w:tcPr>
          <w:p w14:paraId="6DEC1365" w14:textId="77777777" w:rsidR="001A2306" w:rsidRPr="006278BE" w:rsidRDefault="001A2306" w:rsidP="00837CE3">
            <w:r w:rsidRPr="006278BE">
              <w:t>12.135</w:t>
            </w:r>
          </w:p>
        </w:tc>
        <w:tc>
          <w:tcPr>
            <w:tcW w:w="0" w:type="dxa"/>
            <w:vAlign w:val="bottom"/>
          </w:tcPr>
          <w:p w14:paraId="14B0FB83" w14:textId="77777777" w:rsidR="001A2306" w:rsidRPr="006278BE" w:rsidRDefault="001A2306" w:rsidP="00837CE3">
            <w:r w:rsidRPr="006278BE">
              <w:t>12.135</w:t>
            </w:r>
          </w:p>
        </w:tc>
        <w:tc>
          <w:tcPr>
            <w:tcW w:w="0" w:type="dxa"/>
            <w:vAlign w:val="bottom"/>
          </w:tcPr>
          <w:p w14:paraId="64AD80C4" w14:textId="77777777" w:rsidR="001A2306" w:rsidRPr="006278BE" w:rsidRDefault="001A2306" w:rsidP="00837CE3">
            <w:r w:rsidRPr="006278BE">
              <w:t>12.135</w:t>
            </w:r>
          </w:p>
        </w:tc>
      </w:tr>
      <w:tr w:rsidR="001A2306" w:rsidRPr="006278BE" w14:paraId="37F0EEEB" w14:textId="77777777" w:rsidTr="00A75C46">
        <w:tc>
          <w:tcPr>
            <w:tcW w:w="0" w:type="dxa"/>
          </w:tcPr>
          <w:p w14:paraId="66269808" w14:textId="77777777" w:rsidR="001A2306" w:rsidRPr="006278BE" w:rsidRDefault="001A2306" w:rsidP="00837CE3">
            <w:r w:rsidRPr="006278BE">
              <w:t>EPN</w:t>
            </w:r>
          </w:p>
        </w:tc>
        <w:tc>
          <w:tcPr>
            <w:tcW w:w="0" w:type="dxa"/>
            <w:vAlign w:val="bottom"/>
          </w:tcPr>
          <w:p w14:paraId="71A34F15" w14:textId="77777777" w:rsidR="001A2306" w:rsidRPr="006278BE" w:rsidRDefault="001A2306" w:rsidP="00837CE3">
            <w:r w:rsidRPr="006278BE">
              <w:t>18.947</w:t>
            </w:r>
          </w:p>
        </w:tc>
        <w:tc>
          <w:tcPr>
            <w:tcW w:w="0" w:type="dxa"/>
            <w:vAlign w:val="bottom"/>
          </w:tcPr>
          <w:p w14:paraId="211DD337" w14:textId="77777777" w:rsidR="001A2306" w:rsidRPr="006278BE" w:rsidRDefault="001A2306" w:rsidP="00837CE3">
            <w:r w:rsidRPr="006278BE">
              <w:t>18.947</w:t>
            </w:r>
          </w:p>
        </w:tc>
        <w:tc>
          <w:tcPr>
            <w:tcW w:w="0" w:type="dxa"/>
            <w:vAlign w:val="bottom"/>
          </w:tcPr>
          <w:p w14:paraId="103C9EC1" w14:textId="77777777" w:rsidR="001A2306" w:rsidRPr="006278BE" w:rsidRDefault="001A2306" w:rsidP="00837CE3">
            <w:r w:rsidRPr="006278BE">
              <w:t>18.947</w:t>
            </w:r>
          </w:p>
        </w:tc>
        <w:tc>
          <w:tcPr>
            <w:tcW w:w="0" w:type="dxa"/>
            <w:vAlign w:val="bottom"/>
          </w:tcPr>
          <w:p w14:paraId="00A30751" w14:textId="77777777" w:rsidR="001A2306" w:rsidRPr="006278BE" w:rsidRDefault="001A2306" w:rsidP="00837CE3">
            <w:r w:rsidRPr="006278BE">
              <w:t>18.947</w:t>
            </w:r>
          </w:p>
        </w:tc>
        <w:tc>
          <w:tcPr>
            <w:tcW w:w="0" w:type="dxa"/>
            <w:vAlign w:val="bottom"/>
          </w:tcPr>
          <w:p w14:paraId="095C608E" w14:textId="77777777" w:rsidR="001A2306" w:rsidRPr="006278BE" w:rsidRDefault="001A2306" w:rsidP="00837CE3">
            <w:r w:rsidRPr="006278BE">
              <w:t>18.947</w:t>
            </w:r>
          </w:p>
        </w:tc>
      </w:tr>
      <w:tr w:rsidR="001A2306" w:rsidRPr="006278BE" w14:paraId="72400977" w14:textId="77777777" w:rsidTr="00A75C46">
        <w:tc>
          <w:tcPr>
            <w:tcW w:w="0" w:type="dxa"/>
          </w:tcPr>
          <w:p w14:paraId="310A8FB7" w14:textId="77777777" w:rsidR="001A2306" w:rsidRPr="006278BE" w:rsidRDefault="001A2306" w:rsidP="00837CE3">
            <w:r w:rsidRPr="006278BE">
              <w:t>SPD</w:t>
            </w:r>
          </w:p>
        </w:tc>
        <w:tc>
          <w:tcPr>
            <w:tcW w:w="0" w:type="dxa"/>
            <w:vAlign w:val="bottom"/>
          </w:tcPr>
          <w:p w14:paraId="7D3835A5" w14:textId="77777777" w:rsidR="001A2306" w:rsidRPr="006278BE" w:rsidRDefault="001A2306" w:rsidP="00837CE3">
            <w:r w:rsidRPr="006278BE">
              <w:t>12.875</w:t>
            </w:r>
          </w:p>
        </w:tc>
        <w:tc>
          <w:tcPr>
            <w:tcW w:w="0" w:type="dxa"/>
            <w:vAlign w:val="bottom"/>
          </w:tcPr>
          <w:p w14:paraId="706EF6CC" w14:textId="77777777" w:rsidR="001A2306" w:rsidRPr="006278BE" w:rsidRDefault="001A2306" w:rsidP="00837CE3">
            <w:r w:rsidRPr="006278BE">
              <w:t>12.875</w:t>
            </w:r>
          </w:p>
        </w:tc>
        <w:tc>
          <w:tcPr>
            <w:tcW w:w="0" w:type="dxa"/>
            <w:vAlign w:val="bottom"/>
          </w:tcPr>
          <w:p w14:paraId="6BFED3B0" w14:textId="77777777" w:rsidR="001A2306" w:rsidRPr="006278BE" w:rsidRDefault="001A2306" w:rsidP="00837CE3">
            <w:r w:rsidRPr="006278BE">
              <w:t>12.875</w:t>
            </w:r>
          </w:p>
        </w:tc>
        <w:tc>
          <w:tcPr>
            <w:tcW w:w="0" w:type="dxa"/>
            <w:vAlign w:val="bottom"/>
          </w:tcPr>
          <w:p w14:paraId="2A0BF037" w14:textId="77777777" w:rsidR="001A2306" w:rsidRPr="006278BE" w:rsidRDefault="001A2306" w:rsidP="00837CE3">
            <w:r w:rsidRPr="006278BE">
              <w:t>12.875</w:t>
            </w:r>
          </w:p>
        </w:tc>
        <w:tc>
          <w:tcPr>
            <w:tcW w:w="0" w:type="dxa"/>
            <w:vAlign w:val="bottom"/>
          </w:tcPr>
          <w:p w14:paraId="270B2967" w14:textId="77777777" w:rsidR="001A2306" w:rsidRPr="006278BE" w:rsidRDefault="001A2306" w:rsidP="00837CE3">
            <w:r w:rsidRPr="006278BE">
              <w:t>12.875</w:t>
            </w:r>
          </w:p>
        </w:tc>
      </w:tr>
      <w:tr w:rsidR="001A2306" w:rsidRPr="006278BE" w14:paraId="0BCFF07C" w14:textId="77777777" w:rsidTr="00A75C46">
        <w:tc>
          <w:tcPr>
            <w:tcW w:w="0" w:type="dxa"/>
          </w:tcPr>
          <w:p w14:paraId="1DB80B26" w14:textId="77777777" w:rsidR="001A2306" w:rsidRPr="006278BE" w:rsidRDefault="001A2306" w:rsidP="00837CE3">
            <w:r w:rsidRPr="006278BE">
              <w:t>SPMW</w:t>
            </w:r>
          </w:p>
        </w:tc>
        <w:tc>
          <w:tcPr>
            <w:tcW w:w="0" w:type="dxa"/>
            <w:vAlign w:val="bottom"/>
          </w:tcPr>
          <w:p w14:paraId="38908074" w14:textId="77777777" w:rsidR="001A2306" w:rsidRPr="006278BE" w:rsidRDefault="001A2306" w:rsidP="00837CE3">
            <w:r w:rsidRPr="006278BE">
              <w:t>14.326</w:t>
            </w:r>
          </w:p>
        </w:tc>
        <w:tc>
          <w:tcPr>
            <w:tcW w:w="0" w:type="dxa"/>
            <w:vAlign w:val="bottom"/>
          </w:tcPr>
          <w:p w14:paraId="1A9CBF34" w14:textId="77777777" w:rsidR="001A2306" w:rsidRPr="006278BE" w:rsidRDefault="001A2306" w:rsidP="00837CE3">
            <w:r w:rsidRPr="006278BE">
              <w:t>14.326</w:t>
            </w:r>
          </w:p>
        </w:tc>
        <w:tc>
          <w:tcPr>
            <w:tcW w:w="0" w:type="dxa"/>
            <w:vAlign w:val="bottom"/>
          </w:tcPr>
          <w:p w14:paraId="0A5FF84C" w14:textId="77777777" w:rsidR="001A2306" w:rsidRPr="006278BE" w:rsidRDefault="001A2306" w:rsidP="00837CE3">
            <w:r w:rsidRPr="006278BE">
              <w:t>14.326</w:t>
            </w:r>
          </w:p>
        </w:tc>
        <w:tc>
          <w:tcPr>
            <w:tcW w:w="0" w:type="dxa"/>
            <w:vAlign w:val="bottom"/>
          </w:tcPr>
          <w:p w14:paraId="1EC53D40" w14:textId="77777777" w:rsidR="001A2306" w:rsidRPr="006278BE" w:rsidRDefault="001A2306" w:rsidP="00837CE3">
            <w:r w:rsidRPr="006278BE">
              <w:t>14.326</w:t>
            </w:r>
          </w:p>
        </w:tc>
        <w:tc>
          <w:tcPr>
            <w:tcW w:w="0" w:type="dxa"/>
            <w:vAlign w:val="bottom"/>
          </w:tcPr>
          <w:p w14:paraId="0FCB783A" w14:textId="77777777" w:rsidR="001A2306" w:rsidRPr="006278BE" w:rsidRDefault="001A2306" w:rsidP="00837CE3">
            <w:r w:rsidRPr="006278BE">
              <w:t>14.326</w:t>
            </w:r>
          </w:p>
        </w:tc>
      </w:tr>
      <w:tr w:rsidR="001A2306" w:rsidRPr="006278BE" w14:paraId="015FA87A" w14:textId="77777777" w:rsidTr="00A75C46">
        <w:tc>
          <w:tcPr>
            <w:tcW w:w="0" w:type="dxa"/>
          </w:tcPr>
          <w:p w14:paraId="43498D5A" w14:textId="77777777" w:rsidR="001A2306" w:rsidRPr="006278BE" w:rsidRDefault="001A2306" w:rsidP="00837CE3">
            <w:r w:rsidRPr="006278BE">
              <w:t>SSEH</w:t>
            </w:r>
          </w:p>
        </w:tc>
        <w:tc>
          <w:tcPr>
            <w:tcW w:w="0" w:type="dxa"/>
            <w:vAlign w:val="bottom"/>
          </w:tcPr>
          <w:p w14:paraId="77C09A65" w14:textId="77777777" w:rsidR="001A2306" w:rsidRPr="006278BE" w:rsidRDefault="001A2306" w:rsidP="00837CE3">
            <w:r w:rsidRPr="006278BE">
              <w:t>9.613</w:t>
            </w:r>
          </w:p>
        </w:tc>
        <w:tc>
          <w:tcPr>
            <w:tcW w:w="0" w:type="dxa"/>
            <w:vAlign w:val="bottom"/>
          </w:tcPr>
          <w:p w14:paraId="32F019B1" w14:textId="77777777" w:rsidR="001A2306" w:rsidRPr="006278BE" w:rsidRDefault="001A2306" w:rsidP="00837CE3">
            <w:r w:rsidRPr="006278BE">
              <w:t>9.613</w:t>
            </w:r>
          </w:p>
        </w:tc>
        <w:tc>
          <w:tcPr>
            <w:tcW w:w="0" w:type="dxa"/>
            <w:vAlign w:val="bottom"/>
          </w:tcPr>
          <w:p w14:paraId="40165EA9" w14:textId="77777777" w:rsidR="001A2306" w:rsidRPr="006278BE" w:rsidRDefault="001A2306" w:rsidP="00837CE3">
            <w:r w:rsidRPr="006278BE">
              <w:t>9.613</w:t>
            </w:r>
          </w:p>
        </w:tc>
        <w:tc>
          <w:tcPr>
            <w:tcW w:w="0" w:type="dxa"/>
            <w:vAlign w:val="bottom"/>
          </w:tcPr>
          <w:p w14:paraId="353A5E8C" w14:textId="77777777" w:rsidR="001A2306" w:rsidRPr="006278BE" w:rsidRDefault="001A2306" w:rsidP="00837CE3">
            <w:r w:rsidRPr="006278BE">
              <w:t>9.613</w:t>
            </w:r>
          </w:p>
        </w:tc>
        <w:tc>
          <w:tcPr>
            <w:tcW w:w="0" w:type="dxa"/>
            <w:vAlign w:val="bottom"/>
          </w:tcPr>
          <w:p w14:paraId="1B4A02F1" w14:textId="77777777" w:rsidR="001A2306" w:rsidRPr="006278BE" w:rsidRDefault="001A2306" w:rsidP="00837CE3">
            <w:r w:rsidRPr="006278BE">
              <w:t>9.613</w:t>
            </w:r>
          </w:p>
        </w:tc>
      </w:tr>
      <w:tr w:rsidR="001A2306" w:rsidRPr="006278BE" w14:paraId="34A835FA" w14:textId="77777777" w:rsidTr="00A75C46">
        <w:tc>
          <w:tcPr>
            <w:tcW w:w="0" w:type="dxa"/>
          </w:tcPr>
          <w:p w14:paraId="4DCF0A64" w14:textId="77777777" w:rsidR="001A2306" w:rsidRPr="006278BE" w:rsidRDefault="001A2306" w:rsidP="00837CE3">
            <w:r w:rsidRPr="006278BE">
              <w:t>SSES</w:t>
            </w:r>
          </w:p>
        </w:tc>
        <w:tc>
          <w:tcPr>
            <w:tcW w:w="0" w:type="dxa"/>
            <w:vAlign w:val="bottom"/>
          </w:tcPr>
          <w:p w14:paraId="1ACE6F68" w14:textId="77777777" w:rsidR="001A2306" w:rsidRPr="006278BE" w:rsidRDefault="001A2306" w:rsidP="00837CE3">
            <w:r w:rsidRPr="006278BE">
              <w:t>18.122</w:t>
            </w:r>
          </w:p>
        </w:tc>
        <w:tc>
          <w:tcPr>
            <w:tcW w:w="0" w:type="dxa"/>
            <w:vAlign w:val="bottom"/>
          </w:tcPr>
          <w:p w14:paraId="7C9495E2" w14:textId="77777777" w:rsidR="001A2306" w:rsidRPr="006278BE" w:rsidRDefault="001A2306" w:rsidP="00837CE3">
            <w:r w:rsidRPr="006278BE">
              <w:t>18.122</w:t>
            </w:r>
          </w:p>
        </w:tc>
        <w:tc>
          <w:tcPr>
            <w:tcW w:w="0" w:type="dxa"/>
            <w:vAlign w:val="bottom"/>
          </w:tcPr>
          <w:p w14:paraId="6B470CA4" w14:textId="77777777" w:rsidR="001A2306" w:rsidRPr="006278BE" w:rsidRDefault="001A2306" w:rsidP="00837CE3">
            <w:r w:rsidRPr="006278BE">
              <w:t>18.122</w:t>
            </w:r>
          </w:p>
        </w:tc>
        <w:tc>
          <w:tcPr>
            <w:tcW w:w="0" w:type="dxa"/>
            <w:vAlign w:val="bottom"/>
          </w:tcPr>
          <w:p w14:paraId="1FBCCE11" w14:textId="77777777" w:rsidR="001A2306" w:rsidRPr="006278BE" w:rsidRDefault="001A2306" w:rsidP="00837CE3">
            <w:r w:rsidRPr="006278BE">
              <w:t>18.122</w:t>
            </w:r>
          </w:p>
        </w:tc>
        <w:tc>
          <w:tcPr>
            <w:tcW w:w="0" w:type="dxa"/>
            <w:vAlign w:val="bottom"/>
          </w:tcPr>
          <w:p w14:paraId="293A179A" w14:textId="77777777" w:rsidR="001A2306" w:rsidRPr="006278BE" w:rsidRDefault="001A2306" w:rsidP="00837CE3">
            <w:r w:rsidRPr="006278BE">
              <w:t>18.122</w:t>
            </w:r>
          </w:p>
        </w:tc>
      </w:tr>
    </w:tbl>
    <w:p w14:paraId="342B9927" w14:textId="77777777" w:rsidR="001A2306" w:rsidRPr="006278BE" w:rsidRDefault="001A2306" w:rsidP="001A2306">
      <w:pPr>
        <w:pStyle w:val="AppendixHeading"/>
      </w:pPr>
    </w:p>
    <w:p w14:paraId="079F4523" w14:textId="67F4BC4B" w:rsidR="001A2306" w:rsidRPr="006278BE" w:rsidRDefault="001A2306" w:rsidP="00837CE3">
      <w:pPr>
        <w:pStyle w:val="Caption"/>
      </w:pPr>
      <w:r w:rsidRPr="006278BE">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9B546C" w:rsidRPr="006278BE" w14:paraId="37F55992" w14:textId="095F6DA6" w:rsidTr="000A6BA9">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9B546C" w:rsidRPr="006278BE" w:rsidRDefault="009B546C" w:rsidP="009B546C">
            <w:r w:rsidRPr="006278BE">
              <w:t>Licensee</w:t>
            </w:r>
          </w:p>
        </w:tc>
        <w:tc>
          <w:tcPr>
            <w:tcW w:w="0" w:type="dxa"/>
          </w:tcPr>
          <w:p w14:paraId="28ED702E" w14:textId="33C2C04C" w:rsidR="009B546C" w:rsidRPr="006278BE" w:rsidRDefault="009B546C" w:rsidP="009B546C">
            <w:r w:rsidRPr="006278BE">
              <w:t>Severe weather exceptionality threshold (number of weather related Incidents at Distribution Higher Voltage in a 24-hour period) – from 1 April 2023 to 31 August 2023</w:t>
            </w:r>
          </w:p>
        </w:tc>
        <w:tc>
          <w:tcPr>
            <w:tcW w:w="0" w:type="dxa"/>
          </w:tcPr>
          <w:p w14:paraId="453B84D2" w14:textId="32E888A0" w:rsidR="009B546C" w:rsidRPr="006278BE" w:rsidRDefault="009B546C" w:rsidP="009B546C">
            <w:pPr>
              <w:rPr>
                <w:b w:val="0"/>
              </w:rPr>
            </w:pPr>
            <w:r w:rsidRPr="006278BE">
              <w:t>Severe weather exceptionality threshold (number of weather related Incidents at Distribution Higher Voltage in a 24-hour period) – from 1 September 2023</w:t>
            </w:r>
          </w:p>
        </w:tc>
      </w:tr>
      <w:tr w:rsidR="009B546C" w:rsidRPr="006278BE" w14:paraId="4B15D394" w14:textId="1EBDF3D7" w:rsidTr="000A6BA9">
        <w:tc>
          <w:tcPr>
            <w:tcW w:w="0" w:type="dxa"/>
          </w:tcPr>
          <w:p w14:paraId="5A7A0D1B" w14:textId="77777777" w:rsidR="009B546C" w:rsidRPr="006278BE" w:rsidRDefault="009B546C" w:rsidP="009B546C">
            <w:r w:rsidRPr="006278BE">
              <w:t>ENWL</w:t>
            </w:r>
          </w:p>
        </w:tc>
        <w:tc>
          <w:tcPr>
            <w:tcW w:w="0" w:type="dxa"/>
          </w:tcPr>
          <w:p w14:paraId="1755A133" w14:textId="77777777" w:rsidR="009B546C" w:rsidRPr="006278BE" w:rsidRDefault="009B546C" w:rsidP="009B546C">
            <w:r w:rsidRPr="006278BE">
              <w:t>55</w:t>
            </w:r>
          </w:p>
        </w:tc>
        <w:tc>
          <w:tcPr>
            <w:tcW w:w="0" w:type="dxa"/>
          </w:tcPr>
          <w:p w14:paraId="7F95CED0" w14:textId="1B894A1E" w:rsidR="009B546C" w:rsidRPr="006278BE" w:rsidRDefault="009B546C" w:rsidP="009B546C">
            <w:r w:rsidRPr="006278BE">
              <w:t>55</w:t>
            </w:r>
          </w:p>
        </w:tc>
      </w:tr>
      <w:tr w:rsidR="009B546C" w:rsidRPr="006278BE" w14:paraId="392C38C5" w14:textId="15FA6054" w:rsidTr="000A6BA9">
        <w:tc>
          <w:tcPr>
            <w:tcW w:w="0" w:type="dxa"/>
          </w:tcPr>
          <w:p w14:paraId="1F62BB7F" w14:textId="77777777" w:rsidR="009B546C" w:rsidRPr="006278BE" w:rsidRDefault="009B546C" w:rsidP="009B546C">
            <w:r w:rsidRPr="006278BE">
              <w:t>NPgN</w:t>
            </w:r>
          </w:p>
        </w:tc>
        <w:tc>
          <w:tcPr>
            <w:tcW w:w="0" w:type="dxa"/>
          </w:tcPr>
          <w:p w14:paraId="29BFABBD" w14:textId="77777777" w:rsidR="009B546C" w:rsidRPr="006278BE" w:rsidRDefault="009B546C" w:rsidP="009B546C">
            <w:r w:rsidRPr="006278BE">
              <w:t>37</w:t>
            </w:r>
          </w:p>
        </w:tc>
        <w:tc>
          <w:tcPr>
            <w:tcW w:w="0" w:type="dxa"/>
          </w:tcPr>
          <w:p w14:paraId="5D4B683C" w14:textId="7CED1F76" w:rsidR="009B546C" w:rsidRPr="006278BE" w:rsidRDefault="009B546C" w:rsidP="009B546C">
            <w:r w:rsidRPr="006278BE">
              <w:t>37</w:t>
            </w:r>
          </w:p>
        </w:tc>
      </w:tr>
      <w:tr w:rsidR="009B546C" w:rsidRPr="006278BE" w14:paraId="1100627D" w14:textId="66764837" w:rsidTr="000A6BA9">
        <w:tc>
          <w:tcPr>
            <w:tcW w:w="0" w:type="dxa"/>
          </w:tcPr>
          <w:p w14:paraId="708A9F80" w14:textId="77777777" w:rsidR="009B546C" w:rsidRPr="006278BE" w:rsidRDefault="009B546C" w:rsidP="009B546C">
            <w:r w:rsidRPr="006278BE">
              <w:t>NPgY</w:t>
            </w:r>
          </w:p>
        </w:tc>
        <w:tc>
          <w:tcPr>
            <w:tcW w:w="0" w:type="dxa"/>
          </w:tcPr>
          <w:p w14:paraId="1115EBB6" w14:textId="77777777" w:rsidR="009B546C" w:rsidRPr="006278BE" w:rsidRDefault="009B546C" w:rsidP="009B546C">
            <w:r w:rsidRPr="006278BE">
              <w:t>40</w:t>
            </w:r>
          </w:p>
        </w:tc>
        <w:tc>
          <w:tcPr>
            <w:tcW w:w="0" w:type="dxa"/>
          </w:tcPr>
          <w:p w14:paraId="6C564AF1" w14:textId="2FDCE568" w:rsidR="009B546C" w:rsidRPr="006278BE" w:rsidRDefault="009B546C" w:rsidP="009B546C">
            <w:r w:rsidRPr="006278BE">
              <w:t>42</w:t>
            </w:r>
          </w:p>
        </w:tc>
      </w:tr>
      <w:tr w:rsidR="009B546C" w:rsidRPr="006278BE" w14:paraId="49071155" w14:textId="1ACBB277" w:rsidTr="000A6BA9">
        <w:tc>
          <w:tcPr>
            <w:tcW w:w="0" w:type="dxa"/>
          </w:tcPr>
          <w:p w14:paraId="56CEFFD2" w14:textId="77777777" w:rsidR="009B546C" w:rsidRPr="006278BE" w:rsidRDefault="009B546C" w:rsidP="009B546C">
            <w:r w:rsidRPr="006278BE">
              <w:t>WMID</w:t>
            </w:r>
          </w:p>
        </w:tc>
        <w:tc>
          <w:tcPr>
            <w:tcW w:w="0" w:type="dxa"/>
          </w:tcPr>
          <w:p w14:paraId="5E38EDC9" w14:textId="77777777" w:rsidR="009B546C" w:rsidRPr="006278BE" w:rsidRDefault="009B546C" w:rsidP="009B546C">
            <w:r w:rsidRPr="006278BE">
              <w:t>63</w:t>
            </w:r>
          </w:p>
        </w:tc>
        <w:tc>
          <w:tcPr>
            <w:tcW w:w="0" w:type="dxa"/>
          </w:tcPr>
          <w:p w14:paraId="12ED85F4" w14:textId="4859A437" w:rsidR="009B546C" w:rsidRPr="006278BE" w:rsidRDefault="009B546C" w:rsidP="009B546C">
            <w:r w:rsidRPr="006278BE">
              <w:t>68</w:t>
            </w:r>
          </w:p>
        </w:tc>
      </w:tr>
      <w:tr w:rsidR="009B546C" w:rsidRPr="006278BE" w14:paraId="3A82437A" w14:textId="06FEF97D" w:rsidTr="000A6BA9">
        <w:tc>
          <w:tcPr>
            <w:tcW w:w="0" w:type="dxa"/>
          </w:tcPr>
          <w:p w14:paraId="2F30D780" w14:textId="77777777" w:rsidR="009B546C" w:rsidRPr="006278BE" w:rsidRDefault="009B546C" w:rsidP="009B546C">
            <w:r w:rsidRPr="006278BE">
              <w:t>EMID</w:t>
            </w:r>
          </w:p>
        </w:tc>
        <w:tc>
          <w:tcPr>
            <w:tcW w:w="0" w:type="dxa"/>
          </w:tcPr>
          <w:p w14:paraId="7FC8195F" w14:textId="77777777" w:rsidR="009B546C" w:rsidRPr="006278BE" w:rsidRDefault="009B546C" w:rsidP="009B546C">
            <w:r w:rsidRPr="006278BE">
              <w:t>64</w:t>
            </w:r>
          </w:p>
        </w:tc>
        <w:tc>
          <w:tcPr>
            <w:tcW w:w="0" w:type="dxa"/>
          </w:tcPr>
          <w:p w14:paraId="7BAE78C6" w14:textId="31FDBF3A" w:rsidR="009B546C" w:rsidRPr="006278BE" w:rsidRDefault="009B546C" w:rsidP="009B546C">
            <w:r w:rsidRPr="006278BE">
              <w:t>54</w:t>
            </w:r>
          </w:p>
        </w:tc>
      </w:tr>
      <w:tr w:rsidR="009B546C" w:rsidRPr="006278BE" w14:paraId="3407AF8A" w14:textId="4A9E7CD2" w:rsidTr="000A6BA9">
        <w:tc>
          <w:tcPr>
            <w:tcW w:w="0" w:type="dxa"/>
          </w:tcPr>
          <w:p w14:paraId="326383CD" w14:textId="77777777" w:rsidR="009B546C" w:rsidRPr="006278BE" w:rsidRDefault="009B546C" w:rsidP="009B546C">
            <w:r w:rsidRPr="006278BE">
              <w:t>SWALES</w:t>
            </w:r>
          </w:p>
        </w:tc>
        <w:tc>
          <w:tcPr>
            <w:tcW w:w="0" w:type="dxa"/>
          </w:tcPr>
          <w:p w14:paraId="2EC41934" w14:textId="77777777" w:rsidR="009B546C" w:rsidRPr="006278BE" w:rsidRDefault="009B546C" w:rsidP="009B546C">
            <w:r w:rsidRPr="006278BE">
              <w:t>41</w:t>
            </w:r>
          </w:p>
        </w:tc>
        <w:tc>
          <w:tcPr>
            <w:tcW w:w="0" w:type="dxa"/>
          </w:tcPr>
          <w:p w14:paraId="3ABA66F9" w14:textId="6E9DE777" w:rsidR="009B546C" w:rsidRPr="006278BE" w:rsidRDefault="009B546C" w:rsidP="009B546C">
            <w:r w:rsidRPr="006278BE">
              <w:t>43</w:t>
            </w:r>
          </w:p>
        </w:tc>
      </w:tr>
      <w:tr w:rsidR="009B546C" w:rsidRPr="006278BE" w14:paraId="7C0458AC" w14:textId="49887F8E" w:rsidTr="000A6BA9">
        <w:tc>
          <w:tcPr>
            <w:tcW w:w="0" w:type="dxa"/>
          </w:tcPr>
          <w:p w14:paraId="25E61E32" w14:textId="77777777" w:rsidR="009B546C" w:rsidRPr="006278BE" w:rsidRDefault="009B546C" w:rsidP="009B546C">
            <w:r w:rsidRPr="006278BE">
              <w:t>SWEST</w:t>
            </w:r>
          </w:p>
        </w:tc>
        <w:tc>
          <w:tcPr>
            <w:tcW w:w="0" w:type="dxa"/>
          </w:tcPr>
          <w:p w14:paraId="08212E92" w14:textId="77777777" w:rsidR="009B546C" w:rsidRPr="006278BE" w:rsidRDefault="009B546C" w:rsidP="009B546C">
            <w:r w:rsidRPr="006278BE">
              <w:t>60</w:t>
            </w:r>
          </w:p>
        </w:tc>
        <w:tc>
          <w:tcPr>
            <w:tcW w:w="0" w:type="dxa"/>
          </w:tcPr>
          <w:p w14:paraId="4219061E" w14:textId="3AC5A070" w:rsidR="009B546C" w:rsidRPr="006278BE" w:rsidRDefault="009B546C" w:rsidP="009B546C">
            <w:r w:rsidRPr="006278BE">
              <w:t>71</w:t>
            </w:r>
          </w:p>
        </w:tc>
      </w:tr>
      <w:tr w:rsidR="009B546C" w:rsidRPr="006278BE" w14:paraId="269FE660" w14:textId="50FB5EF7" w:rsidTr="000A6BA9">
        <w:tc>
          <w:tcPr>
            <w:tcW w:w="0" w:type="dxa"/>
          </w:tcPr>
          <w:p w14:paraId="4DCAC32F" w14:textId="77777777" w:rsidR="009B546C" w:rsidRPr="006278BE" w:rsidRDefault="009B546C" w:rsidP="009B546C">
            <w:r w:rsidRPr="006278BE">
              <w:t>LPN</w:t>
            </w:r>
          </w:p>
        </w:tc>
        <w:tc>
          <w:tcPr>
            <w:tcW w:w="0" w:type="dxa"/>
          </w:tcPr>
          <w:p w14:paraId="76AEAFEC" w14:textId="77777777" w:rsidR="009B546C" w:rsidRPr="006278BE" w:rsidRDefault="009B546C" w:rsidP="009B546C">
            <w:r w:rsidRPr="006278BE">
              <w:t>14</w:t>
            </w:r>
          </w:p>
        </w:tc>
        <w:tc>
          <w:tcPr>
            <w:tcW w:w="0" w:type="dxa"/>
          </w:tcPr>
          <w:p w14:paraId="5C083BD2" w14:textId="4AA8CB38" w:rsidR="009B546C" w:rsidRPr="006278BE" w:rsidRDefault="009B546C" w:rsidP="009B546C">
            <w:r w:rsidRPr="006278BE">
              <w:t>17</w:t>
            </w:r>
          </w:p>
        </w:tc>
      </w:tr>
      <w:tr w:rsidR="009B546C" w:rsidRPr="006278BE" w14:paraId="6CDD177A" w14:textId="24784380" w:rsidTr="000A6BA9">
        <w:tc>
          <w:tcPr>
            <w:tcW w:w="0" w:type="dxa"/>
          </w:tcPr>
          <w:p w14:paraId="5F55AB3E" w14:textId="77777777" w:rsidR="009B546C" w:rsidRPr="006278BE" w:rsidRDefault="009B546C" w:rsidP="009B546C">
            <w:r w:rsidRPr="006278BE">
              <w:t>SPN</w:t>
            </w:r>
          </w:p>
        </w:tc>
        <w:tc>
          <w:tcPr>
            <w:tcW w:w="0" w:type="dxa"/>
          </w:tcPr>
          <w:p w14:paraId="74975677" w14:textId="77777777" w:rsidR="009B546C" w:rsidRPr="006278BE" w:rsidRDefault="009B546C" w:rsidP="009B546C">
            <w:r w:rsidRPr="006278BE">
              <w:t>54</w:t>
            </w:r>
          </w:p>
        </w:tc>
        <w:tc>
          <w:tcPr>
            <w:tcW w:w="0" w:type="dxa"/>
          </w:tcPr>
          <w:p w14:paraId="454DE4C9" w14:textId="4888F7B6" w:rsidR="009B546C" w:rsidRPr="006278BE" w:rsidRDefault="009B546C" w:rsidP="009B546C">
            <w:r w:rsidRPr="006278BE">
              <w:t>66</w:t>
            </w:r>
          </w:p>
        </w:tc>
      </w:tr>
      <w:tr w:rsidR="009B546C" w:rsidRPr="006278BE" w14:paraId="068C898F" w14:textId="4EF71039" w:rsidTr="000A6BA9">
        <w:tc>
          <w:tcPr>
            <w:tcW w:w="0" w:type="dxa"/>
          </w:tcPr>
          <w:p w14:paraId="78DA9416" w14:textId="77777777" w:rsidR="009B546C" w:rsidRPr="006278BE" w:rsidRDefault="009B546C" w:rsidP="009B546C">
            <w:r w:rsidRPr="006278BE">
              <w:t>EPN</w:t>
            </w:r>
          </w:p>
        </w:tc>
        <w:tc>
          <w:tcPr>
            <w:tcW w:w="0" w:type="dxa"/>
          </w:tcPr>
          <w:p w14:paraId="746FF811" w14:textId="77777777" w:rsidR="009B546C" w:rsidRPr="006278BE" w:rsidRDefault="009B546C" w:rsidP="009B546C">
            <w:r w:rsidRPr="006278BE">
              <w:t>91</w:t>
            </w:r>
          </w:p>
        </w:tc>
        <w:tc>
          <w:tcPr>
            <w:tcW w:w="0" w:type="dxa"/>
          </w:tcPr>
          <w:p w14:paraId="7E0757CD" w14:textId="4993EF30" w:rsidR="009B546C" w:rsidRPr="006278BE" w:rsidRDefault="009B546C" w:rsidP="009B546C">
            <w:r w:rsidRPr="006278BE">
              <w:t>94</w:t>
            </w:r>
          </w:p>
        </w:tc>
      </w:tr>
      <w:tr w:rsidR="009B546C" w:rsidRPr="006278BE" w14:paraId="30D97ACC" w14:textId="1C7A24A9" w:rsidTr="000A6BA9">
        <w:tc>
          <w:tcPr>
            <w:tcW w:w="0" w:type="dxa"/>
          </w:tcPr>
          <w:p w14:paraId="5885DD48" w14:textId="77777777" w:rsidR="009B546C" w:rsidRPr="006278BE" w:rsidRDefault="009B546C" w:rsidP="009B546C">
            <w:r w:rsidRPr="006278BE">
              <w:t>SPD</w:t>
            </w:r>
          </w:p>
        </w:tc>
        <w:tc>
          <w:tcPr>
            <w:tcW w:w="0" w:type="dxa"/>
          </w:tcPr>
          <w:p w14:paraId="2287050D" w14:textId="77777777" w:rsidR="009B546C" w:rsidRPr="006278BE" w:rsidRDefault="009B546C" w:rsidP="009B546C">
            <w:r w:rsidRPr="006278BE">
              <w:t>76</w:t>
            </w:r>
          </w:p>
        </w:tc>
        <w:tc>
          <w:tcPr>
            <w:tcW w:w="0" w:type="dxa"/>
          </w:tcPr>
          <w:p w14:paraId="5101ECE7" w14:textId="4B4BD7C2" w:rsidR="009B546C" w:rsidRPr="006278BE" w:rsidRDefault="009B546C" w:rsidP="009B546C">
            <w:r w:rsidRPr="006278BE">
              <w:t>72</w:t>
            </w:r>
          </w:p>
        </w:tc>
      </w:tr>
      <w:tr w:rsidR="009B546C" w:rsidRPr="006278BE" w14:paraId="70E47154" w14:textId="511C9CD9" w:rsidTr="000A6BA9">
        <w:tc>
          <w:tcPr>
            <w:tcW w:w="0" w:type="dxa"/>
          </w:tcPr>
          <w:p w14:paraId="2248AAFE" w14:textId="77777777" w:rsidR="009B546C" w:rsidRPr="006278BE" w:rsidRDefault="009B546C" w:rsidP="009B546C">
            <w:r w:rsidRPr="006278BE">
              <w:t>SPMW</w:t>
            </w:r>
          </w:p>
        </w:tc>
        <w:tc>
          <w:tcPr>
            <w:tcW w:w="0" w:type="dxa"/>
          </w:tcPr>
          <w:p w14:paraId="58D4A5AB" w14:textId="77777777" w:rsidR="009B546C" w:rsidRPr="006278BE" w:rsidRDefault="009B546C" w:rsidP="009B546C">
            <w:r w:rsidRPr="006278BE">
              <w:t>68</w:t>
            </w:r>
          </w:p>
        </w:tc>
        <w:tc>
          <w:tcPr>
            <w:tcW w:w="0" w:type="dxa"/>
          </w:tcPr>
          <w:p w14:paraId="79A8FBBB" w14:textId="37A106B8" w:rsidR="009B546C" w:rsidRPr="006278BE" w:rsidRDefault="009B546C" w:rsidP="009B546C">
            <w:r w:rsidRPr="006278BE">
              <w:t>66</w:t>
            </w:r>
          </w:p>
        </w:tc>
      </w:tr>
      <w:tr w:rsidR="009B546C" w:rsidRPr="006278BE" w14:paraId="474F0383" w14:textId="0D890EAE" w:rsidTr="000A6BA9">
        <w:tc>
          <w:tcPr>
            <w:tcW w:w="0" w:type="dxa"/>
          </w:tcPr>
          <w:p w14:paraId="06DC860D" w14:textId="77777777" w:rsidR="009B546C" w:rsidRPr="006278BE" w:rsidRDefault="009B546C" w:rsidP="009B546C">
            <w:r w:rsidRPr="006278BE">
              <w:t>SSEH</w:t>
            </w:r>
          </w:p>
        </w:tc>
        <w:tc>
          <w:tcPr>
            <w:tcW w:w="0" w:type="dxa"/>
          </w:tcPr>
          <w:p w14:paraId="550F4ECD" w14:textId="77777777" w:rsidR="009B546C" w:rsidRPr="006278BE" w:rsidRDefault="009B546C" w:rsidP="009B546C">
            <w:r w:rsidRPr="006278BE">
              <w:t>60</w:t>
            </w:r>
          </w:p>
        </w:tc>
        <w:tc>
          <w:tcPr>
            <w:tcW w:w="0" w:type="dxa"/>
          </w:tcPr>
          <w:p w14:paraId="3FC38F49" w14:textId="378B8122" w:rsidR="009B546C" w:rsidRPr="006278BE" w:rsidRDefault="009B546C" w:rsidP="009B546C">
            <w:r w:rsidRPr="006278BE">
              <w:t>67</w:t>
            </w:r>
          </w:p>
        </w:tc>
      </w:tr>
      <w:tr w:rsidR="009B546C" w:rsidRPr="006278BE" w14:paraId="475BFEC4" w14:textId="02BC51A9" w:rsidTr="000A6BA9">
        <w:tc>
          <w:tcPr>
            <w:tcW w:w="0" w:type="dxa"/>
          </w:tcPr>
          <w:p w14:paraId="3D4687CA" w14:textId="77777777" w:rsidR="009B546C" w:rsidRPr="006278BE" w:rsidRDefault="009B546C" w:rsidP="009B546C">
            <w:r w:rsidRPr="006278BE">
              <w:t>SSES</w:t>
            </w:r>
          </w:p>
        </w:tc>
        <w:tc>
          <w:tcPr>
            <w:tcW w:w="0" w:type="dxa"/>
          </w:tcPr>
          <w:p w14:paraId="55D429FF" w14:textId="77777777" w:rsidR="009B546C" w:rsidRPr="006278BE" w:rsidRDefault="009B546C" w:rsidP="009B546C">
            <w:r w:rsidRPr="006278BE">
              <w:t>67</w:t>
            </w:r>
          </w:p>
        </w:tc>
        <w:tc>
          <w:tcPr>
            <w:tcW w:w="0" w:type="dxa"/>
          </w:tcPr>
          <w:p w14:paraId="79481B5A" w14:textId="7DE5C958" w:rsidR="009B546C" w:rsidRPr="006278BE" w:rsidRDefault="009B546C" w:rsidP="009B546C">
            <w:r w:rsidRPr="006278BE">
              <w:t>78</w:t>
            </w:r>
          </w:p>
        </w:tc>
      </w:tr>
    </w:tbl>
    <w:p w14:paraId="2F498AF5" w14:textId="77777777" w:rsidR="001A2306" w:rsidRPr="006278BE" w:rsidRDefault="001A2306" w:rsidP="001A2306">
      <w:pPr>
        <w:pStyle w:val="AppendixHeading"/>
      </w:pPr>
    </w:p>
    <w:p w14:paraId="3364A61B" w14:textId="77777777" w:rsidR="001A2306" w:rsidRPr="006278BE" w:rsidRDefault="001A2306" w:rsidP="00837CE3">
      <w:pPr>
        <w:pStyle w:val="Caption"/>
      </w:pPr>
      <w:r w:rsidRPr="006278BE">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6278BE"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6278BE" w:rsidRDefault="001A2306" w:rsidP="00837CE3">
            <w:r w:rsidRPr="006278BE">
              <w:t>Licensee</w:t>
            </w:r>
          </w:p>
        </w:tc>
        <w:tc>
          <w:tcPr>
            <w:tcW w:w="2454" w:type="dxa"/>
          </w:tcPr>
          <w:p w14:paraId="74541F0D" w14:textId="77777777" w:rsidR="001A2306" w:rsidRPr="006278BE" w:rsidRDefault="001A2306" w:rsidP="00837CE3">
            <w:r w:rsidRPr="006278BE">
              <w:t>CIIS threshold amount</w:t>
            </w:r>
          </w:p>
        </w:tc>
        <w:tc>
          <w:tcPr>
            <w:tcW w:w="2672" w:type="dxa"/>
          </w:tcPr>
          <w:p w14:paraId="5A383759" w14:textId="77777777" w:rsidR="001A2306" w:rsidRPr="006278BE" w:rsidRDefault="001A2306" w:rsidP="00837CE3">
            <w:r w:rsidRPr="006278BE">
              <w:t>CMLIS threshold amount</w:t>
            </w:r>
          </w:p>
        </w:tc>
      </w:tr>
      <w:tr w:rsidR="001A2306" w:rsidRPr="006278BE" w14:paraId="6BEE935F" w14:textId="77777777" w:rsidTr="00A75C46">
        <w:tc>
          <w:tcPr>
            <w:tcW w:w="2324" w:type="dxa"/>
          </w:tcPr>
          <w:p w14:paraId="37D9789F" w14:textId="77777777" w:rsidR="001A2306" w:rsidRPr="006278BE" w:rsidRDefault="001A2306" w:rsidP="00837CE3">
            <w:r w:rsidRPr="006278BE">
              <w:t>ENWL</w:t>
            </w:r>
          </w:p>
        </w:tc>
        <w:tc>
          <w:tcPr>
            <w:tcW w:w="2454" w:type="dxa"/>
          </w:tcPr>
          <w:p w14:paraId="2CF538DD" w14:textId="77777777" w:rsidR="001A2306" w:rsidRPr="006278BE" w:rsidRDefault="001A2306" w:rsidP="00837CE3">
            <w:r w:rsidRPr="006278BE">
              <w:t>1.04</w:t>
            </w:r>
          </w:p>
        </w:tc>
        <w:tc>
          <w:tcPr>
            <w:tcW w:w="2672" w:type="dxa"/>
          </w:tcPr>
          <w:p w14:paraId="56934C9A" w14:textId="77777777" w:rsidR="001A2306" w:rsidRPr="006278BE" w:rsidRDefault="001A2306" w:rsidP="00837CE3">
            <w:r w:rsidRPr="006278BE">
              <w:t>0.83</w:t>
            </w:r>
          </w:p>
        </w:tc>
      </w:tr>
      <w:tr w:rsidR="001A2306" w:rsidRPr="006278BE" w14:paraId="5A1B2DCF" w14:textId="77777777" w:rsidTr="00A75C46">
        <w:tc>
          <w:tcPr>
            <w:tcW w:w="2324" w:type="dxa"/>
          </w:tcPr>
          <w:p w14:paraId="3A98A523" w14:textId="77777777" w:rsidR="001A2306" w:rsidRPr="006278BE" w:rsidRDefault="001A2306" w:rsidP="00837CE3">
            <w:r w:rsidRPr="006278BE">
              <w:t>NPgN</w:t>
            </w:r>
          </w:p>
        </w:tc>
        <w:tc>
          <w:tcPr>
            <w:tcW w:w="2454" w:type="dxa"/>
          </w:tcPr>
          <w:p w14:paraId="0D0412D9" w14:textId="77777777" w:rsidR="001A2306" w:rsidRPr="006278BE" w:rsidRDefault="001A2306" w:rsidP="00837CE3">
            <w:r w:rsidRPr="006278BE">
              <w:t>1.55</w:t>
            </w:r>
          </w:p>
        </w:tc>
        <w:tc>
          <w:tcPr>
            <w:tcW w:w="2672" w:type="dxa"/>
          </w:tcPr>
          <w:p w14:paraId="7053CE38" w14:textId="77777777" w:rsidR="001A2306" w:rsidRPr="006278BE" w:rsidRDefault="001A2306" w:rsidP="00837CE3">
            <w:r w:rsidRPr="006278BE">
              <w:t>1.24</w:t>
            </w:r>
          </w:p>
        </w:tc>
      </w:tr>
      <w:tr w:rsidR="001A2306" w:rsidRPr="006278BE" w14:paraId="791ABA77" w14:textId="77777777" w:rsidTr="00A75C46">
        <w:tc>
          <w:tcPr>
            <w:tcW w:w="2324" w:type="dxa"/>
          </w:tcPr>
          <w:p w14:paraId="5FB93497" w14:textId="77777777" w:rsidR="001A2306" w:rsidRPr="006278BE" w:rsidRDefault="001A2306" w:rsidP="00837CE3">
            <w:r w:rsidRPr="006278BE">
              <w:t>NPgY</w:t>
            </w:r>
          </w:p>
        </w:tc>
        <w:tc>
          <w:tcPr>
            <w:tcW w:w="2454" w:type="dxa"/>
          </w:tcPr>
          <w:p w14:paraId="5F236F41" w14:textId="77777777" w:rsidR="001A2306" w:rsidRPr="006278BE" w:rsidRDefault="001A2306" w:rsidP="00837CE3">
            <w:r w:rsidRPr="006278BE">
              <w:t>1.08</w:t>
            </w:r>
          </w:p>
        </w:tc>
        <w:tc>
          <w:tcPr>
            <w:tcW w:w="2672" w:type="dxa"/>
          </w:tcPr>
          <w:p w14:paraId="6D6FE7C1" w14:textId="77777777" w:rsidR="001A2306" w:rsidRPr="006278BE" w:rsidRDefault="001A2306" w:rsidP="00837CE3">
            <w:r w:rsidRPr="006278BE">
              <w:t>0.86</w:t>
            </w:r>
          </w:p>
        </w:tc>
      </w:tr>
      <w:tr w:rsidR="001A2306" w:rsidRPr="006278BE" w14:paraId="737AD40F" w14:textId="77777777" w:rsidTr="00A75C46">
        <w:tc>
          <w:tcPr>
            <w:tcW w:w="2324" w:type="dxa"/>
          </w:tcPr>
          <w:p w14:paraId="1170620B" w14:textId="77777777" w:rsidR="001A2306" w:rsidRPr="006278BE" w:rsidRDefault="001A2306" w:rsidP="00837CE3">
            <w:r w:rsidRPr="006278BE">
              <w:t>WMID</w:t>
            </w:r>
          </w:p>
        </w:tc>
        <w:tc>
          <w:tcPr>
            <w:tcW w:w="2454" w:type="dxa"/>
          </w:tcPr>
          <w:p w14:paraId="1F6DE862" w14:textId="77777777" w:rsidR="001A2306" w:rsidRPr="006278BE" w:rsidRDefault="001A2306" w:rsidP="00837CE3">
            <w:r w:rsidRPr="006278BE">
              <w:t>0.99</w:t>
            </w:r>
          </w:p>
        </w:tc>
        <w:tc>
          <w:tcPr>
            <w:tcW w:w="2672" w:type="dxa"/>
          </w:tcPr>
          <w:p w14:paraId="5678CDC5" w14:textId="77777777" w:rsidR="001A2306" w:rsidRPr="006278BE" w:rsidRDefault="001A2306" w:rsidP="00837CE3">
            <w:r w:rsidRPr="006278BE">
              <w:t>0.80</w:t>
            </w:r>
          </w:p>
        </w:tc>
      </w:tr>
      <w:tr w:rsidR="001A2306" w:rsidRPr="006278BE" w14:paraId="55400834" w14:textId="77777777" w:rsidTr="00A75C46">
        <w:tc>
          <w:tcPr>
            <w:tcW w:w="2324" w:type="dxa"/>
          </w:tcPr>
          <w:p w14:paraId="4A2626F4" w14:textId="77777777" w:rsidR="001A2306" w:rsidRPr="006278BE" w:rsidRDefault="001A2306" w:rsidP="00837CE3">
            <w:r w:rsidRPr="006278BE">
              <w:t>EMID</w:t>
            </w:r>
          </w:p>
        </w:tc>
        <w:tc>
          <w:tcPr>
            <w:tcW w:w="2454" w:type="dxa"/>
          </w:tcPr>
          <w:p w14:paraId="34B140DF" w14:textId="77777777" w:rsidR="001A2306" w:rsidRPr="006278BE" w:rsidRDefault="001A2306" w:rsidP="00837CE3">
            <w:r w:rsidRPr="006278BE">
              <w:t>0.93</w:t>
            </w:r>
          </w:p>
        </w:tc>
        <w:tc>
          <w:tcPr>
            <w:tcW w:w="2672" w:type="dxa"/>
          </w:tcPr>
          <w:p w14:paraId="0F1289E0" w14:textId="77777777" w:rsidR="001A2306" w:rsidRPr="006278BE" w:rsidRDefault="001A2306" w:rsidP="00837CE3">
            <w:r w:rsidRPr="006278BE">
              <w:t>0.74</w:t>
            </w:r>
          </w:p>
        </w:tc>
      </w:tr>
      <w:tr w:rsidR="001A2306" w:rsidRPr="006278BE" w14:paraId="04008D8F" w14:textId="77777777" w:rsidTr="00A75C46">
        <w:tc>
          <w:tcPr>
            <w:tcW w:w="2324" w:type="dxa"/>
          </w:tcPr>
          <w:p w14:paraId="148784B7" w14:textId="77777777" w:rsidR="001A2306" w:rsidRPr="006278BE" w:rsidRDefault="001A2306" w:rsidP="00837CE3">
            <w:r w:rsidRPr="006278BE">
              <w:t>SWALES</w:t>
            </w:r>
          </w:p>
        </w:tc>
        <w:tc>
          <w:tcPr>
            <w:tcW w:w="2454" w:type="dxa"/>
          </w:tcPr>
          <w:p w14:paraId="2DFB2172" w14:textId="77777777" w:rsidR="001A2306" w:rsidRPr="006278BE" w:rsidRDefault="001A2306" w:rsidP="00837CE3">
            <w:r w:rsidRPr="006278BE">
              <w:t>2.17</w:t>
            </w:r>
          </w:p>
        </w:tc>
        <w:tc>
          <w:tcPr>
            <w:tcW w:w="2672" w:type="dxa"/>
          </w:tcPr>
          <w:p w14:paraId="163ED866" w14:textId="77777777" w:rsidR="001A2306" w:rsidRPr="006278BE" w:rsidRDefault="001A2306" w:rsidP="00837CE3">
            <w:r w:rsidRPr="006278BE">
              <w:t>1.74</w:t>
            </w:r>
          </w:p>
        </w:tc>
      </w:tr>
      <w:tr w:rsidR="001A2306" w:rsidRPr="006278BE" w14:paraId="4E6F26F9" w14:textId="77777777" w:rsidTr="00A75C46">
        <w:tc>
          <w:tcPr>
            <w:tcW w:w="2324" w:type="dxa"/>
          </w:tcPr>
          <w:p w14:paraId="24436BE3" w14:textId="77777777" w:rsidR="001A2306" w:rsidRPr="006278BE" w:rsidRDefault="001A2306" w:rsidP="00837CE3">
            <w:r w:rsidRPr="006278BE">
              <w:t>SWEST</w:t>
            </w:r>
          </w:p>
        </w:tc>
        <w:tc>
          <w:tcPr>
            <w:tcW w:w="2454" w:type="dxa"/>
          </w:tcPr>
          <w:p w14:paraId="498E9B23" w14:textId="77777777" w:rsidR="001A2306" w:rsidRPr="006278BE" w:rsidRDefault="001A2306" w:rsidP="00837CE3">
            <w:r w:rsidRPr="006278BE">
              <w:t>1.52</w:t>
            </w:r>
          </w:p>
        </w:tc>
        <w:tc>
          <w:tcPr>
            <w:tcW w:w="2672" w:type="dxa"/>
          </w:tcPr>
          <w:p w14:paraId="7EE265FA" w14:textId="77777777" w:rsidR="001A2306" w:rsidRPr="006278BE" w:rsidRDefault="001A2306" w:rsidP="00837CE3">
            <w:r w:rsidRPr="006278BE">
              <w:t>1.21</w:t>
            </w:r>
          </w:p>
        </w:tc>
      </w:tr>
      <w:tr w:rsidR="001A2306" w:rsidRPr="006278BE" w14:paraId="1C6EEEB6" w14:textId="77777777" w:rsidTr="00A75C46">
        <w:tc>
          <w:tcPr>
            <w:tcW w:w="2324" w:type="dxa"/>
          </w:tcPr>
          <w:p w14:paraId="193701BD" w14:textId="77777777" w:rsidR="001A2306" w:rsidRPr="006278BE" w:rsidRDefault="001A2306" w:rsidP="00837CE3">
            <w:r w:rsidRPr="006278BE">
              <w:t>LPN</w:t>
            </w:r>
          </w:p>
        </w:tc>
        <w:tc>
          <w:tcPr>
            <w:tcW w:w="2454" w:type="dxa"/>
          </w:tcPr>
          <w:p w14:paraId="6E4A7CFC" w14:textId="77777777" w:rsidR="001A2306" w:rsidRPr="006278BE" w:rsidRDefault="001A2306" w:rsidP="00837CE3">
            <w:r w:rsidRPr="006278BE">
              <w:t>1.05</w:t>
            </w:r>
          </w:p>
        </w:tc>
        <w:tc>
          <w:tcPr>
            <w:tcW w:w="2672" w:type="dxa"/>
          </w:tcPr>
          <w:p w14:paraId="3AA9BAC5" w14:textId="77777777" w:rsidR="001A2306" w:rsidRPr="006278BE" w:rsidRDefault="001A2306" w:rsidP="00837CE3">
            <w:r w:rsidRPr="006278BE">
              <w:t>0.84</w:t>
            </w:r>
          </w:p>
        </w:tc>
      </w:tr>
      <w:tr w:rsidR="001A2306" w:rsidRPr="006278BE" w14:paraId="2C69F352" w14:textId="77777777" w:rsidTr="00A75C46">
        <w:tc>
          <w:tcPr>
            <w:tcW w:w="2324" w:type="dxa"/>
          </w:tcPr>
          <w:p w14:paraId="66C8791B" w14:textId="77777777" w:rsidR="001A2306" w:rsidRPr="006278BE" w:rsidRDefault="001A2306" w:rsidP="00837CE3">
            <w:r w:rsidRPr="006278BE">
              <w:t>SPN</w:t>
            </w:r>
          </w:p>
        </w:tc>
        <w:tc>
          <w:tcPr>
            <w:tcW w:w="2454" w:type="dxa"/>
          </w:tcPr>
          <w:p w14:paraId="33DAFB78" w14:textId="77777777" w:rsidR="001A2306" w:rsidRPr="006278BE" w:rsidRDefault="001A2306" w:rsidP="00837CE3">
            <w:r w:rsidRPr="006278BE">
              <w:t>1.07</w:t>
            </w:r>
          </w:p>
        </w:tc>
        <w:tc>
          <w:tcPr>
            <w:tcW w:w="2672" w:type="dxa"/>
          </w:tcPr>
          <w:p w14:paraId="72EDEB54" w14:textId="77777777" w:rsidR="001A2306" w:rsidRPr="006278BE" w:rsidRDefault="001A2306" w:rsidP="00837CE3">
            <w:r w:rsidRPr="006278BE">
              <w:t>0.86</w:t>
            </w:r>
          </w:p>
        </w:tc>
      </w:tr>
      <w:tr w:rsidR="001A2306" w:rsidRPr="006278BE" w14:paraId="06EA160E" w14:textId="77777777" w:rsidTr="00A75C46">
        <w:tc>
          <w:tcPr>
            <w:tcW w:w="2324" w:type="dxa"/>
          </w:tcPr>
          <w:p w14:paraId="77A869BA" w14:textId="77777777" w:rsidR="001A2306" w:rsidRPr="006278BE" w:rsidRDefault="001A2306" w:rsidP="00837CE3">
            <w:r w:rsidRPr="006278BE">
              <w:t>EPN</w:t>
            </w:r>
          </w:p>
        </w:tc>
        <w:tc>
          <w:tcPr>
            <w:tcW w:w="2454" w:type="dxa"/>
          </w:tcPr>
          <w:p w14:paraId="12ECF5B7" w14:textId="77777777" w:rsidR="001A2306" w:rsidRPr="006278BE" w:rsidRDefault="001A2306" w:rsidP="00837CE3">
            <w:r w:rsidRPr="006278BE">
              <w:t>0.68</w:t>
            </w:r>
          </w:p>
        </w:tc>
        <w:tc>
          <w:tcPr>
            <w:tcW w:w="2672" w:type="dxa"/>
          </w:tcPr>
          <w:p w14:paraId="279B2BBF" w14:textId="77777777" w:rsidR="001A2306" w:rsidRPr="006278BE" w:rsidRDefault="001A2306" w:rsidP="00837CE3">
            <w:r w:rsidRPr="006278BE">
              <w:t>0.54</w:t>
            </w:r>
          </w:p>
        </w:tc>
      </w:tr>
      <w:tr w:rsidR="001A2306" w:rsidRPr="006278BE" w14:paraId="49390659" w14:textId="77777777" w:rsidTr="00A75C46">
        <w:tc>
          <w:tcPr>
            <w:tcW w:w="2324" w:type="dxa"/>
          </w:tcPr>
          <w:p w14:paraId="5D5CDE7E" w14:textId="77777777" w:rsidR="001A2306" w:rsidRPr="006278BE" w:rsidRDefault="001A2306" w:rsidP="00837CE3">
            <w:r w:rsidRPr="006278BE">
              <w:t>SPD</w:t>
            </w:r>
          </w:p>
        </w:tc>
        <w:tc>
          <w:tcPr>
            <w:tcW w:w="2454" w:type="dxa"/>
          </w:tcPr>
          <w:p w14:paraId="4ED06595" w14:textId="77777777" w:rsidR="001A2306" w:rsidRPr="006278BE" w:rsidRDefault="001A2306" w:rsidP="00837CE3">
            <w:r w:rsidRPr="006278BE">
              <w:t>1.24</w:t>
            </w:r>
          </w:p>
        </w:tc>
        <w:tc>
          <w:tcPr>
            <w:tcW w:w="2672" w:type="dxa"/>
          </w:tcPr>
          <w:p w14:paraId="2BD5EEDB" w14:textId="77777777" w:rsidR="001A2306" w:rsidRPr="006278BE" w:rsidRDefault="001A2306" w:rsidP="00837CE3">
            <w:r w:rsidRPr="006278BE">
              <w:t>0.99</w:t>
            </w:r>
          </w:p>
        </w:tc>
      </w:tr>
      <w:tr w:rsidR="001A2306" w:rsidRPr="006278BE" w14:paraId="7B58E8C3" w14:textId="77777777" w:rsidTr="00A75C46">
        <w:tc>
          <w:tcPr>
            <w:tcW w:w="2324" w:type="dxa"/>
          </w:tcPr>
          <w:p w14:paraId="2BB5666A" w14:textId="77777777" w:rsidR="001A2306" w:rsidRPr="006278BE" w:rsidRDefault="001A2306" w:rsidP="00837CE3">
            <w:r w:rsidRPr="006278BE">
              <w:t>SPMW</w:t>
            </w:r>
          </w:p>
        </w:tc>
        <w:tc>
          <w:tcPr>
            <w:tcW w:w="2454" w:type="dxa"/>
          </w:tcPr>
          <w:p w14:paraId="6926C16E" w14:textId="77777777" w:rsidR="001A2306" w:rsidRPr="006278BE" w:rsidRDefault="001A2306" w:rsidP="00837CE3">
            <w:r w:rsidRPr="006278BE">
              <w:t>1.64</w:t>
            </w:r>
          </w:p>
        </w:tc>
        <w:tc>
          <w:tcPr>
            <w:tcW w:w="2672" w:type="dxa"/>
          </w:tcPr>
          <w:p w14:paraId="0ED77966" w14:textId="77777777" w:rsidR="001A2306" w:rsidRPr="006278BE" w:rsidRDefault="001A2306" w:rsidP="00837CE3">
            <w:r w:rsidRPr="006278BE">
              <w:t>1.31</w:t>
            </w:r>
          </w:p>
        </w:tc>
      </w:tr>
      <w:tr w:rsidR="001A2306" w:rsidRPr="006278BE" w14:paraId="38E33273" w14:textId="77777777" w:rsidTr="00A75C46">
        <w:tc>
          <w:tcPr>
            <w:tcW w:w="2324" w:type="dxa"/>
          </w:tcPr>
          <w:p w14:paraId="1CE66F36" w14:textId="77777777" w:rsidR="001A2306" w:rsidRPr="006278BE" w:rsidRDefault="001A2306" w:rsidP="00837CE3">
            <w:r w:rsidRPr="006278BE">
              <w:t>SSEH</w:t>
            </w:r>
          </w:p>
        </w:tc>
        <w:tc>
          <w:tcPr>
            <w:tcW w:w="2454" w:type="dxa"/>
          </w:tcPr>
          <w:p w14:paraId="4F453386" w14:textId="77777777" w:rsidR="001A2306" w:rsidRPr="006278BE" w:rsidRDefault="001A2306" w:rsidP="00837CE3">
            <w:r w:rsidRPr="006278BE">
              <w:t>3.17</w:t>
            </w:r>
          </w:p>
        </w:tc>
        <w:tc>
          <w:tcPr>
            <w:tcW w:w="2672" w:type="dxa"/>
          </w:tcPr>
          <w:p w14:paraId="2CD66B68" w14:textId="77777777" w:rsidR="001A2306" w:rsidRPr="006278BE" w:rsidRDefault="001A2306" w:rsidP="00837CE3">
            <w:r w:rsidRPr="006278BE">
              <w:t>2.54</w:t>
            </w:r>
          </w:p>
        </w:tc>
      </w:tr>
      <w:tr w:rsidR="001A2306" w:rsidRPr="006278BE" w14:paraId="55B004A2" w14:textId="77777777" w:rsidTr="00A75C46">
        <w:tc>
          <w:tcPr>
            <w:tcW w:w="2324" w:type="dxa"/>
          </w:tcPr>
          <w:p w14:paraId="7F132C0E" w14:textId="77777777" w:rsidR="001A2306" w:rsidRPr="006278BE" w:rsidRDefault="001A2306" w:rsidP="00837CE3">
            <w:r w:rsidRPr="006278BE">
              <w:t>SSES</w:t>
            </w:r>
          </w:p>
        </w:tc>
        <w:tc>
          <w:tcPr>
            <w:tcW w:w="2454" w:type="dxa"/>
          </w:tcPr>
          <w:p w14:paraId="1D8E23D4" w14:textId="77777777" w:rsidR="001A2306" w:rsidRPr="006278BE" w:rsidRDefault="001A2306" w:rsidP="00837CE3">
            <w:r w:rsidRPr="006278BE">
              <w:t>0.80</w:t>
            </w:r>
          </w:p>
        </w:tc>
        <w:tc>
          <w:tcPr>
            <w:tcW w:w="2672" w:type="dxa"/>
          </w:tcPr>
          <w:p w14:paraId="7101308A" w14:textId="77777777" w:rsidR="001A2306" w:rsidRPr="006278BE" w:rsidRDefault="001A2306" w:rsidP="00837CE3">
            <w:r w:rsidRPr="006278BE">
              <w:t>0.64</w:t>
            </w:r>
          </w:p>
        </w:tc>
      </w:tr>
    </w:tbl>
    <w:p w14:paraId="5CAEA745" w14:textId="77777777" w:rsidR="001A2306" w:rsidRPr="006278BE" w:rsidRDefault="001A2306" w:rsidP="001A2306">
      <w:pPr>
        <w:pStyle w:val="Heading2"/>
      </w:pPr>
      <w:bookmarkStart w:id="236" w:name="_Toc115252655"/>
      <w:bookmarkStart w:id="237" w:name="_Toc121736132"/>
      <w:bookmarkStart w:id="238" w:name="_Toc126075061"/>
      <w:r w:rsidRPr="006278BE">
        <w:t>Major connections output delivery incentive</w:t>
      </w:r>
      <w:bookmarkEnd w:id="236"/>
      <w:bookmarkEnd w:id="237"/>
      <w:r w:rsidRPr="006278BE">
        <w:t xml:space="preserve"> (MC</w:t>
      </w:r>
      <w:r w:rsidRPr="006278BE">
        <w:rPr>
          <w:rStyle w:val="Subscript"/>
        </w:rPr>
        <w:t>t</w:t>
      </w:r>
      <w:r w:rsidRPr="006278BE">
        <w:t>)</w:t>
      </w:r>
      <w:bookmarkEnd w:id="238"/>
    </w:p>
    <w:p w14:paraId="3353FBE7" w14:textId="77777777" w:rsidR="001A2306" w:rsidRPr="006278BE" w:rsidRDefault="001A2306" w:rsidP="001A2306">
      <w:pPr>
        <w:pStyle w:val="Heading3nonumbering"/>
      </w:pPr>
      <w:r w:rsidRPr="006278BE">
        <w:t>Introduction</w:t>
      </w:r>
    </w:p>
    <w:p w14:paraId="37F38DBB" w14:textId="77777777" w:rsidR="001A2306" w:rsidRPr="006278BE" w:rsidRDefault="001A2306" w:rsidP="00837CE3">
      <w:pPr>
        <w:pStyle w:val="NumberedNormal"/>
      </w:pPr>
      <w:r w:rsidRPr="006278BE">
        <w:t>The purpose of this condition is to calculate the term MC</w:t>
      </w:r>
      <w:r w:rsidRPr="006278BE">
        <w:rPr>
          <w:rStyle w:val="Subscript"/>
        </w:rPr>
        <w:t>t</w:t>
      </w:r>
      <w:r w:rsidRPr="006278BE">
        <w:t xml:space="preserve"> (the major connections output delivery incentive term).  This contributes to the calculation of the term ODI</w:t>
      </w:r>
      <w:r w:rsidRPr="006278BE">
        <w:rPr>
          <w:rStyle w:val="Subscript"/>
        </w:rPr>
        <w:t>t</w:t>
      </w:r>
      <w:r w:rsidRPr="006278BE">
        <w:t xml:space="preserve"> (the output delivery incentives term), which in turn feeds into Calculated Revenue in Special Condition 2.1 (Revenue restriction).</w:t>
      </w:r>
    </w:p>
    <w:p w14:paraId="15911D59" w14:textId="0F4558A1" w:rsidR="001A2306" w:rsidRPr="006278BE" w:rsidRDefault="001A2306" w:rsidP="00837CE3">
      <w:pPr>
        <w:pStyle w:val="NumberedNormal"/>
      </w:pPr>
      <w:r w:rsidRPr="006278BE">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1DCE33E0" w:rsidR="001A2306" w:rsidRPr="006278BE" w:rsidRDefault="001A2306" w:rsidP="00837CE3">
      <w:pPr>
        <w:pStyle w:val="NumberedNormal"/>
      </w:pPr>
      <w:r w:rsidRPr="006278BE">
        <w:t>This condition also establishes the Major Connections Governance Document.</w:t>
      </w:r>
    </w:p>
    <w:p w14:paraId="048C69AB" w14:textId="77777777" w:rsidR="001A2306" w:rsidRPr="006278BE" w:rsidRDefault="001A2306" w:rsidP="001A2306">
      <w:pPr>
        <w:pStyle w:val="Heading3"/>
      </w:pPr>
      <w:r w:rsidRPr="006278BE">
        <w:t>Formulae for calculating the major connections output delivery incentive term (MC</w:t>
      </w:r>
      <w:r w:rsidRPr="006278BE">
        <w:rPr>
          <w:rStyle w:val="Subscript"/>
        </w:rPr>
        <w:t>t</w:t>
      </w:r>
      <w:r w:rsidRPr="006278BE">
        <w:t>)</w:t>
      </w:r>
    </w:p>
    <w:p w14:paraId="19BE83FD" w14:textId="77777777" w:rsidR="001A2306" w:rsidRPr="006278BE" w:rsidRDefault="001A2306" w:rsidP="00837CE3">
      <w:pPr>
        <w:pStyle w:val="NumberedNormal"/>
      </w:pPr>
      <w:r w:rsidRPr="006278BE">
        <w:t>Subject to paragraph 4.5.5, the value of MC</w:t>
      </w:r>
      <w:r w:rsidRPr="006278BE">
        <w:rPr>
          <w:rStyle w:val="Subscript"/>
        </w:rPr>
        <w:t>t</w:t>
      </w:r>
      <w:r w:rsidRPr="006278BE">
        <w:t>, is derived in accordance with the following formulae:</w:t>
      </w:r>
    </w:p>
    <w:p w14:paraId="3CDA4399" w14:textId="26708987" w:rsidR="001A2306" w:rsidRPr="006278BE" w:rsidRDefault="001A2306" w:rsidP="00837CE3">
      <w:pPr>
        <w:pStyle w:val="FormulaDefinitions"/>
      </w:pPr>
      <w:r w:rsidRPr="006278BE">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6278BE">
        <w:t>, then</w:t>
      </w:r>
    </w:p>
    <w:p w14:paraId="1C601163" w14:textId="77777777" w:rsidR="001A2306" w:rsidRPr="006278BE" w:rsidRDefault="004A5D3F" w:rsidP="00837CE3">
      <m:oMathPara>
        <m:oMath>
          <m:sSub>
            <m:sSubPr>
              <m:ctrlPr>
                <w:rPr>
                  <w:rFonts w:ascii="Cambria Math" w:hAnsi="Cambria Math"/>
                </w:rPr>
              </m:ctrlPr>
            </m:sSubPr>
            <m:e>
              <m:r>
                <w:rPr>
                  <w:rFonts w:ascii="Cambria Math" w:hAnsi="Cambria Math"/>
                </w:rPr>
                <m:t>MC</m:t>
              </m:r>
            </m:e>
            <m:sub>
              <m:r>
                <w:rPr>
                  <w:rFonts w:ascii="Cambria Math" w:hAnsi="Cambria Math"/>
                </w:rPr>
                <m:t>t</m:t>
              </m:r>
            </m:sub>
          </m:sSub>
          <m:r>
            <m:rPr>
              <m:sty m:val="p"/>
            </m:rPr>
            <w:rPr>
              <w:rFonts w:ascii="Cambria Math" w:hAnsi="Cambria Math"/>
            </w:rPr>
            <m:t>=0</m:t>
          </m:r>
        </m:oMath>
      </m:oMathPara>
    </w:p>
    <w:p w14:paraId="2C87BD69" w14:textId="344182B0" w:rsidR="001A2306" w:rsidRPr="006278BE" w:rsidRDefault="001A2306" w:rsidP="00837CE3">
      <w:pPr>
        <w:pStyle w:val="FormulaDefinitions"/>
      </w:pPr>
      <w:r w:rsidRPr="006278BE">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6278BE">
        <w:t>, then</w:t>
      </w:r>
    </w:p>
    <w:p w14:paraId="6E7A32B1" w14:textId="77777777" w:rsidR="001A2306" w:rsidRPr="006278BE" w:rsidRDefault="001A2306" w:rsidP="00837CE3">
      <m:oMathPara>
        <m:oMath>
          <m:r>
            <m:rPr>
              <m:sty m:val="p"/>
            </m:rPr>
            <w:rPr>
              <w:rFonts w:ascii="Cambria Math" w:hAnsi="Cambria Math"/>
            </w:rPr>
            <m:t xml:space="preserve"> </m:t>
          </m:r>
        </m:oMath>
      </m:oMathPara>
    </w:p>
    <w:p w14:paraId="60F7B06D" w14:textId="77777777" w:rsidR="001A2306" w:rsidRPr="006278BE" w:rsidRDefault="004A5D3F" w:rsidP="00837CE3">
      <m:oMathPara>
        <m:oMath>
          <m:sSub>
            <m:sSubPr>
              <m:ctrlPr>
                <w:rPr>
                  <w:rFonts w:ascii="Cambria Math" w:hAnsi="Cambria Math"/>
                </w:rPr>
              </m:ctrlPr>
            </m:sSubPr>
            <m:e>
              <m:r>
                <w:rPr>
                  <w:rFonts w:ascii="Cambria Math" w:hAnsi="Cambria Math"/>
                </w:rPr>
                <m:t>MC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6278BE" w:rsidRDefault="001A2306" w:rsidP="00837CE3">
      <w:pPr>
        <w:pStyle w:val="FormulaDefinitions"/>
      </w:pPr>
      <w:r w:rsidRPr="006278BE">
        <w:t>where:</w:t>
      </w:r>
    </w:p>
    <w:tbl>
      <w:tblPr>
        <w:tblStyle w:val="TableGridLight"/>
        <w:tblW w:w="8110" w:type="dxa"/>
        <w:tblLook w:val="04A0" w:firstRow="1" w:lastRow="0" w:firstColumn="1" w:lastColumn="0" w:noHBand="0" w:noVBand="1"/>
      </w:tblPr>
      <w:tblGrid>
        <w:gridCol w:w="1158"/>
        <w:gridCol w:w="6952"/>
      </w:tblGrid>
      <w:tr w:rsidR="001A2306" w:rsidRPr="006278BE"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6278BE" w:rsidRDefault="001A2306" w:rsidP="00837CE3">
            <w:r w:rsidRPr="006278BE">
              <w:t>MCSAS</w:t>
            </w:r>
            <w:r w:rsidRPr="006278BE">
              <w:rPr>
                <w:rStyle w:val="Subscript"/>
              </w:rPr>
              <w:t>t</w:t>
            </w:r>
          </w:p>
        </w:tc>
        <w:tc>
          <w:tcPr>
            <w:tcW w:w="6933" w:type="dxa"/>
          </w:tcPr>
          <w:p w14:paraId="1C7BF9B3" w14:textId="2A04F09A"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licensee’s actual performance for the Major Connections Customer Satisfaction Survey, as measured in accordance with the Major Connections </w:t>
            </w:r>
            <w:r w:rsidR="00126ADC" w:rsidRPr="006278BE">
              <w:t>Governance</w:t>
            </w:r>
            <w:r w:rsidRPr="006278BE">
              <w:t xml:space="preserve"> Document;</w:t>
            </w:r>
          </w:p>
        </w:tc>
      </w:tr>
      <w:tr w:rsidR="001A2306" w:rsidRPr="006278BE"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6278BE" w:rsidRDefault="001A2306" w:rsidP="00837CE3">
            <w:r w:rsidRPr="006278BE">
              <w:t>MCSAT</w:t>
            </w:r>
            <w:r w:rsidRPr="006278BE">
              <w:rPr>
                <w:rStyle w:val="Subscript"/>
              </w:rPr>
              <w:t>t</w:t>
            </w:r>
          </w:p>
        </w:tc>
        <w:tc>
          <w:tcPr>
            <w:tcW w:w="6933" w:type="dxa"/>
          </w:tcPr>
          <w:p w14:paraId="7828DA8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target score for the Major Connections Customer Satisfaction Survey and equals 7.41. </w:t>
            </w:r>
          </w:p>
        </w:tc>
      </w:tr>
      <w:tr w:rsidR="001A2306" w:rsidRPr="006278BE"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6278BE" w:rsidRDefault="001A2306" w:rsidP="00837CE3">
            <w:r w:rsidRPr="006278BE">
              <w:t>MCAD</w:t>
            </w:r>
            <w:r w:rsidRPr="006278BE">
              <w:rPr>
                <w:rStyle w:val="Subscript"/>
              </w:rPr>
              <w:t>t</w:t>
            </w:r>
          </w:p>
        </w:tc>
        <w:tc>
          <w:tcPr>
            <w:tcW w:w="6933" w:type="dxa"/>
          </w:tcPr>
          <w:p w14:paraId="5407FAA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penalty as specified in Appendix 1; and</w:t>
            </w:r>
          </w:p>
        </w:tc>
      </w:tr>
      <w:tr w:rsidR="001A2306" w:rsidRPr="006278BE"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6278BE" w:rsidRDefault="001A2306" w:rsidP="00837CE3">
            <w:r w:rsidRPr="006278BE">
              <w:t>MCIR</w:t>
            </w:r>
            <w:r w:rsidRPr="006278BE">
              <w:rPr>
                <w:rStyle w:val="Subscript"/>
              </w:rPr>
              <w:t>t</w:t>
            </w:r>
          </w:p>
        </w:tc>
        <w:tc>
          <w:tcPr>
            <w:tcW w:w="6933" w:type="dxa"/>
          </w:tcPr>
          <w:p w14:paraId="7D7FA0E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as specified in Appendix 2.</w:t>
            </w:r>
          </w:p>
        </w:tc>
      </w:tr>
    </w:tbl>
    <w:p w14:paraId="1E76FD30" w14:textId="7B23CB7B" w:rsidR="001A2306" w:rsidRPr="006278BE" w:rsidRDefault="001A2306" w:rsidP="00837CE3">
      <w:pPr>
        <w:pStyle w:val="NumberedNormal"/>
      </w:pPr>
      <w:r w:rsidRPr="006278BE">
        <w:t>The Authority may direct a positive adjustment to calculated MC</w:t>
      </w:r>
      <w:r w:rsidRPr="006278BE">
        <w:rPr>
          <w:rStyle w:val="Subscript"/>
        </w:rPr>
        <w:t>t</w:t>
      </w:r>
      <w:r w:rsidRPr="006278BE">
        <w:t xml:space="preserve"> to reduce the level of penalty in accordance with the Major Connections </w:t>
      </w:r>
      <w:r w:rsidR="00126ADC" w:rsidRPr="006278BE">
        <w:t xml:space="preserve">Governance </w:t>
      </w:r>
      <w:r w:rsidRPr="006278BE">
        <w:t>Document. In doing so, the value of MC</w:t>
      </w:r>
      <w:r w:rsidRPr="006278BE">
        <w:rPr>
          <w:rStyle w:val="Subscript"/>
        </w:rPr>
        <w:t>t</w:t>
      </w:r>
      <w:r w:rsidRPr="006278BE">
        <w:t xml:space="preserve"> must not exceed zero.</w:t>
      </w:r>
    </w:p>
    <w:p w14:paraId="55DBEC8F" w14:textId="77777777" w:rsidR="001A2306" w:rsidRPr="006278BE" w:rsidRDefault="001A2306" w:rsidP="00837CE3">
      <w:pPr>
        <w:pStyle w:val="NumberedNormal"/>
      </w:pPr>
      <w:r w:rsidRPr="006278BE">
        <w:t>Before making</w:t>
      </w:r>
      <w:r w:rsidRPr="006278BE" w:rsidDel="00352E25">
        <w:t xml:space="preserve"> a </w:t>
      </w:r>
      <w:r w:rsidRPr="006278BE">
        <w:t>direction under paragraph 4.5.5 the Authority must publish on the Authority’s Website:</w:t>
      </w:r>
    </w:p>
    <w:p w14:paraId="710F06C8" w14:textId="77777777" w:rsidR="001A2306" w:rsidRPr="006278BE" w:rsidRDefault="001A2306" w:rsidP="00837CE3">
      <w:pPr>
        <w:pStyle w:val="ListNormal"/>
      </w:pPr>
      <w:r w:rsidRPr="006278BE">
        <w:t>the text of the proposed direction;</w:t>
      </w:r>
    </w:p>
    <w:p w14:paraId="688428E1" w14:textId="77777777" w:rsidR="001A2306" w:rsidRPr="006278BE" w:rsidRDefault="001A2306" w:rsidP="00837CE3">
      <w:pPr>
        <w:pStyle w:val="ListNormal"/>
      </w:pPr>
      <w:r w:rsidRPr="006278BE">
        <w:t>the reasons</w:t>
      </w:r>
      <w:r w:rsidRPr="006278BE" w:rsidDel="00352E25">
        <w:t xml:space="preserve"> for </w:t>
      </w:r>
      <w:r w:rsidRPr="006278BE">
        <w:t>the proposed direction; and</w:t>
      </w:r>
    </w:p>
    <w:p w14:paraId="31213441" w14:textId="77777777" w:rsidR="001A2306" w:rsidRPr="006278BE" w:rsidRDefault="001A2306" w:rsidP="00837CE3">
      <w:pPr>
        <w:pStyle w:val="ListNormal"/>
      </w:pPr>
      <w:r w:rsidRPr="006278BE">
        <w:t>a period during which representations may be made on the proposed direction, which must not be less than 28 days.</w:t>
      </w:r>
    </w:p>
    <w:p w14:paraId="61DE6665" w14:textId="77777777" w:rsidR="001A2306" w:rsidRPr="006278BE" w:rsidRDefault="001A2306" w:rsidP="001A2306">
      <w:pPr>
        <w:pStyle w:val="Heading3"/>
      </w:pPr>
      <w:r w:rsidRPr="006278BE">
        <w:t>Requirement to prepare a Major Connections Annual Report</w:t>
      </w:r>
    </w:p>
    <w:p w14:paraId="2C0B2728" w14:textId="274214C9" w:rsidR="001A2306" w:rsidRPr="006278BE" w:rsidRDefault="001A2306" w:rsidP="00837CE3">
      <w:pPr>
        <w:pStyle w:val="NumberedNormal"/>
      </w:pPr>
      <w:r w:rsidRPr="006278BE">
        <w:t>With effect from the Regulatory Year beginning on 1 April 2024, the licensee must provide a Major Connections Annual Report to the Authority in accordance with the Major Connections Governance Document.</w:t>
      </w:r>
    </w:p>
    <w:p w14:paraId="42E9E3AD" w14:textId="2D243A76" w:rsidR="001A2306" w:rsidRPr="006278BE" w:rsidRDefault="001A2306" w:rsidP="00837CE3">
      <w:pPr>
        <w:pStyle w:val="NumberedNormal"/>
      </w:pPr>
      <w:r w:rsidRPr="006278BE">
        <w:t>The licensee must publish a Major Connections Annual Report for the preceding Regulatory Year on, or before, the date specified in the Major Connections Governance Document.</w:t>
      </w:r>
    </w:p>
    <w:p w14:paraId="21D03BE4" w14:textId="77777777" w:rsidR="001A2306" w:rsidRPr="006278BE" w:rsidRDefault="001A2306" w:rsidP="00837CE3">
      <w:pPr>
        <w:pStyle w:val="NumberedNormal"/>
      </w:pPr>
      <w:r w:rsidRPr="006278BE">
        <w:t>The licensee must publish its Major Connections Annual Report on the licensee’s Website where it is readily accessible to the public.</w:t>
      </w:r>
    </w:p>
    <w:p w14:paraId="4C965DB6" w14:textId="61E399BB" w:rsidR="001A2306" w:rsidRPr="006278BE" w:rsidRDefault="001A2306" w:rsidP="001A2306">
      <w:pPr>
        <w:pStyle w:val="Heading3"/>
      </w:pPr>
      <w:r w:rsidRPr="006278BE">
        <w:t>Major Connections Governance Document</w:t>
      </w:r>
    </w:p>
    <w:p w14:paraId="3F95FEB0" w14:textId="738D851B" w:rsidR="001A2306" w:rsidRPr="006278BE" w:rsidRDefault="001A2306" w:rsidP="00837CE3">
      <w:pPr>
        <w:pStyle w:val="NumberedNormal"/>
      </w:pPr>
      <w:r w:rsidRPr="006278BE">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6278BE" w:rsidRDefault="001A2306" w:rsidP="00837CE3">
      <w:pPr>
        <w:pStyle w:val="ListNormal"/>
      </w:pPr>
      <w:r w:rsidRPr="006278BE">
        <w:t>the requirements for the structure of and content to be included in the Major Connections Annual Report, including expectations about the level of explanatory text; and</w:t>
      </w:r>
    </w:p>
    <w:p w14:paraId="27F589ED" w14:textId="77777777" w:rsidR="00A55630" w:rsidRPr="006278BE" w:rsidRDefault="00A55630" w:rsidP="00A55630">
      <w:pPr>
        <w:pStyle w:val="ListNormal"/>
        <w:spacing w:line="240" w:lineRule="auto"/>
      </w:pPr>
      <w:r w:rsidRPr="006278BE">
        <w:t>the requirements for the Major Connections Customer Satisfaction Survey, including the survey script to be used.</w:t>
      </w:r>
      <w:r w:rsidRPr="006278BE" w:rsidDel="006C60D0">
        <w:t xml:space="preserve"> </w:t>
      </w:r>
    </w:p>
    <w:p w14:paraId="6C7C0B43" w14:textId="6C1D100D" w:rsidR="001A2306" w:rsidRPr="006278BE" w:rsidRDefault="001A2306" w:rsidP="00837CE3">
      <w:pPr>
        <w:pStyle w:val="NumberedNormal"/>
      </w:pPr>
      <w:r w:rsidRPr="006278BE">
        <w:t xml:space="preserve">The licensee must comply with the Major Connections </w:t>
      </w:r>
      <w:r w:rsidR="00A55630" w:rsidRPr="006278BE">
        <w:t>Governance</w:t>
      </w:r>
      <w:r w:rsidRPr="006278BE">
        <w:t xml:space="preserve"> Document.  </w:t>
      </w:r>
    </w:p>
    <w:p w14:paraId="6DC8EAAB" w14:textId="5C3AF13A" w:rsidR="001A2306" w:rsidRPr="006278BE" w:rsidRDefault="001A2306" w:rsidP="00837CE3">
      <w:pPr>
        <w:pStyle w:val="NumberedNormal"/>
      </w:pPr>
      <w:r w:rsidRPr="006278BE">
        <w:t>The procedure for amending or modifying the Major Connections</w:t>
      </w:r>
      <w:r w:rsidR="00A55630" w:rsidRPr="006278BE">
        <w:t xml:space="preserve"> Governance</w:t>
      </w:r>
      <w:r w:rsidRPr="006278BE">
        <w:t xml:space="preserve"> Document is set out in Special Condition 1.3 (Common procedure).</w:t>
      </w:r>
    </w:p>
    <w:p w14:paraId="4FDFA086" w14:textId="77777777" w:rsidR="001A2306" w:rsidRPr="006278BE" w:rsidRDefault="001A2306" w:rsidP="001A2306">
      <w:pPr>
        <w:pStyle w:val="AppendixHeading"/>
      </w:pPr>
    </w:p>
    <w:p w14:paraId="511E1F01" w14:textId="5C451A28" w:rsidR="001A2306" w:rsidRPr="006278BE" w:rsidRDefault="001A2306" w:rsidP="00837CE3">
      <w:pPr>
        <w:pStyle w:val="Caption"/>
      </w:pPr>
      <w:r w:rsidRPr="006278BE">
        <w:t xml:space="preserve">Maximum penalty for calculating the </w:t>
      </w:r>
      <w:r w:rsidR="00A317BF" w:rsidRPr="006278BE">
        <w:t>m</w:t>
      </w:r>
      <w:r w:rsidRPr="006278BE">
        <w:t xml:space="preserve">ajor </w:t>
      </w:r>
      <w:r w:rsidR="00A317BF" w:rsidRPr="006278BE">
        <w:t>c</w:t>
      </w:r>
      <w:r w:rsidRPr="006278BE">
        <w:t xml:space="preserve">onnections </w:t>
      </w:r>
      <w:r w:rsidR="00A317BF" w:rsidRPr="006278BE">
        <w:t>o</w:t>
      </w:r>
      <w:r w:rsidRPr="006278BE">
        <w:t xml:space="preserve">utput </w:t>
      </w:r>
      <w:r w:rsidR="00A317BF" w:rsidRPr="006278BE">
        <w:t>d</w:t>
      </w:r>
      <w:r w:rsidRPr="006278BE">
        <w:t xml:space="preserve">elivery </w:t>
      </w:r>
      <w:r w:rsidR="00A317BF" w:rsidRPr="006278BE">
        <w:t>i</w:t>
      </w:r>
      <w:r w:rsidRPr="006278BE">
        <w:t>ncentive term (MCAD) (£m)</w:t>
      </w:r>
    </w:p>
    <w:tbl>
      <w:tblPr>
        <w:tblStyle w:val="AppendixTable"/>
        <w:tblW w:w="0" w:type="auto"/>
        <w:tblLook w:val="04A0" w:firstRow="1" w:lastRow="0" w:firstColumn="1" w:lastColumn="0" w:noHBand="0" w:noVBand="1"/>
      </w:tblPr>
      <w:tblGrid>
        <w:gridCol w:w="1502"/>
        <w:gridCol w:w="1502"/>
      </w:tblGrid>
      <w:tr w:rsidR="001A2306" w:rsidRPr="006278BE"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6278BE" w:rsidRDefault="001A2306" w:rsidP="00837CE3">
            <w:r w:rsidRPr="006278BE">
              <w:t>Licensee</w:t>
            </w:r>
          </w:p>
        </w:tc>
        <w:tc>
          <w:tcPr>
            <w:tcW w:w="1502" w:type="dxa"/>
          </w:tcPr>
          <w:p w14:paraId="69E4243E" w14:textId="77777777" w:rsidR="001A2306" w:rsidRPr="006278BE" w:rsidRDefault="001A2306" w:rsidP="00837CE3">
            <w:r w:rsidRPr="006278BE">
              <w:t xml:space="preserve"> MCAD (£m)</w:t>
            </w:r>
          </w:p>
        </w:tc>
      </w:tr>
      <w:tr w:rsidR="001A2306" w:rsidRPr="006278BE" w14:paraId="507F8516" w14:textId="77777777" w:rsidTr="00A75C46">
        <w:tc>
          <w:tcPr>
            <w:tcW w:w="1502" w:type="dxa"/>
          </w:tcPr>
          <w:p w14:paraId="2F0EC176" w14:textId="77777777" w:rsidR="001A2306" w:rsidRPr="006278BE" w:rsidRDefault="001A2306" w:rsidP="00837CE3">
            <w:r w:rsidRPr="006278BE">
              <w:t>ENWL</w:t>
            </w:r>
          </w:p>
        </w:tc>
        <w:tc>
          <w:tcPr>
            <w:tcW w:w="1502" w:type="dxa"/>
          </w:tcPr>
          <w:p w14:paraId="642091A0" w14:textId="77777777" w:rsidR="001A2306" w:rsidRPr="006278BE" w:rsidRDefault="001A2306" w:rsidP="00837CE3">
            <w:r w:rsidRPr="006278BE">
              <w:t>0.339</w:t>
            </w:r>
          </w:p>
        </w:tc>
      </w:tr>
      <w:tr w:rsidR="001A2306" w:rsidRPr="006278BE" w14:paraId="1A65F394" w14:textId="77777777" w:rsidTr="00A75C46">
        <w:tc>
          <w:tcPr>
            <w:tcW w:w="1502" w:type="dxa"/>
          </w:tcPr>
          <w:p w14:paraId="47216E4A" w14:textId="77777777" w:rsidR="001A2306" w:rsidRPr="006278BE" w:rsidRDefault="001A2306" w:rsidP="00837CE3">
            <w:r w:rsidRPr="006278BE">
              <w:t>NPgN</w:t>
            </w:r>
          </w:p>
        </w:tc>
        <w:tc>
          <w:tcPr>
            <w:tcW w:w="1502" w:type="dxa"/>
          </w:tcPr>
          <w:p w14:paraId="6890E9CB" w14:textId="77777777" w:rsidR="001A2306" w:rsidRPr="006278BE" w:rsidRDefault="001A2306" w:rsidP="00837CE3">
            <w:r w:rsidRPr="006278BE">
              <w:t>1.765</w:t>
            </w:r>
          </w:p>
        </w:tc>
      </w:tr>
      <w:tr w:rsidR="001A2306" w:rsidRPr="006278BE" w14:paraId="66D798DC" w14:textId="77777777" w:rsidTr="00A75C46">
        <w:tc>
          <w:tcPr>
            <w:tcW w:w="1502" w:type="dxa"/>
          </w:tcPr>
          <w:p w14:paraId="543E3EA5" w14:textId="77777777" w:rsidR="001A2306" w:rsidRPr="006278BE" w:rsidRDefault="001A2306" w:rsidP="00837CE3">
            <w:r w:rsidRPr="006278BE">
              <w:t>NPgY</w:t>
            </w:r>
          </w:p>
        </w:tc>
        <w:tc>
          <w:tcPr>
            <w:tcW w:w="1502" w:type="dxa"/>
          </w:tcPr>
          <w:p w14:paraId="72F61D86" w14:textId="77777777" w:rsidR="001A2306" w:rsidRPr="006278BE" w:rsidRDefault="001A2306" w:rsidP="00837CE3">
            <w:r w:rsidRPr="006278BE">
              <w:t>2.435</w:t>
            </w:r>
          </w:p>
        </w:tc>
      </w:tr>
      <w:tr w:rsidR="001A2306" w:rsidRPr="006278BE" w14:paraId="2808E395" w14:textId="77777777" w:rsidTr="00A75C46">
        <w:tc>
          <w:tcPr>
            <w:tcW w:w="1502" w:type="dxa"/>
          </w:tcPr>
          <w:p w14:paraId="7810216F" w14:textId="77777777" w:rsidR="001A2306" w:rsidRPr="006278BE" w:rsidRDefault="001A2306" w:rsidP="00837CE3">
            <w:r w:rsidRPr="006278BE">
              <w:t>WMID</w:t>
            </w:r>
          </w:p>
        </w:tc>
        <w:tc>
          <w:tcPr>
            <w:tcW w:w="1502" w:type="dxa"/>
          </w:tcPr>
          <w:p w14:paraId="1DDFA6A6" w14:textId="77777777" w:rsidR="001A2306" w:rsidRPr="006278BE" w:rsidRDefault="001A2306" w:rsidP="00837CE3">
            <w:r w:rsidRPr="006278BE">
              <w:t>0.876</w:t>
            </w:r>
          </w:p>
        </w:tc>
      </w:tr>
      <w:tr w:rsidR="001A2306" w:rsidRPr="006278BE" w14:paraId="55BD6972" w14:textId="77777777" w:rsidTr="00A75C46">
        <w:tc>
          <w:tcPr>
            <w:tcW w:w="1502" w:type="dxa"/>
          </w:tcPr>
          <w:p w14:paraId="780F8439" w14:textId="77777777" w:rsidR="001A2306" w:rsidRPr="006278BE" w:rsidRDefault="001A2306" w:rsidP="00837CE3">
            <w:r w:rsidRPr="006278BE">
              <w:t>EMID</w:t>
            </w:r>
          </w:p>
        </w:tc>
        <w:tc>
          <w:tcPr>
            <w:tcW w:w="1502" w:type="dxa"/>
          </w:tcPr>
          <w:p w14:paraId="06506849" w14:textId="77777777" w:rsidR="001A2306" w:rsidRPr="006278BE" w:rsidRDefault="001A2306" w:rsidP="00837CE3">
            <w:r w:rsidRPr="006278BE">
              <w:t>0.896</w:t>
            </w:r>
          </w:p>
        </w:tc>
      </w:tr>
      <w:tr w:rsidR="001A2306" w:rsidRPr="006278BE" w14:paraId="0649E8B1" w14:textId="77777777" w:rsidTr="00A75C46">
        <w:tc>
          <w:tcPr>
            <w:tcW w:w="1502" w:type="dxa"/>
          </w:tcPr>
          <w:p w14:paraId="5E832BB4" w14:textId="77777777" w:rsidR="001A2306" w:rsidRPr="006278BE" w:rsidRDefault="001A2306" w:rsidP="00837CE3">
            <w:r w:rsidRPr="006278BE">
              <w:t>SWALES</w:t>
            </w:r>
          </w:p>
        </w:tc>
        <w:tc>
          <w:tcPr>
            <w:tcW w:w="1502" w:type="dxa"/>
          </w:tcPr>
          <w:p w14:paraId="69308ACE" w14:textId="77777777" w:rsidR="001A2306" w:rsidRPr="006278BE" w:rsidRDefault="001A2306" w:rsidP="00837CE3">
            <w:r w:rsidRPr="006278BE">
              <w:t>1.343</w:t>
            </w:r>
          </w:p>
        </w:tc>
      </w:tr>
      <w:tr w:rsidR="001A2306" w:rsidRPr="006278BE" w14:paraId="69CB3EE5" w14:textId="77777777" w:rsidTr="00A75C46">
        <w:tc>
          <w:tcPr>
            <w:tcW w:w="1502" w:type="dxa"/>
          </w:tcPr>
          <w:p w14:paraId="5C707856" w14:textId="77777777" w:rsidR="001A2306" w:rsidRPr="006278BE" w:rsidRDefault="001A2306" w:rsidP="00837CE3">
            <w:r w:rsidRPr="006278BE">
              <w:t>SWEST</w:t>
            </w:r>
          </w:p>
        </w:tc>
        <w:tc>
          <w:tcPr>
            <w:tcW w:w="1502" w:type="dxa"/>
          </w:tcPr>
          <w:p w14:paraId="61C55142" w14:textId="77777777" w:rsidR="001A2306" w:rsidRPr="006278BE" w:rsidRDefault="001A2306" w:rsidP="00837CE3">
            <w:r w:rsidRPr="006278BE">
              <w:t>2.040</w:t>
            </w:r>
          </w:p>
        </w:tc>
      </w:tr>
      <w:tr w:rsidR="001A2306" w:rsidRPr="006278BE" w14:paraId="2ABF5006" w14:textId="77777777" w:rsidTr="00A75C46">
        <w:tc>
          <w:tcPr>
            <w:tcW w:w="1502" w:type="dxa"/>
          </w:tcPr>
          <w:p w14:paraId="3538C2F0" w14:textId="77777777" w:rsidR="001A2306" w:rsidRPr="006278BE" w:rsidRDefault="001A2306" w:rsidP="00837CE3">
            <w:r w:rsidRPr="006278BE">
              <w:t>LPN</w:t>
            </w:r>
          </w:p>
        </w:tc>
        <w:tc>
          <w:tcPr>
            <w:tcW w:w="1502" w:type="dxa"/>
          </w:tcPr>
          <w:p w14:paraId="5D9B52AB" w14:textId="77777777" w:rsidR="001A2306" w:rsidRPr="006278BE" w:rsidRDefault="001A2306" w:rsidP="00837CE3">
            <w:r w:rsidRPr="006278BE">
              <w:t>0.588</w:t>
            </w:r>
          </w:p>
        </w:tc>
      </w:tr>
      <w:tr w:rsidR="001A2306" w:rsidRPr="006278BE" w14:paraId="37C2300D" w14:textId="77777777" w:rsidTr="00A75C46">
        <w:tc>
          <w:tcPr>
            <w:tcW w:w="1502" w:type="dxa"/>
          </w:tcPr>
          <w:p w14:paraId="086DD139" w14:textId="77777777" w:rsidR="001A2306" w:rsidRPr="006278BE" w:rsidRDefault="001A2306" w:rsidP="00837CE3">
            <w:r w:rsidRPr="006278BE">
              <w:t>SPN</w:t>
            </w:r>
          </w:p>
        </w:tc>
        <w:tc>
          <w:tcPr>
            <w:tcW w:w="1502" w:type="dxa"/>
          </w:tcPr>
          <w:p w14:paraId="78001F6A" w14:textId="77777777" w:rsidR="001A2306" w:rsidRPr="006278BE" w:rsidRDefault="001A2306" w:rsidP="00837CE3">
            <w:r w:rsidRPr="006278BE">
              <w:t>0.609</w:t>
            </w:r>
          </w:p>
        </w:tc>
      </w:tr>
      <w:tr w:rsidR="001A2306" w:rsidRPr="006278BE" w14:paraId="6CD9CE06" w14:textId="77777777" w:rsidTr="00A75C46">
        <w:tc>
          <w:tcPr>
            <w:tcW w:w="1502" w:type="dxa"/>
          </w:tcPr>
          <w:p w14:paraId="2FBA3705" w14:textId="77777777" w:rsidR="001A2306" w:rsidRPr="006278BE" w:rsidRDefault="001A2306" w:rsidP="00837CE3">
            <w:r w:rsidRPr="006278BE">
              <w:t>EPN</w:t>
            </w:r>
          </w:p>
        </w:tc>
        <w:tc>
          <w:tcPr>
            <w:tcW w:w="1502" w:type="dxa"/>
          </w:tcPr>
          <w:p w14:paraId="15DD7B8F" w14:textId="77777777" w:rsidR="001A2306" w:rsidRPr="006278BE" w:rsidRDefault="001A2306" w:rsidP="00837CE3">
            <w:r w:rsidRPr="006278BE">
              <w:t>0.951</w:t>
            </w:r>
          </w:p>
        </w:tc>
      </w:tr>
      <w:tr w:rsidR="001A2306" w:rsidRPr="006278BE" w14:paraId="1D962F0F" w14:textId="77777777" w:rsidTr="00A75C46">
        <w:tc>
          <w:tcPr>
            <w:tcW w:w="1502" w:type="dxa"/>
          </w:tcPr>
          <w:p w14:paraId="7AC1BB68" w14:textId="77777777" w:rsidR="001A2306" w:rsidRPr="006278BE" w:rsidRDefault="001A2306" w:rsidP="00837CE3">
            <w:r w:rsidRPr="006278BE">
              <w:t>SPD</w:t>
            </w:r>
          </w:p>
        </w:tc>
        <w:tc>
          <w:tcPr>
            <w:tcW w:w="1502" w:type="dxa"/>
          </w:tcPr>
          <w:p w14:paraId="753F6F1A" w14:textId="77777777" w:rsidR="001A2306" w:rsidRPr="006278BE" w:rsidRDefault="001A2306" w:rsidP="00837CE3">
            <w:r w:rsidRPr="006278BE">
              <w:t>1.615</w:t>
            </w:r>
          </w:p>
        </w:tc>
      </w:tr>
      <w:tr w:rsidR="001A2306" w:rsidRPr="006278BE" w14:paraId="074E56C8" w14:textId="77777777" w:rsidTr="00A75C46">
        <w:tc>
          <w:tcPr>
            <w:tcW w:w="1502" w:type="dxa"/>
          </w:tcPr>
          <w:p w14:paraId="25981A9B" w14:textId="77777777" w:rsidR="001A2306" w:rsidRPr="006278BE" w:rsidRDefault="001A2306" w:rsidP="00837CE3">
            <w:r w:rsidRPr="006278BE">
              <w:t>SPMW</w:t>
            </w:r>
          </w:p>
        </w:tc>
        <w:tc>
          <w:tcPr>
            <w:tcW w:w="1502" w:type="dxa"/>
          </w:tcPr>
          <w:p w14:paraId="57418313" w14:textId="77777777" w:rsidR="001A2306" w:rsidRPr="006278BE" w:rsidRDefault="001A2306" w:rsidP="00837CE3">
            <w:r w:rsidRPr="006278BE">
              <w:t>2.516</w:t>
            </w:r>
          </w:p>
        </w:tc>
      </w:tr>
      <w:tr w:rsidR="001A2306" w:rsidRPr="006278BE" w14:paraId="11C99F98" w14:textId="77777777" w:rsidTr="00A75C46">
        <w:tc>
          <w:tcPr>
            <w:tcW w:w="1502" w:type="dxa"/>
          </w:tcPr>
          <w:p w14:paraId="6363F931" w14:textId="77777777" w:rsidR="001A2306" w:rsidRPr="006278BE" w:rsidRDefault="001A2306" w:rsidP="00837CE3">
            <w:r w:rsidRPr="006278BE">
              <w:t>SSEH</w:t>
            </w:r>
          </w:p>
        </w:tc>
        <w:tc>
          <w:tcPr>
            <w:tcW w:w="1502" w:type="dxa"/>
          </w:tcPr>
          <w:p w14:paraId="0D5BB208" w14:textId="77777777" w:rsidR="001A2306" w:rsidRPr="006278BE" w:rsidRDefault="001A2306" w:rsidP="00837CE3">
            <w:r w:rsidRPr="006278BE">
              <w:t>1.930</w:t>
            </w:r>
          </w:p>
        </w:tc>
      </w:tr>
      <w:tr w:rsidR="001A2306" w:rsidRPr="006278BE" w14:paraId="5E3336AD" w14:textId="77777777" w:rsidTr="00A75C46">
        <w:tc>
          <w:tcPr>
            <w:tcW w:w="1502" w:type="dxa"/>
          </w:tcPr>
          <w:p w14:paraId="7EFC5704" w14:textId="77777777" w:rsidR="001A2306" w:rsidRPr="006278BE" w:rsidRDefault="001A2306" w:rsidP="00837CE3">
            <w:r w:rsidRPr="006278BE">
              <w:t>SSES</w:t>
            </w:r>
          </w:p>
        </w:tc>
        <w:tc>
          <w:tcPr>
            <w:tcW w:w="1502" w:type="dxa"/>
          </w:tcPr>
          <w:p w14:paraId="31A33BA0" w14:textId="77777777" w:rsidR="001A2306" w:rsidRPr="006278BE" w:rsidRDefault="001A2306" w:rsidP="00837CE3">
            <w:r w:rsidRPr="006278BE">
              <w:t>1.364</w:t>
            </w:r>
          </w:p>
        </w:tc>
      </w:tr>
    </w:tbl>
    <w:p w14:paraId="6DC5649C" w14:textId="77777777" w:rsidR="001A2306" w:rsidRPr="006278BE" w:rsidRDefault="001A2306" w:rsidP="001A2306">
      <w:pPr>
        <w:pStyle w:val="AppendixHeading"/>
      </w:pPr>
    </w:p>
    <w:p w14:paraId="48B1A5BD" w14:textId="08AE4F2C" w:rsidR="001A2306" w:rsidRPr="006278BE" w:rsidRDefault="001A2306" w:rsidP="00837CE3">
      <w:pPr>
        <w:pStyle w:val="Caption"/>
      </w:pPr>
      <w:r w:rsidRPr="006278BE">
        <w:t xml:space="preserve">Incentive rate for calculating the </w:t>
      </w:r>
      <w:r w:rsidR="00A317BF" w:rsidRPr="006278BE">
        <w:t>m</w:t>
      </w:r>
      <w:r w:rsidRPr="006278BE">
        <w:t xml:space="preserve">ajor </w:t>
      </w:r>
      <w:r w:rsidR="00A317BF" w:rsidRPr="006278BE">
        <w:t>c</w:t>
      </w:r>
      <w:r w:rsidRPr="006278BE">
        <w:t xml:space="preserve">onnections </w:t>
      </w:r>
      <w:r w:rsidR="00A317BF" w:rsidRPr="006278BE">
        <w:t>o</w:t>
      </w:r>
      <w:r w:rsidRPr="006278BE">
        <w:t xml:space="preserve">utput </w:t>
      </w:r>
      <w:r w:rsidR="00A317BF" w:rsidRPr="006278BE">
        <w:t>d</w:t>
      </w:r>
      <w:r w:rsidRPr="006278BE">
        <w:t xml:space="preserve">elivery </w:t>
      </w:r>
      <w:r w:rsidR="00A317BF" w:rsidRPr="006278BE">
        <w:t>i</w:t>
      </w:r>
      <w:r w:rsidRPr="006278BE">
        <w:t>ncentive  (MCIR</w:t>
      </w:r>
      <w:r w:rsidRPr="006278BE">
        <w:rPr>
          <w:rStyle w:val="Subscript"/>
        </w:rPr>
        <w:t>t</w:t>
      </w:r>
      <w:r w:rsidRPr="006278BE">
        <w:t>)  (£m)</w:t>
      </w:r>
    </w:p>
    <w:tbl>
      <w:tblPr>
        <w:tblStyle w:val="AppendixTable"/>
        <w:tblW w:w="0" w:type="auto"/>
        <w:tblLook w:val="04A0" w:firstRow="1" w:lastRow="0" w:firstColumn="1" w:lastColumn="0" w:noHBand="0" w:noVBand="1"/>
      </w:tblPr>
      <w:tblGrid>
        <w:gridCol w:w="1502"/>
        <w:gridCol w:w="1502"/>
      </w:tblGrid>
      <w:tr w:rsidR="001A2306" w:rsidRPr="006278BE"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6278BE" w:rsidRDefault="001A2306" w:rsidP="00837CE3">
            <w:r w:rsidRPr="006278BE">
              <w:t>Licensee</w:t>
            </w:r>
          </w:p>
        </w:tc>
        <w:tc>
          <w:tcPr>
            <w:tcW w:w="1502" w:type="dxa"/>
          </w:tcPr>
          <w:p w14:paraId="6B7842B4" w14:textId="77777777" w:rsidR="001A2306" w:rsidRPr="006278BE" w:rsidRDefault="001A2306" w:rsidP="00837CE3">
            <w:r w:rsidRPr="006278BE">
              <w:t xml:space="preserve"> MCIR (£m)</w:t>
            </w:r>
          </w:p>
        </w:tc>
      </w:tr>
      <w:tr w:rsidR="001A2306" w:rsidRPr="006278BE" w14:paraId="38D39F97" w14:textId="77777777" w:rsidTr="00A75C46">
        <w:tc>
          <w:tcPr>
            <w:tcW w:w="1502" w:type="dxa"/>
          </w:tcPr>
          <w:p w14:paraId="4D917950" w14:textId="77777777" w:rsidR="001A2306" w:rsidRPr="006278BE" w:rsidRDefault="001A2306" w:rsidP="00837CE3">
            <w:r w:rsidRPr="006278BE">
              <w:t>ENWL</w:t>
            </w:r>
          </w:p>
        </w:tc>
        <w:tc>
          <w:tcPr>
            <w:tcW w:w="1502" w:type="dxa"/>
          </w:tcPr>
          <w:p w14:paraId="60E7D497" w14:textId="77777777" w:rsidR="001A2306" w:rsidRPr="006278BE" w:rsidRDefault="001A2306" w:rsidP="00837CE3">
            <w:r w:rsidRPr="006278BE">
              <w:t>0.679</w:t>
            </w:r>
          </w:p>
        </w:tc>
      </w:tr>
      <w:tr w:rsidR="001A2306" w:rsidRPr="006278BE" w14:paraId="19DD4E18" w14:textId="77777777" w:rsidTr="00A75C46">
        <w:tc>
          <w:tcPr>
            <w:tcW w:w="1502" w:type="dxa"/>
          </w:tcPr>
          <w:p w14:paraId="299E2B90" w14:textId="77777777" w:rsidR="001A2306" w:rsidRPr="006278BE" w:rsidRDefault="001A2306" w:rsidP="00837CE3">
            <w:r w:rsidRPr="006278BE">
              <w:t>NPgN</w:t>
            </w:r>
          </w:p>
        </w:tc>
        <w:tc>
          <w:tcPr>
            <w:tcW w:w="1502" w:type="dxa"/>
          </w:tcPr>
          <w:p w14:paraId="33FA06A2" w14:textId="77777777" w:rsidR="001A2306" w:rsidRPr="006278BE" w:rsidRDefault="001A2306" w:rsidP="00837CE3">
            <w:r w:rsidRPr="006278BE">
              <w:t>3.529</w:t>
            </w:r>
          </w:p>
        </w:tc>
      </w:tr>
      <w:tr w:rsidR="001A2306" w:rsidRPr="006278BE" w14:paraId="4A7A8B6F" w14:textId="77777777" w:rsidTr="00A75C46">
        <w:tc>
          <w:tcPr>
            <w:tcW w:w="1502" w:type="dxa"/>
          </w:tcPr>
          <w:p w14:paraId="5A09AF02" w14:textId="77777777" w:rsidR="001A2306" w:rsidRPr="006278BE" w:rsidRDefault="001A2306" w:rsidP="00837CE3">
            <w:r w:rsidRPr="006278BE">
              <w:t>NPgY</w:t>
            </w:r>
          </w:p>
        </w:tc>
        <w:tc>
          <w:tcPr>
            <w:tcW w:w="1502" w:type="dxa"/>
          </w:tcPr>
          <w:p w14:paraId="408BB3B9" w14:textId="77777777" w:rsidR="001A2306" w:rsidRPr="006278BE" w:rsidRDefault="001A2306" w:rsidP="00837CE3">
            <w:r w:rsidRPr="006278BE">
              <w:t>4.870</w:t>
            </w:r>
          </w:p>
        </w:tc>
      </w:tr>
      <w:tr w:rsidR="001A2306" w:rsidRPr="006278BE" w14:paraId="17AE864C" w14:textId="77777777" w:rsidTr="00A75C46">
        <w:tc>
          <w:tcPr>
            <w:tcW w:w="1502" w:type="dxa"/>
          </w:tcPr>
          <w:p w14:paraId="5A440940" w14:textId="77777777" w:rsidR="001A2306" w:rsidRPr="006278BE" w:rsidRDefault="001A2306" w:rsidP="00837CE3">
            <w:r w:rsidRPr="006278BE">
              <w:t>WMID</w:t>
            </w:r>
          </w:p>
        </w:tc>
        <w:tc>
          <w:tcPr>
            <w:tcW w:w="1502" w:type="dxa"/>
          </w:tcPr>
          <w:p w14:paraId="7F23B39D" w14:textId="77777777" w:rsidR="001A2306" w:rsidRPr="006278BE" w:rsidRDefault="001A2306" w:rsidP="00837CE3">
            <w:r w:rsidRPr="006278BE">
              <w:t>1.752</w:t>
            </w:r>
          </w:p>
        </w:tc>
      </w:tr>
      <w:tr w:rsidR="001A2306" w:rsidRPr="006278BE" w14:paraId="54A9DF30" w14:textId="77777777" w:rsidTr="00A75C46">
        <w:tc>
          <w:tcPr>
            <w:tcW w:w="1502" w:type="dxa"/>
          </w:tcPr>
          <w:p w14:paraId="1D62D99E" w14:textId="77777777" w:rsidR="001A2306" w:rsidRPr="006278BE" w:rsidRDefault="001A2306" w:rsidP="00837CE3">
            <w:r w:rsidRPr="006278BE">
              <w:t>EMID</w:t>
            </w:r>
          </w:p>
        </w:tc>
        <w:tc>
          <w:tcPr>
            <w:tcW w:w="1502" w:type="dxa"/>
          </w:tcPr>
          <w:p w14:paraId="74434B3A" w14:textId="77777777" w:rsidR="001A2306" w:rsidRPr="006278BE" w:rsidRDefault="001A2306" w:rsidP="00837CE3">
            <w:r w:rsidRPr="006278BE">
              <w:t>1.793</w:t>
            </w:r>
          </w:p>
        </w:tc>
      </w:tr>
      <w:tr w:rsidR="001A2306" w:rsidRPr="006278BE" w14:paraId="113698A1" w14:textId="77777777" w:rsidTr="00A75C46">
        <w:tc>
          <w:tcPr>
            <w:tcW w:w="1502" w:type="dxa"/>
          </w:tcPr>
          <w:p w14:paraId="13E41CAA" w14:textId="77777777" w:rsidR="001A2306" w:rsidRPr="006278BE" w:rsidRDefault="001A2306" w:rsidP="00837CE3">
            <w:r w:rsidRPr="006278BE">
              <w:t>SWALES</w:t>
            </w:r>
          </w:p>
        </w:tc>
        <w:tc>
          <w:tcPr>
            <w:tcW w:w="1502" w:type="dxa"/>
          </w:tcPr>
          <w:p w14:paraId="312C72A3" w14:textId="77777777" w:rsidR="001A2306" w:rsidRPr="006278BE" w:rsidRDefault="001A2306" w:rsidP="00837CE3">
            <w:r w:rsidRPr="006278BE">
              <w:t>2.687</w:t>
            </w:r>
          </w:p>
        </w:tc>
      </w:tr>
      <w:tr w:rsidR="001A2306" w:rsidRPr="006278BE" w14:paraId="49ED7ED9" w14:textId="77777777" w:rsidTr="00A75C46">
        <w:tc>
          <w:tcPr>
            <w:tcW w:w="1502" w:type="dxa"/>
          </w:tcPr>
          <w:p w14:paraId="768A21EA" w14:textId="77777777" w:rsidR="001A2306" w:rsidRPr="006278BE" w:rsidRDefault="001A2306" w:rsidP="00837CE3">
            <w:r w:rsidRPr="006278BE">
              <w:t>SWEST</w:t>
            </w:r>
          </w:p>
        </w:tc>
        <w:tc>
          <w:tcPr>
            <w:tcW w:w="1502" w:type="dxa"/>
          </w:tcPr>
          <w:p w14:paraId="2C440E83" w14:textId="77777777" w:rsidR="001A2306" w:rsidRPr="006278BE" w:rsidRDefault="001A2306" w:rsidP="00837CE3">
            <w:r w:rsidRPr="006278BE">
              <w:t>4.081</w:t>
            </w:r>
          </w:p>
        </w:tc>
      </w:tr>
      <w:tr w:rsidR="001A2306" w:rsidRPr="006278BE" w14:paraId="352B5077" w14:textId="77777777" w:rsidTr="00A75C46">
        <w:tc>
          <w:tcPr>
            <w:tcW w:w="1502" w:type="dxa"/>
          </w:tcPr>
          <w:p w14:paraId="37281AB5" w14:textId="77777777" w:rsidR="001A2306" w:rsidRPr="006278BE" w:rsidRDefault="001A2306" w:rsidP="00837CE3">
            <w:r w:rsidRPr="006278BE">
              <w:t>LPN</w:t>
            </w:r>
          </w:p>
        </w:tc>
        <w:tc>
          <w:tcPr>
            <w:tcW w:w="1502" w:type="dxa"/>
          </w:tcPr>
          <w:p w14:paraId="18955D5C" w14:textId="77777777" w:rsidR="001A2306" w:rsidRPr="006278BE" w:rsidRDefault="001A2306" w:rsidP="00837CE3">
            <w:r w:rsidRPr="006278BE">
              <w:t>1.177</w:t>
            </w:r>
          </w:p>
        </w:tc>
      </w:tr>
      <w:tr w:rsidR="001A2306" w:rsidRPr="006278BE" w14:paraId="643B75AE" w14:textId="77777777" w:rsidTr="00A75C46">
        <w:tc>
          <w:tcPr>
            <w:tcW w:w="1502" w:type="dxa"/>
          </w:tcPr>
          <w:p w14:paraId="59BAA7FE" w14:textId="77777777" w:rsidR="001A2306" w:rsidRPr="006278BE" w:rsidRDefault="001A2306" w:rsidP="00837CE3">
            <w:r w:rsidRPr="006278BE">
              <w:t>SPN</w:t>
            </w:r>
          </w:p>
        </w:tc>
        <w:tc>
          <w:tcPr>
            <w:tcW w:w="1502" w:type="dxa"/>
          </w:tcPr>
          <w:p w14:paraId="68CB8F0B" w14:textId="77777777" w:rsidR="001A2306" w:rsidRPr="006278BE" w:rsidRDefault="001A2306" w:rsidP="00837CE3">
            <w:r w:rsidRPr="006278BE">
              <w:t>1.218</w:t>
            </w:r>
          </w:p>
        </w:tc>
      </w:tr>
      <w:tr w:rsidR="001A2306" w:rsidRPr="006278BE" w14:paraId="68C3917C" w14:textId="77777777" w:rsidTr="00A75C46">
        <w:tc>
          <w:tcPr>
            <w:tcW w:w="1502" w:type="dxa"/>
          </w:tcPr>
          <w:p w14:paraId="581E8880" w14:textId="77777777" w:rsidR="001A2306" w:rsidRPr="006278BE" w:rsidRDefault="001A2306" w:rsidP="00837CE3">
            <w:r w:rsidRPr="006278BE">
              <w:t>EPN</w:t>
            </w:r>
          </w:p>
        </w:tc>
        <w:tc>
          <w:tcPr>
            <w:tcW w:w="1502" w:type="dxa"/>
          </w:tcPr>
          <w:p w14:paraId="26676CBF" w14:textId="77777777" w:rsidR="001A2306" w:rsidRPr="006278BE" w:rsidRDefault="001A2306" w:rsidP="00837CE3">
            <w:r w:rsidRPr="006278BE">
              <w:t>1.901</w:t>
            </w:r>
          </w:p>
        </w:tc>
      </w:tr>
      <w:tr w:rsidR="001A2306" w:rsidRPr="006278BE" w14:paraId="3931A504" w14:textId="77777777" w:rsidTr="00A75C46">
        <w:tc>
          <w:tcPr>
            <w:tcW w:w="1502" w:type="dxa"/>
          </w:tcPr>
          <w:p w14:paraId="31B1216F" w14:textId="77777777" w:rsidR="001A2306" w:rsidRPr="006278BE" w:rsidRDefault="001A2306" w:rsidP="00837CE3">
            <w:r w:rsidRPr="006278BE">
              <w:t>SPD</w:t>
            </w:r>
          </w:p>
        </w:tc>
        <w:tc>
          <w:tcPr>
            <w:tcW w:w="1502" w:type="dxa"/>
          </w:tcPr>
          <w:p w14:paraId="735C5B90" w14:textId="77777777" w:rsidR="001A2306" w:rsidRPr="006278BE" w:rsidRDefault="001A2306" w:rsidP="00837CE3">
            <w:r w:rsidRPr="006278BE">
              <w:t>3.230</w:t>
            </w:r>
          </w:p>
        </w:tc>
      </w:tr>
      <w:tr w:rsidR="001A2306" w:rsidRPr="006278BE" w14:paraId="61ED3B1F" w14:textId="77777777" w:rsidTr="00A75C46">
        <w:tc>
          <w:tcPr>
            <w:tcW w:w="1502" w:type="dxa"/>
          </w:tcPr>
          <w:p w14:paraId="40944E1D" w14:textId="77777777" w:rsidR="001A2306" w:rsidRPr="006278BE" w:rsidRDefault="001A2306" w:rsidP="00837CE3">
            <w:r w:rsidRPr="006278BE">
              <w:t>SPMW</w:t>
            </w:r>
          </w:p>
        </w:tc>
        <w:tc>
          <w:tcPr>
            <w:tcW w:w="1502" w:type="dxa"/>
          </w:tcPr>
          <w:p w14:paraId="14858934" w14:textId="77777777" w:rsidR="001A2306" w:rsidRPr="006278BE" w:rsidRDefault="001A2306" w:rsidP="00837CE3">
            <w:r w:rsidRPr="006278BE">
              <w:t>5.032</w:t>
            </w:r>
          </w:p>
        </w:tc>
      </w:tr>
      <w:tr w:rsidR="001A2306" w:rsidRPr="006278BE" w14:paraId="20208622" w14:textId="77777777" w:rsidTr="00A75C46">
        <w:tc>
          <w:tcPr>
            <w:tcW w:w="1502" w:type="dxa"/>
          </w:tcPr>
          <w:p w14:paraId="65020D0B" w14:textId="77777777" w:rsidR="001A2306" w:rsidRPr="006278BE" w:rsidRDefault="001A2306" w:rsidP="00837CE3">
            <w:r w:rsidRPr="006278BE">
              <w:t>SSEH</w:t>
            </w:r>
          </w:p>
        </w:tc>
        <w:tc>
          <w:tcPr>
            <w:tcW w:w="1502" w:type="dxa"/>
          </w:tcPr>
          <w:p w14:paraId="1ABB57B5" w14:textId="77777777" w:rsidR="001A2306" w:rsidRPr="006278BE" w:rsidRDefault="001A2306" w:rsidP="00837CE3">
            <w:r w:rsidRPr="006278BE">
              <w:t>3.859</w:t>
            </w:r>
          </w:p>
        </w:tc>
      </w:tr>
      <w:tr w:rsidR="001A2306" w:rsidRPr="006278BE" w14:paraId="07A66B70" w14:textId="77777777" w:rsidTr="00A75C46">
        <w:tc>
          <w:tcPr>
            <w:tcW w:w="1502" w:type="dxa"/>
          </w:tcPr>
          <w:p w14:paraId="1AC695DA" w14:textId="77777777" w:rsidR="001A2306" w:rsidRPr="006278BE" w:rsidRDefault="001A2306" w:rsidP="00837CE3">
            <w:r w:rsidRPr="006278BE">
              <w:t>SSES</w:t>
            </w:r>
          </w:p>
        </w:tc>
        <w:tc>
          <w:tcPr>
            <w:tcW w:w="1502" w:type="dxa"/>
          </w:tcPr>
          <w:p w14:paraId="4F6F9B52" w14:textId="77777777" w:rsidR="001A2306" w:rsidRPr="006278BE" w:rsidRDefault="001A2306" w:rsidP="00837CE3">
            <w:r w:rsidRPr="006278BE">
              <w:t>2.728</w:t>
            </w:r>
          </w:p>
        </w:tc>
      </w:tr>
    </w:tbl>
    <w:p w14:paraId="16746894" w14:textId="77777777" w:rsidR="001A2306" w:rsidRPr="006278BE" w:rsidRDefault="001A2306" w:rsidP="001A2306">
      <w:pPr>
        <w:pStyle w:val="Heading2"/>
      </w:pPr>
      <w:bookmarkStart w:id="239" w:name="_Toc115252656"/>
      <w:bookmarkStart w:id="240" w:name="_Toc121736133"/>
      <w:bookmarkStart w:id="241" w:name="_Toc126075062"/>
      <w:r w:rsidRPr="006278BE">
        <w:t>Consumer vulnerability output delivery incentive</w:t>
      </w:r>
      <w:bookmarkEnd w:id="239"/>
      <w:bookmarkEnd w:id="240"/>
      <w:r w:rsidRPr="006278BE">
        <w:t xml:space="preserve"> (CVI</w:t>
      </w:r>
      <w:r w:rsidRPr="006278BE">
        <w:rPr>
          <w:rStyle w:val="Subscript"/>
        </w:rPr>
        <w:t>t</w:t>
      </w:r>
      <w:r w:rsidRPr="006278BE">
        <w:t>)</w:t>
      </w:r>
      <w:bookmarkEnd w:id="241"/>
    </w:p>
    <w:p w14:paraId="0ADCB4C9" w14:textId="77777777" w:rsidR="001A2306" w:rsidRPr="006278BE" w:rsidRDefault="001A2306" w:rsidP="000A6BA9">
      <w:pPr>
        <w:pStyle w:val="Heading3nonumbering"/>
      </w:pPr>
      <w:r w:rsidRPr="006278BE">
        <w:t>Introduction</w:t>
      </w:r>
    </w:p>
    <w:p w14:paraId="50102D47" w14:textId="77777777" w:rsidR="001A2306" w:rsidRPr="006278BE" w:rsidRDefault="001A2306" w:rsidP="00837CE3">
      <w:pPr>
        <w:pStyle w:val="NumberedNormal"/>
      </w:pPr>
      <w:r w:rsidRPr="006278BE" w:rsidDel="00C60EC1">
        <w:t>The purpose of this</w:t>
      </w:r>
      <w:r w:rsidRPr="006278BE" w:rsidDel="00A253C7">
        <w:t xml:space="preserve"> </w:t>
      </w:r>
      <w:r w:rsidRPr="006278BE" w:rsidDel="00C60EC1">
        <w:t>condition is to calculate the term CVI</w:t>
      </w:r>
      <w:r w:rsidRPr="006278BE">
        <w:rPr>
          <w:rStyle w:val="Subscript"/>
        </w:rPr>
        <w:t>t</w:t>
      </w:r>
      <w:r w:rsidRPr="006278BE" w:rsidDel="00C60EC1">
        <w:t xml:space="preserve"> (the </w:t>
      </w:r>
      <w:r w:rsidRPr="006278BE">
        <w:t>c</w:t>
      </w:r>
      <w:r w:rsidRPr="006278BE" w:rsidDel="00C60EC1">
        <w:t xml:space="preserve">onsumer </w:t>
      </w:r>
      <w:r w:rsidRPr="006278BE">
        <w:t>v</w:t>
      </w:r>
      <w:r w:rsidRPr="006278BE" w:rsidDel="00C60EC1">
        <w:t>ulnerability output delivery incentive term). This contributes to the calculation of the ODI</w:t>
      </w:r>
      <w:r w:rsidRPr="006278BE">
        <w:rPr>
          <w:rStyle w:val="Subscript"/>
        </w:rPr>
        <w:t>t</w:t>
      </w:r>
      <w:r w:rsidRPr="006278BE" w:rsidDel="00C60EC1">
        <w:t xml:space="preserve"> term (the output delivery incentives term), which in turn feeds into Calculated Revenue in Special Condition 2.1 (Revenue restriction). </w:t>
      </w:r>
    </w:p>
    <w:p w14:paraId="17A5E7B8" w14:textId="77777777" w:rsidR="001A2306" w:rsidRPr="006278BE" w:rsidRDefault="001A2306" w:rsidP="00837CE3">
      <w:pPr>
        <w:pStyle w:val="NumberedNormal"/>
      </w:pPr>
      <w:r w:rsidRPr="006278BE">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6278BE" w:rsidRDefault="001A2306" w:rsidP="00837CE3">
      <w:pPr>
        <w:pStyle w:val="NumberedNormal"/>
      </w:pPr>
      <w:r w:rsidRPr="006278BE">
        <w:t xml:space="preserve">This condition also establishes the RIIO-ED2 Consumer Vulnerability Guidance Document. </w:t>
      </w:r>
    </w:p>
    <w:p w14:paraId="5A13FB24" w14:textId="77777777" w:rsidR="001A2306" w:rsidRPr="006278BE" w:rsidRDefault="001A2306" w:rsidP="001A2306">
      <w:pPr>
        <w:pStyle w:val="Heading3"/>
      </w:pPr>
      <w:r w:rsidRPr="006278BE">
        <w:t>Formula for calculating the Consumer vulnerability output delivery incentive (CVI</w:t>
      </w:r>
      <w:r w:rsidRPr="006278BE">
        <w:rPr>
          <w:rStyle w:val="Subscript"/>
        </w:rPr>
        <w:t>t</w:t>
      </w:r>
      <w:r w:rsidRPr="006278BE">
        <w:t>)</w:t>
      </w:r>
    </w:p>
    <w:p w14:paraId="4B966AFF" w14:textId="77777777" w:rsidR="001A2306" w:rsidRPr="006278BE" w:rsidRDefault="001A2306" w:rsidP="00837CE3">
      <w:pPr>
        <w:pStyle w:val="NumberedNormal"/>
      </w:pPr>
      <w:r w:rsidRPr="006278BE">
        <w:t>For Regulatory Years commencing on 1 April 2023, 1 April 2025 and 1 April 2026, the value of CVI</w:t>
      </w:r>
      <w:r w:rsidRPr="006278BE">
        <w:rPr>
          <w:rStyle w:val="Subscript"/>
        </w:rPr>
        <w:t>t</w:t>
      </w:r>
      <w:r w:rsidRPr="006278BE">
        <w:t xml:space="preserve"> is zero.</w:t>
      </w:r>
    </w:p>
    <w:p w14:paraId="64938716" w14:textId="77777777" w:rsidR="001A2306" w:rsidRPr="006278BE" w:rsidRDefault="001A2306" w:rsidP="00837CE3">
      <w:pPr>
        <w:pStyle w:val="NumberedNormal"/>
      </w:pPr>
      <w:r w:rsidRPr="006278BE">
        <w:t>For Regulatory Years commencing on 1 April 2024 and 1 April 2027, the value of CVI</w:t>
      </w:r>
      <w:r w:rsidRPr="006278BE">
        <w:rPr>
          <w:rStyle w:val="Subscript"/>
        </w:rPr>
        <w:t>t</w:t>
      </w:r>
      <w:r w:rsidRPr="006278BE">
        <w:t xml:space="preserve"> is derived in accordance with the following formula: </w:t>
      </w:r>
    </w:p>
    <w:p w14:paraId="0AB237A7" w14:textId="77777777" w:rsidR="001A2306" w:rsidRPr="006278BE" w:rsidRDefault="001A2306" w:rsidP="00837CE3">
      <m:oMathPara>
        <m:oMath>
          <m:r>
            <w:rPr>
              <w:rFonts w:ascii="Cambria Math" w:hAnsi="Cambria Math"/>
            </w:rPr>
            <m:t>CVI</m:t>
          </m:r>
          <m:r>
            <m:rPr>
              <m:sty m:val="p"/>
            </m:rPr>
            <w:rPr>
              <w:rFonts w:ascii="Cambria Math" w:hAnsi="Cambria Math"/>
            </w:rPr>
            <m:t>ₜ=(</m:t>
          </m:r>
          <m:r>
            <w:rPr>
              <w:rFonts w:ascii="Cambria Math" w:hAnsi="Cambria Math"/>
            </w:rPr>
            <m:t>PSR</m:t>
          </m:r>
          <m:r>
            <m:rPr>
              <m:sty m:val="p"/>
            </m:rPr>
            <w:rPr>
              <w:rFonts w:ascii="Cambria Math" w:hAnsi="Cambria Math"/>
            </w:rPr>
            <m:t>ₜ+</m:t>
          </m:r>
          <m:r>
            <w:rPr>
              <w:rFonts w:ascii="Cambria Math" w:hAnsi="Cambria Math"/>
            </w:rPr>
            <m:t>VFP</m:t>
          </m:r>
          <m:r>
            <m:rPr>
              <m:sty m:val="p"/>
            </m:rPr>
            <w:rPr>
              <w:rFonts w:ascii="Cambria Math" w:hAnsi="Cambria Math"/>
            </w:rPr>
            <m:t>ₜ+</m:t>
          </m:r>
          <m:r>
            <w:rPr>
              <w:rFonts w:ascii="Cambria Math" w:hAnsi="Cambria Math"/>
            </w:rPr>
            <m:t>VLCT</m:t>
          </m:r>
          <m:r>
            <m:rPr>
              <m:sty m:val="p"/>
            </m:rPr>
            <w:rPr>
              <w:rFonts w:ascii="Cambria Math" w:hAnsi="Cambria Math"/>
            </w:rPr>
            <m:t>ₜ+</m:t>
          </m:r>
          <m:r>
            <w:rPr>
              <w:rFonts w:ascii="Cambria Math" w:hAnsi="Cambria Math"/>
            </w:rPr>
            <m:t>CSFP</m:t>
          </m:r>
          <m:r>
            <m:rPr>
              <m:sty m:val="p"/>
            </m:rPr>
            <w:rPr>
              <w:rFonts w:ascii="Cambria Math" w:hAnsi="Cambria Math"/>
            </w:rPr>
            <m:t>ₜ+</m:t>
          </m:r>
          <m:r>
            <w:rPr>
              <w:rFonts w:ascii="Cambria Math" w:hAnsi="Cambria Math"/>
            </w:rPr>
            <m:t>CSLCT</m:t>
          </m:r>
          <m:r>
            <m:rPr>
              <m:sty m:val="p"/>
            </m:rPr>
            <w:rPr>
              <w:rFonts w:ascii="Cambria Math" w:hAnsi="Cambria Math"/>
            </w:rPr>
            <m:t>ₜ)</m:t>
          </m:r>
        </m:oMath>
      </m:oMathPara>
    </w:p>
    <w:p w14:paraId="720DC148" w14:textId="77777777" w:rsidR="001A2306" w:rsidRPr="006278BE" w:rsidRDefault="001A2306" w:rsidP="00837CE3">
      <w:pPr>
        <w:pStyle w:val="FormulaDefinitions"/>
      </w:pPr>
      <w:r w:rsidRPr="006278BE">
        <w:t>where:</w:t>
      </w:r>
    </w:p>
    <w:tbl>
      <w:tblPr>
        <w:tblStyle w:val="TableGridLight"/>
        <w:tblW w:w="7763" w:type="dxa"/>
        <w:tblLayout w:type="fixed"/>
        <w:tblLook w:val="04A0" w:firstRow="1" w:lastRow="0" w:firstColumn="1" w:lastColumn="0" w:noHBand="0" w:noVBand="1"/>
      </w:tblPr>
      <w:tblGrid>
        <w:gridCol w:w="1242"/>
        <w:gridCol w:w="6521"/>
      </w:tblGrid>
      <w:tr w:rsidR="001A2306" w:rsidRPr="006278BE"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6278BE" w:rsidRDefault="001A2306" w:rsidP="00837CE3">
            <w:r w:rsidRPr="006278BE">
              <w:t>PSR</w:t>
            </w:r>
            <w:r w:rsidRPr="006278BE">
              <w:rPr>
                <w:rStyle w:val="Subscript"/>
              </w:rPr>
              <w:t>t</w:t>
            </w:r>
          </w:p>
        </w:tc>
        <w:tc>
          <w:tcPr>
            <w:tcW w:w="6521" w:type="dxa"/>
          </w:tcPr>
          <w:p w14:paraId="297E1A37"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PSR Reach term and is derived in accordance with Part B;</w:t>
            </w:r>
          </w:p>
        </w:tc>
      </w:tr>
      <w:tr w:rsidR="001A2306" w:rsidRPr="006278BE"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6278BE" w:rsidRDefault="001A2306" w:rsidP="00837CE3">
            <w:r w:rsidRPr="006278BE">
              <w:t>VFP</w:t>
            </w:r>
            <w:r w:rsidRPr="006278BE">
              <w:rPr>
                <w:rStyle w:val="Subscript"/>
              </w:rPr>
              <w:t>t</w:t>
            </w:r>
          </w:p>
        </w:tc>
        <w:tc>
          <w:tcPr>
            <w:tcW w:w="6521" w:type="dxa"/>
          </w:tcPr>
          <w:p w14:paraId="59F02B1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the Fuel Poverty Services Delivered term and is derived in accordance with Part C;</w:t>
            </w:r>
          </w:p>
        </w:tc>
      </w:tr>
      <w:tr w:rsidR="001A2306" w:rsidRPr="006278BE"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6278BE" w:rsidRDefault="001A2306" w:rsidP="00837CE3">
            <w:r w:rsidRPr="006278BE">
              <w:t>VLCT</w:t>
            </w:r>
            <w:r w:rsidRPr="006278BE">
              <w:rPr>
                <w:rStyle w:val="Subscript"/>
              </w:rPr>
              <w:t>t</w:t>
            </w:r>
          </w:p>
        </w:tc>
        <w:tc>
          <w:tcPr>
            <w:tcW w:w="6521" w:type="dxa"/>
          </w:tcPr>
          <w:p w14:paraId="1927541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the Low Carbon Transition Services Delivered term and is derived in accordance with Part D;</w:t>
            </w:r>
          </w:p>
        </w:tc>
      </w:tr>
      <w:tr w:rsidR="001A2306" w:rsidRPr="006278BE"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6278BE" w:rsidRDefault="001A2306" w:rsidP="00837CE3">
            <w:r w:rsidRPr="006278BE">
              <w:t>CSFP</w:t>
            </w:r>
            <w:r w:rsidRPr="006278BE">
              <w:rPr>
                <w:rStyle w:val="Subscript"/>
              </w:rPr>
              <w:t>t</w:t>
            </w:r>
          </w:p>
        </w:tc>
        <w:tc>
          <w:tcPr>
            <w:tcW w:w="6521" w:type="dxa"/>
          </w:tcPr>
          <w:p w14:paraId="0F64706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Fuel Poverty Customer Satisfaction Survey term and is derived in accordance with Part E; and</w:t>
            </w:r>
          </w:p>
        </w:tc>
      </w:tr>
      <w:tr w:rsidR="001A2306" w:rsidRPr="006278BE"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6278BE" w:rsidRDefault="001A2306" w:rsidP="00837CE3">
            <w:r w:rsidRPr="006278BE">
              <w:t>CSLCT</w:t>
            </w:r>
            <w:r w:rsidRPr="006278BE">
              <w:rPr>
                <w:rStyle w:val="Subscript"/>
              </w:rPr>
              <w:t>t</w:t>
            </w:r>
          </w:p>
        </w:tc>
        <w:tc>
          <w:tcPr>
            <w:tcW w:w="6521" w:type="dxa"/>
          </w:tcPr>
          <w:p w14:paraId="592181D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Low Carbon Transition Customer Satisfaction Survey term and is derived in accordance with Part F.</w:t>
            </w:r>
          </w:p>
        </w:tc>
      </w:tr>
    </w:tbl>
    <w:p w14:paraId="2A0D6A98" w14:textId="77777777" w:rsidR="001A2306" w:rsidRPr="006278BE" w:rsidRDefault="001A2306" w:rsidP="001A2306">
      <w:pPr>
        <w:pStyle w:val="Heading3"/>
      </w:pPr>
      <w:r w:rsidRPr="006278BE">
        <w:t>Formulae for calculating the PSR Reach term (PSR</w:t>
      </w:r>
      <w:r w:rsidRPr="006278BE">
        <w:rPr>
          <w:rStyle w:val="Subscript"/>
        </w:rPr>
        <w:t>t</w:t>
      </w:r>
      <w:r w:rsidRPr="006278BE">
        <w:t>)</w:t>
      </w:r>
    </w:p>
    <w:p w14:paraId="5FBF0CE1" w14:textId="77777777" w:rsidR="001A2306" w:rsidRPr="006278BE" w:rsidRDefault="001A2306" w:rsidP="00837CE3">
      <w:pPr>
        <w:pStyle w:val="NumberedNormal"/>
      </w:pPr>
      <w:r w:rsidRPr="006278BE">
        <w:t>For Regulatory Years commencing on 1 April 2024 and 1 April 2027, the value of PSR</w:t>
      </w:r>
      <w:r w:rsidRPr="006278BE">
        <w:rPr>
          <w:rStyle w:val="Subscript"/>
        </w:rPr>
        <w:t>t</w:t>
      </w:r>
      <w:r w:rsidRPr="006278BE">
        <w:t xml:space="preserve"> is derived in accordance with the following formula:</w:t>
      </w:r>
    </w:p>
    <w:p w14:paraId="3F5DEE67" w14:textId="77777777" w:rsidR="001A2306" w:rsidRPr="006278BE" w:rsidRDefault="001A2306" w:rsidP="00837CE3">
      <w:pPr>
        <w:pStyle w:val="FormulaDefinitions"/>
      </w:pPr>
      <w:r w:rsidRPr="006278BE">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6278BE">
        <w:t xml:space="preserve">, then: </w:t>
      </w:r>
    </w:p>
    <w:p w14:paraId="118FB705" w14:textId="77777777" w:rsidR="001A2306" w:rsidRPr="006278BE" w:rsidRDefault="001A2306" w:rsidP="00837CE3">
      <m:oMathPara>
        <m:oMath>
          <m:r>
            <w:rPr>
              <w:rFonts w:ascii="Cambria Math" w:hAnsi="Cambria Math"/>
            </w:rPr>
            <m:t>PSR</m:t>
          </m:r>
          <m:r>
            <m:rPr>
              <m:sty m:val="p"/>
            </m:rPr>
            <w:rPr>
              <w:rFonts w:ascii="Cambria Math" w:hAnsi="Cambria Math"/>
            </w:rPr>
            <m:t>ₜ=0</m:t>
          </m:r>
        </m:oMath>
      </m:oMathPara>
    </w:p>
    <w:p w14:paraId="516CE6E0" w14:textId="77777777" w:rsidR="001A2306" w:rsidRPr="006278BE" w:rsidRDefault="001A2306" w:rsidP="00837CE3">
      <w:pPr>
        <w:pStyle w:val="FormulaDefinitions"/>
      </w:pPr>
      <w:r w:rsidRPr="006278BE">
        <w:t xml:space="preserve">If </w:t>
      </w:r>
      <m:oMath>
        <m:r>
          <w:rPr>
            <w:rFonts w:ascii="Cambria Math" w:hAnsi="Cambria Math"/>
          </w:rPr>
          <m:t>PSRAₜ&gt;PSRTUₜ</m:t>
        </m:r>
      </m:oMath>
      <w:r w:rsidRPr="006278BE">
        <w:t>, and the minimum requirement for PSR Reach has been met, in accordance with the RIIO-ED2 Consumer Vulnerability Guidance Document, then:</w:t>
      </w:r>
    </w:p>
    <w:p w14:paraId="59E1F1B8" w14:textId="0A35DCE6" w:rsidR="001A2306" w:rsidRPr="006278BE" w:rsidRDefault="00B96611" w:rsidP="00837CE3">
      <w:r w:rsidRPr="006278BE">
        <w:rPr>
          <w:rFonts w:eastAsiaTheme="minorEastAsia"/>
        </w:rPr>
        <w:t xml:space="preserve">                                  </w:t>
      </w:r>
      <m:oMath>
        <m:r>
          <w:rPr>
            <w:rFonts w:ascii="Cambria Math" w:hAnsi="Cambria Math"/>
          </w:rPr>
          <m:t>PSR</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PSRAU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PSRA</m:t>
                </m:r>
                <m:r>
                  <m:rPr>
                    <m:sty m:val="p"/>
                  </m:rPr>
                  <w:rPr>
                    <w:rFonts w:ascii="Cambria Math" w:hAnsi="Cambria Math"/>
                  </w:rPr>
                  <m:t>ₜ-</m:t>
                </m:r>
                <m:r>
                  <w:rPr>
                    <w:rFonts w:ascii="Cambria Math" w:hAnsi="Cambria Math"/>
                  </w:rPr>
                  <m:t>PSRTU</m:t>
                </m:r>
                <m:r>
                  <m:rPr>
                    <m:sty m:val="p"/>
                  </m:rPr>
                  <w:rPr>
                    <w:rFonts w:ascii="Cambria Math" w:hAnsi="Cambria Math"/>
                  </w:rPr>
                  <m:t>ₜ</m:t>
                </m:r>
              </m:e>
            </m:d>
            <m:r>
              <m:rPr>
                <m:sty m:val="p"/>
              </m:rPr>
              <w:rPr>
                <w:rFonts w:ascii="Cambria Math" w:hAnsi="Cambria Math"/>
              </w:rPr>
              <m:t>×</m:t>
            </m:r>
            <m:r>
              <w:rPr>
                <w:rFonts w:ascii="Cambria Math" w:hAnsi="Cambria Math"/>
              </w:rPr>
              <m:t>PSRIRR</m:t>
            </m:r>
            <m:r>
              <m:rPr>
                <m:sty m:val="p"/>
              </m:rPr>
              <w:rPr>
                <w:rFonts w:ascii="Cambria Math" w:hAnsi="Cambria Math"/>
              </w:rPr>
              <m:t>ₜ)</m:t>
            </m:r>
          </m:e>
        </m:d>
      </m:oMath>
    </w:p>
    <w:p w14:paraId="4C031196" w14:textId="77777777" w:rsidR="001A2306" w:rsidRPr="006278BE" w:rsidRDefault="001A2306" w:rsidP="00837CE3">
      <w:pPr>
        <w:pStyle w:val="FormulaDefinitions"/>
      </w:pPr>
      <w:r w:rsidRPr="006278BE">
        <w:t>I</w:t>
      </w:r>
      <m:oMath>
        <m:r>
          <m:rPr>
            <m:sty m:val="p"/>
          </m:rPr>
          <w:rPr>
            <w:rFonts w:ascii="Cambria Math" w:hAnsi="Cambria Math"/>
          </w:rPr>
          <m:t xml:space="preserve">f </m:t>
        </m:r>
        <m:r>
          <w:rPr>
            <w:rFonts w:ascii="Cambria Math" w:hAnsi="Cambria Math"/>
          </w:rPr>
          <m:t>PSRAₜ&gt;PSRTUₜ</m:t>
        </m:r>
      </m:oMath>
      <w:r w:rsidRPr="006278BE">
        <w:t>, and the minimum requirement for PSR Reach has not been met, in accordance with the RIIO-ED2 Consumer Vulnerability Guidance Document, then:</w:t>
      </w:r>
    </w:p>
    <w:p w14:paraId="2CC676FE" w14:textId="77777777" w:rsidR="001A2306" w:rsidRPr="006278BE" w:rsidRDefault="001A2306" w:rsidP="00837CE3">
      <m:oMathPara>
        <m:oMath>
          <m:r>
            <w:rPr>
              <w:rFonts w:ascii="Cambria Math" w:hAnsi="Cambria Math"/>
            </w:rPr>
            <m:t>PSR</m:t>
          </m:r>
          <m:r>
            <m:rPr>
              <m:sty m:val="p"/>
            </m:rPr>
            <w:rPr>
              <w:rFonts w:ascii="Cambria Math" w:hAnsi="Cambria Math"/>
            </w:rPr>
            <m:t>ₜ=0</m:t>
          </m:r>
        </m:oMath>
      </m:oMathPara>
    </w:p>
    <w:p w14:paraId="54CFBD66" w14:textId="77777777" w:rsidR="001A2306" w:rsidRPr="006278BE" w:rsidRDefault="001A2306" w:rsidP="00837CE3">
      <w:pPr>
        <w:pStyle w:val="FormulaDefinitions"/>
      </w:pPr>
      <w:r w:rsidRPr="006278BE">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6278BE">
        <w:t>, then:</w:t>
      </w:r>
    </w:p>
    <w:p w14:paraId="40A1C4B3" w14:textId="64AE1ABE" w:rsidR="001A2306" w:rsidRPr="006278BE" w:rsidRDefault="00B96611" w:rsidP="00837CE3">
      <m:oMathPara>
        <m:oMathParaPr>
          <m:jc m:val="center"/>
        </m:oMathParaPr>
        <m:oMath>
          <m:r>
            <w:rPr>
              <w:rFonts w:ascii="Cambria Math" w:hAnsi="Cambria Math"/>
            </w:rPr>
            <m:t xml:space="preserve">    PSR</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PSRAD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PSRA</m:t>
                  </m:r>
                  <m:r>
                    <m:rPr>
                      <m:sty m:val="p"/>
                    </m:rPr>
                    <w:rPr>
                      <w:rFonts w:ascii="Cambria Math" w:hAnsi="Cambria Math"/>
                    </w:rPr>
                    <m:t>ₜ-</m:t>
                  </m:r>
                  <m:r>
                    <w:rPr>
                      <w:rFonts w:ascii="Cambria Math" w:hAnsi="Cambria Math"/>
                    </w:rPr>
                    <m:t>PSRTL</m:t>
                  </m:r>
                  <m:r>
                    <m:rPr>
                      <m:sty m:val="p"/>
                    </m:rPr>
                    <w:rPr>
                      <w:rFonts w:ascii="Cambria Math" w:hAnsi="Cambria Math"/>
                    </w:rPr>
                    <m:t>ₜ</m:t>
                  </m:r>
                </m:e>
              </m:d>
              <m:r>
                <m:rPr>
                  <m:sty m:val="p"/>
                </m:rPr>
                <w:rPr>
                  <w:rFonts w:ascii="Cambria Math" w:hAnsi="Cambria Math"/>
                </w:rPr>
                <m:t>×</m:t>
              </m:r>
              <m:r>
                <w:rPr>
                  <w:rFonts w:ascii="Cambria Math" w:hAnsi="Cambria Math"/>
                </w:rPr>
                <m:t>PSRIRP</m:t>
              </m:r>
              <m:r>
                <m:rPr>
                  <m:sty m:val="p"/>
                </m:rPr>
                <w:rPr>
                  <w:rFonts w:ascii="Cambria Math" w:hAnsi="Cambria Math"/>
                </w:rPr>
                <m:t>ₜ)</m:t>
              </m:r>
            </m:e>
          </m:d>
        </m:oMath>
      </m:oMathPara>
    </w:p>
    <w:p w14:paraId="1903EE48" w14:textId="77777777" w:rsidR="001A2306" w:rsidRPr="006278BE" w:rsidRDefault="001A2306" w:rsidP="00837CE3">
      <w:pPr>
        <w:pStyle w:val="FormulaDefinitions"/>
      </w:pPr>
      <w:r w:rsidRPr="006278BE">
        <w:t>where:</w:t>
      </w:r>
    </w:p>
    <w:tbl>
      <w:tblPr>
        <w:tblStyle w:val="TableGridLight"/>
        <w:tblW w:w="7763" w:type="dxa"/>
        <w:tblLayout w:type="fixed"/>
        <w:tblLook w:val="04A0" w:firstRow="1" w:lastRow="0" w:firstColumn="1" w:lastColumn="0" w:noHBand="0" w:noVBand="1"/>
      </w:tblPr>
      <w:tblGrid>
        <w:gridCol w:w="1242"/>
        <w:gridCol w:w="6521"/>
      </w:tblGrid>
      <w:tr w:rsidR="001A2306" w:rsidRPr="006278BE"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6278BE" w:rsidRDefault="001A2306" w:rsidP="00837CE3">
            <w:r w:rsidRPr="006278BE">
              <w:t>PSRA</w:t>
            </w:r>
            <w:r w:rsidRPr="006278BE">
              <w:rPr>
                <w:rStyle w:val="Subscript"/>
              </w:rPr>
              <w:t>t</w:t>
            </w:r>
          </w:p>
        </w:tc>
        <w:tc>
          <w:tcPr>
            <w:tcW w:w="6521" w:type="dxa"/>
          </w:tcPr>
          <w:p w14:paraId="0DC20B9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licensee’s actual performance for the PSR Reach term as measured in accordance with the RIIO-ED2 Consumer Vulnerability Guidance Document;</w:t>
            </w:r>
          </w:p>
        </w:tc>
      </w:tr>
      <w:tr w:rsidR="001A2306" w:rsidRPr="006278BE"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6278BE" w:rsidRDefault="001A2306" w:rsidP="00837CE3">
            <w:r w:rsidRPr="006278BE">
              <w:t>PSRTL</w:t>
            </w:r>
            <w:r w:rsidRPr="006278BE">
              <w:rPr>
                <w:rStyle w:val="Subscript"/>
              </w:rPr>
              <w:t>t</w:t>
            </w:r>
          </w:p>
        </w:tc>
        <w:tc>
          <w:tcPr>
            <w:tcW w:w="6521" w:type="dxa"/>
          </w:tcPr>
          <w:p w14:paraId="337AF2C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lower deadband value for the PSR Reach term and equals 0.6;</w:t>
            </w:r>
          </w:p>
        </w:tc>
      </w:tr>
      <w:tr w:rsidR="001A2306" w:rsidRPr="006278BE"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6278BE" w:rsidRDefault="001A2306" w:rsidP="00837CE3">
            <w:r w:rsidRPr="006278BE">
              <w:t>PSRTU</w:t>
            </w:r>
            <w:r w:rsidRPr="006278BE">
              <w:rPr>
                <w:rStyle w:val="Subscript"/>
              </w:rPr>
              <w:t>t</w:t>
            </w:r>
          </w:p>
        </w:tc>
        <w:tc>
          <w:tcPr>
            <w:tcW w:w="6521" w:type="dxa"/>
          </w:tcPr>
          <w:p w14:paraId="07592DD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upper deadband value for the PSR Reach term and equals 0.75;</w:t>
            </w:r>
          </w:p>
        </w:tc>
      </w:tr>
      <w:tr w:rsidR="001A2306" w:rsidRPr="006278BE"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6278BE" w:rsidRDefault="001A2306" w:rsidP="00837CE3">
            <w:r w:rsidRPr="006278BE">
              <w:t>PSRAU</w:t>
            </w:r>
            <w:r w:rsidRPr="006278BE">
              <w:rPr>
                <w:rStyle w:val="Subscript"/>
              </w:rPr>
              <w:t>t</w:t>
            </w:r>
          </w:p>
        </w:tc>
        <w:tc>
          <w:tcPr>
            <w:tcW w:w="6521" w:type="dxa"/>
          </w:tcPr>
          <w:p w14:paraId="65F5893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reward in respect of the PSR Reach term for the licensee as specified in Appendix 1, which is made when PSRA</w:t>
            </w:r>
            <w:r w:rsidRPr="006278BE">
              <w:rPr>
                <w:rStyle w:val="Subscript"/>
              </w:rPr>
              <w:t>t</w:t>
            </w:r>
            <w:r w:rsidRPr="006278BE">
              <w:t xml:space="preserve"> is 0.9 or higher;</w:t>
            </w:r>
          </w:p>
        </w:tc>
      </w:tr>
      <w:tr w:rsidR="001A2306" w:rsidRPr="006278BE"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6278BE" w:rsidRDefault="001A2306" w:rsidP="00837CE3">
            <w:r w:rsidRPr="006278BE">
              <w:t>PSRIRR</w:t>
            </w:r>
            <w:r w:rsidRPr="006278BE">
              <w:rPr>
                <w:rStyle w:val="Subscript"/>
              </w:rPr>
              <w:t>t</w:t>
            </w:r>
          </w:p>
        </w:tc>
        <w:tc>
          <w:tcPr>
            <w:tcW w:w="6521" w:type="dxa"/>
          </w:tcPr>
          <w:p w14:paraId="45BD729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reward incentive rate for the PSR Reach term as specified in Appendix 2;</w:t>
            </w:r>
          </w:p>
        </w:tc>
      </w:tr>
      <w:tr w:rsidR="001A2306" w:rsidRPr="006278BE"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6278BE" w:rsidRDefault="001A2306" w:rsidP="00837CE3">
            <w:r w:rsidRPr="006278BE">
              <w:t>PSRAD</w:t>
            </w:r>
            <w:r w:rsidRPr="006278BE">
              <w:rPr>
                <w:rStyle w:val="Subscript"/>
              </w:rPr>
              <w:t>t</w:t>
            </w:r>
          </w:p>
        </w:tc>
        <w:tc>
          <w:tcPr>
            <w:tcW w:w="6521" w:type="dxa"/>
          </w:tcPr>
          <w:p w14:paraId="3ABAA79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penalty in respect of the PSR Reach term for the licensee as specified in Appendix 3, which is applied when PSRA</w:t>
            </w:r>
            <w:r w:rsidRPr="006278BE">
              <w:rPr>
                <w:rStyle w:val="Subscript"/>
              </w:rPr>
              <w:t>t</w:t>
            </w:r>
            <w:r w:rsidRPr="006278BE">
              <w:t xml:space="preserve"> is 0.45 or lower; and</w:t>
            </w:r>
          </w:p>
        </w:tc>
      </w:tr>
      <w:tr w:rsidR="001A2306" w:rsidRPr="006278BE"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6278BE" w:rsidRDefault="001A2306" w:rsidP="00837CE3">
            <w:r w:rsidRPr="006278BE">
              <w:t>PSRIRP</w:t>
            </w:r>
            <w:r w:rsidRPr="006278BE">
              <w:rPr>
                <w:rStyle w:val="Subscript"/>
              </w:rPr>
              <w:t>t</w:t>
            </w:r>
          </w:p>
        </w:tc>
        <w:tc>
          <w:tcPr>
            <w:tcW w:w="6521" w:type="dxa"/>
          </w:tcPr>
          <w:p w14:paraId="2E548EF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for the PSR Reach term as specified in Appendix 4.</w:t>
            </w:r>
          </w:p>
        </w:tc>
      </w:tr>
    </w:tbl>
    <w:p w14:paraId="3C06B12B" w14:textId="77777777" w:rsidR="001A2306" w:rsidRPr="006278BE" w:rsidRDefault="001A2306" w:rsidP="001A2306">
      <w:pPr>
        <w:pStyle w:val="Heading3"/>
      </w:pPr>
      <w:r w:rsidRPr="006278BE">
        <w:t>Formulae for calculating the value of the Fuel Poverty Services Delivered term (VFP</w:t>
      </w:r>
      <w:r w:rsidRPr="006278BE">
        <w:rPr>
          <w:rStyle w:val="Subscript"/>
        </w:rPr>
        <w:t>t</w:t>
      </w:r>
      <w:r w:rsidRPr="006278BE">
        <w:t>)</w:t>
      </w:r>
    </w:p>
    <w:p w14:paraId="67C78BDF" w14:textId="77777777" w:rsidR="001A2306" w:rsidRPr="006278BE" w:rsidRDefault="001A2306" w:rsidP="00837CE3">
      <w:pPr>
        <w:pStyle w:val="NumberedNormal"/>
      </w:pPr>
      <w:r w:rsidRPr="006278BE">
        <w:t>For Regulatory Years commencing on 1 April 2024 and 1 April 2027 the value of VFP</w:t>
      </w:r>
      <w:r w:rsidRPr="006278BE">
        <w:rPr>
          <w:rStyle w:val="Subscript"/>
        </w:rPr>
        <w:t>t</w:t>
      </w:r>
      <w:r w:rsidRPr="006278BE">
        <w:t xml:space="preserve"> is derived in accordance with the following formulae:</w:t>
      </w:r>
    </w:p>
    <w:p w14:paraId="6D4DCE43" w14:textId="77777777" w:rsidR="001A2306" w:rsidRPr="006278BE" w:rsidRDefault="001A2306" w:rsidP="00837CE3">
      <w:pPr>
        <w:pStyle w:val="FormulaDefinitions"/>
      </w:pPr>
      <w:bookmarkStart w:id="242" w:name="_Hlk107910952"/>
      <w:bookmarkStart w:id="243" w:name="_Hlk107919848"/>
      <w:r w:rsidRPr="006278BE">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6278BE">
        <w:t>, then:</w:t>
      </w:r>
    </w:p>
    <w:p w14:paraId="5CEEE1E4" w14:textId="77777777" w:rsidR="001A2306" w:rsidRPr="006278BE" w:rsidRDefault="001A2306" w:rsidP="00837CE3">
      <m:oMathPara>
        <m:oMath>
          <m:r>
            <w:rPr>
              <w:rFonts w:ascii="Cambria Math" w:hAnsi="Cambria Math"/>
            </w:rPr>
            <m:t>VFP</m:t>
          </m:r>
          <m:r>
            <m:rPr>
              <m:sty m:val="p"/>
            </m:rPr>
            <w:rPr>
              <w:rFonts w:ascii="Cambria Math" w:hAnsi="Cambria Math"/>
            </w:rPr>
            <m:t>ₜ=0</m:t>
          </m:r>
        </m:oMath>
      </m:oMathPara>
      <w:bookmarkEnd w:id="242"/>
    </w:p>
    <w:p w14:paraId="535CC3EA" w14:textId="77777777" w:rsidR="001A2306" w:rsidRPr="006278BE" w:rsidRDefault="001A2306" w:rsidP="00837CE3">
      <w:pPr>
        <w:pStyle w:val="FormulaDefinitions"/>
      </w:pPr>
      <w:bookmarkStart w:id="244" w:name="_Hlk107910970"/>
      <w:r w:rsidRPr="006278BE">
        <w:t xml:space="preserve">If </w:t>
      </w:r>
      <m:oMath>
        <m:r>
          <w:rPr>
            <w:rFonts w:ascii="Cambria Math" w:hAnsi="Cambria Math"/>
          </w:rPr>
          <m:t>VFPAₜ&gt;VFPTUₜ</m:t>
        </m:r>
      </m:oMath>
      <w:r w:rsidRPr="006278BE">
        <w:t>, and the minimum requirement for the value of Fuel Poverty Services Delivered term has been met, in accordance with the RIIO-ED2 Consumer Vulnerability Guidance Document, then:</w:t>
      </w:r>
    </w:p>
    <w:p w14:paraId="28D4CAEA" w14:textId="15DEB1E3" w:rsidR="001A2306" w:rsidRPr="006278BE" w:rsidRDefault="00016942" w:rsidP="00837CE3">
      <m:oMathPara>
        <m:oMathParaPr>
          <m:jc m:val="center"/>
        </m:oMathParaPr>
        <m:oMath>
          <m:r>
            <w:rPr>
              <w:rFonts w:ascii="Cambria Math" w:hAnsi="Cambria Math"/>
            </w:rPr>
            <m:t xml:space="preserve">     VFP</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VFPAU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VFPA</m:t>
                  </m:r>
                  <m:r>
                    <m:rPr>
                      <m:sty m:val="p"/>
                    </m:rPr>
                    <w:rPr>
                      <w:rFonts w:ascii="Cambria Math" w:hAnsi="Cambria Math"/>
                    </w:rPr>
                    <m:t>ₜ-</m:t>
                  </m:r>
                  <m:r>
                    <w:rPr>
                      <w:rFonts w:ascii="Cambria Math" w:hAnsi="Cambria Math"/>
                    </w:rPr>
                    <m:t>VFPTU</m:t>
                  </m:r>
                  <m:r>
                    <m:rPr>
                      <m:sty m:val="p"/>
                    </m:rPr>
                    <w:rPr>
                      <w:rFonts w:ascii="Cambria Math" w:hAnsi="Cambria Math"/>
                    </w:rPr>
                    <m:t>ₜ</m:t>
                  </m:r>
                </m:e>
              </m:d>
              <m:r>
                <m:rPr>
                  <m:sty m:val="p"/>
                </m:rPr>
                <w:rPr>
                  <w:rFonts w:ascii="Cambria Math" w:hAnsi="Cambria Math"/>
                </w:rPr>
                <m:t>×</m:t>
              </m:r>
              <m:r>
                <w:rPr>
                  <w:rFonts w:ascii="Cambria Math" w:hAnsi="Cambria Math"/>
                </w:rPr>
                <m:t>VFPIRR</m:t>
              </m:r>
              <m:r>
                <m:rPr>
                  <m:sty m:val="p"/>
                </m:rPr>
                <w:rPr>
                  <w:rFonts w:ascii="Cambria Math" w:hAnsi="Cambria Math"/>
                </w:rPr>
                <m:t>ₜ)</m:t>
              </m:r>
            </m:e>
          </m:d>
        </m:oMath>
      </m:oMathPara>
    </w:p>
    <w:p w14:paraId="067943DC" w14:textId="77777777" w:rsidR="001A2306" w:rsidRPr="006278BE" w:rsidRDefault="001A2306" w:rsidP="00837CE3">
      <w:pPr>
        <w:pStyle w:val="FormulaDefinitions"/>
      </w:pPr>
      <w:r w:rsidRPr="006278BE">
        <w:t xml:space="preserve">If </w:t>
      </w:r>
      <m:oMath>
        <m:r>
          <w:rPr>
            <w:rFonts w:ascii="Cambria Math" w:hAnsi="Cambria Math"/>
          </w:rPr>
          <m:t xml:space="preserve">VFPAₜ&gt;VFPTUₜ, </m:t>
        </m:r>
      </m:oMath>
      <w:r w:rsidRPr="006278BE">
        <w:t>and the minimum requirement for the value of Fuel Poverty Services Delivered term has not been met, in accordance with the RIIO-ED2 Consumer Vulnerability Guidance Document, then:</w:t>
      </w:r>
    </w:p>
    <w:p w14:paraId="752D0205" w14:textId="77777777" w:rsidR="001A2306" w:rsidRPr="006278BE" w:rsidRDefault="001A2306" w:rsidP="00837CE3">
      <m:oMathPara>
        <m:oMath>
          <m:r>
            <w:rPr>
              <w:rFonts w:ascii="Cambria Math" w:hAnsi="Cambria Math"/>
            </w:rPr>
            <m:t>VFP</m:t>
          </m:r>
          <m:r>
            <m:rPr>
              <m:sty m:val="p"/>
            </m:rPr>
            <w:rPr>
              <w:rFonts w:ascii="Cambria Math" w:hAnsi="Cambria Math"/>
            </w:rPr>
            <m:t>ₜ=0</m:t>
          </m:r>
        </m:oMath>
      </m:oMathPara>
    </w:p>
    <w:p w14:paraId="5AB3755F" w14:textId="77777777" w:rsidR="001A2306" w:rsidRPr="006278BE" w:rsidRDefault="001A2306" w:rsidP="00837CE3">
      <w:pPr>
        <w:pStyle w:val="FormulaDefinitions"/>
      </w:pPr>
      <w:r w:rsidRPr="006278BE">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6278BE">
        <w:t>, then:</w:t>
      </w:r>
    </w:p>
    <w:p w14:paraId="31AAAB95" w14:textId="3CB5DFD5" w:rsidR="001A2306" w:rsidRPr="006278BE" w:rsidRDefault="00016942" w:rsidP="00837CE3">
      <m:oMathPara>
        <m:oMath>
          <m:r>
            <w:rPr>
              <w:rFonts w:ascii="Cambria Math" w:hAnsi="Cambria Math"/>
            </w:rPr>
            <m:t xml:space="preserve">          VFP</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VFPAD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VFPA</m:t>
                  </m:r>
                  <m:r>
                    <m:rPr>
                      <m:sty m:val="p"/>
                    </m:rPr>
                    <w:rPr>
                      <w:rFonts w:ascii="Cambria Math" w:hAnsi="Cambria Math"/>
                    </w:rPr>
                    <m:t>ₜ-</m:t>
                  </m:r>
                  <m:r>
                    <w:rPr>
                      <w:rFonts w:ascii="Cambria Math" w:hAnsi="Cambria Math"/>
                    </w:rPr>
                    <m:t>VFPTL</m:t>
                  </m:r>
                  <m:r>
                    <m:rPr>
                      <m:sty m:val="p"/>
                    </m:rPr>
                    <w:rPr>
                      <w:rFonts w:ascii="Cambria Math" w:hAnsi="Cambria Math"/>
                    </w:rPr>
                    <m:t>ₜ</m:t>
                  </m:r>
                </m:e>
              </m:d>
              <m:r>
                <m:rPr>
                  <m:sty m:val="p"/>
                </m:rPr>
                <w:rPr>
                  <w:rFonts w:ascii="Cambria Math" w:hAnsi="Cambria Math"/>
                </w:rPr>
                <m:t>×</m:t>
              </m:r>
              <m:r>
                <w:rPr>
                  <w:rFonts w:ascii="Cambria Math" w:hAnsi="Cambria Math"/>
                </w:rPr>
                <m:t>VFPIRP</m:t>
              </m:r>
              <m:r>
                <m:rPr>
                  <m:sty m:val="p"/>
                </m:rPr>
                <w:rPr>
                  <w:rFonts w:ascii="Cambria Math" w:hAnsi="Cambria Math"/>
                </w:rPr>
                <m:t>ₜ)</m:t>
              </m:r>
            </m:e>
          </m:d>
        </m:oMath>
      </m:oMathPara>
    </w:p>
    <w:bookmarkEnd w:id="243"/>
    <w:bookmarkEnd w:id="244"/>
    <w:p w14:paraId="7B854672" w14:textId="77777777" w:rsidR="001A2306" w:rsidRPr="006278BE" w:rsidRDefault="001A2306" w:rsidP="00837CE3">
      <w:pPr>
        <w:pStyle w:val="FormulaDefinitions"/>
      </w:pPr>
      <w:r w:rsidRPr="006278BE">
        <w:t>where:</w:t>
      </w:r>
    </w:p>
    <w:tbl>
      <w:tblPr>
        <w:tblStyle w:val="TableGridLight"/>
        <w:tblW w:w="7763" w:type="dxa"/>
        <w:tblLayout w:type="fixed"/>
        <w:tblLook w:val="04A0" w:firstRow="1" w:lastRow="0" w:firstColumn="1" w:lastColumn="0" w:noHBand="0" w:noVBand="1"/>
      </w:tblPr>
      <w:tblGrid>
        <w:gridCol w:w="1242"/>
        <w:gridCol w:w="6521"/>
      </w:tblGrid>
      <w:tr w:rsidR="001A2306" w:rsidRPr="006278BE"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6278BE" w:rsidRDefault="001A2306" w:rsidP="00837CE3">
            <w:r w:rsidRPr="006278BE">
              <w:t>VFPA</w:t>
            </w:r>
            <w:r w:rsidRPr="006278BE">
              <w:rPr>
                <w:rStyle w:val="Subscript"/>
              </w:rPr>
              <w:t>t</w:t>
            </w:r>
          </w:p>
        </w:tc>
        <w:tc>
          <w:tcPr>
            <w:tcW w:w="6521" w:type="dxa"/>
          </w:tcPr>
          <w:p w14:paraId="066B172F"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licensee’s actual performance for the value of the Fuel Poverty Services Delivered term as measured in accordance with the </w:t>
            </w:r>
            <w:r w:rsidRPr="006278BE" w:rsidDel="00D45204">
              <w:t>RIGs</w:t>
            </w:r>
            <w:r w:rsidRPr="006278BE">
              <w:t>;</w:t>
            </w:r>
          </w:p>
        </w:tc>
      </w:tr>
      <w:tr w:rsidR="001A2306" w:rsidRPr="006278BE"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6278BE" w:rsidRDefault="001A2306" w:rsidP="00837CE3">
            <w:r w:rsidRPr="006278BE">
              <w:t>VFPTL</w:t>
            </w:r>
            <w:r w:rsidRPr="006278BE">
              <w:rPr>
                <w:rStyle w:val="Subscript"/>
              </w:rPr>
              <w:t>t</w:t>
            </w:r>
          </w:p>
        </w:tc>
        <w:tc>
          <w:tcPr>
            <w:tcW w:w="6521" w:type="dxa"/>
          </w:tcPr>
          <w:p w14:paraId="4D65E9F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lower deadband value for the Fuel Poverty Services Delivered term for the licensee, as specified in Appendix 5;</w:t>
            </w:r>
          </w:p>
        </w:tc>
      </w:tr>
      <w:tr w:rsidR="001A2306" w:rsidRPr="006278BE"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6278BE" w:rsidRDefault="001A2306" w:rsidP="00837CE3">
            <w:r w:rsidRPr="006278BE">
              <w:t>VFPTU</w:t>
            </w:r>
            <w:r w:rsidRPr="006278BE">
              <w:rPr>
                <w:rStyle w:val="Subscript"/>
              </w:rPr>
              <w:t>t</w:t>
            </w:r>
          </w:p>
        </w:tc>
        <w:tc>
          <w:tcPr>
            <w:tcW w:w="6521" w:type="dxa"/>
          </w:tcPr>
          <w:p w14:paraId="138C142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w:t>
            </w:r>
            <w:r w:rsidRPr="006278BE" w:rsidDel="002B0C18">
              <w:t xml:space="preserve"> </w:t>
            </w:r>
            <w:r w:rsidRPr="006278BE">
              <w:t>upper deadband value for the Fuel Poverty Services Delivered term for the licensee, as specified in Appendix 6;</w:t>
            </w:r>
          </w:p>
        </w:tc>
      </w:tr>
      <w:tr w:rsidR="001A2306" w:rsidRPr="006278BE"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6278BE" w:rsidRDefault="001A2306" w:rsidP="00837CE3">
            <w:r w:rsidRPr="006278BE">
              <w:t>VFPAU</w:t>
            </w:r>
            <w:r w:rsidRPr="006278BE">
              <w:rPr>
                <w:rStyle w:val="Subscript"/>
              </w:rPr>
              <w:t>t</w:t>
            </w:r>
          </w:p>
        </w:tc>
        <w:tc>
          <w:tcPr>
            <w:tcW w:w="6521" w:type="dxa"/>
          </w:tcPr>
          <w:p w14:paraId="52A5452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reward in respect of the value of the Fuel Poverty Services Delivered term for the licensee as specified in Appendix 7;</w:t>
            </w:r>
          </w:p>
        </w:tc>
      </w:tr>
      <w:tr w:rsidR="001A2306" w:rsidRPr="006278BE"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6278BE" w:rsidRDefault="001A2306" w:rsidP="00837CE3">
            <w:r w:rsidRPr="006278BE">
              <w:t>VFPIRR</w:t>
            </w:r>
            <w:r w:rsidRPr="006278BE">
              <w:rPr>
                <w:rStyle w:val="Subscript"/>
              </w:rPr>
              <w:t>t</w:t>
            </w:r>
          </w:p>
        </w:tc>
        <w:tc>
          <w:tcPr>
            <w:tcW w:w="6521" w:type="dxa"/>
          </w:tcPr>
          <w:p w14:paraId="6CB5FFB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reward incentive rate for the value of the Fuel Poverty Services Delivered term as specified in Appendix 8;</w:t>
            </w:r>
          </w:p>
        </w:tc>
      </w:tr>
      <w:tr w:rsidR="001A2306" w:rsidRPr="006278BE"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6278BE" w:rsidRDefault="001A2306" w:rsidP="00837CE3">
            <w:r w:rsidRPr="006278BE">
              <w:t>VFPAD</w:t>
            </w:r>
            <w:r w:rsidRPr="006278BE">
              <w:rPr>
                <w:rStyle w:val="Subscript"/>
              </w:rPr>
              <w:t>t</w:t>
            </w:r>
          </w:p>
        </w:tc>
        <w:tc>
          <w:tcPr>
            <w:tcW w:w="6521" w:type="dxa"/>
          </w:tcPr>
          <w:p w14:paraId="6B44D07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penalty in respect of the value of the Fuel Poverty Services Delivered term for the licensee as specified in Appendix 9; and</w:t>
            </w:r>
          </w:p>
        </w:tc>
      </w:tr>
      <w:tr w:rsidR="001A2306" w:rsidRPr="006278BE"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6278BE" w:rsidRDefault="001A2306" w:rsidP="00837CE3">
            <w:r w:rsidRPr="006278BE">
              <w:t>VFPIRP</w:t>
            </w:r>
            <w:r w:rsidRPr="006278BE">
              <w:rPr>
                <w:rStyle w:val="Subscript"/>
              </w:rPr>
              <w:t>t</w:t>
            </w:r>
          </w:p>
        </w:tc>
        <w:tc>
          <w:tcPr>
            <w:tcW w:w="6521" w:type="dxa"/>
          </w:tcPr>
          <w:p w14:paraId="44E2F8F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for value of the Fuel Poverty Services Delivered term as specified in Appendix 10.</w:t>
            </w:r>
          </w:p>
        </w:tc>
      </w:tr>
    </w:tbl>
    <w:p w14:paraId="7795E805" w14:textId="77777777" w:rsidR="001A2306" w:rsidRPr="006278BE" w:rsidRDefault="001A2306" w:rsidP="001A2306">
      <w:pPr>
        <w:pStyle w:val="Heading3"/>
      </w:pPr>
      <w:r w:rsidRPr="006278BE">
        <w:t>Formulae for calculating the value of the Low Carbon Transition Services Delivered term (VLCT</w:t>
      </w:r>
      <w:r w:rsidRPr="006278BE">
        <w:rPr>
          <w:rStyle w:val="Subscript"/>
        </w:rPr>
        <w:t>t</w:t>
      </w:r>
      <w:r w:rsidRPr="006278BE">
        <w:t>)</w:t>
      </w:r>
    </w:p>
    <w:p w14:paraId="4CF30B2A" w14:textId="77777777" w:rsidR="001A2306" w:rsidRPr="006278BE" w:rsidRDefault="001A2306" w:rsidP="00837CE3">
      <w:pPr>
        <w:pStyle w:val="NumberedNormal"/>
      </w:pPr>
      <w:r w:rsidRPr="006278BE">
        <w:t>For Regulatory Years commencing on 1 April 2024 and 1 April 2027, the value of VLCT</w:t>
      </w:r>
      <w:r w:rsidRPr="006278BE">
        <w:rPr>
          <w:rStyle w:val="Subscript"/>
        </w:rPr>
        <w:t>t</w:t>
      </w:r>
      <w:r w:rsidRPr="006278BE">
        <w:t xml:space="preserve"> is </w:t>
      </w:r>
      <w:r w:rsidRPr="006278BE" w:rsidDel="00D92F46">
        <w:t>d</w:t>
      </w:r>
      <w:r w:rsidRPr="006278BE">
        <w:t>erived in accordance with the following formulae:</w:t>
      </w:r>
    </w:p>
    <w:p w14:paraId="23003422" w14:textId="77777777" w:rsidR="001A2306" w:rsidRPr="006278BE" w:rsidRDefault="001A2306" w:rsidP="00837CE3">
      <w:pPr>
        <w:pStyle w:val="FormulaDefinitions"/>
      </w:pPr>
      <w:r w:rsidRPr="006278BE">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6278BE">
        <w:t>, then:</w:t>
      </w:r>
    </w:p>
    <w:p w14:paraId="59DCC914" w14:textId="77777777" w:rsidR="001A2306" w:rsidRPr="006278BE" w:rsidRDefault="001A2306" w:rsidP="00837CE3">
      <m:oMathPara>
        <m:oMath>
          <m:r>
            <w:rPr>
              <w:rFonts w:ascii="Cambria Math" w:hAnsi="Cambria Math"/>
            </w:rPr>
            <m:t>VLCT</m:t>
          </m:r>
          <m:r>
            <m:rPr>
              <m:sty m:val="p"/>
            </m:rPr>
            <w:rPr>
              <w:rFonts w:ascii="Cambria Math" w:hAnsi="Cambria Math"/>
            </w:rPr>
            <m:t>ₜ=0</m:t>
          </m:r>
        </m:oMath>
      </m:oMathPara>
    </w:p>
    <w:p w14:paraId="061ADE1C" w14:textId="77777777" w:rsidR="001A2306" w:rsidRPr="006278BE" w:rsidRDefault="001A2306" w:rsidP="00837CE3">
      <w:pPr>
        <w:pStyle w:val="FormulaDefinitions"/>
      </w:pPr>
      <w:r w:rsidRPr="006278BE">
        <w:t xml:space="preserve">If </w:t>
      </w:r>
      <m:oMath>
        <m:r>
          <w:rPr>
            <w:rFonts w:ascii="Cambria Math" w:hAnsi="Cambria Math"/>
          </w:rPr>
          <m:t>VLCTAₜ&gt;VLCTTUₜ</m:t>
        </m:r>
      </m:oMath>
      <w:r w:rsidRPr="006278BE">
        <w:t>, and the minimum requirement for the value of the Low Carbon Transition Services Delivered has been met, in accordance with the RIIO-ED2 Consumer Vulnerability Guidance Document, then:</w:t>
      </w:r>
    </w:p>
    <w:p w14:paraId="4FC7837B" w14:textId="526669C6" w:rsidR="001A2306" w:rsidRPr="006278BE" w:rsidRDefault="0046312E" w:rsidP="00837CE3">
      <w:r w:rsidRPr="006278BE">
        <w:rPr>
          <w:rFonts w:eastAsiaTheme="minorEastAsia"/>
        </w:rPr>
        <w:t xml:space="preserve">                                  </w:t>
      </w:r>
      <m:oMath>
        <m:r>
          <w:rPr>
            <w:rFonts w:ascii="Cambria Math" w:hAnsi="Cambria Math"/>
          </w:rPr>
          <m:t>VLCT</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VLCTAU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VLCTA</m:t>
                </m:r>
                <m:r>
                  <m:rPr>
                    <m:sty m:val="p"/>
                  </m:rPr>
                  <w:rPr>
                    <w:rFonts w:ascii="Cambria Math" w:hAnsi="Cambria Math"/>
                  </w:rPr>
                  <m:t>ₜ-</m:t>
                </m:r>
                <m:r>
                  <w:rPr>
                    <w:rFonts w:ascii="Cambria Math" w:hAnsi="Cambria Math"/>
                  </w:rPr>
                  <m:t>VLCTTU</m:t>
                </m:r>
                <m:r>
                  <m:rPr>
                    <m:sty m:val="p"/>
                  </m:rPr>
                  <w:rPr>
                    <w:rFonts w:ascii="Cambria Math" w:hAnsi="Cambria Math"/>
                  </w:rPr>
                  <m:t>ₜ</m:t>
                </m:r>
              </m:e>
            </m:d>
            <m:r>
              <m:rPr>
                <m:sty m:val="p"/>
              </m:rPr>
              <w:rPr>
                <w:rFonts w:ascii="Cambria Math" w:hAnsi="Cambria Math"/>
              </w:rPr>
              <m:t>×</m:t>
            </m:r>
            <m:r>
              <w:rPr>
                <w:rFonts w:ascii="Cambria Math" w:hAnsi="Cambria Math"/>
              </w:rPr>
              <m:t>VLCTIRR</m:t>
            </m:r>
            <m:r>
              <m:rPr>
                <m:sty m:val="p"/>
              </m:rPr>
              <w:rPr>
                <w:rFonts w:ascii="Cambria Math" w:hAnsi="Cambria Math"/>
              </w:rPr>
              <m:t>ₜ)</m:t>
            </m:r>
          </m:e>
        </m:d>
      </m:oMath>
    </w:p>
    <w:p w14:paraId="340BDF13" w14:textId="77777777" w:rsidR="001A2306" w:rsidRPr="006278BE" w:rsidRDefault="001A2306" w:rsidP="00837CE3">
      <w:pPr>
        <w:pStyle w:val="NumberedNormal"/>
      </w:pPr>
      <w:r w:rsidRPr="006278BE">
        <w:t xml:space="preserve">If </w:t>
      </w:r>
      <m:oMath>
        <m:r>
          <w:rPr>
            <w:rFonts w:ascii="Cambria Math" w:hAnsi="Cambria Math"/>
          </w:rPr>
          <m:t>VLCTAₜ&gt;VLCTTUₜ</m:t>
        </m:r>
      </m:oMath>
      <w:r w:rsidRPr="006278BE">
        <w:t>, and the minimum requirement for the value of the Low Carbon Transition Services Delivered has not been met, in accordance with the RIIO-ED2 Consumer Vulnerability Guidance Document, then:</w:t>
      </w:r>
    </w:p>
    <w:p w14:paraId="4679AA21" w14:textId="77777777" w:rsidR="001A2306" w:rsidRPr="006278BE" w:rsidRDefault="001A2306" w:rsidP="00837CE3">
      <m:oMathPara>
        <m:oMath>
          <m:r>
            <w:rPr>
              <w:rFonts w:ascii="Cambria Math" w:hAnsi="Cambria Math"/>
            </w:rPr>
            <m:t>VLCT</m:t>
          </m:r>
          <m:r>
            <m:rPr>
              <m:sty m:val="p"/>
            </m:rPr>
            <w:rPr>
              <w:rFonts w:ascii="Cambria Math" w:hAnsi="Cambria Math"/>
            </w:rPr>
            <m:t>ₜ=0</m:t>
          </m:r>
        </m:oMath>
      </m:oMathPara>
    </w:p>
    <w:p w14:paraId="44807FBE" w14:textId="77777777" w:rsidR="001A2306" w:rsidRPr="006278BE" w:rsidRDefault="001A2306" w:rsidP="00837CE3">
      <w:pPr>
        <w:pStyle w:val="FormulaDefinitions"/>
      </w:pPr>
      <w:r w:rsidRPr="006278BE">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6278BE">
        <w:t>, then:</w:t>
      </w:r>
    </w:p>
    <w:p w14:paraId="10B16801" w14:textId="50FEDDAD" w:rsidR="001A2306" w:rsidRPr="006278BE" w:rsidRDefault="0046312E" w:rsidP="00837CE3">
      <w:r w:rsidRPr="006278BE">
        <w:rPr>
          <w:rFonts w:eastAsiaTheme="minorEastAsia"/>
        </w:rPr>
        <w:t xml:space="preserve">                                    </w:t>
      </w:r>
      <m:oMath>
        <m:r>
          <w:rPr>
            <w:rFonts w:ascii="Cambria Math" w:hAnsi="Cambria Math"/>
          </w:rPr>
          <m:t>VLCT</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VLCTAD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VLCTA</m:t>
                </m:r>
                <m:r>
                  <m:rPr>
                    <m:sty m:val="p"/>
                  </m:rPr>
                  <w:rPr>
                    <w:rFonts w:ascii="Cambria Math" w:hAnsi="Cambria Math"/>
                  </w:rPr>
                  <m:t>ₜ-</m:t>
                </m:r>
                <m:r>
                  <w:rPr>
                    <w:rFonts w:ascii="Cambria Math" w:hAnsi="Cambria Math"/>
                  </w:rPr>
                  <m:t>VLCTTL</m:t>
                </m:r>
                <m:r>
                  <m:rPr>
                    <m:sty m:val="p"/>
                  </m:rPr>
                  <w:rPr>
                    <w:rFonts w:ascii="Cambria Math" w:hAnsi="Cambria Math"/>
                  </w:rPr>
                  <m:t>ₜ</m:t>
                </m:r>
              </m:e>
            </m:d>
            <m:r>
              <m:rPr>
                <m:sty m:val="p"/>
              </m:rPr>
              <w:rPr>
                <w:rFonts w:ascii="Cambria Math" w:hAnsi="Cambria Math"/>
              </w:rPr>
              <m:t>×</m:t>
            </m:r>
            <m:r>
              <w:rPr>
                <w:rFonts w:ascii="Cambria Math" w:hAnsi="Cambria Math"/>
              </w:rPr>
              <m:t>VLCTIRP</m:t>
            </m:r>
            <m:r>
              <m:rPr>
                <m:sty m:val="p"/>
              </m:rPr>
              <w:rPr>
                <w:rFonts w:ascii="Cambria Math" w:hAnsi="Cambria Math"/>
              </w:rPr>
              <m:t>ₜ)</m:t>
            </m:r>
          </m:e>
        </m:d>
      </m:oMath>
    </w:p>
    <w:p w14:paraId="00EFA8E3" w14:textId="77777777" w:rsidR="001A2306" w:rsidRPr="006278BE" w:rsidRDefault="001A2306" w:rsidP="00837CE3">
      <w:pPr>
        <w:pStyle w:val="FormulaDefinitions"/>
      </w:pPr>
      <w:r w:rsidRPr="006278BE">
        <w:t>where:</w:t>
      </w:r>
    </w:p>
    <w:tbl>
      <w:tblPr>
        <w:tblStyle w:val="TableGridLight"/>
        <w:tblW w:w="7905" w:type="dxa"/>
        <w:tblLayout w:type="fixed"/>
        <w:tblLook w:val="04A0" w:firstRow="1" w:lastRow="0" w:firstColumn="1" w:lastColumn="0" w:noHBand="0" w:noVBand="1"/>
      </w:tblPr>
      <w:tblGrid>
        <w:gridCol w:w="1384"/>
        <w:gridCol w:w="6521"/>
      </w:tblGrid>
      <w:tr w:rsidR="001A2306" w:rsidRPr="006278BE"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6278BE" w:rsidRDefault="001A2306" w:rsidP="00837CE3">
            <w:r w:rsidRPr="006278BE">
              <w:t>VLCTA</w:t>
            </w:r>
            <w:r w:rsidRPr="006278BE">
              <w:rPr>
                <w:rStyle w:val="Subscript"/>
              </w:rPr>
              <w:t>t</w:t>
            </w:r>
          </w:p>
        </w:tc>
        <w:tc>
          <w:tcPr>
            <w:tcW w:w="6521" w:type="dxa"/>
          </w:tcPr>
          <w:p w14:paraId="6CBA3B67"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licensee’s actual performance for the value of the Low Carbon Transition Services Delivered term as measured in accordance with the </w:t>
            </w:r>
            <w:r w:rsidRPr="006278BE" w:rsidDel="00D300ED">
              <w:t>RIGs</w:t>
            </w:r>
            <w:r w:rsidRPr="006278BE">
              <w:t>;</w:t>
            </w:r>
          </w:p>
        </w:tc>
      </w:tr>
      <w:tr w:rsidR="001A2306" w:rsidRPr="006278BE"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6278BE" w:rsidRDefault="001A2306" w:rsidP="00837CE3">
            <w:r w:rsidRPr="006278BE">
              <w:t>VLCTTL</w:t>
            </w:r>
            <w:r w:rsidRPr="006278BE">
              <w:rPr>
                <w:rStyle w:val="Subscript"/>
              </w:rPr>
              <w:t>t</w:t>
            </w:r>
          </w:p>
        </w:tc>
        <w:tc>
          <w:tcPr>
            <w:tcW w:w="6521" w:type="dxa"/>
          </w:tcPr>
          <w:p w14:paraId="7B123BC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lower deadband value for the Low Carbon Transition Services Delivered term for the licensee as specified in Appendix 11;</w:t>
            </w:r>
          </w:p>
        </w:tc>
      </w:tr>
      <w:tr w:rsidR="001A2306" w:rsidRPr="006278BE"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6278BE" w:rsidRDefault="001A2306" w:rsidP="00837CE3">
            <w:r w:rsidRPr="006278BE">
              <w:t>VLCTTU</w:t>
            </w:r>
            <w:r w:rsidRPr="006278BE">
              <w:rPr>
                <w:rStyle w:val="Subscript"/>
              </w:rPr>
              <w:t>t</w:t>
            </w:r>
          </w:p>
        </w:tc>
        <w:tc>
          <w:tcPr>
            <w:tcW w:w="6521" w:type="dxa"/>
          </w:tcPr>
          <w:p w14:paraId="7B0832C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upper deadband value for the Low Carbon Transition Services Delivered term for the licensee as specified in Appendix 12;</w:t>
            </w:r>
          </w:p>
        </w:tc>
      </w:tr>
      <w:tr w:rsidR="001A2306" w:rsidRPr="006278BE"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6278BE" w:rsidRDefault="001A2306" w:rsidP="00837CE3">
            <w:r w:rsidRPr="006278BE">
              <w:t>VLCTAU</w:t>
            </w:r>
            <w:r w:rsidRPr="006278BE">
              <w:rPr>
                <w:rStyle w:val="Subscript"/>
              </w:rPr>
              <w:t>t</w:t>
            </w:r>
          </w:p>
        </w:tc>
        <w:tc>
          <w:tcPr>
            <w:tcW w:w="6521" w:type="dxa"/>
          </w:tcPr>
          <w:p w14:paraId="3C22B12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reward in respect of the value of the Low Carbon Transition Services Delivered term for the licensee as specified in Appendix 13;</w:t>
            </w:r>
          </w:p>
        </w:tc>
      </w:tr>
      <w:tr w:rsidR="001A2306" w:rsidRPr="006278BE"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6278BE" w:rsidRDefault="001A2306" w:rsidP="00837CE3">
            <w:r w:rsidRPr="006278BE">
              <w:t>VLCTIRR</w:t>
            </w:r>
            <w:r w:rsidRPr="006278BE">
              <w:rPr>
                <w:rStyle w:val="Subscript"/>
              </w:rPr>
              <w:t>t</w:t>
            </w:r>
          </w:p>
        </w:tc>
        <w:tc>
          <w:tcPr>
            <w:tcW w:w="6521" w:type="dxa"/>
          </w:tcPr>
          <w:p w14:paraId="3C7A630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reward incentive rate for the value of the Low Carbon Transition Services Delivered term as specified in Appendix 14;</w:t>
            </w:r>
          </w:p>
        </w:tc>
      </w:tr>
      <w:tr w:rsidR="001A2306" w:rsidRPr="006278BE"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6278BE" w:rsidRDefault="001A2306" w:rsidP="00837CE3">
            <w:r w:rsidRPr="006278BE">
              <w:t>VLCTAD</w:t>
            </w:r>
            <w:r w:rsidRPr="006278BE">
              <w:rPr>
                <w:rStyle w:val="Subscript"/>
              </w:rPr>
              <w:t>t</w:t>
            </w:r>
          </w:p>
        </w:tc>
        <w:tc>
          <w:tcPr>
            <w:tcW w:w="6521" w:type="dxa"/>
          </w:tcPr>
          <w:p w14:paraId="17C5106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maximum penalty in respect of the value of the Low Carbon Transition Services Delivered term for the licensee as specified in Appendix 15; and</w:t>
            </w:r>
          </w:p>
        </w:tc>
      </w:tr>
      <w:tr w:rsidR="001A2306" w:rsidRPr="006278BE"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6278BE" w:rsidRDefault="001A2306" w:rsidP="00837CE3">
            <w:r w:rsidRPr="006278BE">
              <w:t>VLCTIRP</w:t>
            </w:r>
            <w:r w:rsidRPr="006278BE">
              <w:rPr>
                <w:rStyle w:val="Subscript"/>
              </w:rPr>
              <w:t>t</w:t>
            </w:r>
          </w:p>
        </w:tc>
        <w:tc>
          <w:tcPr>
            <w:tcW w:w="6521" w:type="dxa"/>
          </w:tcPr>
          <w:p w14:paraId="3AE8CBD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for the value of the Low Carbon Transition Services Delivered term, as specified in Appendix 16.</w:t>
            </w:r>
          </w:p>
        </w:tc>
      </w:tr>
    </w:tbl>
    <w:p w14:paraId="503DFBF7" w14:textId="77777777" w:rsidR="001A2306" w:rsidRPr="006278BE" w:rsidRDefault="001A2306" w:rsidP="001A2306">
      <w:pPr>
        <w:pStyle w:val="Heading3"/>
      </w:pPr>
      <w:r w:rsidRPr="006278BE">
        <w:t>Formulae for calculating the Fuel Poverty Customer Satisfaction Survey term (CSFP</w:t>
      </w:r>
      <w:r w:rsidRPr="006278BE">
        <w:rPr>
          <w:rStyle w:val="Subscript"/>
        </w:rPr>
        <w:t>t</w:t>
      </w:r>
      <w:r w:rsidRPr="006278BE">
        <w:t>)</w:t>
      </w:r>
    </w:p>
    <w:p w14:paraId="74F8206C" w14:textId="77777777" w:rsidR="001A2306" w:rsidRPr="006278BE" w:rsidRDefault="001A2306" w:rsidP="00837CE3">
      <w:pPr>
        <w:pStyle w:val="NumberedNormal"/>
      </w:pPr>
      <w:r w:rsidRPr="006278BE">
        <w:t>Subject to paragraph 4.6.11, for Regulatory Years commencing on 1 April 2024 and 1 April 2027, the value of CSFP</w:t>
      </w:r>
      <w:r w:rsidRPr="006278BE">
        <w:rPr>
          <w:rStyle w:val="Subscript"/>
        </w:rPr>
        <w:t>t</w:t>
      </w:r>
      <w:r w:rsidRPr="006278BE">
        <w:t xml:space="preserve"> is derived in accordance with the following formulae:</w:t>
      </w:r>
    </w:p>
    <w:p w14:paraId="6E00CC70" w14:textId="77777777" w:rsidR="001A2306" w:rsidRPr="006278BE" w:rsidRDefault="001A2306" w:rsidP="00837CE3">
      <w:pPr>
        <w:pStyle w:val="FormulaDefinitions"/>
      </w:pPr>
      <w:bookmarkStart w:id="245" w:name="_Hlk107912867"/>
      <w:r w:rsidRPr="006278BE">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6278BE">
        <w:t>, then:</w:t>
      </w:r>
    </w:p>
    <w:p w14:paraId="2FAFD29C" w14:textId="77777777" w:rsidR="001A2306" w:rsidRPr="006278BE" w:rsidRDefault="001A2306" w:rsidP="00837CE3">
      <m:oMathPara>
        <m:oMath>
          <m:r>
            <w:rPr>
              <w:rFonts w:ascii="Cambria Math" w:hAnsi="Cambria Math"/>
            </w:rPr>
            <m:t>CSFP</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CSFPAU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CSFPA</m:t>
                  </m:r>
                  <m:r>
                    <m:rPr>
                      <m:sty m:val="p"/>
                    </m:rPr>
                    <w:rPr>
                      <w:rFonts w:ascii="Cambria Math" w:hAnsi="Cambria Math"/>
                    </w:rPr>
                    <m:t>ₜ-</m:t>
                  </m:r>
                  <m:r>
                    <w:rPr>
                      <w:rFonts w:ascii="Cambria Math" w:hAnsi="Cambria Math"/>
                    </w:rPr>
                    <m:t>CSFPT</m:t>
                  </m:r>
                  <m:r>
                    <m:rPr>
                      <m:sty m:val="p"/>
                    </m:rPr>
                    <w:rPr>
                      <w:rFonts w:ascii="Cambria Math" w:hAnsi="Cambria Math"/>
                    </w:rPr>
                    <m:t>ₜ</m:t>
                  </m:r>
                </m:e>
              </m:d>
              <m:r>
                <m:rPr>
                  <m:sty m:val="p"/>
                </m:rPr>
                <w:rPr>
                  <w:rFonts w:ascii="Cambria Math" w:hAnsi="Cambria Math"/>
                </w:rPr>
                <m:t>×</m:t>
              </m:r>
              <m:r>
                <w:rPr>
                  <w:rFonts w:ascii="Cambria Math" w:hAnsi="Cambria Math"/>
                </w:rPr>
                <m:t>CSFIRR</m:t>
              </m:r>
              <m:r>
                <m:rPr>
                  <m:sty m:val="p"/>
                </m:rPr>
                <w:rPr>
                  <w:rFonts w:ascii="Cambria Math" w:hAnsi="Cambria Math"/>
                </w:rPr>
                <m:t>ₜ)</m:t>
              </m:r>
            </m:e>
          </m:d>
        </m:oMath>
      </m:oMathPara>
    </w:p>
    <w:p w14:paraId="072F7022" w14:textId="77777777" w:rsidR="001A2306" w:rsidRPr="006278BE" w:rsidRDefault="001A2306" w:rsidP="00837CE3">
      <w:pPr>
        <w:pStyle w:val="FormulaDefinitions"/>
      </w:pPr>
      <w:r w:rsidRPr="006278BE">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6278BE">
        <w:t>, then:</w:t>
      </w:r>
    </w:p>
    <w:p w14:paraId="41ED8A70" w14:textId="7FC5B269" w:rsidR="001A2306" w:rsidRPr="006278BE" w:rsidRDefault="00A8682E" w:rsidP="00837CE3">
      <w:r w:rsidRPr="006278BE">
        <w:rPr>
          <w:rFonts w:eastAsiaTheme="minorEastAsia"/>
        </w:rPr>
        <w:t xml:space="preserve">                            </w:t>
      </w:r>
      <m:oMath>
        <m:r>
          <w:rPr>
            <w:rFonts w:ascii="Cambria Math" w:hAnsi="Cambria Math"/>
          </w:rPr>
          <m:t>CSFP</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CSFPAD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CSFPA</m:t>
                </m:r>
                <m:r>
                  <m:rPr>
                    <m:sty m:val="p"/>
                  </m:rPr>
                  <w:rPr>
                    <w:rFonts w:ascii="Cambria Math" w:hAnsi="Cambria Math"/>
                  </w:rPr>
                  <m:t>ₜ-</m:t>
                </m:r>
                <m:r>
                  <w:rPr>
                    <w:rFonts w:ascii="Cambria Math" w:hAnsi="Cambria Math"/>
                  </w:rPr>
                  <m:t>CSFPT</m:t>
                </m:r>
                <m:r>
                  <m:rPr>
                    <m:sty m:val="p"/>
                  </m:rPr>
                  <w:rPr>
                    <w:rFonts w:ascii="Cambria Math" w:hAnsi="Cambria Math"/>
                  </w:rPr>
                  <m:t>ₜ</m:t>
                </m:r>
              </m:e>
            </m:d>
            <m:r>
              <m:rPr>
                <m:sty m:val="p"/>
              </m:rPr>
              <w:rPr>
                <w:rFonts w:ascii="Cambria Math" w:hAnsi="Cambria Math"/>
              </w:rPr>
              <m:t>×</m:t>
            </m:r>
            <m:r>
              <w:rPr>
                <w:rFonts w:ascii="Cambria Math" w:hAnsi="Cambria Math"/>
              </w:rPr>
              <m:t>CSFPIRP</m:t>
            </m:r>
            <m:r>
              <m:rPr>
                <m:sty m:val="p"/>
              </m:rPr>
              <w:rPr>
                <w:rFonts w:ascii="Cambria Math" w:hAnsi="Cambria Math"/>
              </w:rPr>
              <m:t>ₜ)</m:t>
            </m:r>
          </m:e>
        </m:d>
      </m:oMath>
    </w:p>
    <w:bookmarkEnd w:id="245"/>
    <w:p w14:paraId="50E4CC78" w14:textId="77777777" w:rsidR="001A2306" w:rsidRPr="006278BE" w:rsidRDefault="001A2306" w:rsidP="00837CE3">
      <w:pPr>
        <w:pStyle w:val="FormulaDefinitions"/>
      </w:pPr>
      <w:r w:rsidRPr="006278BE">
        <w:t>where:</w:t>
      </w:r>
    </w:p>
    <w:tbl>
      <w:tblPr>
        <w:tblStyle w:val="TableGridLight"/>
        <w:tblW w:w="7905" w:type="dxa"/>
        <w:tblLayout w:type="fixed"/>
        <w:tblLook w:val="04A0" w:firstRow="1" w:lastRow="0" w:firstColumn="1" w:lastColumn="0" w:noHBand="0" w:noVBand="1"/>
      </w:tblPr>
      <w:tblGrid>
        <w:gridCol w:w="1384"/>
        <w:gridCol w:w="6521"/>
      </w:tblGrid>
      <w:tr w:rsidR="001A2306" w:rsidRPr="006278BE"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6278BE" w:rsidRDefault="001A2306" w:rsidP="00837CE3">
            <w:r w:rsidRPr="006278BE">
              <w:t>CSFPA</w:t>
            </w:r>
            <w:r w:rsidRPr="006278BE">
              <w:rPr>
                <w:rStyle w:val="Subscript"/>
              </w:rPr>
              <w:t>t</w:t>
            </w:r>
          </w:p>
        </w:tc>
        <w:tc>
          <w:tcPr>
            <w:tcW w:w="6521" w:type="dxa"/>
          </w:tcPr>
          <w:p w14:paraId="2B6B5E48"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licensee’s actual performance for the Fuel Poverty Customer Satisfaction Survey term as measured in accordance with the </w:t>
            </w:r>
            <w:r w:rsidRPr="006278BE" w:rsidDel="000B7B4B">
              <w:t>RIGs</w:t>
            </w:r>
            <w:r w:rsidRPr="006278BE">
              <w:t>;</w:t>
            </w:r>
          </w:p>
        </w:tc>
      </w:tr>
      <w:tr w:rsidR="001A2306" w:rsidRPr="006278BE"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6278BE" w:rsidRDefault="001A2306" w:rsidP="00837CE3">
            <w:r w:rsidRPr="006278BE">
              <w:t>CSFPTₜ</w:t>
            </w:r>
          </w:p>
        </w:tc>
        <w:tc>
          <w:tcPr>
            <w:tcW w:w="6521" w:type="dxa"/>
          </w:tcPr>
          <w:p w14:paraId="04D927F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target score for the Fuel Poverty Customer Satisfaction Survey term and equals 9;</w:t>
            </w:r>
          </w:p>
        </w:tc>
      </w:tr>
      <w:tr w:rsidR="001A2306" w:rsidRPr="006278BE"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6278BE" w:rsidRDefault="001A2306" w:rsidP="00837CE3">
            <w:r w:rsidRPr="006278BE">
              <w:t>CSFPAU</w:t>
            </w:r>
            <w:r w:rsidRPr="006278BE">
              <w:rPr>
                <w:rStyle w:val="Subscript"/>
              </w:rPr>
              <w:t>t</w:t>
            </w:r>
          </w:p>
        </w:tc>
        <w:tc>
          <w:tcPr>
            <w:tcW w:w="6521" w:type="dxa"/>
          </w:tcPr>
          <w:p w14:paraId="4CCF18B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maximum reward in respect of the Fuel Poverty Customer Satisfaction Survey term, </w:t>
            </w:r>
            <w:r w:rsidRPr="006278BE" w:rsidDel="00C1581A">
              <w:t>as specified in Appendix 17</w:t>
            </w:r>
            <w:r w:rsidRPr="006278BE">
              <w:t>, which is awarded when CSFPA</w:t>
            </w:r>
            <w:r w:rsidRPr="006278BE">
              <w:rPr>
                <w:rStyle w:val="Subscript"/>
              </w:rPr>
              <w:t>t</w:t>
            </w:r>
            <w:r w:rsidRPr="006278BE">
              <w:t xml:space="preserve"> is 9.5 or higher;</w:t>
            </w:r>
          </w:p>
        </w:tc>
      </w:tr>
      <w:tr w:rsidR="001A2306" w:rsidRPr="006278BE"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6278BE" w:rsidRDefault="001A2306" w:rsidP="00837CE3">
            <w:r w:rsidRPr="006278BE">
              <w:t>CSFIRR</w:t>
            </w:r>
            <w:r w:rsidRPr="006278BE">
              <w:rPr>
                <w:rStyle w:val="Subscript"/>
              </w:rPr>
              <w:t>t</w:t>
            </w:r>
          </w:p>
        </w:tc>
        <w:tc>
          <w:tcPr>
            <w:tcW w:w="6521" w:type="dxa"/>
          </w:tcPr>
          <w:p w14:paraId="2338243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reward incentive rate for the Fuel Poverty Customer Satisfaction Survey term as specified in Appendix 18;</w:t>
            </w:r>
          </w:p>
        </w:tc>
      </w:tr>
      <w:tr w:rsidR="001A2306" w:rsidRPr="006278BE"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6278BE" w:rsidRDefault="001A2306" w:rsidP="00837CE3">
            <w:r w:rsidRPr="006278BE">
              <w:t>CSFPAD</w:t>
            </w:r>
            <w:r w:rsidRPr="006278BE">
              <w:rPr>
                <w:rStyle w:val="Subscript"/>
              </w:rPr>
              <w:t>t</w:t>
            </w:r>
          </w:p>
        </w:tc>
        <w:tc>
          <w:tcPr>
            <w:tcW w:w="6521" w:type="dxa"/>
          </w:tcPr>
          <w:p w14:paraId="2CA7B4D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maximum penalty in respect of the Fuel Poverty Customer Satisfaction Survey term </w:t>
            </w:r>
            <w:r w:rsidRPr="006278BE" w:rsidDel="00C1581A">
              <w:t>as specified in Appendix 19</w:t>
            </w:r>
            <w:r w:rsidRPr="006278BE">
              <w:t>, which is applied when CSFPA</w:t>
            </w:r>
            <w:r w:rsidRPr="006278BE">
              <w:rPr>
                <w:rStyle w:val="Subscript"/>
              </w:rPr>
              <w:t>t</w:t>
            </w:r>
            <w:r w:rsidRPr="006278BE">
              <w:t xml:space="preserve"> is 8.5 or lower; and</w:t>
            </w:r>
          </w:p>
        </w:tc>
      </w:tr>
      <w:tr w:rsidR="001A2306" w:rsidRPr="006278BE"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6278BE" w:rsidRDefault="001A2306" w:rsidP="00837CE3">
            <w:r w:rsidRPr="006278BE">
              <w:t>CSFPIRP</w:t>
            </w:r>
            <w:r w:rsidRPr="006278BE">
              <w:rPr>
                <w:rStyle w:val="Subscript"/>
              </w:rPr>
              <w:t>t</w:t>
            </w:r>
          </w:p>
        </w:tc>
        <w:tc>
          <w:tcPr>
            <w:tcW w:w="6521" w:type="dxa"/>
          </w:tcPr>
          <w:p w14:paraId="0DF9D913" w14:textId="6D67E4AD" w:rsidR="001A2306" w:rsidRPr="006278BE" w:rsidRDefault="001A2306" w:rsidP="00F301EA">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for the Fuel Poverty Customer Satisfaction Survey term, as specified in Appendix 20.</w:t>
            </w:r>
          </w:p>
        </w:tc>
      </w:tr>
    </w:tbl>
    <w:p w14:paraId="66CBF948" w14:textId="283B7D42" w:rsidR="00F301EA" w:rsidRPr="006278BE" w:rsidRDefault="00F301EA" w:rsidP="00F301EA">
      <w:pPr>
        <w:pStyle w:val="NumberedNormal"/>
      </w:pPr>
      <w:r w:rsidRPr="006278BE">
        <w:t>The Authority may direct an adjustment to calculated CSFP</w:t>
      </w:r>
      <w:r w:rsidRPr="006278BE">
        <w:rPr>
          <w:rStyle w:val="Subscript"/>
        </w:rPr>
        <w:t xml:space="preserve">t </w:t>
      </w:r>
      <w:r w:rsidRPr="006278BE">
        <w:rPr>
          <w:rStyle w:val="Subscript"/>
          <w:vertAlign w:val="baseline"/>
        </w:rPr>
        <w:t>to amend the</w:t>
      </w:r>
      <w:r w:rsidRPr="006278BE">
        <w:t xml:space="preserve"> level of reward or penalty in accordance with the RIIO-ED2 Consumer Vulnerability Guidance Document.</w:t>
      </w:r>
    </w:p>
    <w:p w14:paraId="178A0E24" w14:textId="055D4926" w:rsidR="001A2306" w:rsidRPr="006278BE" w:rsidRDefault="001A2306" w:rsidP="001A2306">
      <w:pPr>
        <w:pStyle w:val="Heading3"/>
      </w:pPr>
      <w:r w:rsidRPr="006278BE">
        <w:t>Formulae for calculating the Low Carbon Transition Customer Satisfaction Survey term (CSLCT</w:t>
      </w:r>
      <w:r w:rsidRPr="006278BE">
        <w:rPr>
          <w:rStyle w:val="Subscript"/>
        </w:rPr>
        <w:t>t</w:t>
      </w:r>
      <w:r w:rsidRPr="006278BE">
        <w:t>)</w:t>
      </w:r>
    </w:p>
    <w:p w14:paraId="264D39B8" w14:textId="77777777" w:rsidR="001A2306" w:rsidRPr="006278BE" w:rsidRDefault="001A2306" w:rsidP="00837CE3">
      <w:pPr>
        <w:pStyle w:val="NumberedNormal"/>
      </w:pPr>
      <w:r w:rsidRPr="006278BE">
        <w:t>Subject to paragraph 4.6.13, for Regulatory Years commencing on 1 April 2024 and 1 April 2027, the value of CSLCT</w:t>
      </w:r>
      <w:r w:rsidRPr="006278BE">
        <w:rPr>
          <w:rStyle w:val="Subscript"/>
        </w:rPr>
        <w:t>t</w:t>
      </w:r>
      <w:r w:rsidRPr="006278BE">
        <w:t xml:space="preserve"> is </w:t>
      </w:r>
      <w:r w:rsidRPr="006278BE" w:rsidDel="001B4FFA">
        <w:t>derived</w:t>
      </w:r>
      <w:r w:rsidRPr="006278BE">
        <w:t xml:space="preserve"> in accordance with the following formulae:</w:t>
      </w:r>
    </w:p>
    <w:p w14:paraId="7BAC1BFC" w14:textId="77777777" w:rsidR="001A2306" w:rsidRPr="006278BE" w:rsidRDefault="001A2306" w:rsidP="00837CE3">
      <w:pPr>
        <w:pStyle w:val="FormulaDefinitions"/>
      </w:pPr>
      <w:r w:rsidRPr="006278BE">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6278BE">
        <w:t>, then:</w:t>
      </w:r>
    </w:p>
    <w:p w14:paraId="14BA9214" w14:textId="393B7908" w:rsidR="001A2306" w:rsidRPr="006278BE" w:rsidRDefault="005B4DF6" w:rsidP="00837CE3">
      <m:oMathPara>
        <m:oMath>
          <m:r>
            <w:rPr>
              <w:rFonts w:ascii="Cambria Math" w:hAnsi="Cambria Math"/>
            </w:rPr>
            <m:t xml:space="preserve">                                   CSLCT</m:t>
          </m:r>
          <m:r>
            <m:rPr>
              <m:sty m:val="p"/>
            </m:rPr>
            <w:rPr>
              <w:rFonts w:ascii="Cambria Math" w:hAnsi="Cambria Math"/>
            </w:rPr>
            <m:t>ₜ=</m:t>
          </m:r>
          <m:r>
            <w:rPr>
              <w:rFonts w:ascii="Cambria Math" w:hAnsi="Cambria Math"/>
            </w:rPr>
            <m:t>min</m:t>
          </m:r>
          <m:r>
            <m:rPr>
              <m:sty m:val="p"/>
            </m:rPr>
            <w:rPr>
              <w:rFonts w:ascii="Cambria Math" w:hAnsi="Cambria Math"/>
            </w:rPr>
            <m:t>⁡(</m:t>
          </m:r>
          <m:r>
            <w:rPr>
              <w:rFonts w:ascii="Cambria Math" w:hAnsi="Cambria Math"/>
            </w:rPr>
            <m:t>CSLCTAU</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CSLCTA</m:t>
                  </m:r>
                  <m:r>
                    <m:rPr>
                      <m:sty m:val="p"/>
                    </m:rPr>
                    <w:rPr>
                      <w:rFonts w:ascii="Cambria Math" w:hAnsi="Cambria Math"/>
                    </w:rPr>
                    <m:t>ₜ-</m:t>
                  </m:r>
                  <m:r>
                    <w:rPr>
                      <w:rFonts w:ascii="Cambria Math" w:hAnsi="Cambria Math"/>
                    </w:rPr>
                    <m:t>CSLCTT</m:t>
                  </m:r>
                  <m:r>
                    <m:rPr>
                      <m:sty m:val="p"/>
                    </m:rPr>
                    <w:rPr>
                      <w:rFonts w:ascii="Cambria Math" w:hAnsi="Cambria Math"/>
                    </w:rPr>
                    <m:t>ₜ</m:t>
                  </m:r>
                </m:e>
              </m:d>
              <m:r>
                <m:rPr>
                  <m:sty m:val="p"/>
                </m:rPr>
                <w:rPr>
                  <w:rFonts w:ascii="Cambria Math" w:hAnsi="Cambria Math"/>
                </w:rPr>
                <m:t>×</m:t>
              </m:r>
              <m:r>
                <w:rPr>
                  <w:rFonts w:ascii="Cambria Math" w:hAnsi="Cambria Math"/>
                </w:rPr>
                <m:t>CSLCTIRR</m:t>
              </m:r>
              <m:r>
                <m:rPr>
                  <m:sty m:val="p"/>
                </m:rPr>
                <w:rPr>
                  <w:rFonts w:ascii="Cambria Math" w:hAnsi="Cambria Math"/>
                </w:rPr>
                <m:t>ₜ)</m:t>
              </m:r>
            </m:e>
          </m:d>
        </m:oMath>
      </m:oMathPara>
    </w:p>
    <w:p w14:paraId="5482C2BC" w14:textId="77777777" w:rsidR="001A2306" w:rsidRPr="006278BE" w:rsidRDefault="001A2306" w:rsidP="00837CE3"/>
    <w:p w14:paraId="37758C5A" w14:textId="77777777" w:rsidR="001A2306" w:rsidRPr="006278BE" w:rsidRDefault="001A2306" w:rsidP="00837CE3">
      <w:pPr>
        <w:pStyle w:val="FormulaDefinitions"/>
      </w:pPr>
      <w:r w:rsidRPr="006278BE">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6278BE">
        <w:t>, then:</w:t>
      </w:r>
    </w:p>
    <w:p w14:paraId="33961B4F" w14:textId="513D73A5" w:rsidR="001A2306" w:rsidRPr="006278BE" w:rsidRDefault="00D64F75" w:rsidP="00837CE3">
      <m:oMathPara>
        <m:oMath>
          <m:r>
            <w:rPr>
              <w:rFonts w:ascii="Cambria Math" w:hAnsi="Cambria Math"/>
            </w:rPr>
            <m:t xml:space="preserve">                                     CSLCT</m:t>
          </m:r>
          <m:r>
            <m:rPr>
              <m:sty m:val="p"/>
            </m:rPr>
            <w:rPr>
              <w:rFonts w:ascii="Cambria Math" w:hAnsi="Cambria Math"/>
            </w:rPr>
            <m:t>ₜ=</m:t>
          </m:r>
          <m:r>
            <w:rPr>
              <w:rFonts w:ascii="Cambria Math" w:hAnsi="Cambria Math"/>
            </w:rPr>
            <m:t>max</m:t>
          </m:r>
          <m:r>
            <m:rPr>
              <m:sty m:val="p"/>
            </m:rPr>
            <w:rPr>
              <w:rFonts w:ascii="Cambria Math" w:hAnsi="Cambria Math"/>
            </w:rPr>
            <m:t>⁡(-</m:t>
          </m:r>
          <m:r>
            <w:rPr>
              <w:rFonts w:ascii="Cambria Math" w:hAnsi="Cambria Math"/>
            </w:rPr>
            <m:t>CSLCTAD</m:t>
          </m:r>
          <m:r>
            <m:rPr>
              <m:sty m:val="p"/>
            </m:rPr>
            <w:rPr>
              <w:rFonts w:ascii="Cambria Math" w:hAnsi="Cambria Math"/>
            </w:rPr>
            <m:t xml:space="preserve">ₜ, </m:t>
          </m:r>
          <m:d>
            <m:dPr>
              <m:ctrlPr>
                <w:rPr>
                  <w:rFonts w:ascii="Cambria Math" w:hAnsi="Cambria Math"/>
                </w:rPr>
              </m:ctrlPr>
            </m:dPr>
            <m:e>
              <m:d>
                <m:dPr>
                  <m:ctrlPr>
                    <w:rPr>
                      <w:rFonts w:ascii="Cambria Math" w:hAnsi="Cambria Math"/>
                    </w:rPr>
                  </m:ctrlPr>
                </m:dPr>
                <m:e>
                  <m:r>
                    <w:rPr>
                      <w:rFonts w:ascii="Cambria Math" w:hAnsi="Cambria Math"/>
                    </w:rPr>
                    <m:t>CSLCTA</m:t>
                  </m:r>
                  <m:r>
                    <m:rPr>
                      <m:sty m:val="p"/>
                    </m:rPr>
                    <w:rPr>
                      <w:rFonts w:ascii="Cambria Math" w:hAnsi="Cambria Math"/>
                    </w:rPr>
                    <m:t>ₜ-</m:t>
                  </m:r>
                  <m:r>
                    <w:rPr>
                      <w:rFonts w:ascii="Cambria Math" w:hAnsi="Cambria Math"/>
                    </w:rPr>
                    <m:t>CSLCTT</m:t>
                  </m:r>
                  <m:r>
                    <m:rPr>
                      <m:sty m:val="p"/>
                    </m:rPr>
                    <w:rPr>
                      <w:rFonts w:ascii="Cambria Math" w:hAnsi="Cambria Math"/>
                    </w:rPr>
                    <m:t>ₜ</m:t>
                  </m:r>
                </m:e>
              </m:d>
              <m:r>
                <m:rPr>
                  <m:sty m:val="p"/>
                </m:rPr>
                <w:rPr>
                  <w:rFonts w:ascii="Cambria Math" w:hAnsi="Cambria Math"/>
                </w:rPr>
                <m:t>×</m:t>
              </m:r>
              <m:r>
                <w:rPr>
                  <w:rFonts w:ascii="Cambria Math" w:hAnsi="Cambria Math"/>
                </w:rPr>
                <m:t>CSLCTIRP</m:t>
              </m:r>
              <m:r>
                <m:rPr>
                  <m:sty m:val="p"/>
                </m:rPr>
                <w:rPr>
                  <w:rFonts w:ascii="Cambria Math" w:hAnsi="Cambria Math"/>
                </w:rPr>
                <m:t>ₜ)</m:t>
              </m:r>
            </m:e>
          </m:d>
        </m:oMath>
      </m:oMathPara>
    </w:p>
    <w:p w14:paraId="20A26B89" w14:textId="77777777" w:rsidR="001A2306" w:rsidRPr="006278BE" w:rsidRDefault="001A2306" w:rsidP="00837CE3">
      <w:pPr>
        <w:pStyle w:val="FormulaDefinitions"/>
      </w:pPr>
      <w:r w:rsidRPr="006278BE">
        <w:t>where:</w:t>
      </w:r>
    </w:p>
    <w:tbl>
      <w:tblPr>
        <w:tblStyle w:val="TableGridLight"/>
        <w:tblW w:w="7905" w:type="dxa"/>
        <w:tblLayout w:type="fixed"/>
        <w:tblLook w:val="04A0" w:firstRow="1" w:lastRow="0" w:firstColumn="1" w:lastColumn="0" w:noHBand="0" w:noVBand="1"/>
      </w:tblPr>
      <w:tblGrid>
        <w:gridCol w:w="1384"/>
        <w:gridCol w:w="6521"/>
      </w:tblGrid>
      <w:tr w:rsidR="001A2306" w:rsidRPr="006278BE"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6278BE" w:rsidRDefault="001A2306" w:rsidP="00837CE3">
            <w:r w:rsidRPr="006278BE">
              <w:t>CSLCTAU</w:t>
            </w:r>
            <w:r w:rsidRPr="006278BE">
              <w:rPr>
                <w:rStyle w:val="Subscript"/>
              </w:rPr>
              <w:t>t</w:t>
            </w:r>
          </w:p>
        </w:tc>
        <w:tc>
          <w:tcPr>
            <w:tcW w:w="6521" w:type="dxa"/>
          </w:tcPr>
          <w:p w14:paraId="4419216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maximum reward in respect of the Low Carbon Transition Customer Satisfaction Survey term, as specified in Appendix 21, which is awarded when CSLCTA</w:t>
            </w:r>
            <w:r w:rsidRPr="006278BE">
              <w:rPr>
                <w:rStyle w:val="Subscript"/>
              </w:rPr>
              <w:t>t</w:t>
            </w:r>
            <w:r w:rsidRPr="006278BE">
              <w:t xml:space="preserve"> is 9.5 or higher;</w:t>
            </w:r>
          </w:p>
        </w:tc>
      </w:tr>
      <w:tr w:rsidR="001A2306" w:rsidRPr="006278BE"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6278BE" w:rsidRDefault="001A2306" w:rsidP="00837CE3">
            <w:r w:rsidRPr="006278BE">
              <w:t>CSLCTA</w:t>
            </w:r>
            <w:r w:rsidRPr="006278BE">
              <w:rPr>
                <w:rStyle w:val="Subscript"/>
              </w:rPr>
              <w:t>t</w:t>
            </w:r>
          </w:p>
        </w:tc>
        <w:tc>
          <w:tcPr>
            <w:tcW w:w="6521" w:type="dxa"/>
          </w:tcPr>
          <w:p w14:paraId="209997B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licensee’s actual performance for the Low Carbon Transition Customer Satisfaction Survey term as measured in accordance with the </w:t>
            </w:r>
            <w:r w:rsidRPr="006278BE" w:rsidDel="009555F3">
              <w:t>RIGs</w:t>
            </w:r>
            <w:r w:rsidRPr="006278BE">
              <w:t>;</w:t>
            </w:r>
          </w:p>
        </w:tc>
      </w:tr>
      <w:tr w:rsidR="001A2306" w:rsidRPr="006278BE"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6278BE" w:rsidRDefault="001A2306" w:rsidP="00837CE3">
            <w:r w:rsidRPr="006278BE">
              <w:t>CSLCTTₜ</w:t>
            </w:r>
          </w:p>
        </w:tc>
        <w:tc>
          <w:tcPr>
            <w:tcW w:w="6521" w:type="dxa"/>
          </w:tcPr>
          <w:p w14:paraId="33EFBE3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target score for the Low Carbon Transition Customer Satisfaction Survey term and equals 9;</w:t>
            </w:r>
          </w:p>
        </w:tc>
      </w:tr>
      <w:tr w:rsidR="001A2306" w:rsidRPr="006278BE"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6278BE" w:rsidRDefault="001A2306" w:rsidP="00837CE3">
            <w:r w:rsidRPr="006278BE">
              <w:t>CSLCTIRR</w:t>
            </w:r>
            <w:r w:rsidRPr="006278BE">
              <w:rPr>
                <w:rStyle w:val="Subscript"/>
              </w:rPr>
              <w:t>t</w:t>
            </w:r>
          </w:p>
        </w:tc>
        <w:tc>
          <w:tcPr>
            <w:tcW w:w="6521" w:type="dxa"/>
          </w:tcPr>
          <w:p w14:paraId="6D53509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reward incentive rate for the Low Carbon Transition Customer Satisfaction Survey term as specified in Appendix 22;</w:t>
            </w:r>
          </w:p>
        </w:tc>
      </w:tr>
      <w:tr w:rsidR="001A2306" w:rsidRPr="006278BE"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6278BE" w:rsidRDefault="001A2306" w:rsidP="00837CE3">
            <w:r w:rsidRPr="006278BE">
              <w:t>CSLCTAD</w:t>
            </w:r>
            <w:r w:rsidRPr="006278BE">
              <w:rPr>
                <w:rStyle w:val="Subscript"/>
              </w:rPr>
              <w:t>t</w:t>
            </w:r>
          </w:p>
        </w:tc>
        <w:tc>
          <w:tcPr>
            <w:tcW w:w="6521" w:type="dxa"/>
          </w:tcPr>
          <w:p w14:paraId="5DEEB10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6278BE">
              <w:t xml:space="preserve"> is 8.5 or lower; and</w:t>
            </w:r>
          </w:p>
        </w:tc>
      </w:tr>
      <w:tr w:rsidR="001A2306" w:rsidRPr="006278BE"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6278BE" w:rsidRDefault="001A2306" w:rsidP="00837CE3">
            <w:r w:rsidRPr="006278BE">
              <w:t>CSLCTIRP</w:t>
            </w:r>
            <w:r w:rsidRPr="006278BE">
              <w:rPr>
                <w:rStyle w:val="Subscript"/>
              </w:rPr>
              <w:t>t</w:t>
            </w:r>
          </w:p>
        </w:tc>
        <w:tc>
          <w:tcPr>
            <w:tcW w:w="6521" w:type="dxa"/>
          </w:tcPr>
          <w:p w14:paraId="088D9B7C" w14:textId="26F06483" w:rsidR="001A2306" w:rsidRPr="006278BE" w:rsidRDefault="001A2306" w:rsidP="00F042EB">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for the Low Carbon Transition Customer Satisfaction Survey term as specified in Appendix 24.</w:t>
            </w:r>
          </w:p>
        </w:tc>
      </w:tr>
    </w:tbl>
    <w:p w14:paraId="03C77B62" w14:textId="77777777" w:rsidR="00F042EB" w:rsidRPr="006278BE" w:rsidRDefault="00F042EB" w:rsidP="00F042EB">
      <w:pPr>
        <w:pStyle w:val="NumberedNormal"/>
      </w:pPr>
      <w:r w:rsidRPr="006278BE">
        <w:t>The Authority may direct an adjustment to calculated CSLCT</w:t>
      </w:r>
      <w:r w:rsidRPr="006278BE">
        <w:rPr>
          <w:vertAlign w:val="subscript"/>
        </w:rPr>
        <w:t>t</w:t>
      </w:r>
      <w:r w:rsidRPr="006278BE">
        <w:t xml:space="preserve"> to amend the level of reward or penalty in accordance with the RIIO-ED2 Consumer Vulnerability Guidance Document.</w:t>
      </w:r>
    </w:p>
    <w:p w14:paraId="012DA878" w14:textId="00245BF3" w:rsidR="001A2306" w:rsidRPr="006278BE" w:rsidRDefault="001A2306" w:rsidP="001A2306">
      <w:pPr>
        <w:pStyle w:val="Heading3"/>
      </w:pPr>
      <w:r w:rsidRPr="006278BE">
        <w:t xml:space="preserve">Annual Vulnerability Report </w:t>
      </w:r>
    </w:p>
    <w:p w14:paraId="4FA4B319" w14:textId="77777777" w:rsidR="001A2306" w:rsidRPr="006278BE" w:rsidRDefault="001A2306" w:rsidP="00837CE3">
      <w:pPr>
        <w:pStyle w:val="NumberedNormal"/>
      </w:pPr>
      <w:r w:rsidRPr="006278BE">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6278BE" w:rsidRDefault="001A2306" w:rsidP="00837CE3">
      <w:pPr>
        <w:pStyle w:val="NumberedNormal"/>
      </w:pPr>
      <w:r w:rsidRPr="006278BE">
        <w:t>The licensee must publish an Annual Vulnerability Report for the preceding Regulatory Year on, or before, the date specified in the RIIO-ED2 Consumer Vulnerability Guidance Document.</w:t>
      </w:r>
    </w:p>
    <w:p w14:paraId="152AB345" w14:textId="77777777" w:rsidR="001A2306" w:rsidRPr="006278BE" w:rsidRDefault="001A2306" w:rsidP="00837CE3">
      <w:pPr>
        <w:pStyle w:val="NumberedNormal"/>
      </w:pPr>
      <w:r w:rsidRPr="006278BE">
        <w:t>The licensee must publish its Annual Vulnerability Report on the licensee’s Website where it is readily accessible to the public.</w:t>
      </w:r>
    </w:p>
    <w:p w14:paraId="222C107F" w14:textId="77777777" w:rsidR="001A2306" w:rsidRPr="006278BE" w:rsidRDefault="001A2306" w:rsidP="001A2306">
      <w:pPr>
        <w:pStyle w:val="Heading3"/>
      </w:pPr>
      <w:r w:rsidRPr="006278BE">
        <w:t>RIIO-ED2 Consumer Vulnerability Guidance Document</w:t>
      </w:r>
    </w:p>
    <w:p w14:paraId="0F8194FB" w14:textId="77777777" w:rsidR="001A2306" w:rsidRPr="006278BE" w:rsidRDefault="001A2306" w:rsidP="00837CE3">
      <w:pPr>
        <w:pStyle w:val="NumberedNormal"/>
      </w:pPr>
      <w:r w:rsidRPr="006278BE">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6278BE" w:rsidRDefault="001A2306" w:rsidP="00837CE3">
      <w:pPr>
        <w:pStyle w:val="ListNormal"/>
      </w:pPr>
      <w:r w:rsidRPr="006278BE">
        <w:t xml:space="preserve">the requirements for the structure of and content to be included in the Annual Vulnerability Report, including expectations about the level of explanatory text; </w:t>
      </w:r>
    </w:p>
    <w:p w14:paraId="3A22C87A" w14:textId="77777777" w:rsidR="001A2306" w:rsidRPr="006278BE" w:rsidRDefault="001A2306" w:rsidP="00837CE3">
      <w:pPr>
        <w:pStyle w:val="ListNormal"/>
      </w:pPr>
      <w:r w:rsidRPr="006278BE">
        <w:t>the minimum requirements process for the consumer vulnerability output delivery incentive; and</w:t>
      </w:r>
    </w:p>
    <w:p w14:paraId="6371C729" w14:textId="77777777" w:rsidR="001A2306" w:rsidRPr="006278BE" w:rsidRDefault="001A2306" w:rsidP="00837CE3">
      <w:pPr>
        <w:pStyle w:val="ListNormal"/>
      </w:pPr>
      <w:r w:rsidRPr="006278BE">
        <w:t xml:space="preserve">the Customer satisfaction survey script to be used to derive the licensee’s actual performance for the Customer satisfaction terms set out in Part E and Part F of this condition. </w:t>
      </w:r>
    </w:p>
    <w:p w14:paraId="1EF25DBE" w14:textId="77777777" w:rsidR="001A2306" w:rsidRPr="006278BE" w:rsidRDefault="001A2306" w:rsidP="00837CE3">
      <w:pPr>
        <w:pStyle w:val="NumberedNormal"/>
      </w:pPr>
      <w:r w:rsidRPr="006278BE">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6278BE" w:rsidRDefault="001A2306" w:rsidP="00837CE3">
      <w:pPr>
        <w:pStyle w:val="NumberedNormal"/>
      </w:pPr>
      <w:r w:rsidRPr="006278BE">
        <w:t>The procedure the Authority will follow when issuing and amending the RIIO-ED2 Consumer Vulnerability Guidance Document is set out in Special Condition 1.3 (Common procedure).</w:t>
      </w:r>
    </w:p>
    <w:p w14:paraId="3534AE4B" w14:textId="77777777" w:rsidR="001A2306" w:rsidRPr="006278BE" w:rsidRDefault="001A2306" w:rsidP="001A2306">
      <w:pPr>
        <w:pStyle w:val="AppendixHeading"/>
      </w:pPr>
    </w:p>
    <w:p w14:paraId="410F3269" w14:textId="77777777" w:rsidR="001A2306" w:rsidRPr="006278BE" w:rsidRDefault="001A2306" w:rsidP="00837CE3">
      <w:pPr>
        <w:pStyle w:val="Caption"/>
      </w:pPr>
      <w:r w:rsidRPr="006278BE">
        <w:t>Maximum reward in respect of the PSR Reach term (PSRAU</w:t>
      </w:r>
      <w:r w:rsidRPr="006278BE">
        <w:rPr>
          <w:rStyle w:val="Subscript"/>
        </w:rPr>
        <w:t>t</w:t>
      </w:r>
      <w:r w:rsidRPr="006278BE">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6278BE"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6278BE" w:rsidRDefault="001A2306" w:rsidP="00837CE3">
            <w:r w:rsidRPr="006278BE">
              <w:t>Licensee</w:t>
            </w:r>
          </w:p>
        </w:tc>
        <w:tc>
          <w:tcPr>
            <w:tcW w:w="2531" w:type="dxa"/>
          </w:tcPr>
          <w:p w14:paraId="4E401012" w14:textId="77777777" w:rsidR="001A2306" w:rsidRPr="006278BE" w:rsidRDefault="001A2306" w:rsidP="00837CE3">
            <w:r w:rsidRPr="006278BE">
              <w:t>2024/25</w:t>
            </w:r>
          </w:p>
        </w:tc>
        <w:tc>
          <w:tcPr>
            <w:tcW w:w="2816" w:type="dxa"/>
          </w:tcPr>
          <w:p w14:paraId="0AB564EC" w14:textId="77777777" w:rsidR="001A2306" w:rsidRPr="006278BE" w:rsidRDefault="001A2306" w:rsidP="00837CE3">
            <w:r w:rsidRPr="006278BE">
              <w:t>2027/28</w:t>
            </w:r>
          </w:p>
        </w:tc>
      </w:tr>
      <w:tr w:rsidR="001A2306" w:rsidRPr="006278BE" w14:paraId="0DD7EC09" w14:textId="77777777" w:rsidTr="00A75C46">
        <w:tc>
          <w:tcPr>
            <w:tcW w:w="0" w:type="dxa"/>
          </w:tcPr>
          <w:p w14:paraId="1027D993" w14:textId="77777777" w:rsidR="001A2306" w:rsidRPr="006278BE" w:rsidRDefault="001A2306" w:rsidP="00837CE3">
            <w:r w:rsidRPr="006278BE">
              <w:t>ENWL</w:t>
            </w:r>
          </w:p>
        </w:tc>
        <w:tc>
          <w:tcPr>
            <w:tcW w:w="0" w:type="dxa"/>
            <w:vAlign w:val="bottom"/>
          </w:tcPr>
          <w:p w14:paraId="63D288AF" w14:textId="77777777" w:rsidR="001A2306" w:rsidRPr="006278BE" w:rsidRDefault="001A2306" w:rsidP="00837CE3">
            <w:r w:rsidRPr="006278BE">
              <w:t>1.396</w:t>
            </w:r>
          </w:p>
        </w:tc>
        <w:tc>
          <w:tcPr>
            <w:tcW w:w="0" w:type="dxa"/>
            <w:vAlign w:val="bottom"/>
          </w:tcPr>
          <w:p w14:paraId="1ED288D4" w14:textId="77777777" w:rsidR="001A2306" w:rsidRPr="006278BE" w:rsidRDefault="001A2306" w:rsidP="00837CE3">
            <w:r w:rsidRPr="006278BE">
              <w:t>2.094</w:t>
            </w:r>
          </w:p>
        </w:tc>
      </w:tr>
      <w:tr w:rsidR="001A2306" w:rsidRPr="006278BE" w14:paraId="6466D663" w14:textId="77777777" w:rsidTr="00A75C46">
        <w:tc>
          <w:tcPr>
            <w:tcW w:w="0" w:type="dxa"/>
          </w:tcPr>
          <w:p w14:paraId="2F86BF88" w14:textId="77777777" w:rsidR="001A2306" w:rsidRPr="006278BE" w:rsidRDefault="001A2306" w:rsidP="00837CE3">
            <w:r w:rsidRPr="006278BE">
              <w:t>NPgN</w:t>
            </w:r>
          </w:p>
        </w:tc>
        <w:tc>
          <w:tcPr>
            <w:tcW w:w="0" w:type="dxa"/>
            <w:vAlign w:val="bottom"/>
          </w:tcPr>
          <w:p w14:paraId="5F6E88F7" w14:textId="77777777" w:rsidR="001A2306" w:rsidRPr="006278BE" w:rsidRDefault="001A2306" w:rsidP="00837CE3">
            <w:r w:rsidRPr="006278BE">
              <w:t>1.037</w:t>
            </w:r>
          </w:p>
        </w:tc>
        <w:tc>
          <w:tcPr>
            <w:tcW w:w="0" w:type="dxa"/>
            <w:vAlign w:val="bottom"/>
          </w:tcPr>
          <w:p w14:paraId="2E894D4A" w14:textId="77777777" w:rsidR="001A2306" w:rsidRPr="006278BE" w:rsidRDefault="001A2306" w:rsidP="00837CE3">
            <w:r w:rsidRPr="006278BE">
              <w:t>1.556</w:t>
            </w:r>
          </w:p>
        </w:tc>
      </w:tr>
      <w:tr w:rsidR="001A2306" w:rsidRPr="006278BE" w14:paraId="3DE98089" w14:textId="77777777" w:rsidTr="00A75C46">
        <w:tc>
          <w:tcPr>
            <w:tcW w:w="0" w:type="dxa"/>
          </w:tcPr>
          <w:p w14:paraId="583B913E" w14:textId="77777777" w:rsidR="001A2306" w:rsidRPr="006278BE" w:rsidRDefault="001A2306" w:rsidP="00837CE3">
            <w:r w:rsidRPr="006278BE">
              <w:t>NPgY</w:t>
            </w:r>
          </w:p>
        </w:tc>
        <w:tc>
          <w:tcPr>
            <w:tcW w:w="0" w:type="dxa"/>
            <w:vAlign w:val="bottom"/>
          </w:tcPr>
          <w:p w14:paraId="003FEC57" w14:textId="77777777" w:rsidR="001A2306" w:rsidRPr="006278BE" w:rsidRDefault="001A2306" w:rsidP="00837CE3">
            <w:r w:rsidRPr="006278BE">
              <w:t>1.431</w:t>
            </w:r>
          </w:p>
        </w:tc>
        <w:tc>
          <w:tcPr>
            <w:tcW w:w="0" w:type="dxa"/>
            <w:vAlign w:val="bottom"/>
          </w:tcPr>
          <w:p w14:paraId="2F5A7FE7" w14:textId="77777777" w:rsidR="001A2306" w:rsidRPr="006278BE" w:rsidRDefault="001A2306" w:rsidP="00837CE3">
            <w:r w:rsidRPr="006278BE">
              <w:t>2.147</w:t>
            </w:r>
          </w:p>
        </w:tc>
      </w:tr>
      <w:tr w:rsidR="001A2306" w:rsidRPr="006278BE" w14:paraId="7BE568DC" w14:textId="77777777" w:rsidTr="00A75C46">
        <w:tc>
          <w:tcPr>
            <w:tcW w:w="0" w:type="dxa"/>
          </w:tcPr>
          <w:p w14:paraId="41F4D1CD" w14:textId="77777777" w:rsidR="001A2306" w:rsidRPr="006278BE" w:rsidRDefault="001A2306" w:rsidP="00837CE3">
            <w:r w:rsidRPr="006278BE">
              <w:t>WMID</w:t>
            </w:r>
          </w:p>
        </w:tc>
        <w:tc>
          <w:tcPr>
            <w:tcW w:w="0" w:type="dxa"/>
            <w:vAlign w:val="bottom"/>
          </w:tcPr>
          <w:p w14:paraId="68216AA1" w14:textId="77777777" w:rsidR="001A2306" w:rsidRPr="006278BE" w:rsidRDefault="001A2306" w:rsidP="00837CE3">
            <w:r w:rsidRPr="006278BE">
              <w:t>1.802</w:t>
            </w:r>
          </w:p>
        </w:tc>
        <w:tc>
          <w:tcPr>
            <w:tcW w:w="0" w:type="dxa"/>
            <w:vAlign w:val="bottom"/>
          </w:tcPr>
          <w:p w14:paraId="6504956D" w14:textId="77777777" w:rsidR="001A2306" w:rsidRPr="006278BE" w:rsidRDefault="001A2306" w:rsidP="00837CE3">
            <w:r w:rsidRPr="006278BE">
              <w:t>2.703</w:t>
            </w:r>
          </w:p>
        </w:tc>
      </w:tr>
      <w:tr w:rsidR="001A2306" w:rsidRPr="006278BE" w14:paraId="40BA4C6E" w14:textId="77777777" w:rsidTr="00A75C46">
        <w:tc>
          <w:tcPr>
            <w:tcW w:w="0" w:type="dxa"/>
          </w:tcPr>
          <w:p w14:paraId="2AF4C033" w14:textId="77777777" w:rsidR="001A2306" w:rsidRPr="006278BE" w:rsidRDefault="001A2306" w:rsidP="00837CE3">
            <w:r w:rsidRPr="006278BE">
              <w:t>EMID</w:t>
            </w:r>
          </w:p>
        </w:tc>
        <w:tc>
          <w:tcPr>
            <w:tcW w:w="0" w:type="dxa"/>
            <w:vAlign w:val="bottom"/>
          </w:tcPr>
          <w:p w14:paraId="0A7E3D2C" w14:textId="77777777" w:rsidR="001A2306" w:rsidRPr="006278BE" w:rsidRDefault="001A2306" w:rsidP="00837CE3">
            <w:r w:rsidRPr="006278BE">
              <w:t>1.844</w:t>
            </w:r>
          </w:p>
        </w:tc>
        <w:tc>
          <w:tcPr>
            <w:tcW w:w="0" w:type="dxa"/>
            <w:vAlign w:val="bottom"/>
          </w:tcPr>
          <w:p w14:paraId="27FD6FE4" w14:textId="77777777" w:rsidR="001A2306" w:rsidRPr="006278BE" w:rsidRDefault="001A2306" w:rsidP="00837CE3">
            <w:r w:rsidRPr="006278BE">
              <w:t>2.766</w:t>
            </w:r>
          </w:p>
        </w:tc>
      </w:tr>
      <w:tr w:rsidR="001A2306" w:rsidRPr="006278BE" w14:paraId="625D7CF4" w14:textId="77777777" w:rsidTr="00A75C46">
        <w:tc>
          <w:tcPr>
            <w:tcW w:w="0" w:type="dxa"/>
          </w:tcPr>
          <w:p w14:paraId="4612E031" w14:textId="77777777" w:rsidR="001A2306" w:rsidRPr="006278BE" w:rsidRDefault="001A2306" w:rsidP="00837CE3">
            <w:r w:rsidRPr="006278BE">
              <w:t>SWALES</w:t>
            </w:r>
          </w:p>
        </w:tc>
        <w:tc>
          <w:tcPr>
            <w:tcW w:w="0" w:type="dxa"/>
            <w:vAlign w:val="bottom"/>
          </w:tcPr>
          <w:p w14:paraId="5D2F9589" w14:textId="77777777" w:rsidR="001A2306" w:rsidRPr="006278BE" w:rsidRDefault="001A2306" w:rsidP="00837CE3">
            <w:r w:rsidRPr="006278BE">
              <w:t>0.921</w:t>
            </w:r>
          </w:p>
        </w:tc>
        <w:tc>
          <w:tcPr>
            <w:tcW w:w="0" w:type="dxa"/>
            <w:vAlign w:val="bottom"/>
          </w:tcPr>
          <w:p w14:paraId="05888B87" w14:textId="77777777" w:rsidR="001A2306" w:rsidRPr="006278BE" w:rsidRDefault="001A2306" w:rsidP="00837CE3">
            <w:r w:rsidRPr="006278BE">
              <w:t>1.382</w:t>
            </w:r>
          </w:p>
        </w:tc>
      </w:tr>
      <w:tr w:rsidR="001A2306" w:rsidRPr="006278BE" w14:paraId="4638894B" w14:textId="77777777" w:rsidTr="00A75C46">
        <w:tc>
          <w:tcPr>
            <w:tcW w:w="0" w:type="dxa"/>
          </w:tcPr>
          <w:p w14:paraId="378F7E59" w14:textId="77777777" w:rsidR="001A2306" w:rsidRPr="006278BE" w:rsidRDefault="001A2306" w:rsidP="00837CE3">
            <w:r w:rsidRPr="006278BE">
              <w:t>SWEST</w:t>
            </w:r>
          </w:p>
        </w:tc>
        <w:tc>
          <w:tcPr>
            <w:tcW w:w="0" w:type="dxa"/>
            <w:vAlign w:val="bottom"/>
          </w:tcPr>
          <w:p w14:paraId="16EEF0C7" w14:textId="77777777" w:rsidR="001A2306" w:rsidRPr="006278BE" w:rsidRDefault="001A2306" w:rsidP="00837CE3">
            <w:r w:rsidRPr="006278BE">
              <w:t>1.399</w:t>
            </w:r>
          </w:p>
        </w:tc>
        <w:tc>
          <w:tcPr>
            <w:tcW w:w="0" w:type="dxa"/>
            <w:vAlign w:val="bottom"/>
          </w:tcPr>
          <w:p w14:paraId="6797D0F7" w14:textId="77777777" w:rsidR="001A2306" w:rsidRPr="006278BE" w:rsidRDefault="001A2306" w:rsidP="00837CE3">
            <w:r w:rsidRPr="006278BE">
              <w:t>2.099</w:t>
            </w:r>
          </w:p>
        </w:tc>
      </w:tr>
      <w:tr w:rsidR="001A2306" w:rsidRPr="006278BE" w14:paraId="6832DE6C" w14:textId="77777777" w:rsidTr="00A75C46">
        <w:tc>
          <w:tcPr>
            <w:tcW w:w="0" w:type="dxa"/>
          </w:tcPr>
          <w:p w14:paraId="01F7DBDD" w14:textId="77777777" w:rsidR="001A2306" w:rsidRPr="006278BE" w:rsidRDefault="001A2306" w:rsidP="00837CE3">
            <w:r w:rsidRPr="006278BE">
              <w:t>LPN</w:t>
            </w:r>
          </w:p>
        </w:tc>
        <w:tc>
          <w:tcPr>
            <w:tcW w:w="0" w:type="dxa"/>
            <w:vAlign w:val="bottom"/>
          </w:tcPr>
          <w:p w14:paraId="1CBA6A0E" w14:textId="77777777" w:rsidR="001A2306" w:rsidRPr="006278BE" w:rsidRDefault="001A2306" w:rsidP="00837CE3">
            <w:r w:rsidRPr="006278BE">
              <w:t>1.211</w:t>
            </w:r>
          </w:p>
        </w:tc>
        <w:tc>
          <w:tcPr>
            <w:tcW w:w="0" w:type="dxa"/>
            <w:vAlign w:val="bottom"/>
          </w:tcPr>
          <w:p w14:paraId="36835A7B" w14:textId="77777777" w:rsidR="001A2306" w:rsidRPr="006278BE" w:rsidRDefault="001A2306" w:rsidP="00837CE3">
            <w:r w:rsidRPr="006278BE">
              <w:t>1.816</w:t>
            </w:r>
          </w:p>
        </w:tc>
      </w:tr>
      <w:tr w:rsidR="001A2306" w:rsidRPr="006278BE" w14:paraId="22E35BBA" w14:textId="77777777" w:rsidTr="00A75C46">
        <w:tc>
          <w:tcPr>
            <w:tcW w:w="0" w:type="dxa"/>
          </w:tcPr>
          <w:p w14:paraId="028BC8DA" w14:textId="77777777" w:rsidR="001A2306" w:rsidRPr="006278BE" w:rsidRDefault="001A2306" w:rsidP="00837CE3">
            <w:r w:rsidRPr="006278BE">
              <w:t>SPN</w:t>
            </w:r>
          </w:p>
        </w:tc>
        <w:tc>
          <w:tcPr>
            <w:tcW w:w="0" w:type="dxa"/>
            <w:vAlign w:val="bottom"/>
          </w:tcPr>
          <w:p w14:paraId="47A51116" w14:textId="77777777" w:rsidR="001A2306" w:rsidRPr="006278BE" w:rsidRDefault="001A2306" w:rsidP="00837CE3">
            <w:r w:rsidRPr="006278BE">
              <w:t>1.253</w:t>
            </w:r>
          </w:p>
        </w:tc>
        <w:tc>
          <w:tcPr>
            <w:tcW w:w="0" w:type="dxa"/>
            <w:vAlign w:val="bottom"/>
          </w:tcPr>
          <w:p w14:paraId="228D542F" w14:textId="77777777" w:rsidR="001A2306" w:rsidRPr="006278BE" w:rsidRDefault="001A2306" w:rsidP="00837CE3">
            <w:r w:rsidRPr="006278BE">
              <w:t>1.879</w:t>
            </w:r>
          </w:p>
        </w:tc>
      </w:tr>
      <w:tr w:rsidR="001A2306" w:rsidRPr="006278BE" w14:paraId="0EDF0ACC" w14:textId="77777777" w:rsidTr="00A75C46">
        <w:tc>
          <w:tcPr>
            <w:tcW w:w="0" w:type="dxa"/>
          </w:tcPr>
          <w:p w14:paraId="0742C172" w14:textId="77777777" w:rsidR="001A2306" w:rsidRPr="006278BE" w:rsidRDefault="001A2306" w:rsidP="00837CE3">
            <w:r w:rsidRPr="006278BE">
              <w:t>EPN</w:t>
            </w:r>
          </w:p>
        </w:tc>
        <w:tc>
          <w:tcPr>
            <w:tcW w:w="0" w:type="dxa"/>
            <w:vAlign w:val="bottom"/>
          </w:tcPr>
          <w:p w14:paraId="2703E1D8" w14:textId="77777777" w:rsidR="001A2306" w:rsidRPr="006278BE" w:rsidRDefault="001A2306" w:rsidP="00837CE3">
            <w:r w:rsidRPr="006278BE">
              <w:t>1.956</w:t>
            </w:r>
          </w:p>
        </w:tc>
        <w:tc>
          <w:tcPr>
            <w:tcW w:w="0" w:type="dxa"/>
            <w:vAlign w:val="bottom"/>
          </w:tcPr>
          <w:p w14:paraId="5AFBF47B" w14:textId="77777777" w:rsidR="001A2306" w:rsidRPr="006278BE" w:rsidRDefault="001A2306" w:rsidP="00837CE3">
            <w:r w:rsidRPr="006278BE">
              <w:t>2.934</w:t>
            </w:r>
          </w:p>
        </w:tc>
      </w:tr>
      <w:tr w:rsidR="001A2306" w:rsidRPr="006278BE" w14:paraId="4F11332B" w14:textId="77777777" w:rsidTr="00A75C46">
        <w:tc>
          <w:tcPr>
            <w:tcW w:w="0" w:type="dxa"/>
          </w:tcPr>
          <w:p w14:paraId="1DADEE1B" w14:textId="77777777" w:rsidR="001A2306" w:rsidRPr="006278BE" w:rsidRDefault="001A2306" w:rsidP="00837CE3">
            <w:r w:rsidRPr="006278BE">
              <w:t>SPD</w:t>
            </w:r>
          </w:p>
        </w:tc>
        <w:tc>
          <w:tcPr>
            <w:tcW w:w="0" w:type="dxa"/>
            <w:vAlign w:val="bottom"/>
          </w:tcPr>
          <w:p w14:paraId="34944BEA" w14:textId="77777777" w:rsidR="001A2306" w:rsidRPr="006278BE" w:rsidRDefault="001A2306" w:rsidP="00837CE3">
            <w:r w:rsidRPr="006278BE">
              <w:t>1.329</w:t>
            </w:r>
          </w:p>
        </w:tc>
        <w:tc>
          <w:tcPr>
            <w:tcW w:w="0" w:type="dxa"/>
            <w:vAlign w:val="bottom"/>
          </w:tcPr>
          <w:p w14:paraId="38311C23" w14:textId="77777777" w:rsidR="001A2306" w:rsidRPr="006278BE" w:rsidRDefault="001A2306" w:rsidP="00837CE3">
            <w:r w:rsidRPr="006278BE">
              <w:t>1.994</w:t>
            </w:r>
          </w:p>
        </w:tc>
      </w:tr>
      <w:tr w:rsidR="001A2306" w:rsidRPr="006278BE" w14:paraId="46FF3B05" w14:textId="77777777" w:rsidTr="00A75C46">
        <w:tc>
          <w:tcPr>
            <w:tcW w:w="0" w:type="dxa"/>
          </w:tcPr>
          <w:p w14:paraId="61E4EB42" w14:textId="77777777" w:rsidR="001A2306" w:rsidRPr="006278BE" w:rsidRDefault="001A2306" w:rsidP="00837CE3">
            <w:r w:rsidRPr="006278BE">
              <w:t>SPMW</w:t>
            </w:r>
          </w:p>
        </w:tc>
        <w:tc>
          <w:tcPr>
            <w:tcW w:w="0" w:type="dxa"/>
            <w:vAlign w:val="bottom"/>
          </w:tcPr>
          <w:p w14:paraId="26223FBC" w14:textId="77777777" w:rsidR="001A2306" w:rsidRPr="006278BE" w:rsidRDefault="001A2306" w:rsidP="00837CE3">
            <w:r w:rsidRPr="006278BE">
              <w:t>1.479</w:t>
            </w:r>
          </w:p>
        </w:tc>
        <w:tc>
          <w:tcPr>
            <w:tcW w:w="0" w:type="dxa"/>
            <w:vAlign w:val="bottom"/>
          </w:tcPr>
          <w:p w14:paraId="0AF3D356" w14:textId="77777777" w:rsidR="001A2306" w:rsidRPr="006278BE" w:rsidRDefault="001A2306" w:rsidP="00837CE3">
            <w:r w:rsidRPr="006278BE">
              <w:t>2.218</w:t>
            </w:r>
          </w:p>
        </w:tc>
      </w:tr>
      <w:tr w:rsidR="001A2306" w:rsidRPr="006278BE" w14:paraId="2CEC70A2" w14:textId="77777777" w:rsidTr="00A75C46">
        <w:tc>
          <w:tcPr>
            <w:tcW w:w="0" w:type="dxa"/>
          </w:tcPr>
          <w:p w14:paraId="4888122C" w14:textId="77777777" w:rsidR="001A2306" w:rsidRPr="006278BE" w:rsidRDefault="001A2306" w:rsidP="00837CE3">
            <w:r w:rsidRPr="006278BE">
              <w:t>SSEH</w:t>
            </w:r>
          </w:p>
        </w:tc>
        <w:tc>
          <w:tcPr>
            <w:tcW w:w="0" w:type="dxa"/>
            <w:vAlign w:val="bottom"/>
          </w:tcPr>
          <w:p w14:paraId="272DF648" w14:textId="77777777" w:rsidR="001A2306" w:rsidRPr="006278BE" w:rsidRDefault="001A2306" w:rsidP="00837CE3">
            <w:r w:rsidRPr="006278BE">
              <w:t>0.992</w:t>
            </w:r>
          </w:p>
        </w:tc>
        <w:tc>
          <w:tcPr>
            <w:tcW w:w="0" w:type="dxa"/>
            <w:vAlign w:val="bottom"/>
          </w:tcPr>
          <w:p w14:paraId="294DE8E5" w14:textId="77777777" w:rsidR="001A2306" w:rsidRPr="006278BE" w:rsidRDefault="001A2306" w:rsidP="00837CE3">
            <w:r w:rsidRPr="006278BE">
              <w:t>1.488</w:t>
            </w:r>
          </w:p>
        </w:tc>
      </w:tr>
      <w:tr w:rsidR="001A2306" w:rsidRPr="006278BE" w14:paraId="408B846C" w14:textId="77777777" w:rsidTr="00A75C46">
        <w:tc>
          <w:tcPr>
            <w:tcW w:w="0" w:type="dxa"/>
          </w:tcPr>
          <w:p w14:paraId="05A9CFB8" w14:textId="77777777" w:rsidR="001A2306" w:rsidRPr="006278BE" w:rsidRDefault="001A2306" w:rsidP="00837CE3">
            <w:r w:rsidRPr="006278BE">
              <w:t>SSES</w:t>
            </w:r>
          </w:p>
        </w:tc>
        <w:tc>
          <w:tcPr>
            <w:tcW w:w="0" w:type="dxa"/>
            <w:vAlign w:val="bottom"/>
          </w:tcPr>
          <w:p w14:paraId="5E9289A7" w14:textId="77777777" w:rsidR="001A2306" w:rsidRPr="006278BE" w:rsidRDefault="001A2306" w:rsidP="00837CE3">
            <w:r w:rsidRPr="006278BE">
              <w:t>1.871</w:t>
            </w:r>
          </w:p>
        </w:tc>
        <w:tc>
          <w:tcPr>
            <w:tcW w:w="0" w:type="dxa"/>
            <w:vAlign w:val="bottom"/>
          </w:tcPr>
          <w:p w14:paraId="36B7B445" w14:textId="77777777" w:rsidR="001A2306" w:rsidRPr="006278BE" w:rsidRDefault="001A2306" w:rsidP="00837CE3">
            <w:r w:rsidRPr="006278BE">
              <w:t>2.806</w:t>
            </w:r>
          </w:p>
        </w:tc>
      </w:tr>
    </w:tbl>
    <w:p w14:paraId="4363F668" w14:textId="77777777" w:rsidR="001A2306" w:rsidRPr="006278BE" w:rsidRDefault="001A2306" w:rsidP="001A2306">
      <w:pPr>
        <w:pStyle w:val="AppendixHeading"/>
      </w:pPr>
    </w:p>
    <w:p w14:paraId="6CF0BF15" w14:textId="77777777" w:rsidR="001A2306" w:rsidRPr="006278BE" w:rsidRDefault="001A2306" w:rsidP="00837CE3">
      <w:pPr>
        <w:pStyle w:val="Caption"/>
      </w:pPr>
      <w:r w:rsidRPr="006278BE">
        <w:t>Reward incentive rate for the PSR Reach term (PSRIRR</w:t>
      </w:r>
      <w:r w:rsidRPr="006278BE">
        <w:rPr>
          <w:rStyle w:val="Subscript"/>
        </w:rPr>
        <w:t>t</w:t>
      </w:r>
      <w:r w:rsidRPr="006278BE">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6278BE"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6278BE" w:rsidRDefault="001A2306" w:rsidP="00837CE3">
            <w:r w:rsidRPr="006278BE">
              <w:t>Licensee</w:t>
            </w:r>
          </w:p>
        </w:tc>
        <w:tc>
          <w:tcPr>
            <w:tcW w:w="2374" w:type="dxa"/>
          </w:tcPr>
          <w:p w14:paraId="19F922ED" w14:textId="77777777" w:rsidR="001A2306" w:rsidRPr="006278BE" w:rsidRDefault="001A2306" w:rsidP="00837CE3">
            <w:r w:rsidRPr="006278BE">
              <w:t>2024/25</w:t>
            </w:r>
          </w:p>
        </w:tc>
        <w:tc>
          <w:tcPr>
            <w:tcW w:w="2641" w:type="dxa"/>
          </w:tcPr>
          <w:p w14:paraId="05BDB073" w14:textId="77777777" w:rsidR="001A2306" w:rsidRPr="006278BE" w:rsidRDefault="001A2306" w:rsidP="00837CE3">
            <w:r w:rsidRPr="006278BE">
              <w:t>2027/28</w:t>
            </w:r>
          </w:p>
        </w:tc>
      </w:tr>
      <w:tr w:rsidR="001A2306" w:rsidRPr="006278BE" w14:paraId="2E415B8D" w14:textId="77777777" w:rsidTr="00A75C46">
        <w:trPr>
          <w:trHeight w:val="367"/>
        </w:trPr>
        <w:tc>
          <w:tcPr>
            <w:tcW w:w="0" w:type="dxa"/>
          </w:tcPr>
          <w:p w14:paraId="4124CB3F" w14:textId="77777777" w:rsidR="001A2306" w:rsidRPr="006278BE" w:rsidRDefault="001A2306" w:rsidP="00837CE3">
            <w:r w:rsidRPr="006278BE">
              <w:t>ENWL</w:t>
            </w:r>
          </w:p>
        </w:tc>
        <w:tc>
          <w:tcPr>
            <w:tcW w:w="0" w:type="dxa"/>
            <w:vAlign w:val="bottom"/>
          </w:tcPr>
          <w:p w14:paraId="3B95FF03" w14:textId="77777777" w:rsidR="001A2306" w:rsidRPr="006278BE" w:rsidRDefault="001A2306" w:rsidP="00837CE3">
            <w:r w:rsidRPr="006278BE">
              <w:t>9.306</w:t>
            </w:r>
          </w:p>
        </w:tc>
        <w:tc>
          <w:tcPr>
            <w:tcW w:w="0" w:type="dxa"/>
            <w:vAlign w:val="bottom"/>
          </w:tcPr>
          <w:p w14:paraId="0464E8BD" w14:textId="77777777" w:rsidR="001A2306" w:rsidRPr="006278BE" w:rsidRDefault="001A2306" w:rsidP="00837CE3">
            <w:r w:rsidRPr="006278BE">
              <w:t>13.959</w:t>
            </w:r>
          </w:p>
        </w:tc>
      </w:tr>
      <w:tr w:rsidR="001A2306" w:rsidRPr="006278BE" w14:paraId="6A6BC565" w14:textId="77777777" w:rsidTr="00A75C46">
        <w:trPr>
          <w:trHeight w:val="367"/>
        </w:trPr>
        <w:tc>
          <w:tcPr>
            <w:tcW w:w="0" w:type="dxa"/>
          </w:tcPr>
          <w:p w14:paraId="1C61EF3D" w14:textId="77777777" w:rsidR="001A2306" w:rsidRPr="006278BE" w:rsidRDefault="001A2306" w:rsidP="00837CE3">
            <w:r w:rsidRPr="006278BE">
              <w:t>NPgN</w:t>
            </w:r>
          </w:p>
        </w:tc>
        <w:tc>
          <w:tcPr>
            <w:tcW w:w="0" w:type="dxa"/>
            <w:vAlign w:val="bottom"/>
          </w:tcPr>
          <w:p w14:paraId="7423C7C8" w14:textId="77777777" w:rsidR="001A2306" w:rsidRPr="006278BE" w:rsidRDefault="001A2306" w:rsidP="00837CE3">
            <w:r w:rsidRPr="006278BE">
              <w:t>6.915</w:t>
            </w:r>
          </w:p>
        </w:tc>
        <w:tc>
          <w:tcPr>
            <w:tcW w:w="0" w:type="dxa"/>
            <w:vAlign w:val="bottom"/>
          </w:tcPr>
          <w:p w14:paraId="1BB42E95" w14:textId="77777777" w:rsidR="001A2306" w:rsidRPr="006278BE" w:rsidRDefault="001A2306" w:rsidP="00837CE3">
            <w:r w:rsidRPr="006278BE">
              <w:t>10.372</w:t>
            </w:r>
          </w:p>
        </w:tc>
      </w:tr>
      <w:tr w:rsidR="001A2306" w:rsidRPr="006278BE" w14:paraId="15CAF59F" w14:textId="77777777" w:rsidTr="00A75C46">
        <w:trPr>
          <w:trHeight w:val="367"/>
        </w:trPr>
        <w:tc>
          <w:tcPr>
            <w:tcW w:w="0" w:type="dxa"/>
          </w:tcPr>
          <w:p w14:paraId="4380A788" w14:textId="77777777" w:rsidR="001A2306" w:rsidRPr="006278BE" w:rsidRDefault="001A2306" w:rsidP="00837CE3">
            <w:r w:rsidRPr="006278BE">
              <w:t>NPgY</w:t>
            </w:r>
          </w:p>
        </w:tc>
        <w:tc>
          <w:tcPr>
            <w:tcW w:w="0" w:type="dxa"/>
            <w:vAlign w:val="bottom"/>
          </w:tcPr>
          <w:p w14:paraId="39A7DF34" w14:textId="77777777" w:rsidR="001A2306" w:rsidRPr="006278BE" w:rsidRDefault="001A2306" w:rsidP="00837CE3">
            <w:r w:rsidRPr="006278BE">
              <w:t>9.541</w:t>
            </w:r>
          </w:p>
        </w:tc>
        <w:tc>
          <w:tcPr>
            <w:tcW w:w="0" w:type="dxa"/>
            <w:vAlign w:val="bottom"/>
          </w:tcPr>
          <w:p w14:paraId="782A9CB6" w14:textId="77777777" w:rsidR="001A2306" w:rsidRPr="006278BE" w:rsidRDefault="001A2306" w:rsidP="00837CE3">
            <w:r w:rsidRPr="006278BE">
              <w:t>14.311</w:t>
            </w:r>
          </w:p>
        </w:tc>
      </w:tr>
      <w:tr w:rsidR="001A2306" w:rsidRPr="006278BE" w14:paraId="5CB47615" w14:textId="77777777" w:rsidTr="00A75C46">
        <w:trPr>
          <w:trHeight w:val="367"/>
        </w:trPr>
        <w:tc>
          <w:tcPr>
            <w:tcW w:w="0" w:type="dxa"/>
          </w:tcPr>
          <w:p w14:paraId="263D7FD9" w14:textId="77777777" w:rsidR="001A2306" w:rsidRPr="006278BE" w:rsidRDefault="001A2306" w:rsidP="00837CE3">
            <w:r w:rsidRPr="006278BE">
              <w:t>WMID</w:t>
            </w:r>
          </w:p>
        </w:tc>
        <w:tc>
          <w:tcPr>
            <w:tcW w:w="0" w:type="dxa"/>
            <w:vAlign w:val="bottom"/>
          </w:tcPr>
          <w:p w14:paraId="205E6C52" w14:textId="77777777" w:rsidR="001A2306" w:rsidRPr="006278BE" w:rsidRDefault="001A2306" w:rsidP="00837CE3">
            <w:r w:rsidRPr="006278BE">
              <w:t>12.011</w:t>
            </w:r>
          </w:p>
        </w:tc>
        <w:tc>
          <w:tcPr>
            <w:tcW w:w="0" w:type="dxa"/>
            <w:vAlign w:val="bottom"/>
          </w:tcPr>
          <w:p w14:paraId="616E3A03" w14:textId="77777777" w:rsidR="001A2306" w:rsidRPr="006278BE" w:rsidRDefault="001A2306" w:rsidP="00837CE3">
            <w:r w:rsidRPr="006278BE">
              <w:t>18.017</w:t>
            </w:r>
          </w:p>
        </w:tc>
      </w:tr>
      <w:tr w:rsidR="001A2306" w:rsidRPr="006278BE" w14:paraId="06AB8607" w14:textId="77777777" w:rsidTr="00A75C46">
        <w:trPr>
          <w:trHeight w:val="367"/>
        </w:trPr>
        <w:tc>
          <w:tcPr>
            <w:tcW w:w="0" w:type="dxa"/>
          </w:tcPr>
          <w:p w14:paraId="1222DA2D" w14:textId="77777777" w:rsidR="001A2306" w:rsidRPr="006278BE" w:rsidRDefault="001A2306" w:rsidP="00837CE3">
            <w:r w:rsidRPr="006278BE">
              <w:t>EMID</w:t>
            </w:r>
          </w:p>
        </w:tc>
        <w:tc>
          <w:tcPr>
            <w:tcW w:w="0" w:type="dxa"/>
            <w:vAlign w:val="bottom"/>
          </w:tcPr>
          <w:p w14:paraId="5E189BF4" w14:textId="77777777" w:rsidR="001A2306" w:rsidRPr="006278BE" w:rsidRDefault="001A2306" w:rsidP="00837CE3">
            <w:r w:rsidRPr="006278BE">
              <w:t>12.294</w:t>
            </w:r>
          </w:p>
        </w:tc>
        <w:tc>
          <w:tcPr>
            <w:tcW w:w="0" w:type="dxa"/>
            <w:vAlign w:val="bottom"/>
          </w:tcPr>
          <w:p w14:paraId="7123D4E7" w14:textId="77777777" w:rsidR="001A2306" w:rsidRPr="006278BE" w:rsidRDefault="001A2306" w:rsidP="00837CE3">
            <w:r w:rsidRPr="006278BE">
              <w:t>18.442</w:t>
            </w:r>
          </w:p>
        </w:tc>
      </w:tr>
      <w:tr w:rsidR="001A2306" w:rsidRPr="006278BE" w14:paraId="26786760" w14:textId="77777777" w:rsidTr="00A75C46">
        <w:trPr>
          <w:trHeight w:val="367"/>
        </w:trPr>
        <w:tc>
          <w:tcPr>
            <w:tcW w:w="0" w:type="dxa"/>
          </w:tcPr>
          <w:p w14:paraId="7D41616D" w14:textId="77777777" w:rsidR="001A2306" w:rsidRPr="006278BE" w:rsidRDefault="001A2306" w:rsidP="00837CE3">
            <w:r w:rsidRPr="006278BE">
              <w:t>SWALES</w:t>
            </w:r>
          </w:p>
        </w:tc>
        <w:tc>
          <w:tcPr>
            <w:tcW w:w="0" w:type="dxa"/>
            <w:vAlign w:val="bottom"/>
          </w:tcPr>
          <w:p w14:paraId="50439D37" w14:textId="77777777" w:rsidR="001A2306" w:rsidRPr="006278BE" w:rsidRDefault="001A2306" w:rsidP="00837CE3">
            <w:r w:rsidRPr="006278BE">
              <w:t>6.142</w:t>
            </w:r>
          </w:p>
        </w:tc>
        <w:tc>
          <w:tcPr>
            <w:tcW w:w="0" w:type="dxa"/>
            <w:vAlign w:val="bottom"/>
          </w:tcPr>
          <w:p w14:paraId="4CF32251" w14:textId="77777777" w:rsidR="001A2306" w:rsidRPr="006278BE" w:rsidRDefault="001A2306" w:rsidP="00837CE3">
            <w:r w:rsidRPr="006278BE">
              <w:t>9.212</w:t>
            </w:r>
          </w:p>
        </w:tc>
      </w:tr>
      <w:tr w:rsidR="001A2306" w:rsidRPr="006278BE" w14:paraId="6F44C99F" w14:textId="77777777" w:rsidTr="00A75C46">
        <w:trPr>
          <w:trHeight w:val="367"/>
        </w:trPr>
        <w:tc>
          <w:tcPr>
            <w:tcW w:w="0" w:type="dxa"/>
          </w:tcPr>
          <w:p w14:paraId="7422A191" w14:textId="77777777" w:rsidR="001A2306" w:rsidRPr="006278BE" w:rsidRDefault="001A2306" w:rsidP="00837CE3">
            <w:r w:rsidRPr="006278BE">
              <w:t>SWEST</w:t>
            </w:r>
          </w:p>
        </w:tc>
        <w:tc>
          <w:tcPr>
            <w:tcW w:w="0" w:type="dxa"/>
            <w:vAlign w:val="bottom"/>
          </w:tcPr>
          <w:p w14:paraId="6F9D33C1" w14:textId="77777777" w:rsidR="001A2306" w:rsidRPr="006278BE" w:rsidRDefault="001A2306" w:rsidP="00837CE3">
            <w:r w:rsidRPr="006278BE">
              <w:t>9.327</w:t>
            </w:r>
          </w:p>
        </w:tc>
        <w:tc>
          <w:tcPr>
            <w:tcW w:w="0" w:type="dxa"/>
            <w:vAlign w:val="bottom"/>
          </w:tcPr>
          <w:p w14:paraId="7CD76B85" w14:textId="77777777" w:rsidR="001A2306" w:rsidRPr="006278BE" w:rsidRDefault="001A2306" w:rsidP="00837CE3">
            <w:r w:rsidRPr="006278BE">
              <w:t>13.990</w:t>
            </w:r>
          </w:p>
        </w:tc>
      </w:tr>
      <w:tr w:rsidR="001A2306" w:rsidRPr="006278BE" w14:paraId="2A379630" w14:textId="77777777" w:rsidTr="00A75C46">
        <w:trPr>
          <w:trHeight w:val="367"/>
        </w:trPr>
        <w:tc>
          <w:tcPr>
            <w:tcW w:w="0" w:type="dxa"/>
          </w:tcPr>
          <w:p w14:paraId="3CF7BFCA" w14:textId="77777777" w:rsidR="001A2306" w:rsidRPr="006278BE" w:rsidRDefault="001A2306" w:rsidP="00837CE3">
            <w:r w:rsidRPr="006278BE">
              <w:t>LPN</w:t>
            </w:r>
          </w:p>
        </w:tc>
        <w:tc>
          <w:tcPr>
            <w:tcW w:w="0" w:type="dxa"/>
            <w:vAlign w:val="bottom"/>
          </w:tcPr>
          <w:p w14:paraId="078578EF" w14:textId="77777777" w:rsidR="001A2306" w:rsidRPr="006278BE" w:rsidRDefault="001A2306" w:rsidP="00837CE3">
            <w:r w:rsidRPr="006278BE">
              <w:t>8.071</w:t>
            </w:r>
          </w:p>
        </w:tc>
        <w:tc>
          <w:tcPr>
            <w:tcW w:w="0" w:type="dxa"/>
            <w:vAlign w:val="bottom"/>
          </w:tcPr>
          <w:p w14:paraId="267D266B" w14:textId="77777777" w:rsidR="001A2306" w:rsidRPr="006278BE" w:rsidRDefault="001A2306" w:rsidP="00837CE3">
            <w:r w:rsidRPr="006278BE">
              <w:t>12.106</w:t>
            </w:r>
          </w:p>
        </w:tc>
      </w:tr>
      <w:tr w:rsidR="001A2306" w:rsidRPr="006278BE" w14:paraId="573AFCA9" w14:textId="77777777" w:rsidTr="00A75C46">
        <w:trPr>
          <w:trHeight w:val="367"/>
        </w:trPr>
        <w:tc>
          <w:tcPr>
            <w:tcW w:w="0" w:type="dxa"/>
          </w:tcPr>
          <w:p w14:paraId="31897592" w14:textId="77777777" w:rsidR="001A2306" w:rsidRPr="006278BE" w:rsidRDefault="001A2306" w:rsidP="00837CE3">
            <w:r w:rsidRPr="006278BE">
              <w:t>SPN</w:t>
            </w:r>
          </w:p>
        </w:tc>
        <w:tc>
          <w:tcPr>
            <w:tcW w:w="0" w:type="dxa"/>
            <w:vAlign w:val="bottom"/>
          </w:tcPr>
          <w:p w14:paraId="01703C7B" w14:textId="77777777" w:rsidR="001A2306" w:rsidRPr="006278BE" w:rsidRDefault="001A2306" w:rsidP="00837CE3">
            <w:r w:rsidRPr="006278BE">
              <w:t>8.351</w:t>
            </w:r>
          </w:p>
        </w:tc>
        <w:tc>
          <w:tcPr>
            <w:tcW w:w="0" w:type="dxa"/>
            <w:vAlign w:val="bottom"/>
          </w:tcPr>
          <w:p w14:paraId="49CCF760" w14:textId="77777777" w:rsidR="001A2306" w:rsidRPr="006278BE" w:rsidRDefault="001A2306" w:rsidP="00837CE3">
            <w:r w:rsidRPr="006278BE">
              <w:t>12.527</w:t>
            </w:r>
          </w:p>
        </w:tc>
      </w:tr>
      <w:tr w:rsidR="001A2306" w:rsidRPr="006278BE" w14:paraId="3996A17A" w14:textId="77777777" w:rsidTr="00A75C46">
        <w:trPr>
          <w:trHeight w:val="367"/>
        </w:trPr>
        <w:tc>
          <w:tcPr>
            <w:tcW w:w="0" w:type="dxa"/>
          </w:tcPr>
          <w:p w14:paraId="0CFBBC16" w14:textId="77777777" w:rsidR="001A2306" w:rsidRPr="006278BE" w:rsidRDefault="001A2306" w:rsidP="00837CE3">
            <w:r w:rsidRPr="006278BE">
              <w:t>EPN</w:t>
            </w:r>
          </w:p>
        </w:tc>
        <w:tc>
          <w:tcPr>
            <w:tcW w:w="0" w:type="dxa"/>
            <w:vAlign w:val="bottom"/>
          </w:tcPr>
          <w:p w14:paraId="306B3F8E" w14:textId="77777777" w:rsidR="001A2306" w:rsidRPr="006278BE" w:rsidRDefault="001A2306" w:rsidP="00837CE3">
            <w:r w:rsidRPr="006278BE">
              <w:t>13.039</w:t>
            </w:r>
          </w:p>
        </w:tc>
        <w:tc>
          <w:tcPr>
            <w:tcW w:w="0" w:type="dxa"/>
            <w:vAlign w:val="bottom"/>
          </w:tcPr>
          <w:p w14:paraId="1D7200D5" w14:textId="77777777" w:rsidR="001A2306" w:rsidRPr="006278BE" w:rsidRDefault="001A2306" w:rsidP="00837CE3">
            <w:r w:rsidRPr="006278BE">
              <w:t>19.558</w:t>
            </w:r>
          </w:p>
        </w:tc>
      </w:tr>
      <w:tr w:rsidR="001A2306" w:rsidRPr="006278BE" w14:paraId="77138E67" w14:textId="77777777" w:rsidTr="00A75C46">
        <w:trPr>
          <w:trHeight w:val="367"/>
        </w:trPr>
        <w:tc>
          <w:tcPr>
            <w:tcW w:w="0" w:type="dxa"/>
          </w:tcPr>
          <w:p w14:paraId="62BDA4B4" w14:textId="77777777" w:rsidR="001A2306" w:rsidRPr="006278BE" w:rsidRDefault="001A2306" w:rsidP="00837CE3">
            <w:r w:rsidRPr="006278BE">
              <w:t>SPD</w:t>
            </w:r>
          </w:p>
        </w:tc>
        <w:tc>
          <w:tcPr>
            <w:tcW w:w="0" w:type="dxa"/>
            <w:vAlign w:val="bottom"/>
          </w:tcPr>
          <w:p w14:paraId="20647000" w14:textId="77777777" w:rsidR="001A2306" w:rsidRPr="006278BE" w:rsidRDefault="001A2306" w:rsidP="00837CE3">
            <w:r w:rsidRPr="006278BE">
              <w:t>8.860</w:t>
            </w:r>
          </w:p>
        </w:tc>
        <w:tc>
          <w:tcPr>
            <w:tcW w:w="0" w:type="dxa"/>
            <w:vAlign w:val="bottom"/>
          </w:tcPr>
          <w:p w14:paraId="482964F9" w14:textId="77777777" w:rsidR="001A2306" w:rsidRPr="006278BE" w:rsidRDefault="001A2306" w:rsidP="00837CE3">
            <w:r w:rsidRPr="006278BE">
              <w:t>13.290</w:t>
            </w:r>
          </w:p>
        </w:tc>
      </w:tr>
      <w:tr w:rsidR="001A2306" w:rsidRPr="006278BE" w14:paraId="3DEA48F8" w14:textId="77777777" w:rsidTr="00A75C46">
        <w:trPr>
          <w:trHeight w:val="367"/>
        </w:trPr>
        <w:tc>
          <w:tcPr>
            <w:tcW w:w="0" w:type="dxa"/>
          </w:tcPr>
          <w:p w14:paraId="444AFF7A" w14:textId="77777777" w:rsidR="001A2306" w:rsidRPr="006278BE" w:rsidRDefault="001A2306" w:rsidP="00837CE3">
            <w:r w:rsidRPr="006278BE">
              <w:t>SPMW</w:t>
            </w:r>
          </w:p>
        </w:tc>
        <w:tc>
          <w:tcPr>
            <w:tcW w:w="0" w:type="dxa"/>
            <w:vAlign w:val="bottom"/>
          </w:tcPr>
          <w:p w14:paraId="0C37C11E" w14:textId="77777777" w:rsidR="001A2306" w:rsidRPr="006278BE" w:rsidRDefault="001A2306" w:rsidP="00837CE3">
            <w:r w:rsidRPr="006278BE">
              <w:t>9.859</w:t>
            </w:r>
          </w:p>
        </w:tc>
        <w:tc>
          <w:tcPr>
            <w:tcW w:w="0" w:type="dxa"/>
            <w:vAlign w:val="bottom"/>
          </w:tcPr>
          <w:p w14:paraId="51F84E8D" w14:textId="77777777" w:rsidR="001A2306" w:rsidRPr="006278BE" w:rsidRDefault="001A2306" w:rsidP="00837CE3">
            <w:r w:rsidRPr="006278BE">
              <w:t>14.788</w:t>
            </w:r>
          </w:p>
        </w:tc>
      </w:tr>
      <w:tr w:rsidR="001A2306" w:rsidRPr="006278BE" w14:paraId="516310E8" w14:textId="77777777" w:rsidTr="00A75C46">
        <w:trPr>
          <w:trHeight w:val="367"/>
        </w:trPr>
        <w:tc>
          <w:tcPr>
            <w:tcW w:w="0" w:type="dxa"/>
          </w:tcPr>
          <w:p w14:paraId="5FFE3273" w14:textId="77777777" w:rsidR="001A2306" w:rsidRPr="006278BE" w:rsidRDefault="001A2306" w:rsidP="00837CE3">
            <w:r w:rsidRPr="006278BE">
              <w:t>SSEH</w:t>
            </w:r>
          </w:p>
        </w:tc>
        <w:tc>
          <w:tcPr>
            <w:tcW w:w="0" w:type="dxa"/>
            <w:vAlign w:val="bottom"/>
          </w:tcPr>
          <w:p w14:paraId="35E2563F" w14:textId="77777777" w:rsidR="001A2306" w:rsidRPr="006278BE" w:rsidRDefault="001A2306" w:rsidP="00837CE3">
            <w:r w:rsidRPr="006278BE">
              <w:t>6.615</w:t>
            </w:r>
          </w:p>
        </w:tc>
        <w:tc>
          <w:tcPr>
            <w:tcW w:w="0" w:type="dxa"/>
            <w:vAlign w:val="bottom"/>
          </w:tcPr>
          <w:p w14:paraId="47137B04" w14:textId="77777777" w:rsidR="001A2306" w:rsidRPr="006278BE" w:rsidRDefault="001A2306" w:rsidP="00837CE3">
            <w:r w:rsidRPr="006278BE">
              <w:t>9.923</w:t>
            </w:r>
          </w:p>
        </w:tc>
      </w:tr>
      <w:tr w:rsidR="001A2306" w:rsidRPr="006278BE" w14:paraId="6A2C4D52" w14:textId="77777777" w:rsidTr="00A75C46">
        <w:trPr>
          <w:trHeight w:val="367"/>
        </w:trPr>
        <w:tc>
          <w:tcPr>
            <w:tcW w:w="0" w:type="dxa"/>
          </w:tcPr>
          <w:p w14:paraId="608C86EB" w14:textId="77777777" w:rsidR="001A2306" w:rsidRPr="006278BE" w:rsidRDefault="001A2306" w:rsidP="00837CE3">
            <w:r w:rsidRPr="006278BE">
              <w:t>SSES</w:t>
            </w:r>
          </w:p>
        </w:tc>
        <w:tc>
          <w:tcPr>
            <w:tcW w:w="0" w:type="dxa"/>
            <w:vAlign w:val="bottom"/>
          </w:tcPr>
          <w:p w14:paraId="0A20E221" w14:textId="77777777" w:rsidR="001A2306" w:rsidRPr="006278BE" w:rsidRDefault="001A2306" w:rsidP="00837CE3">
            <w:r w:rsidRPr="006278BE">
              <w:t>12.471</w:t>
            </w:r>
          </w:p>
        </w:tc>
        <w:tc>
          <w:tcPr>
            <w:tcW w:w="0" w:type="dxa"/>
            <w:vAlign w:val="bottom"/>
          </w:tcPr>
          <w:p w14:paraId="2A8FD006" w14:textId="77777777" w:rsidR="001A2306" w:rsidRPr="006278BE" w:rsidRDefault="001A2306" w:rsidP="00837CE3">
            <w:r w:rsidRPr="006278BE">
              <w:t>18.706</w:t>
            </w:r>
          </w:p>
        </w:tc>
      </w:tr>
    </w:tbl>
    <w:p w14:paraId="409F2625" w14:textId="77777777" w:rsidR="001A2306" w:rsidRPr="006278BE" w:rsidRDefault="001A2306" w:rsidP="001A2306">
      <w:pPr>
        <w:pStyle w:val="AppendixHeading"/>
      </w:pPr>
    </w:p>
    <w:p w14:paraId="34872DBD" w14:textId="77777777" w:rsidR="001A2306" w:rsidRPr="006278BE" w:rsidRDefault="001A2306" w:rsidP="00837CE3">
      <w:pPr>
        <w:pStyle w:val="Caption"/>
      </w:pPr>
      <w:r w:rsidRPr="006278BE">
        <w:t>Maximum penalty in respect of the PSR Reach term (PSRAD</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278BE"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6278BE" w:rsidRDefault="001A2306" w:rsidP="00837CE3">
            <w:r w:rsidRPr="006278BE">
              <w:t>Licensee</w:t>
            </w:r>
          </w:p>
        </w:tc>
        <w:tc>
          <w:tcPr>
            <w:tcW w:w="2549" w:type="dxa"/>
          </w:tcPr>
          <w:p w14:paraId="2F355C7F" w14:textId="77777777" w:rsidR="001A2306" w:rsidRPr="006278BE" w:rsidRDefault="001A2306" w:rsidP="00837CE3">
            <w:r w:rsidRPr="006278BE">
              <w:t>2024/25</w:t>
            </w:r>
          </w:p>
        </w:tc>
        <w:tc>
          <w:tcPr>
            <w:tcW w:w="2836" w:type="dxa"/>
          </w:tcPr>
          <w:p w14:paraId="2D2A4D01" w14:textId="77777777" w:rsidR="001A2306" w:rsidRPr="006278BE" w:rsidRDefault="001A2306" w:rsidP="00837CE3">
            <w:r w:rsidRPr="006278BE">
              <w:t>2027/28</w:t>
            </w:r>
          </w:p>
        </w:tc>
      </w:tr>
      <w:tr w:rsidR="001A2306" w:rsidRPr="006278BE" w14:paraId="0B87378A" w14:textId="77777777" w:rsidTr="00A75C46">
        <w:tc>
          <w:tcPr>
            <w:tcW w:w="0" w:type="dxa"/>
          </w:tcPr>
          <w:p w14:paraId="7D8FF795" w14:textId="77777777" w:rsidR="001A2306" w:rsidRPr="006278BE" w:rsidRDefault="001A2306" w:rsidP="00837CE3">
            <w:r w:rsidRPr="006278BE">
              <w:t>ENWL</w:t>
            </w:r>
          </w:p>
        </w:tc>
        <w:tc>
          <w:tcPr>
            <w:tcW w:w="0" w:type="dxa"/>
            <w:vAlign w:val="bottom"/>
          </w:tcPr>
          <w:p w14:paraId="1719FEDA" w14:textId="77777777" w:rsidR="001A2306" w:rsidRPr="006278BE" w:rsidRDefault="001A2306" w:rsidP="00837CE3">
            <w:r w:rsidRPr="006278BE">
              <w:t>1.396</w:t>
            </w:r>
          </w:p>
        </w:tc>
        <w:tc>
          <w:tcPr>
            <w:tcW w:w="0" w:type="dxa"/>
            <w:vAlign w:val="bottom"/>
          </w:tcPr>
          <w:p w14:paraId="5B529E13" w14:textId="77777777" w:rsidR="001A2306" w:rsidRPr="006278BE" w:rsidRDefault="001A2306" w:rsidP="00837CE3">
            <w:r w:rsidRPr="006278BE">
              <w:t>2.094</w:t>
            </w:r>
          </w:p>
        </w:tc>
      </w:tr>
      <w:tr w:rsidR="001A2306" w:rsidRPr="006278BE" w14:paraId="4F8DB879" w14:textId="77777777" w:rsidTr="00A75C46">
        <w:tc>
          <w:tcPr>
            <w:tcW w:w="0" w:type="dxa"/>
          </w:tcPr>
          <w:p w14:paraId="5D6A6D8A" w14:textId="77777777" w:rsidR="001A2306" w:rsidRPr="006278BE" w:rsidRDefault="001A2306" w:rsidP="00837CE3">
            <w:r w:rsidRPr="006278BE">
              <w:t>NPgN</w:t>
            </w:r>
          </w:p>
        </w:tc>
        <w:tc>
          <w:tcPr>
            <w:tcW w:w="0" w:type="dxa"/>
            <w:vAlign w:val="bottom"/>
          </w:tcPr>
          <w:p w14:paraId="56F9411D" w14:textId="77777777" w:rsidR="001A2306" w:rsidRPr="006278BE" w:rsidRDefault="001A2306" w:rsidP="00837CE3">
            <w:r w:rsidRPr="006278BE">
              <w:t>1.037</w:t>
            </w:r>
          </w:p>
        </w:tc>
        <w:tc>
          <w:tcPr>
            <w:tcW w:w="0" w:type="dxa"/>
            <w:vAlign w:val="bottom"/>
          </w:tcPr>
          <w:p w14:paraId="3343EAA6" w14:textId="77777777" w:rsidR="001A2306" w:rsidRPr="006278BE" w:rsidRDefault="001A2306" w:rsidP="00837CE3">
            <w:r w:rsidRPr="006278BE">
              <w:t>1.556</w:t>
            </w:r>
          </w:p>
        </w:tc>
      </w:tr>
      <w:tr w:rsidR="001A2306" w:rsidRPr="006278BE" w14:paraId="641492E6" w14:textId="77777777" w:rsidTr="00A75C46">
        <w:tc>
          <w:tcPr>
            <w:tcW w:w="0" w:type="dxa"/>
          </w:tcPr>
          <w:p w14:paraId="0AEACF74" w14:textId="77777777" w:rsidR="001A2306" w:rsidRPr="006278BE" w:rsidRDefault="001A2306" w:rsidP="00837CE3">
            <w:r w:rsidRPr="006278BE">
              <w:t>NPgY</w:t>
            </w:r>
          </w:p>
        </w:tc>
        <w:tc>
          <w:tcPr>
            <w:tcW w:w="0" w:type="dxa"/>
            <w:vAlign w:val="bottom"/>
          </w:tcPr>
          <w:p w14:paraId="6D255248" w14:textId="77777777" w:rsidR="001A2306" w:rsidRPr="006278BE" w:rsidRDefault="001A2306" w:rsidP="00837CE3">
            <w:r w:rsidRPr="006278BE">
              <w:t>1.431</w:t>
            </w:r>
          </w:p>
        </w:tc>
        <w:tc>
          <w:tcPr>
            <w:tcW w:w="0" w:type="dxa"/>
            <w:vAlign w:val="bottom"/>
          </w:tcPr>
          <w:p w14:paraId="4BD27663" w14:textId="77777777" w:rsidR="001A2306" w:rsidRPr="006278BE" w:rsidRDefault="001A2306" w:rsidP="00837CE3">
            <w:r w:rsidRPr="006278BE">
              <w:t>2.147</w:t>
            </w:r>
          </w:p>
        </w:tc>
      </w:tr>
      <w:tr w:rsidR="001A2306" w:rsidRPr="006278BE" w14:paraId="4DA32AF8" w14:textId="77777777" w:rsidTr="00A75C46">
        <w:tc>
          <w:tcPr>
            <w:tcW w:w="0" w:type="dxa"/>
          </w:tcPr>
          <w:p w14:paraId="045460B8" w14:textId="77777777" w:rsidR="001A2306" w:rsidRPr="006278BE" w:rsidRDefault="001A2306" w:rsidP="00837CE3">
            <w:r w:rsidRPr="006278BE">
              <w:t>WMID</w:t>
            </w:r>
          </w:p>
        </w:tc>
        <w:tc>
          <w:tcPr>
            <w:tcW w:w="0" w:type="dxa"/>
            <w:vAlign w:val="bottom"/>
          </w:tcPr>
          <w:p w14:paraId="340F1A2F" w14:textId="77777777" w:rsidR="001A2306" w:rsidRPr="006278BE" w:rsidRDefault="001A2306" w:rsidP="00837CE3">
            <w:r w:rsidRPr="006278BE">
              <w:t>1.802</w:t>
            </w:r>
          </w:p>
        </w:tc>
        <w:tc>
          <w:tcPr>
            <w:tcW w:w="0" w:type="dxa"/>
            <w:vAlign w:val="bottom"/>
          </w:tcPr>
          <w:p w14:paraId="426C3E69" w14:textId="77777777" w:rsidR="001A2306" w:rsidRPr="006278BE" w:rsidRDefault="001A2306" w:rsidP="00837CE3">
            <w:r w:rsidRPr="006278BE">
              <w:t>2.703</w:t>
            </w:r>
          </w:p>
        </w:tc>
      </w:tr>
      <w:tr w:rsidR="001A2306" w:rsidRPr="006278BE" w14:paraId="6DE8CD3B" w14:textId="77777777" w:rsidTr="00A75C46">
        <w:tc>
          <w:tcPr>
            <w:tcW w:w="0" w:type="dxa"/>
          </w:tcPr>
          <w:p w14:paraId="07B44A5B" w14:textId="77777777" w:rsidR="001A2306" w:rsidRPr="006278BE" w:rsidRDefault="001A2306" w:rsidP="00837CE3">
            <w:r w:rsidRPr="006278BE">
              <w:t>EMID</w:t>
            </w:r>
          </w:p>
        </w:tc>
        <w:tc>
          <w:tcPr>
            <w:tcW w:w="0" w:type="dxa"/>
            <w:vAlign w:val="bottom"/>
          </w:tcPr>
          <w:p w14:paraId="2A954BDE" w14:textId="77777777" w:rsidR="001A2306" w:rsidRPr="006278BE" w:rsidRDefault="001A2306" w:rsidP="00837CE3">
            <w:r w:rsidRPr="006278BE">
              <w:t>1.844</w:t>
            </w:r>
          </w:p>
        </w:tc>
        <w:tc>
          <w:tcPr>
            <w:tcW w:w="0" w:type="dxa"/>
            <w:vAlign w:val="bottom"/>
          </w:tcPr>
          <w:p w14:paraId="3C8C5013" w14:textId="77777777" w:rsidR="001A2306" w:rsidRPr="006278BE" w:rsidRDefault="001A2306" w:rsidP="00837CE3">
            <w:r w:rsidRPr="006278BE">
              <w:t>2.766</w:t>
            </w:r>
          </w:p>
        </w:tc>
      </w:tr>
      <w:tr w:rsidR="001A2306" w:rsidRPr="006278BE" w14:paraId="04F85942" w14:textId="77777777" w:rsidTr="00A75C46">
        <w:tc>
          <w:tcPr>
            <w:tcW w:w="0" w:type="dxa"/>
          </w:tcPr>
          <w:p w14:paraId="17163298" w14:textId="77777777" w:rsidR="001A2306" w:rsidRPr="006278BE" w:rsidRDefault="001A2306" w:rsidP="00837CE3">
            <w:r w:rsidRPr="006278BE">
              <w:t>SWALES</w:t>
            </w:r>
          </w:p>
        </w:tc>
        <w:tc>
          <w:tcPr>
            <w:tcW w:w="0" w:type="dxa"/>
            <w:vAlign w:val="bottom"/>
          </w:tcPr>
          <w:p w14:paraId="499FA2E5" w14:textId="77777777" w:rsidR="001A2306" w:rsidRPr="006278BE" w:rsidRDefault="001A2306" w:rsidP="00837CE3">
            <w:r w:rsidRPr="006278BE">
              <w:t>0.921</w:t>
            </w:r>
          </w:p>
        </w:tc>
        <w:tc>
          <w:tcPr>
            <w:tcW w:w="0" w:type="dxa"/>
            <w:vAlign w:val="bottom"/>
          </w:tcPr>
          <w:p w14:paraId="0C391571" w14:textId="77777777" w:rsidR="001A2306" w:rsidRPr="006278BE" w:rsidRDefault="001A2306" w:rsidP="00837CE3">
            <w:r w:rsidRPr="006278BE">
              <w:t>1.382</w:t>
            </w:r>
          </w:p>
        </w:tc>
      </w:tr>
      <w:tr w:rsidR="001A2306" w:rsidRPr="006278BE" w14:paraId="70C2BA12" w14:textId="77777777" w:rsidTr="00A75C46">
        <w:tc>
          <w:tcPr>
            <w:tcW w:w="0" w:type="dxa"/>
          </w:tcPr>
          <w:p w14:paraId="4684FE36" w14:textId="77777777" w:rsidR="001A2306" w:rsidRPr="006278BE" w:rsidRDefault="001A2306" w:rsidP="00837CE3">
            <w:r w:rsidRPr="006278BE">
              <w:t>SWEST</w:t>
            </w:r>
          </w:p>
        </w:tc>
        <w:tc>
          <w:tcPr>
            <w:tcW w:w="0" w:type="dxa"/>
            <w:vAlign w:val="bottom"/>
          </w:tcPr>
          <w:p w14:paraId="77193129" w14:textId="77777777" w:rsidR="001A2306" w:rsidRPr="006278BE" w:rsidRDefault="001A2306" w:rsidP="00837CE3">
            <w:r w:rsidRPr="006278BE">
              <w:t>1.399</w:t>
            </w:r>
          </w:p>
        </w:tc>
        <w:tc>
          <w:tcPr>
            <w:tcW w:w="0" w:type="dxa"/>
            <w:vAlign w:val="bottom"/>
          </w:tcPr>
          <w:p w14:paraId="1C7FE00B" w14:textId="77777777" w:rsidR="001A2306" w:rsidRPr="006278BE" w:rsidRDefault="001A2306" w:rsidP="00837CE3">
            <w:r w:rsidRPr="006278BE">
              <w:t>2.099</w:t>
            </w:r>
          </w:p>
        </w:tc>
      </w:tr>
      <w:tr w:rsidR="001A2306" w:rsidRPr="006278BE" w14:paraId="5D23D816" w14:textId="77777777" w:rsidTr="00A75C46">
        <w:tc>
          <w:tcPr>
            <w:tcW w:w="0" w:type="dxa"/>
          </w:tcPr>
          <w:p w14:paraId="79692797" w14:textId="77777777" w:rsidR="001A2306" w:rsidRPr="006278BE" w:rsidRDefault="001A2306" w:rsidP="00837CE3">
            <w:r w:rsidRPr="006278BE">
              <w:t>LPN</w:t>
            </w:r>
          </w:p>
        </w:tc>
        <w:tc>
          <w:tcPr>
            <w:tcW w:w="0" w:type="dxa"/>
            <w:vAlign w:val="bottom"/>
          </w:tcPr>
          <w:p w14:paraId="5220D127" w14:textId="77777777" w:rsidR="001A2306" w:rsidRPr="006278BE" w:rsidRDefault="001A2306" w:rsidP="00837CE3">
            <w:r w:rsidRPr="006278BE">
              <w:t>1.211</w:t>
            </w:r>
          </w:p>
        </w:tc>
        <w:tc>
          <w:tcPr>
            <w:tcW w:w="0" w:type="dxa"/>
            <w:vAlign w:val="bottom"/>
          </w:tcPr>
          <w:p w14:paraId="5004A467" w14:textId="77777777" w:rsidR="001A2306" w:rsidRPr="006278BE" w:rsidRDefault="001A2306" w:rsidP="00837CE3">
            <w:r w:rsidRPr="006278BE">
              <w:t>1.816</w:t>
            </w:r>
          </w:p>
        </w:tc>
      </w:tr>
      <w:tr w:rsidR="001A2306" w:rsidRPr="006278BE" w14:paraId="4887731F" w14:textId="77777777" w:rsidTr="00A75C46">
        <w:tc>
          <w:tcPr>
            <w:tcW w:w="0" w:type="dxa"/>
          </w:tcPr>
          <w:p w14:paraId="4325A792" w14:textId="77777777" w:rsidR="001A2306" w:rsidRPr="006278BE" w:rsidRDefault="001A2306" w:rsidP="00837CE3">
            <w:r w:rsidRPr="006278BE">
              <w:t>SPN</w:t>
            </w:r>
          </w:p>
        </w:tc>
        <w:tc>
          <w:tcPr>
            <w:tcW w:w="0" w:type="dxa"/>
            <w:vAlign w:val="bottom"/>
          </w:tcPr>
          <w:p w14:paraId="169A753E" w14:textId="77777777" w:rsidR="001A2306" w:rsidRPr="006278BE" w:rsidRDefault="001A2306" w:rsidP="00837CE3">
            <w:r w:rsidRPr="006278BE">
              <w:t>1.253</w:t>
            </w:r>
          </w:p>
        </w:tc>
        <w:tc>
          <w:tcPr>
            <w:tcW w:w="0" w:type="dxa"/>
            <w:vAlign w:val="bottom"/>
          </w:tcPr>
          <w:p w14:paraId="3E907FE6" w14:textId="77777777" w:rsidR="001A2306" w:rsidRPr="006278BE" w:rsidRDefault="001A2306" w:rsidP="00837CE3">
            <w:r w:rsidRPr="006278BE">
              <w:t>1.879</w:t>
            </w:r>
          </w:p>
        </w:tc>
      </w:tr>
      <w:tr w:rsidR="001A2306" w:rsidRPr="006278BE" w14:paraId="1D30AAE2" w14:textId="77777777" w:rsidTr="00A75C46">
        <w:tc>
          <w:tcPr>
            <w:tcW w:w="0" w:type="dxa"/>
          </w:tcPr>
          <w:p w14:paraId="0F583A91" w14:textId="77777777" w:rsidR="001A2306" w:rsidRPr="006278BE" w:rsidRDefault="001A2306" w:rsidP="00837CE3">
            <w:r w:rsidRPr="006278BE">
              <w:t>EPN</w:t>
            </w:r>
          </w:p>
        </w:tc>
        <w:tc>
          <w:tcPr>
            <w:tcW w:w="0" w:type="dxa"/>
            <w:vAlign w:val="bottom"/>
          </w:tcPr>
          <w:p w14:paraId="46CB7909" w14:textId="77777777" w:rsidR="001A2306" w:rsidRPr="006278BE" w:rsidRDefault="001A2306" w:rsidP="00837CE3">
            <w:r w:rsidRPr="006278BE">
              <w:t>1.956</w:t>
            </w:r>
          </w:p>
        </w:tc>
        <w:tc>
          <w:tcPr>
            <w:tcW w:w="0" w:type="dxa"/>
            <w:vAlign w:val="bottom"/>
          </w:tcPr>
          <w:p w14:paraId="06EF1621" w14:textId="77777777" w:rsidR="001A2306" w:rsidRPr="006278BE" w:rsidRDefault="001A2306" w:rsidP="00837CE3">
            <w:r w:rsidRPr="006278BE">
              <w:t>2.934</w:t>
            </w:r>
          </w:p>
        </w:tc>
      </w:tr>
      <w:tr w:rsidR="001A2306" w:rsidRPr="006278BE" w14:paraId="6961ED61" w14:textId="77777777" w:rsidTr="00A75C46">
        <w:tc>
          <w:tcPr>
            <w:tcW w:w="0" w:type="dxa"/>
          </w:tcPr>
          <w:p w14:paraId="6F187119" w14:textId="77777777" w:rsidR="001A2306" w:rsidRPr="006278BE" w:rsidRDefault="001A2306" w:rsidP="00837CE3">
            <w:r w:rsidRPr="006278BE">
              <w:t>SPD</w:t>
            </w:r>
          </w:p>
        </w:tc>
        <w:tc>
          <w:tcPr>
            <w:tcW w:w="0" w:type="dxa"/>
            <w:vAlign w:val="bottom"/>
          </w:tcPr>
          <w:p w14:paraId="17B7B37C" w14:textId="77777777" w:rsidR="001A2306" w:rsidRPr="006278BE" w:rsidRDefault="001A2306" w:rsidP="00837CE3">
            <w:r w:rsidRPr="006278BE">
              <w:t>1.329</w:t>
            </w:r>
          </w:p>
        </w:tc>
        <w:tc>
          <w:tcPr>
            <w:tcW w:w="0" w:type="dxa"/>
            <w:vAlign w:val="bottom"/>
          </w:tcPr>
          <w:p w14:paraId="7D6D68FF" w14:textId="77777777" w:rsidR="001A2306" w:rsidRPr="006278BE" w:rsidRDefault="001A2306" w:rsidP="00837CE3">
            <w:r w:rsidRPr="006278BE">
              <w:t>1.994</w:t>
            </w:r>
          </w:p>
        </w:tc>
      </w:tr>
      <w:tr w:rsidR="001A2306" w:rsidRPr="006278BE" w14:paraId="03783866" w14:textId="77777777" w:rsidTr="00A75C46">
        <w:tc>
          <w:tcPr>
            <w:tcW w:w="0" w:type="dxa"/>
          </w:tcPr>
          <w:p w14:paraId="6CDC8E0F" w14:textId="77777777" w:rsidR="001A2306" w:rsidRPr="006278BE" w:rsidRDefault="001A2306" w:rsidP="00837CE3">
            <w:r w:rsidRPr="006278BE">
              <w:t>SPMW</w:t>
            </w:r>
          </w:p>
        </w:tc>
        <w:tc>
          <w:tcPr>
            <w:tcW w:w="0" w:type="dxa"/>
            <w:vAlign w:val="bottom"/>
          </w:tcPr>
          <w:p w14:paraId="6442BDE6" w14:textId="77777777" w:rsidR="001A2306" w:rsidRPr="006278BE" w:rsidRDefault="001A2306" w:rsidP="00837CE3">
            <w:r w:rsidRPr="006278BE">
              <w:t>1.479</w:t>
            </w:r>
          </w:p>
        </w:tc>
        <w:tc>
          <w:tcPr>
            <w:tcW w:w="0" w:type="dxa"/>
            <w:vAlign w:val="bottom"/>
          </w:tcPr>
          <w:p w14:paraId="6F7C027C" w14:textId="77777777" w:rsidR="001A2306" w:rsidRPr="006278BE" w:rsidRDefault="001A2306" w:rsidP="00837CE3">
            <w:r w:rsidRPr="006278BE">
              <w:t>2.218</w:t>
            </w:r>
          </w:p>
        </w:tc>
      </w:tr>
      <w:tr w:rsidR="001A2306" w:rsidRPr="006278BE" w14:paraId="0667CAD0" w14:textId="77777777" w:rsidTr="00A75C46">
        <w:tc>
          <w:tcPr>
            <w:tcW w:w="0" w:type="dxa"/>
          </w:tcPr>
          <w:p w14:paraId="36186384" w14:textId="77777777" w:rsidR="001A2306" w:rsidRPr="006278BE" w:rsidRDefault="001A2306" w:rsidP="00837CE3">
            <w:r w:rsidRPr="006278BE">
              <w:t>SSEH</w:t>
            </w:r>
          </w:p>
        </w:tc>
        <w:tc>
          <w:tcPr>
            <w:tcW w:w="0" w:type="dxa"/>
            <w:vAlign w:val="bottom"/>
          </w:tcPr>
          <w:p w14:paraId="60AE9D36" w14:textId="77777777" w:rsidR="001A2306" w:rsidRPr="006278BE" w:rsidRDefault="001A2306" w:rsidP="00837CE3">
            <w:r w:rsidRPr="006278BE">
              <w:t>0.992</w:t>
            </w:r>
          </w:p>
        </w:tc>
        <w:tc>
          <w:tcPr>
            <w:tcW w:w="0" w:type="dxa"/>
            <w:vAlign w:val="bottom"/>
          </w:tcPr>
          <w:p w14:paraId="25D20DCA" w14:textId="77777777" w:rsidR="001A2306" w:rsidRPr="006278BE" w:rsidRDefault="001A2306" w:rsidP="00837CE3">
            <w:r w:rsidRPr="006278BE">
              <w:t>1.488</w:t>
            </w:r>
          </w:p>
        </w:tc>
      </w:tr>
      <w:tr w:rsidR="001A2306" w:rsidRPr="006278BE" w14:paraId="7C442D2E" w14:textId="77777777" w:rsidTr="00A75C46">
        <w:tc>
          <w:tcPr>
            <w:tcW w:w="0" w:type="dxa"/>
          </w:tcPr>
          <w:p w14:paraId="56DC4B87" w14:textId="77777777" w:rsidR="001A2306" w:rsidRPr="006278BE" w:rsidRDefault="001A2306" w:rsidP="00837CE3">
            <w:r w:rsidRPr="006278BE">
              <w:t>SSES</w:t>
            </w:r>
          </w:p>
        </w:tc>
        <w:tc>
          <w:tcPr>
            <w:tcW w:w="0" w:type="dxa"/>
            <w:vAlign w:val="bottom"/>
          </w:tcPr>
          <w:p w14:paraId="5C4A5C33" w14:textId="77777777" w:rsidR="001A2306" w:rsidRPr="006278BE" w:rsidRDefault="001A2306" w:rsidP="00837CE3">
            <w:r w:rsidRPr="006278BE">
              <w:t>1.871</w:t>
            </w:r>
          </w:p>
        </w:tc>
        <w:tc>
          <w:tcPr>
            <w:tcW w:w="0" w:type="dxa"/>
            <w:vAlign w:val="bottom"/>
          </w:tcPr>
          <w:p w14:paraId="2BBFE86B" w14:textId="77777777" w:rsidR="001A2306" w:rsidRPr="006278BE" w:rsidRDefault="001A2306" w:rsidP="00837CE3">
            <w:r w:rsidRPr="006278BE">
              <w:t>2.806</w:t>
            </w:r>
          </w:p>
        </w:tc>
      </w:tr>
    </w:tbl>
    <w:p w14:paraId="5E863585" w14:textId="77777777" w:rsidR="001A2306" w:rsidRPr="006278BE" w:rsidRDefault="001A2306" w:rsidP="001A2306">
      <w:pPr>
        <w:pStyle w:val="AppendixHeading"/>
      </w:pPr>
    </w:p>
    <w:p w14:paraId="5DC01A3D" w14:textId="77777777" w:rsidR="001A2306" w:rsidRPr="006278BE" w:rsidRDefault="001A2306" w:rsidP="00837CE3">
      <w:pPr>
        <w:pStyle w:val="Caption"/>
      </w:pPr>
      <w:r w:rsidRPr="006278BE">
        <w:t>Penalty incentive rate for the PSR Reach term (PSRIRP</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278BE"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6278BE" w:rsidRDefault="001A2306" w:rsidP="00837CE3">
            <w:r w:rsidRPr="006278BE">
              <w:t>Licensee</w:t>
            </w:r>
          </w:p>
        </w:tc>
        <w:tc>
          <w:tcPr>
            <w:tcW w:w="2549" w:type="dxa"/>
          </w:tcPr>
          <w:p w14:paraId="0BEC945B" w14:textId="77777777" w:rsidR="001A2306" w:rsidRPr="006278BE" w:rsidRDefault="001A2306" w:rsidP="00837CE3">
            <w:r w:rsidRPr="006278BE">
              <w:t>2024/25</w:t>
            </w:r>
          </w:p>
        </w:tc>
        <w:tc>
          <w:tcPr>
            <w:tcW w:w="2836" w:type="dxa"/>
          </w:tcPr>
          <w:p w14:paraId="0E04179E" w14:textId="77777777" w:rsidR="001A2306" w:rsidRPr="006278BE" w:rsidRDefault="001A2306" w:rsidP="00837CE3">
            <w:r w:rsidRPr="006278BE">
              <w:t>2027/28</w:t>
            </w:r>
          </w:p>
        </w:tc>
      </w:tr>
      <w:tr w:rsidR="001A2306" w:rsidRPr="006278BE" w14:paraId="252EF07D" w14:textId="77777777" w:rsidTr="00A75C46">
        <w:tc>
          <w:tcPr>
            <w:tcW w:w="0" w:type="dxa"/>
          </w:tcPr>
          <w:p w14:paraId="0B2165B5" w14:textId="77777777" w:rsidR="001A2306" w:rsidRPr="006278BE" w:rsidRDefault="001A2306" w:rsidP="00837CE3">
            <w:r w:rsidRPr="006278BE">
              <w:t>ENWL</w:t>
            </w:r>
          </w:p>
        </w:tc>
        <w:tc>
          <w:tcPr>
            <w:tcW w:w="0" w:type="dxa"/>
            <w:vAlign w:val="bottom"/>
          </w:tcPr>
          <w:p w14:paraId="1B47905F" w14:textId="77777777" w:rsidR="001A2306" w:rsidRPr="006278BE" w:rsidRDefault="001A2306" w:rsidP="00837CE3">
            <w:r w:rsidRPr="006278BE">
              <w:t>9.306</w:t>
            </w:r>
          </w:p>
        </w:tc>
        <w:tc>
          <w:tcPr>
            <w:tcW w:w="0" w:type="dxa"/>
            <w:vAlign w:val="bottom"/>
          </w:tcPr>
          <w:p w14:paraId="237A4828" w14:textId="77777777" w:rsidR="001A2306" w:rsidRPr="006278BE" w:rsidRDefault="001A2306" w:rsidP="00837CE3">
            <w:r w:rsidRPr="006278BE">
              <w:t>13.959</w:t>
            </w:r>
          </w:p>
        </w:tc>
      </w:tr>
      <w:tr w:rsidR="001A2306" w:rsidRPr="006278BE" w14:paraId="0B077B08" w14:textId="77777777" w:rsidTr="00A75C46">
        <w:tc>
          <w:tcPr>
            <w:tcW w:w="0" w:type="dxa"/>
          </w:tcPr>
          <w:p w14:paraId="14CCA99B" w14:textId="77777777" w:rsidR="001A2306" w:rsidRPr="006278BE" w:rsidRDefault="001A2306" w:rsidP="00837CE3">
            <w:r w:rsidRPr="006278BE">
              <w:t>NPgN</w:t>
            </w:r>
          </w:p>
        </w:tc>
        <w:tc>
          <w:tcPr>
            <w:tcW w:w="0" w:type="dxa"/>
            <w:vAlign w:val="bottom"/>
          </w:tcPr>
          <w:p w14:paraId="0A9349A6" w14:textId="77777777" w:rsidR="001A2306" w:rsidRPr="006278BE" w:rsidRDefault="001A2306" w:rsidP="00837CE3">
            <w:r w:rsidRPr="006278BE">
              <w:t>6.915</w:t>
            </w:r>
          </w:p>
        </w:tc>
        <w:tc>
          <w:tcPr>
            <w:tcW w:w="0" w:type="dxa"/>
            <w:vAlign w:val="bottom"/>
          </w:tcPr>
          <w:p w14:paraId="4F7D0A78" w14:textId="77777777" w:rsidR="001A2306" w:rsidRPr="006278BE" w:rsidRDefault="001A2306" w:rsidP="00837CE3">
            <w:r w:rsidRPr="006278BE">
              <w:t>10.372</w:t>
            </w:r>
          </w:p>
        </w:tc>
      </w:tr>
      <w:tr w:rsidR="001A2306" w:rsidRPr="006278BE" w14:paraId="6E02DB07" w14:textId="77777777" w:rsidTr="00A75C46">
        <w:tc>
          <w:tcPr>
            <w:tcW w:w="0" w:type="dxa"/>
          </w:tcPr>
          <w:p w14:paraId="3907A8CA" w14:textId="77777777" w:rsidR="001A2306" w:rsidRPr="006278BE" w:rsidRDefault="001A2306" w:rsidP="00837CE3">
            <w:r w:rsidRPr="006278BE">
              <w:t>NPgY</w:t>
            </w:r>
          </w:p>
        </w:tc>
        <w:tc>
          <w:tcPr>
            <w:tcW w:w="0" w:type="dxa"/>
            <w:vAlign w:val="bottom"/>
          </w:tcPr>
          <w:p w14:paraId="75E320C6" w14:textId="77777777" w:rsidR="001A2306" w:rsidRPr="006278BE" w:rsidRDefault="001A2306" w:rsidP="00837CE3">
            <w:r w:rsidRPr="006278BE">
              <w:t>9.541</w:t>
            </w:r>
          </w:p>
        </w:tc>
        <w:tc>
          <w:tcPr>
            <w:tcW w:w="0" w:type="dxa"/>
            <w:vAlign w:val="bottom"/>
          </w:tcPr>
          <w:p w14:paraId="256D5281" w14:textId="77777777" w:rsidR="001A2306" w:rsidRPr="006278BE" w:rsidRDefault="001A2306" w:rsidP="00837CE3">
            <w:r w:rsidRPr="006278BE">
              <w:t>14.311</w:t>
            </w:r>
          </w:p>
        </w:tc>
      </w:tr>
      <w:tr w:rsidR="001A2306" w:rsidRPr="006278BE" w14:paraId="0F14532F" w14:textId="77777777" w:rsidTr="00A75C46">
        <w:tc>
          <w:tcPr>
            <w:tcW w:w="0" w:type="dxa"/>
          </w:tcPr>
          <w:p w14:paraId="7E999646" w14:textId="77777777" w:rsidR="001A2306" w:rsidRPr="006278BE" w:rsidRDefault="001A2306" w:rsidP="00837CE3">
            <w:r w:rsidRPr="006278BE">
              <w:t>WMID</w:t>
            </w:r>
          </w:p>
        </w:tc>
        <w:tc>
          <w:tcPr>
            <w:tcW w:w="0" w:type="dxa"/>
            <w:vAlign w:val="bottom"/>
          </w:tcPr>
          <w:p w14:paraId="6526E9A6" w14:textId="77777777" w:rsidR="001A2306" w:rsidRPr="006278BE" w:rsidRDefault="001A2306" w:rsidP="00837CE3">
            <w:r w:rsidRPr="006278BE">
              <w:t>12.011</w:t>
            </w:r>
          </w:p>
        </w:tc>
        <w:tc>
          <w:tcPr>
            <w:tcW w:w="0" w:type="dxa"/>
            <w:vAlign w:val="bottom"/>
          </w:tcPr>
          <w:p w14:paraId="20DE66A4" w14:textId="77777777" w:rsidR="001A2306" w:rsidRPr="006278BE" w:rsidRDefault="001A2306" w:rsidP="00837CE3">
            <w:r w:rsidRPr="006278BE">
              <w:t>18.017</w:t>
            </w:r>
          </w:p>
        </w:tc>
      </w:tr>
      <w:tr w:rsidR="001A2306" w:rsidRPr="006278BE" w14:paraId="713158E6" w14:textId="77777777" w:rsidTr="00A75C46">
        <w:tc>
          <w:tcPr>
            <w:tcW w:w="0" w:type="dxa"/>
          </w:tcPr>
          <w:p w14:paraId="19C7EEFE" w14:textId="77777777" w:rsidR="001A2306" w:rsidRPr="006278BE" w:rsidRDefault="001A2306" w:rsidP="00837CE3">
            <w:r w:rsidRPr="006278BE">
              <w:t>EMID</w:t>
            </w:r>
          </w:p>
        </w:tc>
        <w:tc>
          <w:tcPr>
            <w:tcW w:w="0" w:type="dxa"/>
            <w:vAlign w:val="bottom"/>
          </w:tcPr>
          <w:p w14:paraId="2628539A" w14:textId="77777777" w:rsidR="001A2306" w:rsidRPr="006278BE" w:rsidRDefault="001A2306" w:rsidP="00837CE3">
            <w:r w:rsidRPr="006278BE">
              <w:t>12.294</w:t>
            </w:r>
          </w:p>
        </w:tc>
        <w:tc>
          <w:tcPr>
            <w:tcW w:w="0" w:type="dxa"/>
            <w:vAlign w:val="bottom"/>
          </w:tcPr>
          <w:p w14:paraId="741BFFCD" w14:textId="77777777" w:rsidR="001A2306" w:rsidRPr="006278BE" w:rsidRDefault="001A2306" w:rsidP="00837CE3">
            <w:r w:rsidRPr="006278BE">
              <w:t>18.442</w:t>
            </w:r>
          </w:p>
        </w:tc>
      </w:tr>
      <w:tr w:rsidR="001A2306" w:rsidRPr="006278BE" w14:paraId="6942ABBA" w14:textId="77777777" w:rsidTr="00A75C46">
        <w:tc>
          <w:tcPr>
            <w:tcW w:w="0" w:type="dxa"/>
          </w:tcPr>
          <w:p w14:paraId="0D2C7275" w14:textId="77777777" w:rsidR="001A2306" w:rsidRPr="006278BE" w:rsidRDefault="001A2306" w:rsidP="00837CE3">
            <w:r w:rsidRPr="006278BE">
              <w:t>SWALES</w:t>
            </w:r>
          </w:p>
        </w:tc>
        <w:tc>
          <w:tcPr>
            <w:tcW w:w="0" w:type="dxa"/>
            <w:vAlign w:val="bottom"/>
          </w:tcPr>
          <w:p w14:paraId="7D2FB290" w14:textId="77777777" w:rsidR="001A2306" w:rsidRPr="006278BE" w:rsidRDefault="001A2306" w:rsidP="00837CE3">
            <w:r w:rsidRPr="006278BE">
              <w:t>6.142</w:t>
            </w:r>
          </w:p>
        </w:tc>
        <w:tc>
          <w:tcPr>
            <w:tcW w:w="0" w:type="dxa"/>
            <w:vAlign w:val="bottom"/>
          </w:tcPr>
          <w:p w14:paraId="29E24A21" w14:textId="77777777" w:rsidR="001A2306" w:rsidRPr="006278BE" w:rsidRDefault="001A2306" w:rsidP="00837CE3">
            <w:r w:rsidRPr="006278BE">
              <w:t>9.212</w:t>
            </w:r>
          </w:p>
        </w:tc>
      </w:tr>
      <w:tr w:rsidR="001A2306" w:rsidRPr="006278BE" w14:paraId="2E9CF672" w14:textId="77777777" w:rsidTr="00A75C46">
        <w:tc>
          <w:tcPr>
            <w:tcW w:w="0" w:type="dxa"/>
          </w:tcPr>
          <w:p w14:paraId="3DC2F34F" w14:textId="77777777" w:rsidR="001A2306" w:rsidRPr="006278BE" w:rsidRDefault="001A2306" w:rsidP="00837CE3">
            <w:r w:rsidRPr="006278BE">
              <w:t>SWEST</w:t>
            </w:r>
          </w:p>
        </w:tc>
        <w:tc>
          <w:tcPr>
            <w:tcW w:w="0" w:type="dxa"/>
            <w:vAlign w:val="bottom"/>
          </w:tcPr>
          <w:p w14:paraId="7AFCF763" w14:textId="77777777" w:rsidR="001A2306" w:rsidRPr="006278BE" w:rsidRDefault="001A2306" w:rsidP="00837CE3">
            <w:r w:rsidRPr="006278BE">
              <w:t>9.327</w:t>
            </w:r>
          </w:p>
        </w:tc>
        <w:tc>
          <w:tcPr>
            <w:tcW w:w="0" w:type="dxa"/>
            <w:vAlign w:val="bottom"/>
          </w:tcPr>
          <w:p w14:paraId="55AB7B10" w14:textId="77777777" w:rsidR="001A2306" w:rsidRPr="006278BE" w:rsidRDefault="001A2306" w:rsidP="00837CE3">
            <w:r w:rsidRPr="006278BE">
              <w:t>13.990</w:t>
            </w:r>
          </w:p>
        </w:tc>
      </w:tr>
      <w:tr w:rsidR="001A2306" w:rsidRPr="006278BE" w14:paraId="542FD46A" w14:textId="77777777" w:rsidTr="00A75C46">
        <w:tc>
          <w:tcPr>
            <w:tcW w:w="0" w:type="dxa"/>
          </w:tcPr>
          <w:p w14:paraId="56A740E4" w14:textId="77777777" w:rsidR="001A2306" w:rsidRPr="006278BE" w:rsidRDefault="001A2306" w:rsidP="00837CE3">
            <w:r w:rsidRPr="006278BE">
              <w:t>LPN</w:t>
            </w:r>
          </w:p>
        </w:tc>
        <w:tc>
          <w:tcPr>
            <w:tcW w:w="0" w:type="dxa"/>
            <w:vAlign w:val="bottom"/>
          </w:tcPr>
          <w:p w14:paraId="69713D9F" w14:textId="77777777" w:rsidR="001A2306" w:rsidRPr="006278BE" w:rsidRDefault="001A2306" w:rsidP="00837CE3">
            <w:r w:rsidRPr="006278BE">
              <w:t>8.071</w:t>
            </w:r>
          </w:p>
        </w:tc>
        <w:tc>
          <w:tcPr>
            <w:tcW w:w="0" w:type="dxa"/>
            <w:vAlign w:val="bottom"/>
          </w:tcPr>
          <w:p w14:paraId="3855F1F3" w14:textId="77777777" w:rsidR="001A2306" w:rsidRPr="006278BE" w:rsidRDefault="001A2306" w:rsidP="00837CE3">
            <w:r w:rsidRPr="006278BE">
              <w:t>12.106</w:t>
            </w:r>
          </w:p>
        </w:tc>
      </w:tr>
      <w:tr w:rsidR="001A2306" w:rsidRPr="006278BE" w14:paraId="3EE61E6D" w14:textId="77777777" w:rsidTr="00A75C46">
        <w:tc>
          <w:tcPr>
            <w:tcW w:w="0" w:type="dxa"/>
          </w:tcPr>
          <w:p w14:paraId="49F4B7E1" w14:textId="77777777" w:rsidR="001A2306" w:rsidRPr="006278BE" w:rsidRDefault="001A2306" w:rsidP="00837CE3">
            <w:r w:rsidRPr="006278BE">
              <w:t>SPN</w:t>
            </w:r>
          </w:p>
        </w:tc>
        <w:tc>
          <w:tcPr>
            <w:tcW w:w="0" w:type="dxa"/>
            <w:vAlign w:val="bottom"/>
          </w:tcPr>
          <w:p w14:paraId="4C3F169E" w14:textId="77777777" w:rsidR="001A2306" w:rsidRPr="006278BE" w:rsidRDefault="001A2306" w:rsidP="00837CE3">
            <w:r w:rsidRPr="006278BE">
              <w:t>8.351</w:t>
            </w:r>
          </w:p>
        </w:tc>
        <w:tc>
          <w:tcPr>
            <w:tcW w:w="0" w:type="dxa"/>
            <w:vAlign w:val="bottom"/>
          </w:tcPr>
          <w:p w14:paraId="2B538A1C" w14:textId="77777777" w:rsidR="001A2306" w:rsidRPr="006278BE" w:rsidRDefault="001A2306" w:rsidP="00837CE3">
            <w:r w:rsidRPr="006278BE">
              <w:t>12.527</w:t>
            </w:r>
          </w:p>
        </w:tc>
      </w:tr>
      <w:tr w:rsidR="001A2306" w:rsidRPr="006278BE" w14:paraId="3DF41765" w14:textId="77777777" w:rsidTr="00A75C46">
        <w:tc>
          <w:tcPr>
            <w:tcW w:w="0" w:type="dxa"/>
          </w:tcPr>
          <w:p w14:paraId="1D2A15AA" w14:textId="77777777" w:rsidR="001A2306" w:rsidRPr="006278BE" w:rsidRDefault="001A2306" w:rsidP="00837CE3">
            <w:r w:rsidRPr="006278BE">
              <w:t>EPN</w:t>
            </w:r>
          </w:p>
        </w:tc>
        <w:tc>
          <w:tcPr>
            <w:tcW w:w="0" w:type="dxa"/>
            <w:vAlign w:val="bottom"/>
          </w:tcPr>
          <w:p w14:paraId="728DDAF8" w14:textId="77777777" w:rsidR="001A2306" w:rsidRPr="006278BE" w:rsidRDefault="001A2306" w:rsidP="00837CE3">
            <w:r w:rsidRPr="006278BE">
              <w:t>13.039</w:t>
            </w:r>
          </w:p>
        </w:tc>
        <w:tc>
          <w:tcPr>
            <w:tcW w:w="0" w:type="dxa"/>
            <w:vAlign w:val="bottom"/>
          </w:tcPr>
          <w:p w14:paraId="47164F7C" w14:textId="77777777" w:rsidR="001A2306" w:rsidRPr="006278BE" w:rsidRDefault="001A2306" w:rsidP="00837CE3">
            <w:r w:rsidRPr="006278BE">
              <w:t>19.558</w:t>
            </w:r>
          </w:p>
        </w:tc>
      </w:tr>
      <w:tr w:rsidR="001A2306" w:rsidRPr="006278BE" w14:paraId="4430865D" w14:textId="77777777" w:rsidTr="00A75C46">
        <w:tc>
          <w:tcPr>
            <w:tcW w:w="0" w:type="dxa"/>
          </w:tcPr>
          <w:p w14:paraId="5832653E" w14:textId="77777777" w:rsidR="001A2306" w:rsidRPr="006278BE" w:rsidRDefault="001A2306" w:rsidP="00837CE3">
            <w:r w:rsidRPr="006278BE">
              <w:t>SPD</w:t>
            </w:r>
          </w:p>
        </w:tc>
        <w:tc>
          <w:tcPr>
            <w:tcW w:w="0" w:type="dxa"/>
            <w:vAlign w:val="bottom"/>
          </w:tcPr>
          <w:p w14:paraId="2062D66A" w14:textId="77777777" w:rsidR="001A2306" w:rsidRPr="006278BE" w:rsidRDefault="001A2306" w:rsidP="00837CE3">
            <w:r w:rsidRPr="006278BE">
              <w:t>8.860</w:t>
            </w:r>
          </w:p>
        </w:tc>
        <w:tc>
          <w:tcPr>
            <w:tcW w:w="0" w:type="dxa"/>
            <w:vAlign w:val="bottom"/>
          </w:tcPr>
          <w:p w14:paraId="0AC860A6" w14:textId="77777777" w:rsidR="001A2306" w:rsidRPr="006278BE" w:rsidRDefault="001A2306" w:rsidP="00837CE3">
            <w:r w:rsidRPr="006278BE">
              <w:t>13.290</w:t>
            </w:r>
          </w:p>
        </w:tc>
      </w:tr>
      <w:tr w:rsidR="001A2306" w:rsidRPr="006278BE" w14:paraId="5348F07D" w14:textId="77777777" w:rsidTr="00A75C46">
        <w:tc>
          <w:tcPr>
            <w:tcW w:w="0" w:type="dxa"/>
          </w:tcPr>
          <w:p w14:paraId="149F7142" w14:textId="77777777" w:rsidR="001A2306" w:rsidRPr="006278BE" w:rsidRDefault="001A2306" w:rsidP="00837CE3">
            <w:r w:rsidRPr="006278BE">
              <w:t>SPMW</w:t>
            </w:r>
          </w:p>
        </w:tc>
        <w:tc>
          <w:tcPr>
            <w:tcW w:w="0" w:type="dxa"/>
            <w:vAlign w:val="bottom"/>
          </w:tcPr>
          <w:p w14:paraId="43C8B1CA" w14:textId="77777777" w:rsidR="001A2306" w:rsidRPr="006278BE" w:rsidRDefault="001A2306" w:rsidP="00837CE3">
            <w:r w:rsidRPr="006278BE">
              <w:t>9.859</w:t>
            </w:r>
          </w:p>
        </w:tc>
        <w:tc>
          <w:tcPr>
            <w:tcW w:w="0" w:type="dxa"/>
            <w:vAlign w:val="bottom"/>
          </w:tcPr>
          <w:p w14:paraId="055970CC" w14:textId="77777777" w:rsidR="001A2306" w:rsidRPr="006278BE" w:rsidRDefault="001A2306" w:rsidP="00837CE3">
            <w:r w:rsidRPr="006278BE">
              <w:t>14.788</w:t>
            </w:r>
          </w:p>
        </w:tc>
      </w:tr>
      <w:tr w:rsidR="001A2306" w:rsidRPr="006278BE" w14:paraId="44BAF311" w14:textId="77777777" w:rsidTr="00A75C46">
        <w:tc>
          <w:tcPr>
            <w:tcW w:w="0" w:type="dxa"/>
          </w:tcPr>
          <w:p w14:paraId="303ED5F6" w14:textId="77777777" w:rsidR="001A2306" w:rsidRPr="006278BE" w:rsidRDefault="001A2306" w:rsidP="00837CE3">
            <w:r w:rsidRPr="006278BE">
              <w:t>SSEH</w:t>
            </w:r>
          </w:p>
        </w:tc>
        <w:tc>
          <w:tcPr>
            <w:tcW w:w="0" w:type="dxa"/>
            <w:vAlign w:val="bottom"/>
          </w:tcPr>
          <w:p w14:paraId="75A2FD14" w14:textId="77777777" w:rsidR="001A2306" w:rsidRPr="006278BE" w:rsidRDefault="001A2306" w:rsidP="00837CE3">
            <w:r w:rsidRPr="006278BE">
              <w:t>6.615</w:t>
            </w:r>
          </w:p>
        </w:tc>
        <w:tc>
          <w:tcPr>
            <w:tcW w:w="0" w:type="dxa"/>
            <w:vAlign w:val="bottom"/>
          </w:tcPr>
          <w:p w14:paraId="08D3E9BF" w14:textId="77777777" w:rsidR="001A2306" w:rsidRPr="006278BE" w:rsidRDefault="001A2306" w:rsidP="00837CE3">
            <w:r w:rsidRPr="006278BE">
              <w:t>9.923</w:t>
            </w:r>
          </w:p>
        </w:tc>
      </w:tr>
      <w:tr w:rsidR="001A2306" w:rsidRPr="006278BE" w14:paraId="709CBD82" w14:textId="77777777" w:rsidTr="00A75C46">
        <w:tc>
          <w:tcPr>
            <w:tcW w:w="0" w:type="dxa"/>
          </w:tcPr>
          <w:p w14:paraId="530BB33C" w14:textId="77777777" w:rsidR="001A2306" w:rsidRPr="006278BE" w:rsidRDefault="001A2306" w:rsidP="00837CE3">
            <w:r w:rsidRPr="006278BE">
              <w:t>SSES</w:t>
            </w:r>
          </w:p>
        </w:tc>
        <w:tc>
          <w:tcPr>
            <w:tcW w:w="0" w:type="dxa"/>
            <w:vAlign w:val="bottom"/>
          </w:tcPr>
          <w:p w14:paraId="02E7D965" w14:textId="77777777" w:rsidR="001A2306" w:rsidRPr="006278BE" w:rsidRDefault="001A2306" w:rsidP="00837CE3">
            <w:r w:rsidRPr="006278BE">
              <w:t>12.471</w:t>
            </w:r>
          </w:p>
        </w:tc>
        <w:tc>
          <w:tcPr>
            <w:tcW w:w="0" w:type="dxa"/>
            <w:vAlign w:val="bottom"/>
          </w:tcPr>
          <w:p w14:paraId="138BADF1" w14:textId="77777777" w:rsidR="001A2306" w:rsidRPr="006278BE" w:rsidRDefault="001A2306" w:rsidP="00837CE3">
            <w:r w:rsidRPr="006278BE">
              <w:t>18.706</w:t>
            </w:r>
          </w:p>
        </w:tc>
      </w:tr>
    </w:tbl>
    <w:p w14:paraId="481F1598" w14:textId="77777777" w:rsidR="001A2306" w:rsidRPr="006278BE" w:rsidRDefault="001A2306" w:rsidP="001A2306">
      <w:pPr>
        <w:pStyle w:val="AppendixHeading"/>
      </w:pPr>
    </w:p>
    <w:p w14:paraId="6B8C3B50" w14:textId="77777777" w:rsidR="001A2306" w:rsidRPr="006278BE" w:rsidRDefault="001A2306" w:rsidP="00837CE3">
      <w:pPr>
        <w:pStyle w:val="Caption"/>
      </w:pPr>
      <w:r w:rsidRPr="006278BE">
        <w:t>Lower deadband for the value of Fuel Poverty Services Delivered term (VFPTL</w:t>
      </w:r>
      <w:r w:rsidRPr="006278BE">
        <w:rPr>
          <w:rStyle w:val="Subscript"/>
        </w:rPr>
        <w:t>t</w:t>
      </w:r>
      <w:r w:rsidRPr="006278BE">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278BE"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6278BE" w:rsidRDefault="001A2306" w:rsidP="00837CE3">
            <w:r w:rsidRPr="006278BE">
              <w:t>Licensee</w:t>
            </w:r>
          </w:p>
        </w:tc>
        <w:tc>
          <w:tcPr>
            <w:tcW w:w="2549" w:type="dxa"/>
          </w:tcPr>
          <w:p w14:paraId="2329437E" w14:textId="77777777" w:rsidR="001A2306" w:rsidRPr="006278BE" w:rsidRDefault="001A2306" w:rsidP="00837CE3">
            <w:r w:rsidRPr="006278BE">
              <w:t>2024/25</w:t>
            </w:r>
          </w:p>
        </w:tc>
        <w:tc>
          <w:tcPr>
            <w:tcW w:w="2836" w:type="dxa"/>
          </w:tcPr>
          <w:p w14:paraId="010F0BB9" w14:textId="77777777" w:rsidR="001A2306" w:rsidRPr="006278BE" w:rsidRDefault="001A2306" w:rsidP="00837CE3">
            <w:r w:rsidRPr="006278BE">
              <w:t>2027/28</w:t>
            </w:r>
          </w:p>
        </w:tc>
      </w:tr>
      <w:tr w:rsidR="001A2306" w:rsidRPr="006278BE" w14:paraId="5106BA3B" w14:textId="77777777" w:rsidTr="00B977A7">
        <w:tc>
          <w:tcPr>
            <w:tcW w:w="1701" w:type="dxa"/>
          </w:tcPr>
          <w:p w14:paraId="1E3D0535" w14:textId="77777777" w:rsidR="001A2306" w:rsidRPr="006278BE" w:rsidRDefault="001A2306" w:rsidP="00837CE3">
            <w:r w:rsidRPr="006278BE">
              <w:t>ENWL</w:t>
            </w:r>
          </w:p>
        </w:tc>
        <w:tc>
          <w:tcPr>
            <w:tcW w:w="2549" w:type="dxa"/>
            <w:vAlign w:val="bottom"/>
          </w:tcPr>
          <w:p w14:paraId="25FD797A" w14:textId="77777777" w:rsidR="001A2306" w:rsidRPr="006278BE" w:rsidRDefault="001A2306" w:rsidP="00837CE3">
            <w:r w:rsidRPr="006278BE">
              <w:t>6.858</w:t>
            </w:r>
          </w:p>
        </w:tc>
        <w:tc>
          <w:tcPr>
            <w:tcW w:w="2836" w:type="dxa"/>
            <w:vAlign w:val="bottom"/>
          </w:tcPr>
          <w:p w14:paraId="082A1225" w14:textId="77777777" w:rsidR="001A2306" w:rsidRPr="006278BE" w:rsidRDefault="001A2306" w:rsidP="00837CE3">
            <w:r w:rsidRPr="006278BE">
              <w:t>23.418</w:t>
            </w:r>
          </w:p>
        </w:tc>
      </w:tr>
      <w:tr w:rsidR="00B977A7" w:rsidRPr="006278BE" w14:paraId="096FFF3C" w14:textId="77777777" w:rsidTr="000A6BA9">
        <w:tc>
          <w:tcPr>
            <w:tcW w:w="1701" w:type="dxa"/>
          </w:tcPr>
          <w:p w14:paraId="0A234A65" w14:textId="77777777" w:rsidR="00B977A7" w:rsidRPr="006278BE" w:rsidRDefault="00B977A7" w:rsidP="00B977A7">
            <w:r w:rsidRPr="006278BE">
              <w:t>NPgN</w:t>
            </w:r>
          </w:p>
        </w:tc>
        <w:tc>
          <w:tcPr>
            <w:tcW w:w="2549" w:type="dxa"/>
            <w:vAlign w:val="bottom"/>
          </w:tcPr>
          <w:p w14:paraId="06E9B9D2" w14:textId="77777777" w:rsidR="00B977A7" w:rsidRPr="006278BE" w:rsidRDefault="00B977A7" w:rsidP="00B977A7">
            <w:r w:rsidRPr="006278BE">
              <w:t>3.332</w:t>
            </w:r>
          </w:p>
        </w:tc>
        <w:tc>
          <w:tcPr>
            <w:tcW w:w="2836" w:type="dxa"/>
          </w:tcPr>
          <w:p w14:paraId="4F8A5872" w14:textId="4F524E49" w:rsidR="00B977A7" w:rsidRPr="006278BE" w:rsidRDefault="00B977A7" w:rsidP="00B977A7">
            <w:r w:rsidRPr="006278BE">
              <w:t>8.145</w:t>
            </w:r>
          </w:p>
        </w:tc>
      </w:tr>
      <w:tr w:rsidR="00B977A7" w:rsidRPr="006278BE" w14:paraId="446877D8" w14:textId="77777777" w:rsidTr="000A6BA9">
        <w:tc>
          <w:tcPr>
            <w:tcW w:w="1701" w:type="dxa"/>
          </w:tcPr>
          <w:p w14:paraId="289F50E7" w14:textId="77777777" w:rsidR="00B977A7" w:rsidRPr="006278BE" w:rsidRDefault="00B977A7" w:rsidP="00B977A7">
            <w:r w:rsidRPr="006278BE">
              <w:t>NPgY</w:t>
            </w:r>
          </w:p>
        </w:tc>
        <w:tc>
          <w:tcPr>
            <w:tcW w:w="2549" w:type="dxa"/>
            <w:vAlign w:val="bottom"/>
          </w:tcPr>
          <w:p w14:paraId="02EF78ED" w14:textId="77777777" w:rsidR="00B977A7" w:rsidRPr="006278BE" w:rsidRDefault="00B977A7" w:rsidP="00B977A7">
            <w:r w:rsidRPr="006278BE">
              <w:t>4.786</w:t>
            </w:r>
          </w:p>
        </w:tc>
        <w:tc>
          <w:tcPr>
            <w:tcW w:w="2836" w:type="dxa"/>
          </w:tcPr>
          <w:p w14:paraId="37FEC8C1" w14:textId="239233C4" w:rsidR="00B977A7" w:rsidRPr="006278BE" w:rsidRDefault="00B977A7" w:rsidP="00B977A7">
            <w:r w:rsidRPr="006278BE">
              <w:t>11.718</w:t>
            </w:r>
          </w:p>
        </w:tc>
      </w:tr>
      <w:tr w:rsidR="00B977A7" w:rsidRPr="006278BE" w14:paraId="75C679DB" w14:textId="77777777" w:rsidTr="00B977A7">
        <w:tc>
          <w:tcPr>
            <w:tcW w:w="1701" w:type="dxa"/>
          </w:tcPr>
          <w:p w14:paraId="76CA813E" w14:textId="77777777" w:rsidR="00B977A7" w:rsidRPr="006278BE" w:rsidRDefault="00B977A7" w:rsidP="00B977A7">
            <w:r w:rsidRPr="006278BE">
              <w:t>WMID</w:t>
            </w:r>
          </w:p>
        </w:tc>
        <w:tc>
          <w:tcPr>
            <w:tcW w:w="2549" w:type="dxa"/>
            <w:vAlign w:val="bottom"/>
          </w:tcPr>
          <w:p w14:paraId="51CD1751" w14:textId="77777777" w:rsidR="00B977A7" w:rsidRPr="006278BE" w:rsidRDefault="00B977A7" w:rsidP="00B977A7">
            <w:r w:rsidRPr="006278BE">
              <w:t>3.949</w:t>
            </w:r>
          </w:p>
        </w:tc>
        <w:tc>
          <w:tcPr>
            <w:tcW w:w="2836" w:type="dxa"/>
            <w:vAlign w:val="bottom"/>
          </w:tcPr>
          <w:p w14:paraId="44045891" w14:textId="77777777" w:rsidR="00B977A7" w:rsidRPr="006278BE" w:rsidRDefault="00B977A7" w:rsidP="00B977A7">
            <w:r w:rsidRPr="006278BE">
              <w:t>10.270</w:t>
            </w:r>
          </w:p>
        </w:tc>
      </w:tr>
      <w:tr w:rsidR="00B977A7" w:rsidRPr="006278BE" w14:paraId="584B1179" w14:textId="77777777" w:rsidTr="00B977A7">
        <w:tc>
          <w:tcPr>
            <w:tcW w:w="1701" w:type="dxa"/>
          </w:tcPr>
          <w:p w14:paraId="5A3DB5D3" w14:textId="77777777" w:rsidR="00B977A7" w:rsidRPr="006278BE" w:rsidRDefault="00B977A7" w:rsidP="00B977A7">
            <w:r w:rsidRPr="006278BE">
              <w:t>EMID</w:t>
            </w:r>
          </w:p>
        </w:tc>
        <w:tc>
          <w:tcPr>
            <w:tcW w:w="2549" w:type="dxa"/>
            <w:vAlign w:val="bottom"/>
          </w:tcPr>
          <w:p w14:paraId="0C7555D1" w14:textId="77777777" w:rsidR="00B977A7" w:rsidRPr="006278BE" w:rsidRDefault="00B977A7" w:rsidP="00B977A7">
            <w:r w:rsidRPr="006278BE">
              <w:t>4.217</w:t>
            </w:r>
          </w:p>
        </w:tc>
        <w:tc>
          <w:tcPr>
            <w:tcW w:w="2836" w:type="dxa"/>
            <w:vAlign w:val="bottom"/>
          </w:tcPr>
          <w:p w14:paraId="0C69F790" w14:textId="77777777" w:rsidR="00B977A7" w:rsidRPr="006278BE" w:rsidRDefault="00B977A7" w:rsidP="00B977A7">
            <w:r w:rsidRPr="006278BE">
              <w:t>10.966</w:t>
            </w:r>
          </w:p>
        </w:tc>
      </w:tr>
      <w:tr w:rsidR="00B977A7" w:rsidRPr="006278BE" w14:paraId="2515BFF0" w14:textId="77777777" w:rsidTr="00B977A7">
        <w:tc>
          <w:tcPr>
            <w:tcW w:w="1701" w:type="dxa"/>
          </w:tcPr>
          <w:p w14:paraId="52EA37B5" w14:textId="77777777" w:rsidR="00B977A7" w:rsidRPr="006278BE" w:rsidRDefault="00B977A7" w:rsidP="00B977A7">
            <w:r w:rsidRPr="006278BE">
              <w:t>SWALES</w:t>
            </w:r>
          </w:p>
        </w:tc>
        <w:tc>
          <w:tcPr>
            <w:tcW w:w="2549" w:type="dxa"/>
            <w:vAlign w:val="bottom"/>
          </w:tcPr>
          <w:p w14:paraId="7E67F20B" w14:textId="77777777" w:rsidR="00B977A7" w:rsidRPr="006278BE" w:rsidRDefault="00B977A7" w:rsidP="00B977A7">
            <w:r w:rsidRPr="006278BE">
              <w:t>1.809</w:t>
            </w:r>
          </w:p>
        </w:tc>
        <w:tc>
          <w:tcPr>
            <w:tcW w:w="2836" w:type="dxa"/>
            <w:vAlign w:val="bottom"/>
          </w:tcPr>
          <w:p w14:paraId="74BD8149" w14:textId="77777777" w:rsidR="00B977A7" w:rsidRPr="006278BE" w:rsidRDefault="00B977A7" w:rsidP="00B977A7">
            <w:r w:rsidRPr="006278BE">
              <w:t>4.704</w:t>
            </w:r>
          </w:p>
        </w:tc>
      </w:tr>
      <w:tr w:rsidR="00B977A7" w:rsidRPr="006278BE" w14:paraId="5838360A" w14:textId="77777777" w:rsidTr="00B977A7">
        <w:tc>
          <w:tcPr>
            <w:tcW w:w="1701" w:type="dxa"/>
          </w:tcPr>
          <w:p w14:paraId="4E711BC0" w14:textId="77777777" w:rsidR="00B977A7" w:rsidRPr="006278BE" w:rsidRDefault="00B977A7" w:rsidP="00B977A7">
            <w:r w:rsidRPr="006278BE">
              <w:t>SWEST</w:t>
            </w:r>
          </w:p>
        </w:tc>
        <w:tc>
          <w:tcPr>
            <w:tcW w:w="2549" w:type="dxa"/>
            <w:vAlign w:val="bottom"/>
          </w:tcPr>
          <w:p w14:paraId="64426C1D" w14:textId="77777777" w:rsidR="00B977A7" w:rsidRPr="006278BE" w:rsidRDefault="00B977A7" w:rsidP="00B977A7">
            <w:r w:rsidRPr="006278BE">
              <w:t>2.581</w:t>
            </w:r>
          </w:p>
        </w:tc>
        <w:tc>
          <w:tcPr>
            <w:tcW w:w="2836" w:type="dxa"/>
            <w:vAlign w:val="bottom"/>
          </w:tcPr>
          <w:p w14:paraId="633A8CCB" w14:textId="77777777" w:rsidR="00B977A7" w:rsidRPr="006278BE" w:rsidRDefault="00B977A7" w:rsidP="00B977A7">
            <w:r w:rsidRPr="006278BE">
              <w:t>6.711</w:t>
            </w:r>
          </w:p>
        </w:tc>
      </w:tr>
      <w:tr w:rsidR="00B977A7" w:rsidRPr="006278BE" w14:paraId="5AF67FA2" w14:textId="77777777" w:rsidTr="00B977A7">
        <w:tc>
          <w:tcPr>
            <w:tcW w:w="1701" w:type="dxa"/>
          </w:tcPr>
          <w:p w14:paraId="7F7E05DB" w14:textId="77777777" w:rsidR="00B977A7" w:rsidRPr="006278BE" w:rsidRDefault="00B977A7" w:rsidP="00B977A7">
            <w:r w:rsidRPr="006278BE">
              <w:t>LPN</w:t>
            </w:r>
          </w:p>
        </w:tc>
        <w:tc>
          <w:tcPr>
            <w:tcW w:w="2549" w:type="dxa"/>
            <w:vAlign w:val="bottom"/>
          </w:tcPr>
          <w:p w14:paraId="20B395CD" w14:textId="77777777" w:rsidR="00B977A7" w:rsidRPr="006278BE" w:rsidRDefault="00B977A7" w:rsidP="00B977A7">
            <w:r w:rsidRPr="006278BE">
              <w:t>1.911</w:t>
            </w:r>
          </w:p>
        </w:tc>
        <w:tc>
          <w:tcPr>
            <w:tcW w:w="2836" w:type="dxa"/>
            <w:vAlign w:val="bottom"/>
          </w:tcPr>
          <w:p w14:paraId="24869B09" w14:textId="77777777" w:rsidR="00B977A7" w:rsidRPr="006278BE" w:rsidRDefault="00B977A7" w:rsidP="00B977A7">
            <w:r w:rsidRPr="006278BE">
              <w:t>7.998</w:t>
            </w:r>
          </w:p>
        </w:tc>
      </w:tr>
      <w:tr w:rsidR="00B977A7" w:rsidRPr="006278BE" w14:paraId="28B20862" w14:textId="77777777" w:rsidTr="00B977A7">
        <w:tc>
          <w:tcPr>
            <w:tcW w:w="1701" w:type="dxa"/>
          </w:tcPr>
          <w:p w14:paraId="3D8B621D" w14:textId="77777777" w:rsidR="00B977A7" w:rsidRPr="006278BE" w:rsidRDefault="00B977A7" w:rsidP="00B977A7">
            <w:r w:rsidRPr="006278BE">
              <w:t>SPN</w:t>
            </w:r>
          </w:p>
        </w:tc>
        <w:tc>
          <w:tcPr>
            <w:tcW w:w="2549" w:type="dxa"/>
            <w:vAlign w:val="bottom"/>
          </w:tcPr>
          <w:p w14:paraId="273FBA78" w14:textId="77777777" w:rsidR="00B977A7" w:rsidRPr="006278BE" w:rsidRDefault="00B977A7" w:rsidP="00B977A7">
            <w:r w:rsidRPr="006278BE">
              <w:t>1.865</w:t>
            </w:r>
          </w:p>
        </w:tc>
        <w:tc>
          <w:tcPr>
            <w:tcW w:w="2836" w:type="dxa"/>
            <w:vAlign w:val="bottom"/>
          </w:tcPr>
          <w:p w14:paraId="52E14F74" w14:textId="77777777" w:rsidR="00B977A7" w:rsidRPr="006278BE" w:rsidRDefault="00B977A7" w:rsidP="00B977A7">
            <w:r w:rsidRPr="006278BE">
              <w:t>7.809</w:t>
            </w:r>
          </w:p>
        </w:tc>
      </w:tr>
      <w:tr w:rsidR="00B977A7" w:rsidRPr="006278BE" w14:paraId="1C9C98B5" w14:textId="77777777" w:rsidTr="00B977A7">
        <w:tc>
          <w:tcPr>
            <w:tcW w:w="1701" w:type="dxa"/>
          </w:tcPr>
          <w:p w14:paraId="50F85903" w14:textId="77777777" w:rsidR="00B977A7" w:rsidRPr="006278BE" w:rsidRDefault="00B977A7" w:rsidP="00B977A7">
            <w:r w:rsidRPr="006278BE">
              <w:t>EPN</w:t>
            </w:r>
          </w:p>
        </w:tc>
        <w:tc>
          <w:tcPr>
            <w:tcW w:w="2549" w:type="dxa"/>
            <w:vAlign w:val="bottom"/>
          </w:tcPr>
          <w:p w14:paraId="627BB7E2" w14:textId="77777777" w:rsidR="00B977A7" w:rsidRPr="006278BE" w:rsidRDefault="00B977A7" w:rsidP="00B977A7">
            <w:r w:rsidRPr="006278BE">
              <w:t>2.947</w:t>
            </w:r>
          </w:p>
        </w:tc>
        <w:tc>
          <w:tcPr>
            <w:tcW w:w="2836" w:type="dxa"/>
            <w:vAlign w:val="bottom"/>
          </w:tcPr>
          <w:p w14:paraId="3F4A333E" w14:textId="77777777" w:rsidR="00B977A7" w:rsidRPr="006278BE" w:rsidRDefault="00B977A7" w:rsidP="00B977A7">
            <w:r w:rsidRPr="006278BE">
              <w:t>12.336</w:t>
            </w:r>
          </w:p>
        </w:tc>
      </w:tr>
      <w:tr w:rsidR="00B977A7" w:rsidRPr="006278BE" w14:paraId="64DD25BE" w14:textId="77777777" w:rsidTr="00B977A7">
        <w:tc>
          <w:tcPr>
            <w:tcW w:w="1701" w:type="dxa"/>
          </w:tcPr>
          <w:p w14:paraId="3E9B20A9" w14:textId="77777777" w:rsidR="00B977A7" w:rsidRPr="006278BE" w:rsidRDefault="00B977A7" w:rsidP="00B977A7">
            <w:r w:rsidRPr="006278BE">
              <w:t>SPD</w:t>
            </w:r>
          </w:p>
        </w:tc>
        <w:tc>
          <w:tcPr>
            <w:tcW w:w="2549" w:type="dxa"/>
            <w:vAlign w:val="bottom"/>
          </w:tcPr>
          <w:p w14:paraId="6040C31E" w14:textId="77777777" w:rsidR="00B977A7" w:rsidRPr="006278BE" w:rsidRDefault="00B977A7" w:rsidP="00B977A7">
            <w:r w:rsidRPr="006278BE">
              <w:t>2.919</w:t>
            </w:r>
          </w:p>
        </w:tc>
        <w:tc>
          <w:tcPr>
            <w:tcW w:w="2836" w:type="dxa"/>
            <w:vAlign w:val="bottom"/>
          </w:tcPr>
          <w:p w14:paraId="2F8A39EE" w14:textId="77777777" w:rsidR="00B977A7" w:rsidRPr="006278BE" w:rsidRDefault="00B977A7" w:rsidP="00B977A7">
            <w:r w:rsidRPr="006278BE">
              <w:t>4.368</w:t>
            </w:r>
          </w:p>
        </w:tc>
      </w:tr>
      <w:tr w:rsidR="00B977A7" w:rsidRPr="006278BE" w14:paraId="41227E41" w14:textId="77777777" w:rsidTr="00B977A7">
        <w:tc>
          <w:tcPr>
            <w:tcW w:w="1701" w:type="dxa"/>
          </w:tcPr>
          <w:p w14:paraId="12FDD267" w14:textId="77777777" w:rsidR="00B977A7" w:rsidRPr="006278BE" w:rsidRDefault="00B977A7" w:rsidP="00B977A7">
            <w:r w:rsidRPr="006278BE">
              <w:t>SPMW</w:t>
            </w:r>
          </w:p>
        </w:tc>
        <w:tc>
          <w:tcPr>
            <w:tcW w:w="2549" w:type="dxa"/>
            <w:vAlign w:val="bottom"/>
          </w:tcPr>
          <w:p w14:paraId="2E7D6DDF" w14:textId="77777777" w:rsidR="00B977A7" w:rsidRPr="006278BE" w:rsidRDefault="00B977A7" w:rsidP="00B977A7">
            <w:r w:rsidRPr="006278BE">
              <w:t>2.211</w:t>
            </w:r>
          </w:p>
        </w:tc>
        <w:tc>
          <w:tcPr>
            <w:tcW w:w="2836" w:type="dxa"/>
            <w:vAlign w:val="bottom"/>
          </w:tcPr>
          <w:p w14:paraId="1CECBD2F" w14:textId="77777777" w:rsidR="00B977A7" w:rsidRPr="006278BE" w:rsidRDefault="00B977A7" w:rsidP="00B977A7">
            <w:r w:rsidRPr="006278BE">
              <w:t>3.309</w:t>
            </w:r>
          </w:p>
        </w:tc>
      </w:tr>
      <w:tr w:rsidR="00B977A7" w:rsidRPr="006278BE" w14:paraId="6D937C9D" w14:textId="77777777" w:rsidTr="00B977A7">
        <w:tc>
          <w:tcPr>
            <w:tcW w:w="1701" w:type="dxa"/>
          </w:tcPr>
          <w:p w14:paraId="635256B5" w14:textId="77777777" w:rsidR="00B977A7" w:rsidRPr="006278BE" w:rsidRDefault="00B977A7" w:rsidP="00B977A7">
            <w:r w:rsidRPr="006278BE">
              <w:t>SSEH</w:t>
            </w:r>
          </w:p>
        </w:tc>
        <w:tc>
          <w:tcPr>
            <w:tcW w:w="2549" w:type="dxa"/>
            <w:vAlign w:val="bottom"/>
          </w:tcPr>
          <w:p w14:paraId="68D54873" w14:textId="77777777" w:rsidR="00B977A7" w:rsidRPr="006278BE" w:rsidRDefault="00B977A7" w:rsidP="00B977A7">
            <w:r w:rsidRPr="006278BE">
              <w:t>0.016</w:t>
            </w:r>
          </w:p>
        </w:tc>
        <w:tc>
          <w:tcPr>
            <w:tcW w:w="2836" w:type="dxa"/>
            <w:vAlign w:val="bottom"/>
          </w:tcPr>
          <w:p w14:paraId="594956CB" w14:textId="77777777" w:rsidR="00B977A7" w:rsidRPr="006278BE" w:rsidRDefault="00B977A7" w:rsidP="00B977A7">
            <w:r w:rsidRPr="006278BE">
              <w:t>0.082</w:t>
            </w:r>
          </w:p>
        </w:tc>
      </w:tr>
      <w:tr w:rsidR="00B977A7" w:rsidRPr="006278BE" w14:paraId="434C42BC" w14:textId="77777777" w:rsidTr="00B977A7">
        <w:tc>
          <w:tcPr>
            <w:tcW w:w="1701" w:type="dxa"/>
          </w:tcPr>
          <w:p w14:paraId="4E208F31" w14:textId="77777777" w:rsidR="00B977A7" w:rsidRPr="006278BE" w:rsidRDefault="00B977A7" w:rsidP="00B977A7">
            <w:r w:rsidRPr="006278BE">
              <w:t>SSES</w:t>
            </w:r>
          </w:p>
        </w:tc>
        <w:tc>
          <w:tcPr>
            <w:tcW w:w="2549" w:type="dxa"/>
            <w:vAlign w:val="bottom"/>
          </w:tcPr>
          <w:p w14:paraId="522223E4" w14:textId="77777777" w:rsidR="00B977A7" w:rsidRPr="006278BE" w:rsidRDefault="00B977A7" w:rsidP="00B977A7">
            <w:r w:rsidRPr="006278BE">
              <w:t>0.065</w:t>
            </w:r>
          </w:p>
        </w:tc>
        <w:tc>
          <w:tcPr>
            <w:tcW w:w="2836" w:type="dxa"/>
            <w:vAlign w:val="bottom"/>
          </w:tcPr>
          <w:p w14:paraId="02C7BA8C" w14:textId="77777777" w:rsidR="00B977A7" w:rsidRPr="006278BE" w:rsidRDefault="00B977A7" w:rsidP="00B977A7">
            <w:r w:rsidRPr="006278BE">
              <w:t>0.323</w:t>
            </w:r>
          </w:p>
        </w:tc>
      </w:tr>
    </w:tbl>
    <w:p w14:paraId="5FA8F0C7" w14:textId="77777777" w:rsidR="001A2306" w:rsidRPr="006278BE" w:rsidRDefault="001A2306" w:rsidP="001A2306">
      <w:pPr>
        <w:pStyle w:val="AppendixHeading"/>
      </w:pPr>
    </w:p>
    <w:p w14:paraId="6F29E1E6" w14:textId="77777777" w:rsidR="001A2306" w:rsidRPr="006278BE" w:rsidRDefault="001A2306" w:rsidP="00837CE3">
      <w:pPr>
        <w:pStyle w:val="Caption"/>
      </w:pPr>
      <w:r w:rsidRPr="006278BE">
        <w:t>Upper deadband for the value of Fuel Poverty Services Delivered term (VFPTU</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278BE"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6278BE" w:rsidRDefault="001A2306" w:rsidP="00837CE3">
            <w:r w:rsidRPr="006278BE">
              <w:t>Licensee</w:t>
            </w:r>
          </w:p>
        </w:tc>
        <w:tc>
          <w:tcPr>
            <w:tcW w:w="2549" w:type="dxa"/>
          </w:tcPr>
          <w:p w14:paraId="17C3573A" w14:textId="77777777" w:rsidR="001A2306" w:rsidRPr="006278BE" w:rsidRDefault="001A2306" w:rsidP="00837CE3">
            <w:r w:rsidRPr="006278BE">
              <w:t>2024/25</w:t>
            </w:r>
          </w:p>
        </w:tc>
        <w:tc>
          <w:tcPr>
            <w:tcW w:w="2836" w:type="dxa"/>
          </w:tcPr>
          <w:p w14:paraId="3BF617C0" w14:textId="77777777" w:rsidR="001A2306" w:rsidRPr="006278BE" w:rsidRDefault="001A2306" w:rsidP="00837CE3">
            <w:r w:rsidRPr="006278BE">
              <w:t>2027/28</w:t>
            </w:r>
          </w:p>
        </w:tc>
      </w:tr>
      <w:tr w:rsidR="001A2306" w:rsidRPr="006278BE" w14:paraId="1DF2C466" w14:textId="77777777" w:rsidTr="00A1390D">
        <w:tc>
          <w:tcPr>
            <w:tcW w:w="1701" w:type="dxa"/>
          </w:tcPr>
          <w:p w14:paraId="0FF0287C" w14:textId="77777777" w:rsidR="001A2306" w:rsidRPr="006278BE" w:rsidRDefault="001A2306" w:rsidP="00837CE3">
            <w:r w:rsidRPr="006278BE">
              <w:t>ENWL</w:t>
            </w:r>
          </w:p>
        </w:tc>
        <w:tc>
          <w:tcPr>
            <w:tcW w:w="2549" w:type="dxa"/>
            <w:vAlign w:val="bottom"/>
          </w:tcPr>
          <w:p w14:paraId="0B4DCAD5" w14:textId="77777777" w:rsidR="001A2306" w:rsidRPr="006278BE" w:rsidRDefault="001A2306" w:rsidP="00837CE3">
            <w:r w:rsidRPr="006278BE">
              <w:t>8.382</w:t>
            </w:r>
          </w:p>
        </w:tc>
        <w:tc>
          <w:tcPr>
            <w:tcW w:w="2836" w:type="dxa"/>
            <w:vAlign w:val="bottom"/>
          </w:tcPr>
          <w:p w14:paraId="426B002E" w14:textId="77777777" w:rsidR="001A2306" w:rsidRPr="006278BE" w:rsidRDefault="001A2306" w:rsidP="00837CE3">
            <w:r w:rsidRPr="006278BE">
              <w:t>28.622</w:t>
            </w:r>
          </w:p>
        </w:tc>
      </w:tr>
      <w:tr w:rsidR="00A1390D" w:rsidRPr="006278BE" w14:paraId="134E3999" w14:textId="77777777" w:rsidTr="000A6BA9">
        <w:tc>
          <w:tcPr>
            <w:tcW w:w="1701" w:type="dxa"/>
          </w:tcPr>
          <w:p w14:paraId="05652ED0" w14:textId="77777777" w:rsidR="00A1390D" w:rsidRPr="006278BE" w:rsidRDefault="00A1390D" w:rsidP="00A1390D">
            <w:r w:rsidRPr="006278BE">
              <w:t>NPgN</w:t>
            </w:r>
          </w:p>
        </w:tc>
        <w:tc>
          <w:tcPr>
            <w:tcW w:w="2549" w:type="dxa"/>
            <w:vAlign w:val="bottom"/>
          </w:tcPr>
          <w:p w14:paraId="15C1860E" w14:textId="77777777" w:rsidR="00A1390D" w:rsidRPr="006278BE" w:rsidRDefault="00A1390D" w:rsidP="00A1390D">
            <w:r w:rsidRPr="006278BE">
              <w:t>4.072</w:t>
            </w:r>
          </w:p>
        </w:tc>
        <w:tc>
          <w:tcPr>
            <w:tcW w:w="2836" w:type="dxa"/>
          </w:tcPr>
          <w:p w14:paraId="3C408C2C" w14:textId="3AD8B999" w:rsidR="00A1390D" w:rsidRPr="006278BE" w:rsidRDefault="00A1390D" w:rsidP="00A1390D">
            <w:r w:rsidRPr="006278BE">
              <w:t>9.955</w:t>
            </w:r>
          </w:p>
        </w:tc>
      </w:tr>
      <w:tr w:rsidR="00A1390D" w:rsidRPr="006278BE" w14:paraId="52CE9754" w14:textId="77777777" w:rsidTr="000A6BA9">
        <w:tc>
          <w:tcPr>
            <w:tcW w:w="1701" w:type="dxa"/>
          </w:tcPr>
          <w:p w14:paraId="3B044C3E" w14:textId="77777777" w:rsidR="00A1390D" w:rsidRPr="006278BE" w:rsidRDefault="00A1390D" w:rsidP="00A1390D">
            <w:r w:rsidRPr="006278BE">
              <w:t>NPgY</w:t>
            </w:r>
          </w:p>
        </w:tc>
        <w:tc>
          <w:tcPr>
            <w:tcW w:w="2549" w:type="dxa"/>
            <w:vAlign w:val="bottom"/>
          </w:tcPr>
          <w:p w14:paraId="2EEDC010" w14:textId="77777777" w:rsidR="00A1390D" w:rsidRPr="006278BE" w:rsidRDefault="00A1390D" w:rsidP="00A1390D">
            <w:r w:rsidRPr="006278BE">
              <w:t>5.850</w:t>
            </w:r>
          </w:p>
        </w:tc>
        <w:tc>
          <w:tcPr>
            <w:tcW w:w="2836" w:type="dxa"/>
          </w:tcPr>
          <w:p w14:paraId="71EE01F9" w14:textId="275502CB" w:rsidR="00A1390D" w:rsidRPr="006278BE" w:rsidRDefault="00A1390D" w:rsidP="00A1390D">
            <w:r w:rsidRPr="006278BE">
              <w:t>14.322</w:t>
            </w:r>
          </w:p>
        </w:tc>
      </w:tr>
      <w:tr w:rsidR="00A1390D" w:rsidRPr="006278BE" w14:paraId="10A0B0FE" w14:textId="77777777" w:rsidTr="00A1390D">
        <w:tc>
          <w:tcPr>
            <w:tcW w:w="1701" w:type="dxa"/>
          </w:tcPr>
          <w:p w14:paraId="5A9064AE" w14:textId="77777777" w:rsidR="00A1390D" w:rsidRPr="006278BE" w:rsidRDefault="00A1390D" w:rsidP="00A1390D">
            <w:r w:rsidRPr="006278BE">
              <w:t>WMID</w:t>
            </w:r>
          </w:p>
        </w:tc>
        <w:tc>
          <w:tcPr>
            <w:tcW w:w="2549" w:type="dxa"/>
            <w:vAlign w:val="bottom"/>
          </w:tcPr>
          <w:p w14:paraId="70734804" w14:textId="77777777" w:rsidR="00A1390D" w:rsidRPr="006278BE" w:rsidRDefault="00A1390D" w:rsidP="00A1390D">
            <w:r w:rsidRPr="006278BE">
              <w:t>4.827</w:t>
            </w:r>
          </w:p>
        </w:tc>
        <w:tc>
          <w:tcPr>
            <w:tcW w:w="2836" w:type="dxa"/>
            <w:vAlign w:val="bottom"/>
          </w:tcPr>
          <w:p w14:paraId="119EB55F" w14:textId="77777777" w:rsidR="00A1390D" w:rsidRPr="006278BE" w:rsidRDefault="00A1390D" w:rsidP="00A1390D">
            <w:r w:rsidRPr="006278BE">
              <w:t>12.553</w:t>
            </w:r>
          </w:p>
        </w:tc>
      </w:tr>
      <w:tr w:rsidR="00A1390D" w:rsidRPr="006278BE" w14:paraId="30DD781F" w14:textId="77777777" w:rsidTr="00A1390D">
        <w:tc>
          <w:tcPr>
            <w:tcW w:w="1701" w:type="dxa"/>
          </w:tcPr>
          <w:p w14:paraId="7FB2AB94" w14:textId="77777777" w:rsidR="00A1390D" w:rsidRPr="006278BE" w:rsidRDefault="00A1390D" w:rsidP="00A1390D">
            <w:r w:rsidRPr="006278BE">
              <w:t>EMID</w:t>
            </w:r>
          </w:p>
        </w:tc>
        <w:tc>
          <w:tcPr>
            <w:tcW w:w="2549" w:type="dxa"/>
            <w:vAlign w:val="bottom"/>
          </w:tcPr>
          <w:p w14:paraId="046D4C86" w14:textId="77777777" w:rsidR="00A1390D" w:rsidRPr="006278BE" w:rsidRDefault="00A1390D" w:rsidP="00A1390D">
            <w:r w:rsidRPr="006278BE">
              <w:t>5.154</w:t>
            </w:r>
          </w:p>
        </w:tc>
        <w:tc>
          <w:tcPr>
            <w:tcW w:w="2836" w:type="dxa"/>
            <w:vAlign w:val="bottom"/>
          </w:tcPr>
          <w:p w14:paraId="701D589D" w14:textId="77777777" w:rsidR="00A1390D" w:rsidRPr="006278BE" w:rsidRDefault="00A1390D" w:rsidP="00A1390D">
            <w:r w:rsidRPr="006278BE">
              <w:t>13.403</w:t>
            </w:r>
          </w:p>
        </w:tc>
      </w:tr>
      <w:tr w:rsidR="00A1390D" w:rsidRPr="006278BE" w14:paraId="6BCACE84" w14:textId="77777777" w:rsidTr="00A1390D">
        <w:tc>
          <w:tcPr>
            <w:tcW w:w="1701" w:type="dxa"/>
          </w:tcPr>
          <w:p w14:paraId="3B56051E" w14:textId="77777777" w:rsidR="00A1390D" w:rsidRPr="006278BE" w:rsidRDefault="00A1390D" w:rsidP="00A1390D">
            <w:r w:rsidRPr="006278BE">
              <w:t>SWALES</w:t>
            </w:r>
          </w:p>
        </w:tc>
        <w:tc>
          <w:tcPr>
            <w:tcW w:w="2549" w:type="dxa"/>
            <w:vAlign w:val="bottom"/>
          </w:tcPr>
          <w:p w14:paraId="6E0F3127" w14:textId="77777777" w:rsidR="00A1390D" w:rsidRPr="006278BE" w:rsidRDefault="00A1390D" w:rsidP="00A1390D">
            <w:r w:rsidRPr="006278BE">
              <w:t>2.211</w:t>
            </w:r>
          </w:p>
        </w:tc>
        <w:tc>
          <w:tcPr>
            <w:tcW w:w="2836" w:type="dxa"/>
            <w:vAlign w:val="bottom"/>
          </w:tcPr>
          <w:p w14:paraId="57DD9C87" w14:textId="77777777" w:rsidR="00A1390D" w:rsidRPr="006278BE" w:rsidRDefault="00A1390D" w:rsidP="00A1390D">
            <w:r w:rsidRPr="006278BE">
              <w:t>5.749</w:t>
            </w:r>
          </w:p>
        </w:tc>
      </w:tr>
      <w:tr w:rsidR="00A1390D" w:rsidRPr="006278BE" w14:paraId="280FD25D" w14:textId="77777777" w:rsidTr="00A1390D">
        <w:tc>
          <w:tcPr>
            <w:tcW w:w="1701" w:type="dxa"/>
          </w:tcPr>
          <w:p w14:paraId="5E61983C" w14:textId="77777777" w:rsidR="00A1390D" w:rsidRPr="006278BE" w:rsidRDefault="00A1390D" w:rsidP="00A1390D">
            <w:r w:rsidRPr="006278BE">
              <w:t>SWEST</w:t>
            </w:r>
          </w:p>
        </w:tc>
        <w:tc>
          <w:tcPr>
            <w:tcW w:w="2549" w:type="dxa"/>
            <w:vAlign w:val="bottom"/>
          </w:tcPr>
          <w:p w14:paraId="611A206B" w14:textId="77777777" w:rsidR="00A1390D" w:rsidRPr="006278BE" w:rsidRDefault="00A1390D" w:rsidP="00A1390D">
            <w:r w:rsidRPr="006278BE">
              <w:t>3.154</w:t>
            </w:r>
          </w:p>
        </w:tc>
        <w:tc>
          <w:tcPr>
            <w:tcW w:w="2836" w:type="dxa"/>
            <w:vAlign w:val="bottom"/>
          </w:tcPr>
          <w:p w14:paraId="425A94EB" w14:textId="77777777" w:rsidR="00A1390D" w:rsidRPr="006278BE" w:rsidRDefault="00A1390D" w:rsidP="00A1390D">
            <w:r w:rsidRPr="006278BE">
              <w:t>8.203</w:t>
            </w:r>
          </w:p>
        </w:tc>
      </w:tr>
      <w:tr w:rsidR="00A1390D" w:rsidRPr="006278BE" w14:paraId="09EA38C5" w14:textId="77777777" w:rsidTr="00A1390D">
        <w:tc>
          <w:tcPr>
            <w:tcW w:w="1701" w:type="dxa"/>
          </w:tcPr>
          <w:p w14:paraId="02060F35" w14:textId="77777777" w:rsidR="00A1390D" w:rsidRPr="006278BE" w:rsidRDefault="00A1390D" w:rsidP="00A1390D">
            <w:r w:rsidRPr="006278BE">
              <w:t>LPN</w:t>
            </w:r>
          </w:p>
        </w:tc>
        <w:tc>
          <w:tcPr>
            <w:tcW w:w="2549" w:type="dxa"/>
            <w:vAlign w:val="bottom"/>
          </w:tcPr>
          <w:p w14:paraId="3D821A6D" w14:textId="77777777" w:rsidR="00A1390D" w:rsidRPr="006278BE" w:rsidRDefault="00A1390D" w:rsidP="00A1390D">
            <w:r w:rsidRPr="006278BE">
              <w:t>2.335</w:t>
            </w:r>
          </w:p>
        </w:tc>
        <w:tc>
          <w:tcPr>
            <w:tcW w:w="2836" w:type="dxa"/>
            <w:vAlign w:val="bottom"/>
          </w:tcPr>
          <w:p w14:paraId="433CADF4" w14:textId="77777777" w:rsidR="00A1390D" w:rsidRPr="006278BE" w:rsidRDefault="00A1390D" w:rsidP="00A1390D">
            <w:r w:rsidRPr="006278BE">
              <w:t>9.775</w:t>
            </w:r>
          </w:p>
        </w:tc>
      </w:tr>
      <w:tr w:rsidR="00A1390D" w:rsidRPr="006278BE" w14:paraId="7AC95516" w14:textId="77777777" w:rsidTr="00A1390D">
        <w:tc>
          <w:tcPr>
            <w:tcW w:w="1701" w:type="dxa"/>
          </w:tcPr>
          <w:p w14:paraId="799089D9" w14:textId="77777777" w:rsidR="00A1390D" w:rsidRPr="006278BE" w:rsidRDefault="00A1390D" w:rsidP="00A1390D">
            <w:r w:rsidRPr="006278BE">
              <w:t>SPN</w:t>
            </w:r>
          </w:p>
        </w:tc>
        <w:tc>
          <w:tcPr>
            <w:tcW w:w="2549" w:type="dxa"/>
            <w:vAlign w:val="bottom"/>
          </w:tcPr>
          <w:p w14:paraId="39053115" w14:textId="77777777" w:rsidR="00A1390D" w:rsidRPr="006278BE" w:rsidRDefault="00A1390D" w:rsidP="00A1390D">
            <w:r w:rsidRPr="006278BE">
              <w:t>2.280</w:t>
            </w:r>
          </w:p>
        </w:tc>
        <w:tc>
          <w:tcPr>
            <w:tcW w:w="2836" w:type="dxa"/>
            <w:vAlign w:val="bottom"/>
          </w:tcPr>
          <w:p w14:paraId="1738D829" w14:textId="77777777" w:rsidR="00A1390D" w:rsidRPr="006278BE" w:rsidRDefault="00A1390D" w:rsidP="00A1390D">
            <w:r w:rsidRPr="006278BE">
              <w:t>9.544</w:t>
            </w:r>
          </w:p>
        </w:tc>
      </w:tr>
      <w:tr w:rsidR="00A1390D" w:rsidRPr="006278BE" w14:paraId="11408F66" w14:textId="77777777" w:rsidTr="00A1390D">
        <w:tc>
          <w:tcPr>
            <w:tcW w:w="1701" w:type="dxa"/>
          </w:tcPr>
          <w:p w14:paraId="18D2360A" w14:textId="77777777" w:rsidR="00A1390D" w:rsidRPr="006278BE" w:rsidRDefault="00A1390D" w:rsidP="00A1390D">
            <w:r w:rsidRPr="006278BE">
              <w:t>EPN</w:t>
            </w:r>
          </w:p>
        </w:tc>
        <w:tc>
          <w:tcPr>
            <w:tcW w:w="2549" w:type="dxa"/>
            <w:vAlign w:val="bottom"/>
          </w:tcPr>
          <w:p w14:paraId="536FD9A6" w14:textId="77777777" w:rsidR="00A1390D" w:rsidRPr="006278BE" w:rsidRDefault="00A1390D" w:rsidP="00A1390D">
            <w:r w:rsidRPr="006278BE">
              <w:t>3.602</w:t>
            </w:r>
          </w:p>
        </w:tc>
        <w:tc>
          <w:tcPr>
            <w:tcW w:w="2836" w:type="dxa"/>
            <w:vAlign w:val="bottom"/>
          </w:tcPr>
          <w:p w14:paraId="04FDA21B" w14:textId="77777777" w:rsidR="00A1390D" w:rsidRPr="006278BE" w:rsidRDefault="00A1390D" w:rsidP="00A1390D">
            <w:r w:rsidRPr="006278BE">
              <w:t>15.077</w:t>
            </w:r>
          </w:p>
        </w:tc>
      </w:tr>
      <w:tr w:rsidR="00A1390D" w:rsidRPr="006278BE" w14:paraId="6E71A575" w14:textId="77777777" w:rsidTr="00A1390D">
        <w:tc>
          <w:tcPr>
            <w:tcW w:w="1701" w:type="dxa"/>
          </w:tcPr>
          <w:p w14:paraId="74C9E842" w14:textId="77777777" w:rsidR="00A1390D" w:rsidRPr="006278BE" w:rsidRDefault="00A1390D" w:rsidP="00A1390D">
            <w:r w:rsidRPr="006278BE">
              <w:t>SPD</w:t>
            </w:r>
          </w:p>
        </w:tc>
        <w:tc>
          <w:tcPr>
            <w:tcW w:w="2549" w:type="dxa"/>
            <w:vAlign w:val="bottom"/>
          </w:tcPr>
          <w:p w14:paraId="00E032A0" w14:textId="77777777" w:rsidR="00A1390D" w:rsidRPr="006278BE" w:rsidRDefault="00A1390D" w:rsidP="00A1390D">
            <w:r w:rsidRPr="006278BE">
              <w:t>3.568</w:t>
            </w:r>
          </w:p>
        </w:tc>
        <w:tc>
          <w:tcPr>
            <w:tcW w:w="2836" w:type="dxa"/>
            <w:vAlign w:val="bottom"/>
          </w:tcPr>
          <w:p w14:paraId="3402E756" w14:textId="77777777" w:rsidR="00A1390D" w:rsidRPr="006278BE" w:rsidRDefault="00A1390D" w:rsidP="00A1390D">
            <w:r w:rsidRPr="006278BE">
              <w:t>5.339</w:t>
            </w:r>
          </w:p>
        </w:tc>
      </w:tr>
      <w:tr w:rsidR="00A1390D" w:rsidRPr="006278BE" w14:paraId="028D3EE4" w14:textId="77777777" w:rsidTr="00A1390D">
        <w:tc>
          <w:tcPr>
            <w:tcW w:w="1701" w:type="dxa"/>
          </w:tcPr>
          <w:p w14:paraId="18E56F55" w14:textId="77777777" w:rsidR="00A1390D" w:rsidRPr="006278BE" w:rsidRDefault="00A1390D" w:rsidP="00A1390D">
            <w:r w:rsidRPr="006278BE">
              <w:t>SPMW</w:t>
            </w:r>
          </w:p>
        </w:tc>
        <w:tc>
          <w:tcPr>
            <w:tcW w:w="2549" w:type="dxa"/>
            <w:vAlign w:val="bottom"/>
          </w:tcPr>
          <w:p w14:paraId="34ECC873" w14:textId="77777777" w:rsidR="00A1390D" w:rsidRPr="006278BE" w:rsidRDefault="00A1390D" w:rsidP="00A1390D">
            <w:r w:rsidRPr="006278BE">
              <w:t>2.702</w:t>
            </w:r>
          </w:p>
        </w:tc>
        <w:tc>
          <w:tcPr>
            <w:tcW w:w="2836" w:type="dxa"/>
            <w:vAlign w:val="bottom"/>
          </w:tcPr>
          <w:p w14:paraId="7AD2C2EF" w14:textId="77777777" w:rsidR="00A1390D" w:rsidRPr="006278BE" w:rsidRDefault="00A1390D" w:rsidP="00A1390D">
            <w:r w:rsidRPr="006278BE">
              <w:t>4.044</w:t>
            </w:r>
          </w:p>
        </w:tc>
      </w:tr>
      <w:tr w:rsidR="00A1390D" w:rsidRPr="006278BE" w14:paraId="7037BF14" w14:textId="77777777" w:rsidTr="00A1390D">
        <w:tc>
          <w:tcPr>
            <w:tcW w:w="1701" w:type="dxa"/>
          </w:tcPr>
          <w:p w14:paraId="7FB2723D" w14:textId="77777777" w:rsidR="00A1390D" w:rsidRPr="006278BE" w:rsidRDefault="00A1390D" w:rsidP="00A1390D">
            <w:r w:rsidRPr="006278BE">
              <w:t>SSEH</w:t>
            </w:r>
          </w:p>
        </w:tc>
        <w:tc>
          <w:tcPr>
            <w:tcW w:w="2549" w:type="dxa"/>
            <w:vAlign w:val="bottom"/>
          </w:tcPr>
          <w:p w14:paraId="7BD57DF4" w14:textId="77777777" w:rsidR="00A1390D" w:rsidRPr="006278BE" w:rsidRDefault="00A1390D" w:rsidP="00A1390D">
            <w:r w:rsidRPr="006278BE">
              <w:t>0.020</w:t>
            </w:r>
          </w:p>
        </w:tc>
        <w:tc>
          <w:tcPr>
            <w:tcW w:w="2836" w:type="dxa"/>
            <w:vAlign w:val="bottom"/>
          </w:tcPr>
          <w:p w14:paraId="484DEADB" w14:textId="77777777" w:rsidR="00A1390D" w:rsidRPr="006278BE" w:rsidRDefault="00A1390D" w:rsidP="00A1390D">
            <w:r w:rsidRPr="006278BE">
              <w:t>0.100</w:t>
            </w:r>
          </w:p>
        </w:tc>
      </w:tr>
      <w:tr w:rsidR="00A1390D" w:rsidRPr="006278BE" w14:paraId="0D2047D7" w14:textId="77777777" w:rsidTr="00A1390D">
        <w:tc>
          <w:tcPr>
            <w:tcW w:w="1701" w:type="dxa"/>
          </w:tcPr>
          <w:p w14:paraId="25AA5535" w14:textId="77777777" w:rsidR="00A1390D" w:rsidRPr="006278BE" w:rsidRDefault="00A1390D" w:rsidP="00A1390D">
            <w:r w:rsidRPr="006278BE">
              <w:t>SSES</w:t>
            </w:r>
          </w:p>
        </w:tc>
        <w:tc>
          <w:tcPr>
            <w:tcW w:w="2549" w:type="dxa"/>
            <w:vAlign w:val="bottom"/>
          </w:tcPr>
          <w:p w14:paraId="12939E4F" w14:textId="77777777" w:rsidR="00A1390D" w:rsidRPr="006278BE" w:rsidRDefault="00A1390D" w:rsidP="00A1390D">
            <w:r w:rsidRPr="006278BE">
              <w:t>0.079</w:t>
            </w:r>
          </w:p>
        </w:tc>
        <w:tc>
          <w:tcPr>
            <w:tcW w:w="2836" w:type="dxa"/>
            <w:vAlign w:val="bottom"/>
          </w:tcPr>
          <w:p w14:paraId="442CFE30" w14:textId="77777777" w:rsidR="00A1390D" w:rsidRPr="006278BE" w:rsidRDefault="00A1390D" w:rsidP="00A1390D">
            <w:r w:rsidRPr="006278BE">
              <w:t>0.395</w:t>
            </w:r>
          </w:p>
        </w:tc>
      </w:tr>
    </w:tbl>
    <w:p w14:paraId="2A70B2C3" w14:textId="77777777" w:rsidR="001A2306" w:rsidRPr="006278BE" w:rsidRDefault="001A2306" w:rsidP="001A2306">
      <w:pPr>
        <w:pStyle w:val="AppendixHeading"/>
      </w:pPr>
    </w:p>
    <w:p w14:paraId="4086AA66" w14:textId="77777777" w:rsidR="001A2306" w:rsidRPr="006278BE" w:rsidRDefault="001A2306" w:rsidP="00837CE3">
      <w:pPr>
        <w:pStyle w:val="Caption"/>
      </w:pPr>
      <w:r w:rsidRPr="006278BE">
        <w:t>Maximum reward in respect of the value of Fuel Poverty Services Delivered term (VFPAU</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278BE"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6278BE" w:rsidRDefault="001A2306" w:rsidP="00837CE3">
            <w:r w:rsidRPr="006278BE">
              <w:t>Licensee</w:t>
            </w:r>
          </w:p>
        </w:tc>
        <w:tc>
          <w:tcPr>
            <w:tcW w:w="2549" w:type="dxa"/>
          </w:tcPr>
          <w:p w14:paraId="09A03A2C" w14:textId="77777777" w:rsidR="001A2306" w:rsidRPr="006278BE" w:rsidRDefault="001A2306" w:rsidP="00837CE3">
            <w:r w:rsidRPr="006278BE">
              <w:t>2024/25</w:t>
            </w:r>
          </w:p>
        </w:tc>
        <w:tc>
          <w:tcPr>
            <w:tcW w:w="2836" w:type="dxa"/>
          </w:tcPr>
          <w:p w14:paraId="62E46986" w14:textId="77777777" w:rsidR="001A2306" w:rsidRPr="006278BE" w:rsidRDefault="001A2306" w:rsidP="00837CE3">
            <w:r w:rsidRPr="006278BE">
              <w:t>2027/28</w:t>
            </w:r>
          </w:p>
        </w:tc>
      </w:tr>
      <w:tr w:rsidR="001A2306" w:rsidRPr="006278BE" w14:paraId="007CEAD7" w14:textId="77777777" w:rsidTr="00A75C46">
        <w:tc>
          <w:tcPr>
            <w:tcW w:w="0" w:type="dxa"/>
          </w:tcPr>
          <w:p w14:paraId="7774A4EA" w14:textId="77777777" w:rsidR="001A2306" w:rsidRPr="006278BE" w:rsidRDefault="001A2306" w:rsidP="00837CE3">
            <w:r w:rsidRPr="006278BE">
              <w:t>ENWL</w:t>
            </w:r>
          </w:p>
        </w:tc>
        <w:tc>
          <w:tcPr>
            <w:tcW w:w="0" w:type="dxa"/>
            <w:vAlign w:val="bottom"/>
          </w:tcPr>
          <w:p w14:paraId="50E7AFB3" w14:textId="77777777" w:rsidR="001A2306" w:rsidRPr="006278BE" w:rsidRDefault="001A2306" w:rsidP="00837CE3">
            <w:r w:rsidRPr="006278BE">
              <w:t>0.698</w:t>
            </w:r>
          </w:p>
        </w:tc>
        <w:tc>
          <w:tcPr>
            <w:tcW w:w="0" w:type="dxa"/>
            <w:vAlign w:val="bottom"/>
          </w:tcPr>
          <w:p w14:paraId="634C4842" w14:textId="77777777" w:rsidR="001A2306" w:rsidRPr="006278BE" w:rsidRDefault="001A2306" w:rsidP="00837CE3">
            <w:r w:rsidRPr="006278BE">
              <w:t>1.047</w:t>
            </w:r>
          </w:p>
        </w:tc>
      </w:tr>
      <w:tr w:rsidR="001A2306" w:rsidRPr="006278BE" w14:paraId="3F332F43" w14:textId="77777777" w:rsidTr="00A75C46">
        <w:tc>
          <w:tcPr>
            <w:tcW w:w="0" w:type="dxa"/>
          </w:tcPr>
          <w:p w14:paraId="5349EBEF" w14:textId="77777777" w:rsidR="001A2306" w:rsidRPr="006278BE" w:rsidRDefault="001A2306" w:rsidP="00837CE3">
            <w:r w:rsidRPr="006278BE">
              <w:t>NPgN</w:t>
            </w:r>
          </w:p>
        </w:tc>
        <w:tc>
          <w:tcPr>
            <w:tcW w:w="0" w:type="dxa"/>
            <w:vAlign w:val="bottom"/>
          </w:tcPr>
          <w:p w14:paraId="55ED01A5" w14:textId="77777777" w:rsidR="001A2306" w:rsidRPr="006278BE" w:rsidRDefault="001A2306" w:rsidP="00837CE3">
            <w:r w:rsidRPr="006278BE">
              <w:t>0.519</w:t>
            </w:r>
          </w:p>
        </w:tc>
        <w:tc>
          <w:tcPr>
            <w:tcW w:w="0" w:type="dxa"/>
            <w:vAlign w:val="bottom"/>
          </w:tcPr>
          <w:p w14:paraId="006509BC" w14:textId="77777777" w:rsidR="001A2306" w:rsidRPr="006278BE" w:rsidRDefault="001A2306" w:rsidP="00837CE3">
            <w:r w:rsidRPr="006278BE">
              <w:t>0.778</w:t>
            </w:r>
          </w:p>
        </w:tc>
      </w:tr>
      <w:tr w:rsidR="001A2306" w:rsidRPr="006278BE" w14:paraId="2D663104" w14:textId="77777777" w:rsidTr="00A75C46">
        <w:tc>
          <w:tcPr>
            <w:tcW w:w="0" w:type="dxa"/>
          </w:tcPr>
          <w:p w14:paraId="29A8FF80" w14:textId="77777777" w:rsidR="001A2306" w:rsidRPr="006278BE" w:rsidRDefault="001A2306" w:rsidP="00837CE3">
            <w:r w:rsidRPr="006278BE">
              <w:t>NPgY</w:t>
            </w:r>
          </w:p>
        </w:tc>
        <w:tc>
          <w:tcPr>
            <w:tcW w:w="0" w:type="dxa"/>
            <w:vAlign w:val="bottom"/>
          </w:tcPr>
          <w:p w14:paraId="535E916A" w14:textId="77777777" w:rsidR="001A2306" w:rsidRPr="006278BE" w:rsidRDefault="001A2306" w:rsidP="00837CE3">
            <w:r w:rsidRPr="006278BE">
              <w:t>0.716</w:t>
            </w:r>
          </w:p>
        </w:tc>
        <w:tc>
          <w:tcPr>
            <w:tcW w:w="0" w:type="dxa"/>
            <w:vAlign w:val="bottom"/>
          </w:tcPr>
          <w:p w14:paraId="6DFD6706" w14:textId="77777777" w:rsidR="001A2306" w:rsidRPr="006278BE" w:rsidRDefault="001A2306" w:rsidP="00837CE3">
            <w:r w:rsidRPr="006278BE">
              <w:t>1.073</w:t>
            </w:r>
          </w:p>
        </w:tc>
      </w:tr>
      <w:tr w:rsidR="001A2306" w:rsidRPr="006278BE" w14:paraId="3CBC0E81" w14:textId="77777777" w:rsidTr="00A75C46">
        <w:tc>
          <w:tcPr>
            <w:tcW w:w="0" w:type="dxa"/>
          </w:tcPr>
          <w:p w14:paraId="44732638" w14:textId="77777777" w:rsidR="001A2306" w:rsidRPr="006278BE" w:rsidRDefault="001A2306" w:rsidP="00837CE3">
            <w:r w:rsidRPr="006278BE">
              <w:t>WMID</w:t>
            </w:r>
          </w:p>
        </w:tc>
        <w:tc>
          <w:tcPr>
            <w:tcW w:w="0" w:type="dxa"/>
            <w:vAlign w:val="bottom"/>
          </w:tcPr>
          <w:p w14:paraId="108DFBED" w14:textId="77777777" w:rsidR="001A2306" w:rsidRPr="006278BE" w:rsidRDefault="001A2306" w:rsidP="00837CE3">
            <w:r w:rsidRPr="006278BE">
              <w:t>0.901</w:t>
            </w:r>
          </w:p>
        </w:tc>
        <w:tc>
          <w:tcPr>
            <w:tcW w:w="0" w:type="dxa"/>
            <w:vAlign w:val="bottom"/>
          </w:tcPr>
          <w:p w14:paraId="320674D0" w14:textId="77777777" w:rsidR="001A2306" w:rsidRPr="006278BE" w:rsidRDefault="001A2306" w:rsidP="00837CE3">
            <w:r w:rsidRPr="006278BE">
              <w:t>1.351</w:t>
            </w:r>
          </w:p>
        </w:tc>
      </w:tr>
      <w:tr w:rsidR="001A2306" w:rsidRPr="006278BE" w14:paraId="276C8752" w14:textId="77777777" w:rsidTr="00A75C46">
        <w:tc>
          <w:tcPr>
            <w:tcW w:w="0" w:type="dxa"/>
          </w:tcPr>
          <w:p w14:paraId="15853485" w14:textId="77777777" w:rsidR="001A2306" w:rsidRPr="006278BE" w:rsidRDefault="001A2306" w:rsidP="00837CE3">
            <w:r w:rsidRPr="006278BE">
              <w:t>EMID</w:t>
            </w:r>
          </w:p>
        </w:tc>
        <w:tc>
          <w:tcPr>
            <w:tcW w:w="0" w:type="dxa"/>
            <w:vAlign w:val="bottom"/>
          </w:tcPr>
          <w:p w14:paraId="323C9AFF" w14:textId="77777777" w:rsidR="001A2306" w:rsidRPr="006278BE" w:rsidRDefault="001A2306" w:rsidP="00837CE3">
            <w:r w:rsidRPr="006278BE">
              <w:t>0.922</w:t>
            </w:r>
          </w:p>
        </w:tc>
        <w:tc>
          <w:tcPr>
            <w:tcW w:w="0" w:type="dxa"/>
            <w:vAlign w:val="bottom"/>
          </w:tcPr>
          <w:p w14:paraId="5A1309D1" w14:textId="77777777" w:rsidR="001A2306" w:rsidRPr="006278BE" w:rsidRDefault="001A2306" w:rsidP="00837CE3">
            <w:r w:rsidRPr="006278BE">
              <w:t>1.383</w:t>
            </w:r>
          </w:p>
        </w:tc>
      </w:tr>
      <w:tr w:rsidR="001A2306" w:rsidRPr="006278BE" w14:paraId="16D874DC" w14:textId="77777777" w:rsidTr="00A75C46">
        <w:tc>
          <w:tcPr>
            <w:tcW w:w="0" w:type="dxa"/>
          </w:tcPr>
          <w:p w14:paraId="099019F4" w14:textId="77777777" w:rsidR="001A2306" w:rsidRPr="006278BE" w:rsidRDefault="001A2306" w:rsidP="00837CE3">
            <w:r w:rsidRPr="006278BE">
              <w:t>SWALES</w:t>
            </w:r>
          </w:p>
        </w:tc>
        <w:tc>
          <w:tcPr>
            <w:tcW w:w="0" w:type="dxa"/>
            <w:vAlign w:val="bottom"/>
          </w:tcPr>
          <w:p w14:paraId="78404BDA" w14:textId="77777777" w:rsidR="001A2306" w:rsidRPr="006278BE" w:rsidRDefault="001A2306" w:rsidP="00837CE3">
            <w:r w:rsidRPr="006278BE">
              <w:t>0.461</w:t>
            </w:r>
          </w:p>
        </w:tc>
        <w:tc>
          <w:tcPr>
            <w:tcW w:w="0" w:type="dxa"/>
            <w:vAlign w:val="bottom"/>
          </w:tcPr>
          <w:p w14:paraId="55AADC76" w14:textId="77777777" w:rsidR="001A2306" w:rsidRPr="006278BE" w:rsidRDefault="001A2306" w:rsidP="00837CE3">
            <w:r w:rsidRPr="006278BE">
              <w:t>0.691</w:t>
            </w:r>
          </w:p>
        </w:tc>
      </w:tr>
      <w:tr w:rsidR="001A2306" w:rsidRPr="006278BE" w14:paraId="54621834" w14:textId="77777777" w:rsidTr="00A75C46">
        <w:tc>
          <w:tcPr>
            <w:tcW w:w="0" w:type="dxa"/>
          </w:tcPr>
          <w:p w14:paraId="0907D52C" w14:textId="77777777" w:rsidR="001A2306" w:rsidRPr="006278BE" w:rsidRDefault="001A2306" w:rsidP="00837CE3">
            <w:r w:rsidRPr="006278BE">
              <w:t>SWEST</w:t>
            </w:r>
          </w:p>
        </w:tc>
        <w:tc>
          <w:tcPr>
            <w:tcW w:w="0" w:type="dxa"/>
            <w:vAlign w:val="bottom"/>
          </w:tcPr>
          <w:p w14:paraId="0C89A3C6" w14:textId="77777777" w:rsidR="001A2306" w:rsidRPr="006278BE" w:rsidRDefault="001A2306" w:rsidP="00837CE3">
            <w:r w:rsidRPr="006278BE">
              <w:t>0.700</w:t>
            </w:r>
          </w:p>
        </w:tc>
        <w:tc>
          <w:tcPr>
            <w:tcW w:w="0" w:type="dxa"/>
            <w:vAlign w:val="bottom"/>
          </w:tcPr>
          <w:p w14:paraId="175C8B8B" w14:textId="77777777" w:rsidR="001A2306" w:rsidRPr="006278BE" w:rsidRDefault="001A2306" w:rsidP="00837CE3">
            <w:r w:rsidRPr="006278BE">
              <w:t>1.049</w:t>
            </w:r>
          </w:p>
        </w:tc>
      </w:tr>
      <w:tr w:rsidR="001A2306" w:rsidRPr="006278BE" w14:paraId="1D4BADDB" w14:textId="77777777" w:rsidTr="00A75C46">
        <w:tc>
          <w:tcPr>
            <w:tcW w:w="0" w:type="dxa"/>
          </w:tcPr>
          <w:p w14:paraId="52477262" w14:textId="77777777" w:rsidR="001A2306" w:rsidRPr="006278BE" w:rsidRDefault="001A2306" w:rsidP="00837CE3">
            <w:r w:rsidRPr="006278BE">
              <w:t>LPN</w:t>
            </w:r>
          </w:p>
        </w:tc>
        <w:tc>
          <w:tcPr>
            <w:tcW w:w="0" w:type="dxa"/>
            <w:vAlign w:val="bottom"/>
          </w:tcPr>
          <w:p w14:paraId="19FBFE3C" w14:textId="77777777" w:rsidR="001A2306" w:rsidRPr="006278BE" w:rsidRDefault="001A2306" w:rsidP="00837CE3">
            <w:r w:rsidRPr="006278BE">
              <w:t>0.605</w:t>
            </w:r>
          </w:p>
        </w:tc>
        <w:tc>
          <w:tcPr>
            <w:tcW w:w="0" w:type="dxa"/>
            <w:vAlign w:val="bottom"/>
          </w:tcPr>
          <w:p w14:paraId="7354F519" w14:textId="77777777" w:rsidR="001A2306" w:rsidRPr="006278BE" w:rsidRDefault="001A2306" w:rsidP="00837CE3">
            <w:r w:rsidRPr="006278BE">
              <w:t>0.908</w:t>
            </w:r>
          </w:p>
        </w:tc>
      </w:tr>
      <w:tr w:rsidR="001A2306" w:rsidRPr="006278BE" w14:paraId="2FE704BA" w14:textId="77777777" w:rsidTr="00A75C46">
        <w:tc>
          <w:tcPr>
            <w:tcW w:w="0" w:type="dxa"/>
          </w:tcPr>
          <w:p w14:paraId="7B596214" w14:textId="77777777" w:rsidR="001A2306" w:rsidRPr="006278BE" w:rsidRDefault="001A2306" w:rsidP="00837CE3">
            <w:r w:rsidRPr="006278BE">
              <w:t>SPN</w:t>
            </w:r>
          </w:p>
        </w:tc>
        <w:tc>
          <w:tcPr>
            <w:tcW w:w="0" w:type="dxa"/>
            <w:vAlign w:val="bottom"/>
          </w:tcPr>
          <w:p w14:paraId="2F1489F6" w14:textId="77777777" w:rsidR="001A2306" w:rsidRPr="006278BE" w:rsidRDefault="001A2306" w:rsidP="00837CE3">
            <w:r w:rsidRPr="006278BE">
              <w:t>0.626</w:t>
            </w:r>
          </w:p>
        </w:tc>
        <w:tc>
          <w:tcPr>
            <w:tcW w:w="0" w:type="dxa"/>
            <w:vAlign w:val="bottom"/>
          </w:tcPr>
          <w:p w14:paraId="41FD5D09" w14:textId="77777777" w:rsidR="001A2306" w:rsidRPr="006278BE" w:rsidRDefault="001A2306" w:rsidP="00837CE3">
            <w:r w:rsidRPr="006278BE">
              <w:t>0.939</w:t>
            </w:r>
          </w:p>
        </w:tc>
      </w:tr>
      <w:tr w:rsidR="001A2306" w:rsidRPr="006278BE" w14:paraId="571824FE" w14:textId="77777777" w:rsidTr="00A75C46">
        <w:tc>
          <w:tcPr>
            <w:tcW w:w="0" w:type="dxa"/>
          </w:tcPr>
          <w:p w14:paraId="4CAD20F9" w14:textId="77777777" w:rsidR="001A2306" w:rsidRPr="006278BE" w:rsidRDefault="001A2306" w:rsidP="00837CE3">
            <w:r w:rsidRPr="006278BE">
              <w:t>EPN</w:t>
            </w:r>
          </w:p>
        </w:tc>
        <w:tc>
          <w:tcPr>
            <w:tcW w:w="0" w:type="dxa"/>
            <w:vAlign w:val="bottom"/>
          </w:tcPr>
          <w:p w14:paraId="28D6BC49" w14:textId="77777777" w:rsidR="001A2306" w:rsidRPr="006278BE" w:rsidRDefault="001A2306" w:rsidP="00837CE3">
            <w:r w:rsidRPr="006278BE">
              <w:t>0.978</w:t>
            </w:r>
          </w:p>
        </w:tc>
        <w:tc>
          <w:tcPr>
            <w:tcW w:w="0" w:type="dxa"/>
            <w:vAlign w:val="bottom"/>
          </w:tcPr>
          <w:p w14:paraId="51020F77" w14:textId="77777777" w:rsidR="001A2306" w:rsidRPr="006278BE" w:rsidRDefault="001A2306" w:rsidP="00837CE3">
            <w:r w:rsidRPr="006278BE">
              <w:t>1.467</w:t>
            </w:r>
          </w:p>
        </w:tc>
      </w:tr>
      <w:tr w:rsidR="001A2306" w:rsidRPr="006278BE" w14:paraId="6E7E2CC8" w14:textId="77777777" w:rsidTr="00A75C46">
        <w:tc>
          <w:tcPr>
            <w:tcW w:w="0" w:type="dxa"/>
          </w:tcPr>
          <w:p w14:paraId="544FF92B" w14:textId="77777777" w:rsidR="001A2306" w:rsidRPr="006278BE" w:rsidRDefault="001A2306" w:rsidP="00837CE3">
            <w:r w:rsidRPr="006278BE">
              <w:t>SPD</w:t>
            </w:r>
          </w:p>
        </w:tc>
        <w:tc>
          <w:tcPr>
            <w:tcW w:w="0" w:type="dxa"/>
            <w:vAlign w:val="bottom"/>
          </w:tcPr>
          <w:p w14:paraId="1B16B8BF" w14:textId="77777777" w:rsidR="001A2306" w:rsidRPr="006278BE" w:rsidRDefault="001A2306" w:rsidP="00837CE3">
            <w:r w:rsidRPr="006278BE">
              <w:t>0.665</w:t>
            </w:r>
          </w:p>
        </w:tc>
        <w:tc>
          <w:tcPr>
            <w:tcW w:w="0" w:type="dxa"/>
            <w:vAlign w:val="bottom"/>
          </w:tcPr>
          <w:p w14:paraId="51BA2DDC" w14:textId="77777777" w:rsidR="001A2306" w:rsidRPr="006278BE" w:rsidRDefault="001A2306" w:rsidP="00837CE3">
            <w:r w:rsidRPr="006278BE">
              <w:t>0.997</w:t>
            </w:r>
          </w:p>
        </w:tc>
      </w:tr>
      <w:tr w:rsidR="001A2306" w:rsidRPr="006278BE" w14:paraId="3BA9AD9F" w14:textId="77777777" w:rsidTr="00A75C46">
        <w:tc>
          <w:tcPr>
            <w:tcW w:w="0" w:type="dxa"/>
          </w:tcPr>
          <w:p w14:paraId="7988E904" w14:textId="77777777" w:rsidR="001A2306" w:rsidRPr="006278BE" w:rsidRDefault="001A2306" w:rsidP="00837CE3">
            <w:r w:rsidRPr="006278BE">
              <w:t>SPMW</w:t>
            </w:r>
          </w:p>
        </w:tc>
        <w:tc>
          <w:tcPr>
            <w:tcW w:w="0" w:type="dxa"/>
            <w:vAlign w:val="bottom"/>
          </w:tcPr>
          <w:p w14:paraId="1460421B" w14:textId="77777777" w:rsidR="001A2306" w:rsidRPr="006278BE" w:rsidRDefault="001A2306" w:rsidP="00837CE3">
            <w:r w:rsidRPr="006278BE">
              <w:t>0.739</w:t>
            </w:r>
          </w:p>
        </w:tc>
        <w:tc>
          <w:tcPr>
            <w:tcW w:w="0" w:type="dxa"/>
            <w:vAlign w:val="bottom"/>
          </w:tcPr>
          <w:p w14:paraId="4BD4BED4" w14:textId="77777777" w:rsidR="001A2306" w:rsidRPr="006278BE" w:rsidRDefault="001A2306" w:rsidP="00837CE3">
            <w:r w:rsidRPr="006278BE">
              <w:t>1.109</w:t>
            </w:r>
          </w:p>
        </w:tc>
      </w:tr>
      <w:tr w:rsidR="001A2306" w:rsidRPr="006278BE" w14:paraId="2F903068" w14:textId="77777777" w:rsidTr="00A75C46">
        <w:tc>
          <w:tcPr>
            <w:tcW w:w="0" w:type="dxa"/>
          </w:tcPr>
          <w:p w14:paraId="77768819" w14:textId="77777777" w:rsidR="001A2306" w:rsidRPr="006278BE" w:rsidRDefault="001A2306" w:rsidP="00837CE3">
            <w:r w:rsidRPr="006278BE">
              <w:t>SSEH</w:t>
            </w:r>
          </w:p>
        </w:tc>
        <w:tc>
          <w:tcPr>
            <w:tcW w:w="0" w:type="dxa"/>
            <w:vAlign w:val="bottom"/>
          </w:tcPr>
          <w:p w14:paraId="19501109" w14:textId="77777777" w:rsidR="001A2306" w:rsidRPr="006278BE" w:rsidRDefault="001A2306" w:rsidP="00837CE3">
            <w:r w:rsidRPr="006278BE">
              <w:t>0.496</w:t>
            </w:r>
          </w:p>
        </w:tc>
        <w:tc>
          <w:tcPr>
            <w:tcW w:w="0" w:type="dxa"/>
            <w:vAlign w:val="bottom"/>
          </w:tcPr>
          <w:p w14:paraId="2FAA33C1" w14:textId="77777777" w:rsidR="001A2306" w:rsidRPr="006278BE" w:rsidRDefault="001A2306" w:rsidP="00837CE3">
            <w:r w:rsidRPr="006278BE">
              <w:t>0.744</w:t>
            </w:r>
          </w:p>
        </w:tc>
      </w:tr>
      <w:tr w:rsidR="001A2306" w:rsidRPr="006278BE" w14:paraId="1F38C651" w14:textId="77777777" w:rsidTr="00A75C46">
        <w:tc>
          <w:tcPr>
            <w:tcW w:w="0" w:type="dxa"/>
          </w:tcPr>
          <w:p w14:paraId="499DCF96" w14:textId="77777777" w:rsidR="001A2306" w:rsidRPr="006278BE" w:rsidRDefault="001A2306" w:rsidP="00837CE3">
            <w:r w:rsidRPr="006278BE">
              <w:t>SSES</w:t>
            </w:r>
          </w:p>
        </w:tc>
        <w:tc>
          <w:tcPr>
            <w:tcW w:w="0" w:type="dxa"/>
            <w:vAlign w:val="bottom"/>
          </w:tcPr>
          <w:p w14:paraId="4631841C" w14:textId="77777777" w:rsidR="001A2306" w:rsidRPr="006278BE" w:rsidRDefault="001A2306" w:rsidP="00837CE3">
            <w:r w:rsidRPr="006278BE">
              <w:t>0.935</w:t>
            </w:r>
          </w:p>
        </w:tc>
        <w:tc>
          <w:tcPr>
            <w:tcW w:w="0" w:type="dxa"/>
            <w:vAlign w:val="bottom"/>
          </w:tcPr>
          <w:p w14:paraId="74A5FF1C" w14:textId="77777777" w:rsidR="001A2306" w:rsidRPr="006278BE" w:rsidRDefault="001A2306" w:rsidP="00837CE3">
            <w:r w:rsidRPr="006278BE">
              <w:t>1.403</w:t>
            </w:r>
          </w:p>
        </w:tc>
      </w:tr>
    </w:tbl>
    <w:p w14:paraId="601CCFB1" w14:textId="77777777" w:rsidR="001A2306" w:rsidRPr="006278BE" w:rsidRDefault="001A2306" w:rsidP="001A2306">
      <w:pPr>
        <w:pStyle w:val="AppendixHeading"/>
      </w:pPr>
    </w:p>
    <w:p w14:paraId="4C5890F7" w14:textId="77777777" w:rsidR="001A2306" w:rsidRPr="006278BE" w:rsidRDefault="001A2306" w:rsidP="00837CE3">
      <w:pPr>
        <w:pStyle w:val="Caption"/>
      </w:pPr>
      <w:r w:rsidRPr="006278BE">
        <w:t>Reward incentive rate for the value of Fuel Poverty Services Delivered term (VFPIRR</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278BE"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6278BE" w:rsidRDefault="001A2306" w:rsidP="00837CE3">
            <w:r w:rsidRPr="006278BE">
              <w:t>Licensee</w:t>
            </w:r>
          </w:p>
        </w:tc>
        <w:tc>
          <w:tcPr>
            <w:tcW w:w="2549" w:type="dxa"/>
          </w:tcPr>
          <w:p w14:paraId="29E3A950" w14:textId="77777777" w:rsidR="001A2306" w:rsidRPr="006278BE" w:rsidRDefault="001A2306" w:rsidP="00837CE3">
            <w:r w:rsidRPr="006278BE">
              <w:t>2024/25</w:t>
            </w:r>
          </w:p>
        </w:tc>
        <w:tc>
          <w:tcPr>
            <w:tcW w:w="2836" w:type="dxa"/>
          </w:tcPr>
          <w:p w14:paraId="1DE3256D" w14:textId="77777777" w:rsidR="001A2306" w:rsidRPr="006278BE" w:rsidRDefault="001A2306" w:rsidP="00837CE3">
            <w:r w:rsidRPr="006278BE">
              <w:t>2027/28</w:t>
            </w:r>
          </w:p>
        </w:tc>
      </w:tr>
      <w:tr w:rsidR="001A2306" w:rsidRPr="006278BE" w14:paraId="6EE3A5ED" w14:textId="77777777" w:rsidTr="00062F17">
        <w:tc>
          <w:tcPr>
            <w:tcW w:w="1701" w:type="dxa"/>
          </w:tcPr>
          <w:p w14:paraId="0A4D090D" w14:textId="77777777" w:rsidR="001A2306" w:rsidRPr="006278BE" w:rsidRDefault="001A2306" w:rsidP="00837CE3">
            <w:r w:rsidRPr="006278BE">
              <w:t>ENWL</w:t>
            </w:r>
          </w:p>
        </w:tc>
        <w:tc>
          <w:tcPr>
            <w:tcW w:w="2549" w:type="dxa"/>
            <w:vAlign w:val="bottom"/>
          </w:tcPr>
          <w:p w14:paraId="4860E248" w14:textId="77777777" w:rsidR="001A2306" w:rsidRPr="006278BE" w:rsidRDefault="001A2306" w:rsidP="00837CE3">
            <w:r w:rsidRPr="006278BE">
              <w:t>0.916</w:t>
            </w:r>
          </w:p>
        </w:tc>
        <w:tc>
          <w:tcPr>
            <w:tcW w:w="2836" w:type="dxa"/>
            <w:vAlign w:val="bottom"/>
          </w:tcPr>
          <w:p w14:paraId="47D5C497" w14:textId="77777777" w:rsidR="001A2306" w:rsidRPr="006278BE" w:rsidRDefault="001A2306" w:rsidP="00837CE3">
            <w:r w:rsidRPr="006278BE">
              <w:t>0.402</w:t>
            </w:r>
          </w:p>
        </w:tc>
      </w:tr>
      <w:tr w:rsidR="00062F17" w:rsidRPr="006278BE" w14:paraId="098387BD" w14:textId="77777777" w:rsidTr="000A6BA9">
        <w:tc>
          <w:tcPr>
            <w:tcW w:w="1701" w:type="dxa"/>
          </w:tcPr>
          <w:p w14:paraId="2E616378" w14:textId="77777777" w:rsidR="00062F17" w:rsidRPr="006278BE" w:rsidRDefault="00062F17" w:rsidP="00062F17">
            <w:r w:rsidRPr="006278BE">
              <w:t>NPgN</w:t>
            </w:r>
          </w:p>
        </w:tc>
        <w:tc>
          <w:tcPr>
            <w:tcW w:w="2549" w:type="dxa"/>
            <w:vAlign w:val="bottom"/>
          </w:tcPr>
          <w:p w14:paraId="6931BB7F" w14:textId="77777777" w:rsidR="00062F17" w:rsidRPr="006278BE" w:rsidRDefault="00062F17" w:rsidP="00062F17">
            <w:r w:rsidRPr="006278BE">
              <w:t>1.401</w:t>
            </w:r>
          </w:p>
        </w:tc>
        <w:tc>
          <w:tcPr>
            <w:tcW w:w="2836" w:type="dxa"/>
          </w:tcPr>
          <w:p w14:paraId="33F2ED3A" w14:textId="0358E1EB" w:rsidR="00062F17" w:rsidRPr="006278BE" w:rsidRDefault="00062F17" w:rsidP="00062F17">
            <w:r w:rsidRPr="006278BE">
              <w:t>0.86</w:t>
            </w:r>
          </w:p>
        </w:tc>
      </w:tr>
      <w:tr w:rsidR="00062F17" w:rsidRPr="006278BE" w14:paraId="69238C2D" w14:textId="77777777" w:rsidTr="000A6BA9">
        <w:tc>
          <w:tcPr>
            <w:tcW w:w="1701" w:type="dxa"/>
          </w:tcPr>
          <w:p w14:paraId="15FB23F2" w14:textId="77777777" w:rsidR="00062F17" w:rsidRPr="006278BE" w:rsidRDefault="00062F17" w:rsidP="00062F17">
            <w:r w:rsidRPr="006278BE">
              <w:t>NPgY</w:t>
            </w:r>
          </w:p>
        </w:tc>
        <w:tc>
          <w:tcPr>
            <w:tcW w:w="2549" w:type="dxa"/>
            <w:vAlign w:val="bottom"/>
          </w:tcPr>
          <w:p w14:paraId="5E9EBCED" w14:textId="77777777" w:rsidR="00062F17" w:rsidRPr="006278BE" w:rsidRDefault="00062F17" w:rsidP="00062F17">
            <w:r w:rsidRPr="006278BE">
              <w:t>1.345</w:t>
            </w:r>
          </w:p>
        </w:tc>
        <w:tc>
          <w:tcPr>
            <w:tcW w:w="2836" w:type="dxa"/>
          </w:tcPr>
          <w:p w14:paraId="0AC2AAEA" w14:textId="03DFA262" w:rsidR="00062F17" w:rsidRPr="006278BE" w:rsidRDefault="00062F17" w:rsidP="00062F17">
            <w:r w:rsidRPr="006278BE">
              <w:t>0.827</w:t>
            </w:r>
          </w:p>
        </w:tc>
      </w:tr>
      <w:tr w:rsidR="00062F17" w:rsidRPr="006278BE" w14:paraId="66B0EDF9" w14:textId="77777777" w:rsidTr="00062F17">
        <w:tc>
          <w:tcPr>
            <w:tcW w:w="1701" w:type="dxa"/>
          </w:tcPr>
          <w:p w14:paraId="13C58AE5" w14:textId="77777777" w:rsidR="00062F17" w:rsidRPr="006278BE" w:rsidRDefault="00062F17" w:rsidP="00062F17">
            <w:r w:rsidRPr="006278BE">
              <w:t>WMID</w:t>
            </w:r>
          </w:p>
        </w:tc>
        <w:tc>
          <w:tcPr>
            <w:tcW w:w="2549" w:type="dxa"/>
            <w:vAlign w:val="bottom"/>
          </w:tcPr>
          <w:p w14:paraId="1C6E1FED" w14:textId="77777777" w:rsidR="00062F17" w:rsidRPr="006278BE" w:rsidRDefault="00062F17" w:rsidP="00062F17">
            <w:r w:rsidRPr="006278BE">
              <w:t>2.053</w:t>
            </w:r>
          </w:p>
        </w:tc>
        <w:tc>
          <w:tcPr>
            <w:tcW w:w="2836" w:type="dxa"/>
            <w:vAlign w:val="bottom"/>
          </w:tcPr>
          <w:p w14:paraId="47CB8B6F" w14:textId="77777777" w:rsidR="00062F17" w:rsidRPr="006278BE" w:rsidRDefault="00062F17" w:rsidP="00062F17">
            <w:r w:rsidRPr="006278BE">
              <w:t>1.184</w:t>
            </w:r>
          </w:p>
        </w:tc>
      </w:tr>
      <w:tr w:rsidR="00062F17" w:rsidRPr="006278BE" w14:paraId="078B310C" w14:textId="77777777" w:rsidTr="00062F17">
        <w:tc>
          <w:tcPr>
            <w:tcW w:w="1701" w:type="dxa"/>
          </w:tcPr>
          <w:p w14:paraId="2CA662B1" w14:textId="77777777" w:rsidR="00062F17" w:rsidRPr="006278BE" w:rsidRDefault="00062F17" w:rsidP="00062F17">
            <w:r w:rsidRPr="006278BE">
              <w:t>EMID</w:t>
            </w:r>
          </w:p>
        </w:tc>
        <w:tc>
          <w:tcPr>
            <w:tcW w:w="2549" w:type="dxa"/>
            <w:vAlign w:val="bottom"/>
          </w:tcPr>
          <w:p w14:paraId="0624F619" w14:textId="77777777" w:rsidR="00062F17" w:rsidRPr="006278BE" w:rsidRDefault="00062F17" w:rsidP="00062F17">
            <w:r w:rsidRPr="006278BE">
              <w:t>1.968</w:t>
            </w:r>
          </w:p>
        </w:tc>
        <w:tc>
          <w:tcPr>
            <w:tcW w:w="2836" w:type="dxa"/>
            <w:vAlign w:val="bottom"/>
          </w:tcPr>
          <w:p w14:paraId="5301CFBC" w14:textId="77777777" w:rsidR="00062F17" w:rsidRPr="006278BE" w:rsidRDefault="00062F17" w:rsidP="00062F17">
            <w:r w:rsidRPr="006278BE">
              <w:t>1.135</w:t>
            </w:r>
          </w:p>
        </w:tc>
      </w:tr>
      <w:tr w:rsidR="00062F17" w:rsidRPr="006278BE" w14:paraId="7F00446C" w14:textId="77777777" w:rsidTr="00062F17">
        <w:tc>
          <w:tcPr>
            <w:tcW w:w="1701" w:type="dxa"/>
          </w:tcPr>
          <w:p w14:paraId="01E5535C" w14:textId="77777777" w:rsidR="00062F17" w:rsidRPr="006278BE" w:rsidRDefault="00062F17" w:rsidP="00062F17">
            <w:r w:rsidRPr="006278BE">
              <w:t>SWALES</w:t>
            </w:r>
          </w:p>
        </w:tc>
        <w:tc>
          <w:tcPr>
            <w:tcW w:w="2549" w:type="dxa"/>
            <w:vAlign w:val="bottom"/>
          </w:tcPr>
          <w:p w14:paraId="55BB9429" w14:textId="77777777" w:rsidR="00062F17" w:rsidRPr="006278BE" w:rsidRDefault="00062F17" w:rsidP="00062F17">
            <w:r w:rsidRPr="006278BE">
              <w:t>2.292</w:t>
            </w:r>
          </w:p>
        </w:tc>
        <w:tc>
          <w:tcPr>
            <w:tcW w:w="2836" w:type="dxa"/>
            <w:vAlign w:val="bottom"/>
          </w:tcPr>
          <w:p w14:paraId="182FDB64" w14:textId="77777777" w:rsidR="00062F17" w:rsidRPr="006278BE" w:rsidRDefault="00062F17" w:rsidP="00062F17">
            <w:r w:rsidRPr="006278BE">
              <w:t>1.322</w:t>
            </w:r>
          </w:p>
        </w:tc>
      </w:tr>
      <w:tr w:rsidR="00062F17" w:rsidRPr="006278BE" w14:paraId="58F1F971" w14:textId="77777777" w:rsidTr="00062F17">
        <w:tc>
          <w:tcPr>
            <w:tcW w:w="1701" w:type="dxa"/>
          </w:tcPr>
          <w:p w14:paraId="484DCCCF" w14:textId="77777777" w:rsidR="00062F17" w:rsidRPr="006278BE" w:rsidRDefault="00062F17" w:rsidP="00062F17">
            <w:r w:rsidRPr="006278BE">
              <w:t>SWEST</w:t>
            </w:r>
          </w:p>
        </w:tc>
        <w:tc>
          <w:tcPr>
            <w:tcW w:w="2549" w:type="dxa"/>
            <w:vAlign w:val="bottom"/>
          </w:tcPr>
          <w:p w14:paraId="6BB6F87D" w14:textId="77777777" w:rsidR="00062F17" w:rsidRPr="006278BE" w:rsidRDefault="00062F17" w:rsidP="00062F17">
            <w:r w:rsidRPr="006278BE">
              <w:t>2.440</w:t>
            </w:r>
          </w:p>
        </w:tc>
        <w:tc>
          <w:tcPr>
            <w:tcW w:w="2836" w:type="dxa"/>
            <w:vAlign w:val="bottom"/>
          </w:tcPr>
          <w:p w14:paraId="6567C4B3" w14:textId="77777777" w:rsidR="00062F17" w:rsidRPr="006278BE" w:rsidRDefault="00062F17" w:rsidP="00062F17">
            <w:r w:rsidRPr="006278BE">
              <w:t>1.407</w:t>
            </w:r>
          </w:p>
        </w:tc>
      </w:tr>
      <w:tr w:rsidR="00062F17" w:rsidRPr="006278BE" w14:paraId="681A26F8" w14:textId="77777777" w:rsidTr="00062F17">
        <w:tc>
          <w:tcPr>
            <w:tcW w:w="1701" w:type="dxa"/>
          </w:tcPr>
          <w:p w14:paraId="55FB4BE6" w14:textId="77777777" w:rsidR="00062F17" w:rsidRPr="006278BE" w:rsidRDefault="00062F17" w:rsidP="00062F17">
            <w:r w:rsidRPr="006278BE">
              <w:t>LPN</w:t>
            </w:r>
          </w:p>
        </w:tc>
        <w:tc>
          <w:tcPr>
            <w:tcW w:w="2549" w:type="dxa"/>
            <w:vAlign w:val="bottom"/>
          </w:tcPr>
          <w:p w14:paraId="249BAD51" w14:textId="77777777" w:rsidR="00062F17" w:rsidRPr="006278BE" w:rsidRDefault="00062F17" w:rsidP="00062F17">
            <w:r w:rsidRPr="006278BE">
              <w:t>2.851</w:t>
            </w:r>
          </w:p>
        </w:tc>
        <w:tc>
          <w:tcPr>
            <w:tcW w:w="2836" w:type="dxa"/>
            <w:vAlign w:val="bottom"/>
          </w:tcPr>
          <w:p w14:paraId="0354D273" w14:textId="77777777" w:rsidR="00062F17" w:rsidRPr="006278BE" w:rsidRDefault="00062F17" w:rsidP="00062F17">
            <w:r w:rsidRPr="006278BE">
              <w:t>1.022</w:t>
            </w:r>
          </w:p>
        </w:tc>
      </w:tr>
      <w:tr w:rsidR="00062F17" w:rsidRPr="006278BE" w14:paraId="7889EA29" w14:textId="77777777" w:rsidTr="00062F17">
        <w:tc>
          <w:tcPr>
            <w:tcW w:w="1701" w:type="dxa"/>
          </w:tcPr>
          <w:p w14:paraId="4E55E3D8" w14:textId="77777777" w:rsidR="00062F17" w:rsidRPr="006278BE" w:rsidRDefault="00062F17" w:rsidP="00062F17">
            <w:r w:rsidRPr="006278BE">
              <w:t>SPN</w:t>
            </w:r>
          </w:p>
        </w:tc>
        <w:tc>
          <w:tcPr>
            <w:tcW w:w="2549" w:type="dxa"/>
            <w:vAlign w:val="bottom"/>
          </w:tcPr>
          <w:p w14:paraId="5012A797" w14:textId="77777777" w:rsidR="00062F17" w:rsidRPr="006278BE" w:rsidRDefault="00062F17" w:rsidP="00062F17">
            <w:r w:rsidRPr="006278BE">
              <w:t>3.022</w:t>
            </w:r>
          </w:p>
        </w:tc>
        <w:tc>
          <w:tcPr>
            <w:tcW w:w="2836" w:type="dxa"/>
            <w:vAlign w:val="bottom"/>
          </w:tcPr>
          <w:p w14:paraId="76B428B0" w14:textId="77777777" w:rsidR="00062F17" w:rsidRPr="006278BE" w:rsidRDefault="00062F17" w:rsidP="00062F17">
            <w:r w:rsidRPr="006278BE">
              <w:t>1.083</w:t>
            </w:r>
          </w:p>
        </w:tc>
      </w:tr>
      <w:tr w:rsidR="00062F17" w:rsidRPr="006278BE" w14:paraId="23A71159" w14:textId="77777777" w:rsidTr="00062F17">
        <w:tc>
          <w:tcPr>
            <w:tcW w:w="1701" w:type="dxa"/>
          </w:tcPr>
          <w:p w14:paraId="5DE91B68" w14:textId="77777777" w:rsidR="00062F17" w:rsidRPr="006278BE" w:rsidRDefault="00062F17" w:rsidP="00062F17">
            <w:r w:rsidRPr="006278BE">
              <w:t>EPN</w:t>
            </w:r>
          </w:p>
        </w:tc>
        <w:tc>
          <w:tcPr>
            <w:tcW w:w="2549" w:type="dxa"/>
            <w:vAlign w:val="bottom"/>
          </w:tcPr>
          <w:p w14:paraId="52CD5001" w14:textId="77777777" w:rsidR="00062F17" w:rsidRPr="006278BE" w:rsidRDefault="00062F17" w:rsidP="00062F17">
            <w:r w:rsidRPr="006278BE">
              <w:t>2.987</w:t>
            </w:r>
          </w:p>
        </w:tc>
        <w:tc>
          <w:tcPr>
            <w:tcW w:w="2836" w:type="dxa"/>
            <w:vAlign w:val="bottom"/>
          </w:tcPr>
          <w:p w14:paraId="29830D6F" w14:textId="77777777" w:rsidR="00062F17" w:rsidRPr="006278BE" w:rsidRDefault="00062F17" w:rsidP="00062F17">
            <w:r w:rsidRPr="006278BE">
              <w:t>1.070</w:t>
            </w:r>
          </w:p>
        </w:tc>
      </w:tr>
      <w:tr w:rsidR="00062F17" w:rsidRPr="006278BE" w14:paraId="4C28799B" w14:textId="77777777" w:rsidTr="00062F17">
        <w:tc>
          <w:tcPr>
            <w:tcW w:w="1701" w:type="dxa"/>
          </w:tcPr>
          <w:p w14:paraId="5B515BBF" w14:textId="77777777" w:rsidR="00062F17" w:rsidRPr="006278BE" w:rsidRDefault="00062F17" w:rsidP="00062F17">
            <w:r w:rsidRPr="006278BE">
              <w:t>SPD</w:t>
            </w:r>
          </w:p>
        </w:tc>
        <w:tc>
          <w:tcPr>
            <w:tcW w:w="2549" w:type="dxa"/>
            <w:vAlign w:val="bottom"/>
          </w:tcPr>
          <w:p w14:paraId="5B39951D" w14:textId="77777777" w:rsidR="00062F17" w:rsidRPr="006278BE" w:rsidRDefault="00062F17" w:rsidP="00062F17">
            <w:r w:rsidRPr="006278BE">
              <w:t>2.049</w:t>
            </w:r>
          </w:p>
        </w:tc>
        <w:tc>
          <w:tcPr>
            <w:tcW w:w="2836" w:type="dxa"/>
            <w:vAlign w:val="bottom"/>
          </w:tcPr>
          <w:p w14:paraId="4B1A547F" w14:textId="77777777" w:rsidR="00062F17" w:rsidRPr="006278BE" w:rsidRDefault="00062F17" w:rsidP="00062F17">
            <w:r w:rsidRPr="006278BE">
              <w:t>2.054</w:t>
            </w:r>
          </w:p>
        </w:tc>
      </w:tr>
      <w:tr w:rsidR="00062F17" w:rsidRPr="006278BE" w14:paraId="0333907B" w14:textId="77777777" w:rsidTr="00062F17">
        <w:tc>
          <w:tcPr>
            <w:tcW w:w="1701" w:type="dxa"/>
          </w:tcPr>
          <w:p w14:paraId="47CE179C" w14:textId="77777777" w:rsidR="00062F17" w:rsidRPr="006278BE" w:rsidRDefault="00062F17" w:rsidP="00062F17">
            <w:r w:rsidRPr="006278BE">
              <w:t>SPMW</w:t>
            </w:r>
          </w:p>
        </w:tc>
        <w:tc>
          <w:tcPr>
            <w:tcW w:w="2549" w:type="dxa"/>
            <w:vAlign w:val="bottom"/>
          </w:tcPr>
          <w:p w14:paraId="486C8F84" w14:textId="77777777" w:rsidR="00062F17" w:rsidRPr="006278BE" w:rsidRDefault="00062F17" w:rsidP="00062F17">
            <w:r w:rsidRPr="006278BE">
              <w:t>3.010</w:t>
            </w:r>
          </w:p>
        </w:tc>
        <w:tc>
          <w:tcPr>
            <w:tcW w:w="2836" w:type="dxa"/>
            <w:vAlign w:val="bottom"/>
          </w:tcPr>
          <w:p w14:paraId="07CA9E9D" w14:textId="77777777" w:rsidR="00062F17" w:rsidRPr="006278BE" w:rsidRDefault="00062F17" w:rsidP="00062F17">
            <w:r w:rsidRPr="006278BE">
              <w:t>3.017</w:t>
            </w:r>
          </w:p>
        </w:tc>
      </w:tr>
      <w:tr w:rsidR="00062F17" w:rsidRPr="006278BE" w14:paraId="15ED7DFB" w14:textId="77777777" w:rsidTr="00062F17">
        <w:tc>
          <w:tcPr>
            <w:tcW w:w="1701" w:type="dxa"/>
          </w:tcPr>
          <w:p w14:paraId="6C3A6EEF" w14:textId="77777777" w:rsidR="00062F17" w:rsidRPr="006278BE" w:rsidRDefault="00062F17" w:rsidP="00062F17">
            <w:r w:rsidRPr="006278BE">
              <w:t>SSEH</w:t>
            </w:r>
          </w:p>
        </w:tc>
        <w:tc>
          <w:tcPr>
            <w:tcW w:w="2549" w:type="dxa"/>
            <w:vAlign w:val="bottom"/>
          </w:tcPr>
          <w:p w14:paraId="18BEC622" w14:textId="77777777" w:rsidR="00062F17" w:rsidRPr="006278BE" w:rsidRDefault="00062F17" w:rsidP="00062F17">
            <w:r w:rsidRPr="006278BE">
              <w:t>273.500</w:t>
            </w:r>
          </w:p>
        </w:tc>
        <w:tc>
          <w:tcPr>
            <w:tcW w:w="2836" w:type="dxa"/>
            <w:vAlign w:val="bottom"/>
          </w:tcPr>
          <w:p w14:paraId="69C3C1C4" w14:textId="77777777" w:rsidR="00062F17" w:rsidRPr="006278BE" w:rsidRDefault="00062F17" w:rsidP="00062F17">
            <w:r w:rsidRPr="006278BE">
              <w:t>82.050</w:t>
            </w:r>
          </w:p>
        </w:tc>
      </w:tr>
      <w:tr w:rsidR="00062F17" w:rsidRPr="006278BE" w14:paraId="2076625B" w14:textId="77777777" w:rsidTr="00062F17">
        <w:tc>
          <w:tcPr>
            <w:tcW w:w="1701" w:type="dxa"/>
          </w:tcPr>
          <w:p w14:paraId="5306D0BD" w14:textId="77777777" w:rsidR="00062F17" w:rsidRPr="006278BE" w:rsidRDefault="00062F17" w:rsidP="00062F17">
            <w:r w:rsidRPr="006278BE">
              <w:t>SSES</w:t>
            </w:r>
          </w:p>
        </w:tc>
        <w:tc>
          <w:tcPr>
            <w:tcW w:w="2549" w:type="dxa"/>
            <w:vAlign w:val="bottom"/>
          </w:tcPr>
          <w:p w14:paraId="4782B23C" w14:textId="77777777" w:rsidR="00062F17" w:rsidRPr="006278BE" w:rsidRDefault="00062F17" w:rsidP="00062F17">
            <w:r w:rsidRPr="006278BE">
              <w:t>130.159</w:t>
            </w:r>
          </w:p>
        </w:tc>
        <w:tc>
          <w:tcPr>
            <w:tcW w:w="2836" w:type="dxa"/>
            <w:vAlign w:val="bottom"/>
          </w:tcPr>
          <w:p w14:paraId="7BFC7DE3" w14:textId="77777777" w:rsidR="00062F17" w:rsidRPr="006278BE" w:rsidRDefault="00062F17" w:rsidP="00062F17">
            <w:r w:rsidRPr="006278BE">
              <w:t>39.048</w:t>
            </w:r>
          </w:p>
        </w:tc>
      </w:tr>
    </w:tbl>
    <w:p w14:paraId="78A7FE51" w14:textId="77777777" w:rsidR="001A2306" w:rsidRPr="006278BE" w:rsidRDefault="001A2306" w:rsidP="001A2306">
      <w:pPr>
        <w:pStyle w:val="AppendixHeading"/>
      </w:pPr>
    </w:p>
    <w:p w14:paraId="5FD471A5" w14:textId="77777777" w:rsidR="001A2306" w:rsidRPr="006278BE" w:rsidRDefault="001A2306" w:rsidP="00837CE3">
      <w:pPr>
        <w:pStyle w:val="Caption"/>
      </w:pPr>
      <w:r w:rsidRPr="006278BE">
        <w:t>Maximum penalty in respect of the Fuel Poverty Services Delivered term (VFPAD</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6278BE"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6278BE" w:rsidRDefault="001A2306" w:rsidP="00837CE3">
            <w:r w:rsidRPr="006278BE">
              <w:t>Licensee</w:t>
            </w:r>
          </w:p>
        </w:tc>
        <w:tc>
          <w:tcPr>
            <w:tcW w:w="2549" w:type="dxa"/>
          </w:tcPr>
          <w:p w14:paraId="712A5B53" w14:textId="77777777" w:rsidR="001A2306" w:rsidRPr="006278BE" w:rsidRDefault="001A2306" w:rsidP="00837CE3">
            <w:r w:rsidRPr="006278BE">
              <w:t>2024/25</w:t>
            </w:r>
          </w:p>
        </w:tc>
        <w:tc>
          <w:tcPr>
            <w:tcW w:w="2836" w:type="dxa"/>
          </w:tcPr>
          <w:p w14:paraId="00FE6D60" w14:textId="77777777" w:rsidR="001A2306" w:rsidRPr="006278BE" w:rsidRDefault="001A2306" w:rsidP="00837CE3">
            <w:r w:rsidRPr="006278BE">
              <w:t>2027/28</w:t>
            </w:r>
          </w:p>
        </w:tc>
      </w:tr>
      <w:tr w:rsidR="001A2306" w:rsidRPr="006278BE" w14:paraId="6835D716" w14:textId="77777777" w:rsidTr="00A75C46">
        <w:tc>
          <w:tcPr>
            <w:tcW w:w="0" w:type="dxa"/>
          </w:tcPr>
          <w:p w14:paraId="6B91546F" w14:textId="77777777" w:rsidR="001A2306" w:rsidRPr="006278BE" w:rsidRDefault="001A2306" w:rsidP="00837CE3">
            <w:r w:rsidRPr="006278BE">
              <w:t>ENWL</w:t>
            </w:r>
          </w:p>
        </w:tc>
        <w:tc>
          <w:tcPr>
            <w:tcW w:w="0" w:type="dxa"/>
            <w:vAlign w:val="bottom"/>
          </w:tcPr>
          <w:p w14:paraId="41611512" w14:textId="77777777" w:rsidR="001A2306" w:rsidRPr="006278BE" w:rsidRDefault="001A2306" w:rsidP="00837CE3">
            <w:r w:rsidRPr="006278BE">
              <w:t>0.698</w:t>
            </w:r>
          </w:p>
        </w:tc>
        <w:tc>
          <w:tcPr>
            <w:tcW w:w="0" w:type="dxa"/>
            <w:vAlign w:val="bottom"/>
          </w:tcPr>
          <w:p w14:paraId="447218FF" w14:textId="77777777" w:rsidR="001A2306" w:rsidRPr="006278BE" w:rsidRDefault="001A2306" w:rsidP="00837CE3">
            <w:r w:rsidRPr="006278BE">
              <w:t>1.047</w:t>
            </w:r>
          </w:p>
        </w:tc>
      </w:tr>
      <w:tr w:rsidR="001A2306" w:rsidRPr="006278BE" w14:paraId="20AA1D41" w14:textId="77777777" w:rsidTr="00A75C46">
        <w:tc>
          <w:tcPr>
            <w:tcW w:w="0" w:type="dxa"/>
          </w:tcPr>
          <w:p w14:paraId="748948C5" w14:textId="77777777" w:rsidR="001A2306" w:rsidRPr="006278BE" w:rsidRDefault="001A2306" w:rsidP="00837CE3">
            <w:r w:rsidRPr="006278BE">
              <w:t>NPgN</w:t>
            </w:r>
          </w:p>
        </w:tc>
        <w:tc>
          <w:tcPr>
            <w:tcW w:w="0" w:type="dxa"/>
            <w:vAlign w:val="bottom"/>
          </w:tcPr>
          <w:p w14:paraId="51B9AF57" w14:textId="77777777" w:rsidR="001A2306" w:rsidRPr="006278BE" w:rsidRDefault="001A2306" w:rsidP="00837CE3">
            <w:r w:rsidRPr="006278BE">
              <w:t>0.519</w:t>
            </w:r>
          </w:p>
        </w:tc>
        <w:tc>
          <w:tcPr>
            <w:tcW w:w="0" w:type="dxa"/>
            <w:vAlign w:val="bottom"/>
          </w:tcPr>
          <w:p w14:paraId="5B888D85" w14:textId="77777777" w:rsidR="001A2306" w:rsidRPr="006278BE" w:rsidRDefault="001A2306" w:rsidP="00837CE3">
            <w:r w:rsidRPr="006278BE">
              <w:t>0.778</w:t>
            </w:r>
          </w:p>
        </w:tc>
      </w:tr>
      <w:tr w:rsidR="001A2306" w:rsidRPr="006278BE" w14:paraId="6031D3BA" w14:textId="77777777" w:rsidTr="00A75C46">
        <w:tc>
          <w:tcPr>
            <w:tcW w:w="0" w:type="dxa"/>
          </w:tcPr>
          <w:p w14:paraId="39311CB5" w14:textId="77777777" w:rsidR="001A2306" w:rsidRPr="006278BE" w:rsidRDefault="001A2306" w:rsidP="00837CE3">
            <w:r w:rsidRPr="006278BE">
              <w:t>NPgY</w:t>
            </w:r>
          </w:p>
        </w:tc>
        <w:tc>
          <w:tcPr>
            <w:tcW w:w="0" w:type="dxa"/>
            <w:vAlign w:val="bottom"/>
          </w:tcPr>
          <w:p w14:paraId="2C271A48" w14:textId="77777777" w:rsidR="001A2306" w:rsidRPr="006278BE" w:rsidRDefault="001A2306" w:rsidP="00837CE3">
            <w:r w:rsidRPr="006278BE">
              <w:t>0.716</w:t>
            </w:r>
          </w:p>
        </w:tc>
        <w:tc>
          <w:tcPr>
            <w:tcW w:w="0" w:type="dxa"/>
            <w:vAlign w:val="bottom"/>
          </w:tcPr>
          <w:p w14:paraId="7327FD6A" w14:textId="77777777" w:rsidR="001A2306" w:rsidRPr="006278BE" w:rsidRDefault="001A2306" w:rsidP="00837CE3">
            <w:r w:rsidRPr="006278BE">
              <w:t>1.073</w:t>
            </w:r>
          </w:p>
        </w:tc>
      </w:tr>
      <w:tr w:rsidR="001A2306" w:rsidRPr="006278BE" w14:paraId="5F8A3CE9" w14:textId="77777777" w:rsidTr="00A75C46">
        <w:tc>
          <w:tcPr>
            <w:tcW w:w="0" w:type="dxa"/>
          </w:tcPr>
          <w:p w14:paraId="72946919" w14:textId="77777777" w:rsidR="001A2306" w:rsidRPr="006278BE" w:rsidRDefault="001A2306" w:rsidP="00837CE3">
            <w:r w:rsidRPr="006278BE">
              <w:t>WMID</w:t>
            </w:r>
          </w:p>
        </w:tc>
        <w:tc>
          <w:tcPr>
            <w:tcW w:w="0" w:type="dxa"/>
            <w:vAlign w:val="bottom"/>
          </w:tcPr>
          <w:p w14:paraId="4290DED1" w14:textId="77777777" w:rsidR="001A2306" w:rsidRPr="006278BE" w:rsidRDefault="001A2306" w:rsidP="00837CE3">
            <w:r w:rsidRPr="006278BE">
              <w:t>0.901</w:t>
            </w:r>
          </w:p>
        </w:tc>
        <w:tc>
          <w:tcPr>
            <w:tcW w:w="0" w:type="dxa"/>
            <w:vAlign w:val="bottom"/>
          </w:tcPr>
          <w:p w14:paraId="4AC0BFC8" w14:textId="77777777" w:rsidR="001A2306" w:rsidRPr="006278BE" w:rsidRDefault="001A2306" w:rsidP="00837CE3">
            <w:r w:rsidRPr="006278BE">
              <w:t>1.351</w:t>
            </w:r>
          </w:p>
        </w:tc>
      </w:tr>
      <w:tr w:rsidR="001A2306" w:rsidRPr="006278BE" w14:paraId="23435DFD" w14:textId="77777777" w:rsidTr="00A75C46">
        <w:tc>
          <w:tcPr>
            <w:tcW w:w="0" w:type="dxa"/>
          </w:tcPr>
          <w:p w14:paraId="554FAE01" w14:textId="77777777" w:rsidR="001A2306" w:rsidRPr="006278BE" w:rsidRDefault="001A2306" w:rsidP="00837CE3">
            <w:r w:rsidRPr="006278BE">
              <w:t>EMID</w:t>
            </w:r>
          </w:p>
        </w:tc>
        <w:tc>
          <w:tcPr>
            <w:tcW w:w="0" w:type="dxa"/>
            <w:vAlign w:val="bottom"/>
          </w:tcPr>
          <w:p w14:paraId="6CD343C3" w14:textId="77777777" w:rsidR="001A2306" w:rsidRPr="006278BE" w:rsidRDefault="001A2306" w:rsidP="00837CE3">
            <w:r w:rsidRPr="006278BE">
              <w:t>0.922</w:t>
            </w:r>
          </w:p>
        </w:tc>
        <w:tc>
          <w:tcPr>
            <w:tcW w:w="0" w:type="dxa"/>
            <w:vAlign w:val="bottom"/>
          </w:tcPr>
          <w:p w14:paraId="7FDB8327" w14:textId="77777777" w:rsidR="001A2306" w:rsidRPr="006278BE" w:rsidRDefault="001A2306" w:rsidP="00837CE3">
            <w:r w:rsidRPr="006278BE">
              <w:t>1.383</w:t>
            </w:r>
          </w:p>
        </w:tc>
      </w:tr>
      <w:tr w:rsidR="001A2306" w:rsidRPr="006278BE" w14:paraId="111A96DB" w14:textId="77777777" w:rsidTr="00A75C46">
        <w:tc>
          <w:tcPr>
            <w:tcW w:w="0" w:type="dxa"/>
          </w:tcPr>
          <w:p w14:paraId="6A797F43" w14:textId="77777777" w:rsidR="001A2306" w:rsidRPr="006278BE" w:rsidRDefault="001A2306" w:rsidP="00837CE3">
            <w:r w:rsidRPr="006278BE">
              <w:t>SWALES</w:t>
            </w:r>
          </w:p>
        </w:tc>
        <w:tc>
          <w:tcPr>
            <w:tcW w:w="0" w:type="dxa"/>
            <w:vAlign w:val="bottom"/>
          </w:tcPr>
          <w:p w14:paraId="52140AB3" w14:textId="77777777" w:rsidR="001A2306" w:rsidRPr="006278BE" w:rsidRDefault="001A2306" w:rsidP="00837CE3">
            <w:r w:rsidRPr="006278BE">
              <w:t>0.461</w:t>
            </w:r>
          </w:p>
        </w:tc>
        <w:tc>
          <w:tcPr>
            <w:tcW w:w="0" w:type="dxa"/>
            <w:vAlign w:val="bottom"/>
          </w:tcPr>
          <w:p w14:paraId="65EB5B4D" w14:textId="77777777" w:rsidR="001A2306" w:rsidRPr="006278BE" w:rsidRDefault="001A2306" w:rsidP="00837CE3">
            <w:r w:rsidRPr="006278BE">
              <w:t>0.691</w:t>
            </w:r>
          </w:p>
        </w:tc>
      </w:tr>
      <w:tr w:rsidR="001A2306" w:rsidRPr="006278BE" w14:paraId="715262FF" w14:textId="77777777" w:rsidTr="00A75C46">
        <w:tc>
          <w:tcPr>
            <w:tcW w:w="0" w:type="dxa"/>
          </w:tcPr>
          <w:p w14:paraId="441A0907" w14:textId="77777777" w:rsidR="001A2306" w:rsidRPr="006278BE" w:rsidRDefault="001A2306" w:rsidP="00837CE3">
            <w:r w:rsidRPr="006278BE">
              <w:t>SWEST</w:t>
            </w:r>
          </w:p>
        </w:tc>
        <w:tc>
          <w:tcPr>
            <w:tcW w:w="0" w:type="dxa"/>
            <w:vAlign w:val="bottom"/>
          </w:tcPr>
          <w:p w14:paraId="35D93799" w14:textId="77777777" w:rsidR="001A2306" w:rsidRPr="006278BE" w:rsidRDefault="001A2306" w:rsidP="00837CE3">
            <w:r w:rsidRPr="006278BE">
              <w:t>0.700</w:t>
            </w:r>
          </w:p>
        </w:tc>
        <w:tc>
          <w:tcPr>
            <w:tcW w:w="0" w:type="dxa"/>
            <w:vAlign w:val="bottom"/>
          </w:tcPr>
          <w:p w14:paraId="6936AB31" w14:textId="77777777" w:rsidR="001A2306" w:rsidRPr="006278BE" w:rsidRDefault="001A2306" w:rsidP="00837CE3">
            <w:r w:rsidRPr="006278BE">
              <w:t>1.049</w:t>
            </w:r>
          </w:p>
        </w:tc>
      </w:tr>
      <w:tr w:rsidR="001A2306" w:rsidRPr="006278BE" w14:paraId="4FAEB36C" w14:textId="77777777" w:rsidTr="00A75C46">
        <w:tc>
          <w:tcPr>
            <w:tcW w:w="0" w:type="dxa"/>
          </w:tcPr>
          <w:p w14:paraId="00ACB592" w14:textId="77777777" w:rsidR="001A2306" w:rsidRPr="006278BE" w:rsidRDefault="001A2306" w:rsidP="00837CE3">
            <w:r w:rsidRPr="006278BE">
              <w:t>LPN</w:t>
            </w:r>
          </w:p>
        </w:tc>
        <w:tc>
          <w:tcPr>
            <w:tcW w:w="0" w:type="dxa"/>
            <w:vAlign w:val="bottom"/>
          </w:tcPr>
          <w:p w14:paraId="7CBE48EC" w14:textId="77777777" w:rsidR="001A2306" w:rsidRPr="006278BE" w:rsidRDefault="001A2306" w:rsidP="00837CE3">
            <w:r w:rsidRPr="006278BE">
              <w:t>0.605</w:t>
            </w:r>
          </w:p>
        </w:tc>
        <w:tc>
          <w:tcPr>
            <w:tcW w:w="0" w:type="dxa"/>
            <w:vAlign w:val="bottom"/>
          </w:tcPr>
          <w:p w14:paraId="2B00905B" w14:textId="77777777" w:rsidR="001A2306" w:rsidRPr="006278BE" w:rsidRDefault="001A2306" w:rsidP="00837CE3">
            <w:r w:rsidRPr="006278BE">
              <w:t>0.908</w:t>
            </w:r>
          </w:p>
        </w:tc>
      </w:tr>
      <w:tr w:rsidR="001A2306" w:rsidRPr="006278BE" w14:paraId="549EF6E2" w14:textId="77777777" w:rsidTr="00A75C46">
        <w:tc>
          <w:tcPr>
            <w:tcW w:w="0" w:type="dxa"/>
          </w:tcPr>
          <w:p w14:paraId="7C261132" w14:textId="77777777" w:rsidR="001A2306" w:rsidRPr="006278BE" w:rsidRDefault="001A2306" w:rsidP="00837CE3">
            <w:r w:rsidRPr="006278BE">
              <w:t>SPN</w:t>
            </w:r>
          </w:p>
        </w:tc>
        <w:tc>
          <w:tcPr>
            <w:tcW w:w="0" w:type="dxa"/>
            <w:vAlign w:val="bottom"/>
          </w:tcPr>
          <w:p w14:paraId="5B6E98A2" w14:textId="77777777" w:rsidR="001A2306" w:rsidRPr="006278BE" w:rsidRDefault="001A2306" w:rsidP="00837CE3">
            <w:r w:rsidRPr="006278BE">
              <w:t>0.626</w:t>
            </w:r>
          </w:p>
        </w:tc>
        <w:tc>
          <w:tcPr>
            <w:tcW w:w="0" w:type="dxa"/>
            <w:vAlign w:val="bottom"/>
          </w:tcPr>
          <w:p w14:paraId="3CE2673A" w14:textId="77777777" w:rsidR="001A2306" w:rsidRPr="006278BE" w:rsidRDefault="001A2306" w:rsidP="00837CE3">
            <w:r w:rsidRPr="006278BE">
              <w:t>0.939</w:t>
            </w:r>
          </w:p>
        </w:tc>
      </w:tr>
      <w:tr w:rsidR="001A2306" w:rsidRPr="006278BE" w14:paraId="0ADC8076" w14:textId="77777777" w:rsidTr="00A75C46">
        <w:tc>
          <w:tcPr>
            <w:tcW w:w="0" w:type="dxa"/>
          </w:tcPr>
          <w:p w14:paraId="71721BA2" w14:textId="77777777" w:rsidR="001A2306" w:rsidRPr="006278BE" w:rsidRDefault="001A2306" w:rsidP="00837CE3">
            <w:r w:rsidRPr="006278BE">
              <w:t>EPN</w:t>
            </w:r>
          </w:p>
        </w:tc>
        <w:tc>
          <w:tcPr>
            <w:tcW w:w="0" w:type="dxa"/>
            <w:vAlign w:val="bottom"/>
          </w:tcPr>
          <w:p w14:paraId="419B0665" w14:textId="77777777" w:rsidR="001A2306" w:rsidRPr="006278BE" w:rsidRDefault="001A2306" w:rsidP="00837CE3">
            <w:r w:rsidRPr="006278BE">
              <w:t>0.978</w:t>
            </w:r>
          </w:p>
        </w:tc>
        <w:tc>
          <w:tcPr>
            <w:tcW w:w="0" w:type="dxa"/>
            <w:vAlign w:val="bottom"/>
          </w:tcPr>
          <w:p w14:paraId="735123EF" w14:textId="77777777" w:rsidR="001A2306" w:rsidRPr="006278BE" w:rsidRDefault="001A2306" w:rsidP="00837CE3">
            <w:r w:rsidRPr="006278BE">
              <w:t>1.467</w:t>
            </w:r>
          </w:p>
        </w:tc>
      </w:tr>
      <w:tr w:rsidR="001A2306" w:rsidRPr="006278BE" w14:paraId="4E9DD58D" w14:textId="77777777" w:rsidTr="00A75C46">
        <w:tc>
          <w:tcPr>
            <w:tcW w:w="0" w:type="dxa"/>
          </w:tcPr>
          <w:p w14:paraId="4838F36D" w14:textId="77777777" w:rsidR="001A2306" w:rsidRPr="006278BE" w:rsidRDefault="001A2306" w:rsidP="00837CE3">
            <w:r w:rsidRPr="006278BE">
              <w:t>SPD</w:t>
            </w:r>
          </w:p>
        </w:tc>
        <w:tc>
          <w:tcPr>
            <w:tcW w:w="0" w:type="dxa"/>
            <w:vAlign w:val="bottom"/>
          </w:tcPr>
          <w:p w14:paraId="4BDF7E27" w14:textId="77777777" w:rsidR="001A2306" w:rsidRPr="006278BE" w:rsidRDefault="001A2306" w:rsidP="00837CE3">
            <w:r w:rsidRPr="006278BE">
              <w:t>0.665</w:t>
            </w:r>
          </w:p>
        </w:tc>
        <w:tc>
          <w:tcPr>
            <w:tcW w:w="0" w:type="dxa"/>
            <w:vAlign w:val="bottom"/>
          </w:tcPr>
          <w:p w14:paraId="57F78B0A" w14:textId="77777777" w:rsidR="001A2306" w:rsidRPr="006278BE" w:rsidRDefault="001A2306" w:rsidP="00837CE3">
            <w:r w:rsidRPr="006278BE">
              <w:t>0.997</w:t>
            </w:r>
          </w:p>
        </w:tc>
      </w:tr>
      <w:tr w:rsidR="001A2306" w:rsidRPr="006278BE" w14:paraId="7269E917" w14:textId="77777777" w:rsidTr="00A75C46">
        <w:tc>
          <w:tcPr>
            <w:tcW w:w="0" w:type="dxa"/>
          </w:tcPr>
          <w:p w14:paraId="181650AD" w14:textId="77777777" w:rsidR="001A2306" w:rsidRPr="006278BE" w:rsidRDefault="001A2306" w:rsidP="00837CE3">
            <w:r w:rsidRPr="006278BE">
              <w:t>SPMW</w:t>
            </w:r>
          </w:p>
        </w:tc>
        <w:tc>
          <w:tcPr>
            <w:tcW w:w="0" w:type="dxa"/>
            <w:vAlign w:val="bottom"/>
          </w:tcPr>
          <w:p w14:paraId="2B21B725" w14:textId="77777777" w:rsidR="001A2306" w:rsidRPr="006278BE" w:rsidRDefault="001A2306" w:rsidP="00837CE3">
            <w:r w:rsidRPr="006278BE">
              <w:t>0.739</w:t>
            </w:r>
          </w:p>
        </w:tc>
        <w:tc>
          <w:tcPr>
            <w:tcW w:w="0" w:type="dxa"/>
            <w:vAlign w:val="bottom"/>
          </w:tcPr>
          <w:p w14:paraId="477BC60E" w14:textId="77777777" w:rsidR="001A2306" w:rsidRPr="006278BE" w:rsidRDefault="001A2306" w:rsidP="00837CE3">
            <w:r w:rsidRPr="006278BE">
              <w:t>1.109</w:t>
            </w:r>
          </w:p>
        </w:tc>
      </w:tr>
      <w:tr w:rsidR="001A2306" w:rsidRPr="006278BE" w14:paraId="2F26684C" w14:textId="77777777" w:rsidTr="00A75C46">
        <w:tc>
          <w:tcPr>
            <w:tcW w:w="0" w:type="dxa"/>
          </w:tcPr>
          <w:p w14:paraId="642007AC" w14:textId="77777777" w:rsidR="001A2306" w:rsidRPr="006278BE" w:rsidRDefault="001A2306" w:rsidP="00837CE3">
            <w:r w:rsidRPr="006278BE">
              <w:t>SSEH</w:t>
            </w:r>
          </w:p>
        </w:tc>
        <w:tc>
          <w:tcPr>
            <w:tcW w:w="0" w:type="dxa"/>
            <w:vAlign w:val="bottom"/>
          </w:tcPr>
          <w:p w14:paraId="3BD3361D" w14:textId="77777777" w:rsidR="001A2306" w:rsidRPr="006278BE" w:rsidRDefault="001A2306" w:rsidP="00837CE3">
            <w:r w:rsidRPr="006278BE">
              <w:t>0.496</w:t>
            </w:r>
          </w:p>
        </w:tc>
        <w:tc>
          <w:tcPr>
            <w:tcW w:w="0" w:type="dxa"/>
            <w:vAlign w:val="bottom"/>
          </w:tcPr>
          <w:p w14:paraId="30CFCE34" w14:textId="77777777" w:rsidR="001A2306" w:rsidRPr="006278BE" w:rsidRDefault="001A2306" w:rsidP="00837CE3">
            <w:r w:rsidRPr="006278BE">
              <w:t>0.744</w:t>
            </w:r>
          </w:p>
        </w:tc>
      </w:tr>
      <w:tr w:rsidR="001A2306" w:rsidRPr="006278BE" w14:paraId="7873A976" w14:textId="77777777" w:rsidTr="00A75C46">
        <w:tc>
          <w:tcPr>
            <w:tcW w:w="0" w:type="dxa"/>
          </w:tcPr>
          <w:p w14:paraId="6F7C096B" w14:textId="77777777" w:rsidR="001A2306" w:rsidRPr="006278BE" w:rsidRDefault="001A2306" w:rsidP="00837CE3">
            <w:r w:rsidRPr="006278BE">
              <w:t>SSES</w:t>
            </w:r>
          </w:p>
        </w:tc>
        <w:tc>
          <w:tcPr>
            <w:tcW w:w="0" w:type="dxa"/>
            <w:vAlign w:val="bottom"/>
          </w:tcPr>
          <w:p w14:paraId="04823799" w14:textId="77777777" w:rsidR="001A2306" w:rsidRPr="006278BE" w:rsidRDefault="001A2306" w:rsidP="00837CE3">
            <w:r w:rsidRPr="006278BE">
              <w:t>0.935</w:t>
            </w:r>
          </w:p>
        </w:tc>
        <w:tc>
          <w:tcPr>
            <w:tcW w:w="0" w:type="dxa"/>
            <w:vAlign w:val="bottom"/>
          </w:tcPr>
          <w:p w14:paraId="129BA773" w14:textId="77777777" w:rsidR="001A2306" w:rsidRPr="006278BE" w:rsidRDefault="001A2306" w:rsidP="00837CE3">
            <w:r w:rsidRPr="006278BE">
              <w:t>1.403</w:t>
            </w:r>
          </w:p>
        </w:tc>
      </w:tr>
    </w:tbl>
    <w:p w14:paraId="08390709" w14:textId="77777777" w:rsidR="001A2306" w:rsidRPr="006278BE" w:rsidRDefault="001A2306" w:rsidP="001A2306">
      <w:pPr>
        <w:pStyle w:val="AppendixHeading"/>
      </w:pPr>
    </w:p>
    <w:p w14:paraId="0ECF9ECB" w14:textId="77777777" w:rsidR="001A2306" w:rsidRPr="006278BE" w:rsidRDefault="001A2306" w:rsidP="00837CE3">
      <w:pPr>
        <w:pStyle w:val="Caption"/>
      </w:pPr>
      <w:r w:rsidRPr="006278BE">
        <w:t>Penalty incentive rate for value of Fuel Poverty Services Delivered term (VFPIRP</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6278BE" w:rsidRDefault="001A2306" w:rsidP="00837CE3">
            <w:r w:rsidRPr="006278BE">
              <w:t>Licensee</w:t>
            </w:r>
          </w:p>
        </w:tc>
        <w:tc>
          <w:tcPr>
            <w:tcW w:w="2692" w:type="dxa"/>
          </w:tcPr>
          <w:p w14:paraId="2A369690" w14:textId="77777777" w:rsidR="001A2306" w:rsidRPr="006278BE" w:rsidRDefault="001A2306" w:rsidP="00837CE3">
            <w:r w:rsidRPr="006278BE">
              <w:t>2024/25</w:t>
            </w:r>
          </w:p>
        </w:tc>
        <w:tc>
          <w:tcPr>
            <w:tcW w:w="2692" w:type="dxa"/>
          </w:tcPr>
          <w:p w14:paraId="0B3ADD65" w14:textId="77777777" w:rsidR="001A2306" w:rsidRPr="006278BE" w:rsidRDefault="001A2306" w:rsidP="00837CE3">
            <w:r w:rsidRPr="006278BE">
              <w:t>2027/28</w:t>
            </w:r>
          </w:p>
        </w:tc>
      </w:tr>
      <w:tr w:rsidR="001A2306" w:rsidRPr="006278BE" w14:paraId="3B25BC8B" w14:textId="77777777" w:rsidTr="00DF0023">
        <w:tc>
          <w:tcPr>
            <w:tcW w:w="1702" w:type="dxa"/>
          </w:tcPr>
          <w:p w14:paraId="3F5A4609" w14:textId="77777777" w:rsidR="001A2306" w:rsidRPr="006278BE" w:rsidRDefault="001A2306" w:rsidP="00837CE3">
            <w:r w:rsidRPr="006278BE">
              <w:t>ENWL</w:t>
            </w:r>
          </w:p>
        </w:tc>
        <w:tc>
          <w:tcPr>
            <w:tcW w:w="2692" w:type="dxa"/>
            <w:vAlign w:val="bottom"/>
          </w:tcPr>
          <w:p w14:paraId="053D986C" w14:textId="77777777" w:rsidR="001A2306" w:rsidRPr="006278BE" w:rsidRDefault="001A2306" w:rsidP="00837CE3">
            <w:r w:rsidRPr="006278BE">
              <w:t>0.916</w:t>
            </w:r>
          </w:p>
        </w:tc>
        <w:tc>
          <w:tcPr>
            <w:tcW w:w="2692" w:type="dxa"/>
            <w:vAlign w:val="bottom"/>
          </w:tcPr>
          <w:p w14:paraId="270D0FD9" w14:textId="77777777" w:rsidR="001A2306" w:rsidRPr="006278BE" w:rsidRDefault="001A2306" w:rsidP="00837CE3">
            <w:r w:rsidRPr="006278BE">
              <w:t>0.402</w:t>
            </w:r>
          </w:p>
        </w:tc>
      </w:tr>
      <w:tr w:rsidR="00DF0023" w:rsidRPr="006278BE" w14:paraId="7FE3720F" w14:textId="77777777" w:rsidTr="000A6BA9">
        <w:tc>
          <w:tcPr>
            <w:tcW w:w="1702" w:type="dxa"/>
          </w:tcPr>
          <w:p w14:paraId="31BEE9A1" w14:textId="77777777" w:rsidR="00DF0023" w:rsidRPr="006278BE" w:rsidRDefault="00DF0023" w:rsidP="00DF0023">
            <w:r w:rsidRPr="006278BE">
              <w:t>NPgN</w:t>
            </w:r>
          </w:p>
        </w:tc>
        <w:tc>
          <w:tcPr>
            <w:tcW w:w="2692" w:type="dxa"/>
            <w:vAlign w:val="bottom"/>
          </w:tcPr>
          <w:p w14:paraId="041583C2" w14:textId="77777777" w:rsidR="00DF0023" w:rsidRPr="006278BE" w:rsidRDefault="00DF0023" w:rsidP="00DF0023">
            <w:r w:rsidRPr="006278BE">
              <w:t>1.401</w:t>
            </w:r>
          </w:p>
        </w:tc>
        <w:tc>
          <w:tcPr>
            <w:tcW w:w="2692" w:type="dxa"/>
          </w:tcPr>
          <w:p w14:paraId="486C5AC7" w14:textId="35652AF2" w:rsidR="00DF0023" w:rsidRPr="006278BE" w:rsidRDefault="00DF0023" w:rsidP="00DF0023">
            <w:r w:rsidRPr="006278BE">
              <w:t>0.86</w:t>
            </w:r>
          </w:p>
        </w:tc>
      </w:tr>
      <w:tr w:rsidR="00DF0023" w:rsidRPr="006278BE" w14:paraId="6C339E9B" w14:textId="77777777" w:rsidTr="000A6BA9">
        <w:tc>
          <w:tcPr>
            <w:tcW w:w="1702" w:type="dxa"/>
          </w:tcPr>
          <w:p w14:paraId="539BAD9F" w14:textId="77777777" w:rsidR="00DF0023" w:rsidRPr="006278BE" w:rsidRDefault="00DF0023" w:rsidP="00DF0023">
            <w:r w:rsidRPr="006278BE">
              <w:t>NPgY</w:t>
            </w:r>
          </w:p>
        </w:tc>
        <w:tc>
          <w:tcPr>
            <w:tcW w:w="2692" w:type="dxa"/>
            <w:vAlign w:val="bottom"/>
          </w:tcPr>
          <w:p w14:paraId="1660967D" w14:textId="77777777" w:rsidR="00DF0023" w:rsidRPr="006278BE" w:rsidRDefault="00DF0023" w:rsidP="00DF0023">
            <w:r w:rsidRPr="006278BE">
              <w:t>1.345</w:t>
            </w:r>
          </w:p>
        </w:tc>
        <w:tc>
          <w:tcPr>
            <w:tcW w:w="2692" w:type="dxa"/>
          </w:tcPr>
          <w:p w14:paraId="1279F834" w14:textId="052D593D" w:rsidR="00DF0023" w:rsidRPr="006278BE" w:rsidRDefault="00DF0023" w:rsidP="00DF0023">
            <w:r w:rsidRPr="006278BE">
              <w:t>0.827</w:t>
            </w:r>
          </w:p>
        </w:tc>
      </w:tr>
      <w:tr w:rsidR="00DF0023" w:rsidRPr="006278BE" w14:paraId="5BCE6E07" w14:textId="77777777" w:rsidTr="00DF0023">
        <w:tc>
          <w:tcPr>
            <w:tcW w:w="1702" w:type="dxa"/>
          </w:tcPr>
          <w:p w14:paraId="13589799" w14:textId="77777777" w:rsidR="00DF0023" w:rsidRPr="006278BE" w:rsidRDefault="00DF0023" w:rsidP="00DF0023">
            <w:r w:rsidRPr="006278BE">
              <w:t>WMID</w:t>
            </w:r>
          </w:p>
        </w:tc>
        <w:tc>
          <w:tcPr>
            <w:tcW w:w="2692" w:type="dxa"/>
            <w:vAlign w:val="bottom"/>
          </w:tcPr>
          <w:p w14:paraId="48BC82A7" w14:textId="77777777" w:rsidR="00DF0023" w:rsidRPr="006278BE" w:rsidRDefault="00DF0023" w:rsidP="00DF0023">
            <w:r w:rsidRPr="006278BE">
              <w:t>2.053</w:t>
            </w:r>
          </w:p>
        </w:tc>
        <w:tc>
          <w:tcPr>
            <w:tcW w:w="2692" w:type="dxa"/>
            <w:vAlign w:val="bottom"/>
          </w:tcPr>
          <w:p w14:paraId="02ED11BF" w14:textId="77777777" w:rsidR="00DF0023" w:rsidRPr="006278BE" w:rsidRDefault="00DF0023" w:rsidP="00DF0023">
            <w:r w:rsidRPr="006278BE">
              <w:t>1.184</w:t>
            </w:r>
          </w:p>
        </w:tc>
      </w:tr>
      <w:tr w:rsidR="00DF0023" w:rsidRPr="006278BE" w14:paraId="60655FBC" w14:textId="77777777" w:rsidTr="00DF0023">
        <w:tc>
          <w:tcPr>
            <w:tcW w:w="1702" w:type="dxa"/>
          </w:tcPr>
          <w:p w14:paraId="195FF1BE" w14:textId="77777777" w:rsidR="00DF0023" w:rsidRPr="006278BE" w:rsidRDefault="00DF0023" w:rsidP="00DF0023">
            <w:r w:rsidRPr="006278BE">
              <w:t>EMID</w:t>
            </w:r>
          </w:p>
        </w:tc>
        <w:tc>
          <w:tcPr>
            <w:tcW w:w="2692" w:type="dxa"/>
            <w:vAlign w:val="bottom"/>
          </w:tcPr>
          <w:p w14:paraId="10C9BF6C" w14:textId="77777777" w:rsidR="00DF0023" w:rsidRPr="006278BE" w:rsidRDefault="00DF0023" w:rsidP="00DF0023">
            <w:r w:rsidRPr="006278BE">
              <w:t>1.968</w:t>
            </w:r>
          </w:p>
        </w:tc>
        <w:tc>
          <w:tcPr>
            <w:tcW w:w="2692" w:type="dxa"/>
            <w:vAlign w:val="bottom"/>
          </w:tcPr>
          <w:p w14:paraId="26C14AF5" w14:textId="77777777" w:rsidR="00DF0023" w:rsidRPr="006278BE" w:rsidRDefault="00DF0023" w:rsidP="00DF0023">
            <w:r w:rsidRPr="006278BE">
              <w:t>1.135</w:t>
            </w:r>
          </w:p>
        </w:tc>
      </w:tr>
      <w:tr w:rsidR="00DF0023" w:rsidRPr="006278BE" w14:paraId="11257207" w14:textId="77777777" w:rsidTr="00DF0023">
        <w:tc>
          <w:tcPr>
            <w:tcW w:w="1702" w:type="dxa"/>
          </w:tcPr>
          <w:p w14:paraId="2C169B1F" w14:textId="77777777" w:rsidR="00DF0023" w:rsidRPr="006278BE" w:rsidRDefault="00DF0023" w:rsidP="00DF0023">
            <w:r w:rsidRPr="006278BE">
              <w:t>SWALES</w:t>
            </w:r>
          </w:p>
        </w:tc>
        <w:tc>
          <w:tcPr>
            <w:tcW w:w="2692" w:type="dxa"/>
            <w:vAlign w:val="bottom"/>
          </w:tcPr>
          <w:p w14:paraId="7A49B658" w14:textId="77777777" w:rsidR="00DF0023" w:rsidRPr="006278BE" w:rsidRDefault="00DF0023" w:rsidP="00DF0023">
            <w:r w:rsidRPr="006278BE">
              <w:t>2.292</w:t>
            </w:r>
          </w:p>
        </w:tc>
        <w:tc>
          <w:tcPr>
            <w:tcW w:w="2692" w:type="dxa"/>
            <w:vAlign w:val="bottom"/>
          </w:tcPr>
          <w:p w14:paraId="78E5561C" w14:textId="77777777" w:rsidR="00DF0023" w:rsidRPr="006278BE" w:rsidRDefault="00DF0023" w:rsidP="00DF0023">
            <w:r w:rsidRPr="006278BE">
              <w:t>1.322</w:t>
            </w:r>
          </w:p>
        </w:tc>
      </w:tr>
      <w:tr w:rsidR="00DF0023" w:rsidRPr="006278BE" w14:paraId="013A7F66" w14:textId="77777777" w:rsidTr="00DF0023">
        <w:tc>
          <w:tcPr>
            <w:tcW w:w="1702" w:type="dxa"/>
          </w:tcPr>
          <w:p w14:paraId="649421C6" w14:textId="77777777" w:rsidR="00DF0023" w:rsidRPr="006278BE" w:rsidRDefault="00DF0023" w:rsidP="00DF0023">
            <w:r w:rsidRPr="006278BE">
              <w:t>SWEST</w:t>
            </w:r>
          </w:p>
        </w:tc>
        <w:tc>
          <w:tcPr>
            <w:tcW w:w="2692" w:type="dxa"/>
            <w:vAlign w:val="bottom"/>
          </w:tcPr>
          <w:p w14:paraId="21E0A1B7" w14:textId="77777777" w:rsidR="00DF0023" w:rsidRPr="006278BE" w:rsidRDefault="00DF0023" w:rsidP="00DF0023">
            <w:r w:rsidRPr="006278BE">
              <w:t>2.440</w:t>
            </w:r>
          </w:p>
        </w:tc>
        <w:tc>
          <w:tcPr>
            <w:tcW w:w="2692" w:type="dxa"/>
            <w:vAlign w:val="bottom"/>
          </w:tcPr>
          <w:p w14:paraId="41A8BBD4" w14:textId="77777777" w:rsidR="00DF0023" w:rsidRPr="006278BE" w:rsidRDefault="00DF0023" w:rsidP="00DF0023">
            <w:r w:rsidRPr="006278BE">
              <w:t>1.407</w:t>
            </w:r>
          </w:p>
        </w:tc>
      </w:tr>
      <w:tr w:rsidR="00DF0023" w:rsidRPr="006278BE" w14:paraId="638AA97D" w14:textId="77777777" w:rsidTr="00DF0023">
        <w:tc>
          <w:tcPr>
            <w:tcW w:w="1702" w:type="dxa"/>
          </w:tcPr>
          <w:p w14:paraId="3C361531" w14:textId="77777777" w:rsidR="00DF0023" w:rsidRPr="006278BE" w:rsidRDefault="00DF0023" w:rsidP="00DF0023">
            <w:r w:rsidRPr="006278BE">
              <w:t>LPN</w:t>
            </w:r>
          </w:p>
        </w:tc>
        <w:tc>
          <w:tcPr>
            <w:tcW w:w="2692" w:type="dxa"/>
            <w:vAlign w:val="bottom"/>
          </w:tcPr>
          <w:p w14:paraId="01D7C7EE" w14:textId="77777777" w:rsidR="00DF0023" w:rsidRPr="006278BE" w:rsidRDefault="00DF0023" w:rsidP="00DF0023">
            <w:r w:rsidRPr="006278BE">
              <w:t>2.851</w:t>
            </w:r>
          </w:p>
        </w:tc>
        <w:tc>
          <w:tcPr>
            <w:tcW w:w="2692" w:type="dxa"/>
            <w:vAlign w:val="bottom"/>
          </w:tcPr>
          <w:p w14:paraId="4E1DAD35" w14:textId="77777777" w:rsidR="00DF0023" w:rsidRPr="006278BE" w:rsidRDefault="00DF0023" w:rsidP="00DF0023">
            <w:r w:rsidRPr="006278BE">
              <w:t>1.022</w:t>
            </w:r>
          </w:p>
        </w:tc>
      </w:tr>
      <w:tr w:rsidR="00DF0023" w:rsidRPr="006278BE" w14:paraId="4D4AAF1C" w14:textId="77777777" w:rsidTr="00DF0023">
        <w:tc>
          <w:tcPr>
            <w:tcW w:w="1702" w:type="dxa"/>
          </w:tcPr>
          <w:p w14:paraId="59950C15" w14:textId="77777777" w:rsidR="00DF0023" w:rsidRPr="006278BE" w:rsidRDefault="00DF0023" w:rsidP="00DF0023">
            <w:r w:rsidRPr="006278BE">
              <w:t>SPN</w:t>
            </w:r>
          </w:p>
        </w:tc>
        <w:tc>
          <w:tcPr>
            <w:tcW w:w="2692" w:type="dxa"/>
            <w:vAlign w:val="bottom"/>
          </w:tcPr>
          <w:p w14:paraId="45FD5C24" w14:textId="77777777" w:rsidR="00DF0023" w:rsidRPr="006278BE" w:rsidRDefault="00DF0023" w:rsidP="00DF0023">
            <w:r w:rsidRPr="006278BE">
              <w:t>3.022</w:t>
            </w:r>
          </w:p>
        </w:tc>
        <w:tc>
          <w:tcPr>
            <w:tcW w:w="2692" w:type="dxa"/>
            <w:vAlign w:val="bottom"/>
          </w:tcPr>
          <w:p w14:paraId="23C4BB1B" w14:textId="77777777" w:rsidR="00DF0023" w:rsidRPr="006278BE" w:rsidRDefault="00DF0023" w:rsidP="00DF0023">
            <w:r w:rsidRPr="006278BE">
              <w:t>1.083</w:t>
            </w:r>
          </w:p>
        </w:tc>
      </w:tr>
      <w:tr w:rsidR="00DF0023" w:rsidRPr="006278BE" w14:paraId="54F5385A" w14:textId="77777777" w:rsidTr="00DF0023">
        <w:tc>
          <w:tcPr>
            <w:tcW w:w="1702" w:type="dxa"/>
          </w:tcPr>
          <w:p w14:paraId="452C96C5" w14:textId="77777777" w:rsidR="00DF0023" w:rsidRPr="006278BE" w:rsidRDefault="00DF0023" w:rsidP="00DF0023">
            <w:r w:rsidRPr="006278BE">
              <w:t>EPN</w:t>
            </w:r>
          </w:p>
        </w:tc>
        <w:tc>
          <w:tcPr>
            <w:tcW w:w="2692" w:type="dxa"/>
            <w:vAlign w:val="bottom"/>
          </w:tcPr>
          <w:p w14:paraId="5AA0D5FC" w14:textId="77777777" w:rsidR="00DF0023" w:rsidRPr="006278BE" w:rsidRDefault="00DF0023" w:rsidP="00DF0023">
            <w:r w:rsidRPr="006278BE">
              <w:t>2.987</w:t>
            </w:r>
          </w:p>
        </w:tc>
        <w:tc>
          <w:tcPr>
            <w:tcW w:w="2692" w:type="dxa"/>
            <w:vAlign w:val="bottom"/>
          </w:tcPr>
          <w:p w14:paraId="673E1D41" w14:textId="77777777" w:rsidR="00DF0023" w:rsidRPr="006278BE" w:rsidRDefault="00DF0023" w:rsidP="00DF0023">
            <w:r w:rsidRPr="006278BE">
              <w:t>1.070</w:t>
            </w:r>
          </w:p>
        </w:tc>
      </w:tr>
      <w:tr w:rsidR="00DF0023" w:rsidRPr="006278BE" w14:paraId="076ED81D" w14:textId="77777777" w:rsidTr="00DF0023">
        <w:tc>
          <w:tcPr>
            <w:tcW w:w="1702" w:type="dxa"/>
          </w:tcPr>
          <w:p w14:paraId="5E7FCA8E" w14:textId="77777777" w:rsidR="00DF0023" w:rsidRPr="006278BE" w:rsidRDefault="00DF0023" w:rsidP="00DF0023">
            <w:r w:rsidRPr="006278BE">
              <w:t>SPD</w:t>
            </w:r>
          </w:p>
        </w:tc>
        <w:tc>
          <w:tcPr>
            <w:tcW w:w="2692" w:type="dxa"/>
            <w:vAlign w:val="bottom"/>
          </w:tcPr>
          <w:p w14:paraId="678A9F12" w14:textId="77777777" w:rsidR="00DF0023" w:rsidRPr="006278BE" w:rsidRDefault="00DF0023" w:rsidP="00DF0023">
            <w:r w:rsidRPr="006278BE">
              <w:t>2.049</w:t>
            </w:r>
          </w:p>
        </w:tc>
        <w:tc>
          <w:tcPr>
            <w:tcW w:w="2692" w:type="dxa"/>
            <w:vAlign w:val="bottom"/>
          </w:tcPr>
          <w:p w14:paraId="4C056E8C" w14:textId="77777777" w:rsidR="00DF0023" w:rsidRPr="006278BE" w:rsidRDefault="00DF0023" w:rsidP="00DF0023">
            <w:r w:rsidRPr="006278BE">
              <w:t>2.054</w:t>
            </w:r>
          </w:p>
        </w:tc>
      </w:tr>
      <w:tr w:rsidR="00DF0023" w:rsidRPr="006278BE" w14:paraId="5FAC66E2" w14:textId="77777777" w:rsidTr="00DF0023">
        <w:tc>
          <w:tcPr>
            <w:tcW w:w="1702" w:type="dxa"/>
          </w:tcPr>
          <w:p w14:paraId="42658F8D" w14:textId="77777777" w:rsidR="00DF0023" w:rsidRPr="006278BE" w:rsidRDefault="00DF0023" w:rsidP="00DF0023">
            <w:r w:rsidRPr="006278BE">
              <w:t>SPMW</w:t>
            </w:r>
          </w:p>
        </w:tc>
        <w:tc>
          <w:tcPr>
            <w:tcW w:w="2692" w:type="dxa"/>
            <w:vAlign w:val="bottom"/>
          </w:tcPr>
          <w:p w14:paraId="4D40E4D8" w14:textId="77777777" w:rsidR="00DF0023" w:rsidRPr="006278BE" w:rsidRDefault="00DF0023" w:rsidP="00DF0023">
            <w:r w:rsidRPr="006278BE">
              <w:t>3.010</w:t>
            </w:r>
          </w:p>
        </w:tc>
        <w:tc>
          <w:tcPr>
            <w:tcW w:w="2692" w:type="dxa"/>
            <w:vAlign w:val="bottom"/>
          </w:tcPr>
          <w:p w14:paraId="4D981D64" w14:textId="77777777" w:rsidR="00DF0023" w:rsidRPr="006278BE" w:rsidRDefault="00DF0023" w:rsidP="00DF0023">
            <w:r w:rsidRPr="006278BE">
              <w:t>3.017</w:t>
            </w:r>
          </w:p>
        </w:tc>
      </w:tr>
      <w:tr w:rsidR="00DF0023" w:rsidRPr="006278BE" w14:paraId="43EEF4E3" w14:textId="77777777" w:rsidTr="00DF0023">
        <w:tc>
          <w:tcPr>
            <w:tcW w:w="1702" w:type="dxa"/>
          </w:tcPr>
          <w:p w14:paraId="73F3D8F8" w14:textId="77777777" w:rsidR="00DF0023" w:rsidRPr="006278BE" w:rsidRDefault="00DF0023" w:rsidP="00DF0023">
            <w:r w:rsidRPr="006278BE">
              <w:t>SSEH</w:t>
            </w:r>
          </w:p>
        </w:tc>
        <w:tc>
          <w:tcPr>
            <w:tcW w:w="2692" w:type="dxa"/>
            <w:vAlign w:val="bottom"/>
          </w:tcPr>
          <w:p w14:paraId="6CD79F5F" w14:textId="77777777" w:rsidR="00DF0023" w:rsidRPr="006278BE" w:rsidRDefault="00DF0023" w:rsidP="00DF0023">
            <w:r w:rsidRPr="006278BE">
              <w:t>273.500</w:t>
            </w:r>
          </w:p>
        </w:tc>
        <w:tc>
          <w:tcPr>
            <w:tcW w:w="2692" w:type="dxa"/>
            <w:vAlign w:val="bottom"/>
          </w:tcPr>
          <w:p w14:paraId="2709F454" w14:textId="77777777" w:rsidR="00DF0023" w:rsidRPr="006278BE" w:rsidRDefault="00DF0023" w:rsidP="00DF0023">
            <w:r w:rsidRPr="006278BE">
              <w:t>82.050</w:t>
            </w:r>
          </w:p>
        </w:tc>
      </w:tr>
      <w:tr w:rsidR="00DF0023" w:rsidRPr="006278BE" w14:paraId="28B33304" w14:textId="77777777" w:rsidTr="00DF0023">
        <w:tc>
          <w:tcPr>
            <w:tcW w:w="1702" w:type="dxa"/>
          </w:tcPr>
          <w:p w14:paraId="41356F0C" w14:textId="77777777" w:rsidR="00DF0023" w:rsidRPr="006278BE" w:rsidRDefault="00DF0023" w:rsidP="00DF0023">
            <w:r w:rsidRPr="006278BE">
              <w:t>SSES</w:t>
            </w:r>
          </w:p>
        </w:tc>
        <w:tc>
          <w:tcPr>
            <w:tcW w:w="2692" w:type="dxa"/>
            <w:vAlign w:val="bottom"/>
          </w:tcPr>
          <w:p w14:paraId="39F1FD3F" w14:textId="77777777" w:rsidR="00DF0023" w:rsidRPr="006278BE" w:rsidRDefault="00DF0023" w:rsidP="00DF0023">
            <w:r w:rsidRPr="006278BE">
              <w:t>130.159</w:t>
            </w:r>
          </w:p>
        </w:tc>
        <w:tc>
          <w:tcPr>
            <w:tcW w:w="2692" w:type="dxa"/>
            <w:vAlign w:val="bottom"/>
          </w:tcPr>
          <w:p w14:paraId="138D2438" w14:textId="77777777" w:rsidR="00DF0023" w:rsidRPr="006278BE" w:rsidRDefault="00DF0023" w:rsidP="00DF0023">
            <w:r w:rsidRPr="006278BE">
              <w:t>39.048</w:t>
            </w:r>
          </w:p>
        </w:tc>
      </w:tr>
    </w:tbl>
    <w:p w14:paraId="7DB8DC8B" w14:textId="77777777" w:rsidR="001A2306" w:rsidRPr="006278BE" w:rsidRDefault="001A2306" w:rsidP="001A2306">
      <w:pPr>
        <w:pStyle w:val="AppendixHeading"/>
      </w:pPr>
    </w:p>
    <w:p w14:paraId="37F1B443" w14:textId="77777777" w:rsidR="001A2306" w:rsidRPr="006278BE" w:rsidRDefault="001A2306" w:rsidP="00837CE3">
      <w:pPr>
        <w:pStyle w:val="Caption"/>
      </w:pPr>
      <w:r w:rsidRPr="006278BE">
        <w:t>Lower deadband for the value of Low Carbon Transition Services Delivered term (VLCTTL</w:t>
      </w:r>
      <w:r w:rsidRPr="006278BE">
        <w:rPr>
          <w:rStyle w:val="Subscript"/>
        </w:rPr>
        <w:t>t</w:t>
      </w:r>
      <w:r w:rsidRPr="006278BE">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6278BE" w:rsidRDefault="001A2306" w:rsidP="00837CE3">
            <w:r w:rsidRPr="006278BE">
              <w:t>Licensee</w:t>
            </w:r>
          </w:p>
        </w:tc>
        <w:tc>
          <w:tcPr>
            <w:tcW w:w="2692" w:type="dxa"/>
          </w:tcPr>
          <w:p w14:paraId="00D03671" w14:textId="77777777" w:rsidR="001A2306" w:rsidRPr="006278BE" w:rsidRDefault="001A2306" w:rsidP="00837CE3">
            <w:r w:rsidRPr="006278BE">
              <w:t>2024/25</w:t>
            </w:r>
          </w:p>
        </w:tc>
        <w:tc>
          <w:tcPr>
            <w:tcW w:w="2692" w:type="dxa"/>
          </w:tcPr>
          <w:p w14:paraId="4EC53F54" w14:textId="77777777" w:rsidR="001A2306" w:rsidRPr="006278BE" w:rsidRDefault="001A2306" w:rsidP="00837CE3">
            <w:r w:rsidRPr="006278BE">
              <w:t>2027/28</w:t>
            </w:r>
          </w:p>
        </w:tc>
      </w:tr>
      <w:tr w:rsidR="001A2306" w:rsidRPr="006278BE" w14:paraId="3C7D7DAD" w14:textId="77777777" w:rsidTr="008C22A2">
        <w:tc>
          <w:tcPr>
            <w:tcW w:w="1702" w:type="dxa"/>
          </w:tcPr>
          <w:p w14:paraId="32AA4F16" w14:textId="77777777" w:rsidR="001A2306" w:rsidRPr="006278BE" w:rsidRDefault="001A2306" w:rsidP="00837CE3">
            <w:r w:rsidRPr="006278BE">
              <w:t>ENWL</w:t>
            </w:r>
          </w:p>
        </w:tc>
        <w:tc>
          <w:tcPr>
            <w:tcW w:w="2692" w:type="dxa"/>
            <w:vAlign w:val="bottom"/>
          </w:tcPr>
          <w:p w14:paraId="4AA8BF35" w14:textId="37C52C0A" w:rsidR="001A2306" w:rsidRPr="006278BE" w:rsidRDefault="005A2C16" w:rsidP="00837CE3">
            <w:r w:rsidRPr="006278BE">
              <w:t>-0.440</w:t>
            </w:r>
          </w:p>
        </w:tc>
        <w:tc>
          <w:tcPr>
            <w:tcW w:w="2692" w:type="dxa"/>
            <w:vAlign w:val="bottom"/>
          </w:tcPr>
          <w:p w14:paraId="46BC2FAB" w14:textId="77777777" w:rsidR="001A2306" w:rsidRPr="006278BE" w:rsidRDefault="001A2306" w:rsidP="00837CE3">
            <w:r w:rsidRPr="006278BE">
              <w:t>-0.539</w:t>
            </w:r>
          </w:p>
        </w:tc>
      </w:tr>
      <w:tr w:rsidR="008C22A2" w:rsidRPr="006278BE" w14:paraId="681FBE42" w14:textId="77777777" w:rsidTr="000A6BA9">
        <w:tc>
          <w:tcPr>
            <w:tcW w:w="1702" w:type="dxa"/>
          </w:tcPr>
          <w:p w14:paraId="354B256C" w14:textId="77777777" w:rsidR="008C22A2" w:rsidRPr="006278BE" w:rsidRDefault="008C22A2" w:rsidP="008C22A2">
            <w:r w:rsidRPr="006278BE">
              <w:t>NPgN</w:t>
            </w:r>
          </w:p>
        </w:tc>
        <w:tc>
          <w:tcPr>
            <w:tcW w:w="2692" w:type="dxa"/>
            <w:vAlign w:val="bottom"/>
          </w:tcPr>
          <w:p w14:paraId="1EE77654" w14:textId="77777777" w:rsidR="008C22A2" w:rsidRPr="006278BE" w:rsidRDefault="008C22A2" w:rsidP="008C22A2">
            <w:r w:rsidRPr="006278BE">
              <w:t>1.256</w:t>
            </w:r>
          </w:p>
        </w:tc>
        <w:tc>
          <w:tcPr>
            <w:tcW w:w="2692" w:type="dxa"/>
          </w:tcPr>
          <w:p w14:paraId="30B3430B" w14:textId="22373BEC" w:rsidR="008C22A2" w:rsidRPr="006278BE" w:rsidRDefault="008C22A2" w:rsidP="008C22A2">
            <w:r w:rsidRPr="006278BE">
              <w:t>6.633</w:t>
            </w:r>
          </w:p>
        </w:tc>
      </w:tr>
      <w:tr w:rsidR="008C22A2" w:rsidRPr="006278BE" w14:paraId="496EDC61" w14:textId="77777777" w:rsidTr="000A6BA9">
        <w:tc>
          <w:tcPr>
            <w:tcW w:w="1702" w:type="dxa"/>
          </w:tcPr>
          <w:p w14:paraId="24D2CBD6" w14:textId="77777777" w:rsidR="008C22A2" w:rsidRPr="006278BE" w:rsidRDefault="008C22A2" w:rsidP="008C22A2">
            <w:r w:rsidRPr="006278BE">
              <w:t>NPgY</w:t>
            </w:r>
          </w:p>
        </w:tc>
        <w:tc>
          <w:tcPr>
            <w:tcW w:w="2692" w:type="dxa"/>
            <w:vAlign w:val="bottom"/>
          </w:tcPr>
          <w:p w14:paraId="45E28CC2" w14:textId="77777777" w:rsidR="008C22A2" w:rsidRPr="006278BE" w:rsidRDefault="008C22A2" w:rsidP="008C22A2">
            <w:r w:rsidRPr="006278BE">
              <w:t>1.804</w:t>
            </w:r>
          </w:p>
        </w:tc>
        <w:tc>
          <w:tcPr>
            <w:tcW w:w="2692" w:type="dxa"/>
          </w:tcPr>
          <w:p w14:paraId="1F3EDB46" w14:textId="3C02A0BB" w:rsidR="008C22A2" w:rsidRPr="006278BE" w:rsidRDefault="008C22A2" w:rsidP="008C22A2">
            <w:r w:rsidRPr="006278BE">
              <w:t>9.549</w:t>
            </w:r>
          </w:p>
        </w:tc>
      </w:tr>
      <w:tr w:rsidR="008C22A2" w:rsidRPr="006278BE" w14:paraId="2AB50353" w14:textId="77777777" w:rsidTr="008C22A2">
        <w:tc>
          <w:tcPr>
            <w:tcW w:w="1702" w:type="dxa"/>
          </w:tcPr>
          <w:p w14:paraId="3D0947CF" w14:textId="77777777" w:rsidR="008C22A2" w:rsidRPr="006278BE" w:rsidRDefault="008C22A2" w:rsidP="008C22A2">
            <w:r w:rsidRPr="006278BE">
              <w:t>WMID</w:t>
            </w:r>
          </w:p>
        </w:tc>
        <w:tc>
          <w:tcPr>
            <w:tcW w:w="2692" w:type="dxa"/>
            <w:vAlign w:val="bottom"/>
          </w:tcPr>
          <w:p w14:paraId="2814B07C" w14:textId="77777777" w:rsidR="008C22A2" w:rsidRPr="006278BE" w:rsidRDefault="008C22A2" w:rsidP="008C22A2">
            <w:r w:rsidRPr="006278BE">
              <w:t>0.164</w:t>
            </w:r>
          </w:p>
        </w:tc>
        <w:tc>
          <w:tcPr>
            <w:tcW w:w="2692" w:type="dxa"/>
            <w:vAlign w:val="bottom"/>
          </w:tcPr>
          <w:p w14:paraId="3CC3482F" w14:textId="77777777" w:rsidR="008C22A2" w:rsidRPr="006278BE" w:rsidRDefault="008C22A2" w:rsidP="008C22A2">
            <w:r w:rsidRPr="006278BE">
              <w:t>0.561</w:t>
            </w:r>
          </w:p>
        </w:tc>
      </w:tr>
      <w:tr w:rsidR="008C22A2" w:rsidRPr="006278BE" w14:paraId="082D3061" w14:textId="77777777" w:rsidTr="008C22A2">
        <w:tc>
          <w:tcPr>
            <w:tcW w:w="1702" w:type="dxa"/>
          </w:tcPr>
          <w:p w14:paraId="7D4D4F3B" w14:textId="77777777" w:rsidR="008C22A2" w:rsidRPr="006278BE" w:rsidRDefault="008C22A2" w:rsidP="008C22A2">
            <w:r w:rsidRPr="006278BE">
              <w:t>EMID</w:t>
            </w:r>
          </w:p>
        </w:tc>
        <w:tc>
          <w:tcPr>
            <w:tcW w:w="2692" w:type="dxa"/>
            <w:vAlign w:val="bottom"/>
          </w:tcPr>
          <w:p w14:paraId="19E58099" w14:textId="77777777" w:rsidR="008C22A2" w:rsidRPr="006278BE" w:rsidRDefault="008C22A2" w:rsidP="008C22A2">
            <w:r w:rsidRPr="006278BE">
              <w:t>0.175</w:t>
            </w:r>
          </w:p>
        </w:tc>
        <w:tc>
          <w:tcPr>
            <w:tcW w:w="2692" w:type="dxa"/>
            <w:vAlign w:val="bottom"/>
          </w:tcPr>
          <w:p w14:paraId="1483324B" w14:textId="77777777" w:rsidR="008C22A2" w:rsidRPr="006278BE" w:rsidRDefault="008C22A2" w:rsidP="008C22A2">
            <w:r w:rsidRPr="006278BE">
              <w:t>0.599</w:t>
            </w:r>
          </w:p>
        </w:tc>
      </w:tr>
      <w:tr w:rsidR="008C22A2" w:rsidRPr="006278BE" w14:paraId="7A1AB05F" w14:textId="77777777" w:rsidTr="008C22A2">
        <w:tc>
          <w:tcPr>
            <w:tcW w:w="1702" w:type="dxa"/>
          </w:tcPr>
          <w:p w14:paraId="48A5B781" w14:textId="77777777" w:rsidR="008C22A2" w:rsidRPr="006278BE" w:rsidRDefault="008C22A2" w:rsidP="008C22A2">
            <w:r w:rsidRPr="006278BE">
              <w:t>SWALES</w:t>
            </w:r>
          </w:p>
        </w:tc>
        <w:tc>
          <w:tcPr>
            <w:tcW w:w="2692" w:type="dxa"/>
            <w:vAlign w:val="bottom"/>
          </w:tcPr>
          <w:p w14:paraId="187DA788" w14:textId="77777777" w:rsidR="008C22A2" w:rsidRPr="006278BE" w:rsidRDefault="008C22A2" w:rsidP="008C22A2">
            <w:r w:rsidRPr="006278BE">
              <w:t>0.075</w:t>
            </w:r>
          </w:p>
        </w:tc>
        <w:tc>
          <w:tcPr>
            <w:tcW w:w="2692" w:type="dxa"/>
            <w:vAlign w:val="bottom"/>
          </w:tcPr>
          <w:p w14:paraId="2790D3D1" w14:textId="77777777" w:rsidR="008C22A2" w:rsidRPr="006278BE" w:rsidRDefault="008C22A2" w:rsidP="008C22A2">
            <w:r w:rsidRPr="006278BE">
              <w:t>0.257</w:t>
            </w:r>
          </w:p>
        </w:tc>
      </w:tr>
      <w:tr w:rsidR="008C22A2" w:rsidRPr="006278BE" w14:paraId="416E601B" w14:textId="77777777" w:rsidTr="008C22A2">
        <w:tc>
          <w:tcPr>
            <w:tcW w:w="1702" w:type="dxa"/>
          </w:tcPr>
          <w:p w14:paraId="6CED163C" w14:textId="77777777" w:rsidR="008C22A2" w:rsidRPr="006278BE" w:rsidRDefault="008C22A2" w:rsidP="008C22A2">
            <w:r w:rsidRPr="006278BE">
              <w:t>SWEST</w:t>
            </w:r>
          </w:p>
        </w:tc>
        <w:tc>
          <w:tcPr>
            <w:tcW w:w="2692" w:type="dxa"/>
            <w:vAlign w:val="bottom"/>
          </w:tcPr>
          <w:p w14:paraId="5E7AE106" w14:textId="77777777" w:rsidR="008C22A2" w:rsidRPr="006278BE" w:rsidRDefault="008C22A2" w:rsidP="008C22A2">
            <w:r w:rsidRPr="006278BE">
              <w:t>0.107</w:t>
            </w:r>
          </w:p>
        </w:tc>
        <w:tc>
          <w:tcPr>
            <w:tcW w:w="2692" w:type="dxa"/>
            <w:vAlign w:val="bottom"/>
          </w:tcPr>
          <w:p w14:paraId="2B178C4E" w14:textId="77777777" w:rsidR="008C22A2" w:rsidRPr="006278BE" w:rsidRDefault="008C22A2" w:rsidP="008C22A2">
            <w:r w:rsidRPr="006278BE">
              <w:t>0.366</w:t>
            </w:r>
          </w:p>
        </w:tc>
      </w:tr>
      <w:tr w:rsidR="008C22A2" w:rsidRPr="006278BE" w14:paraId="71CDAF9F" w14:textId="77777777" w:rsidTr="008C22A2">
        <w:tc>
          <w:tcPr>
            <w:tcW w:w="1702" w:type="dxa"/>
          </w:tcPr>
          <w:p w14:paraId="4269C87F" w14:textId="77777777" w:rsidR="008C22A2" w:rsidRPr="006278BE" w:rsidRDefault="008C22A2" w:rsidP="008C22A2">
            <w:r w:rsidRPr="006278BE">
              <w:t>LPN</w:t>
            </w:r>
          </w:p>
        </w:tc>
        <w:tc>
          <w:tcPr>
            <w:tcW w:w="2692" w:type="dxa"/>
            <w:vAlign w:val="bottom"/>
          </w:tcPr>
          <w:p w14:paraId="6F3D7E0F" w14:textId="77777777" w:rsidR="008C22A2" w:rsidRPr="006278BE" w:rsidRDefault="008C22A2" w:rsidP="008C22A2">
            <w:r w:rsidRPr="006278BE">
              <w:t>0.836</w:t>
            </w:r>
          </w:p>
        </w:tc>
        <w:tc>
          <w:tcPr>
            <w:tcW w:w="2692" w:type="dxa"/>
            <w:vAlign w:val="bottom"/>
          </w:tcPr>
          <w:p w14:paraId="251A020F" w14:textId="77777777" w:rsidR="008C22A2" w:rsidRPr="006278BE" w:rsidRDefault="008C22A2" w:rsidP="008C22A2">
            <w:r w:rsidRPr="006278BE">
              <w:t>4.929</w:t>
            </w:r>
          </w:p>
        </w:tc>
      </w:tr>
      <w:tr w:rsidR="008C22A2" w:rsidRPr="006278BE" w14:paraId="611FD41F" w14:textId="77777777" w:rsidTr="008C22A2">
        <w:tc>
          <w:tcPr>
            <w:tcW w:w="1702" w:type="dxa"/>
          </w:tcPr>
          <w:p w14:paraId="7AD74D1C" w14:textId="77777777" w:rsidR="008C22A2" w:rsidRPr="006278BE" w:rsidRDefault="008C22A2" w:rsidP="008C22A2">
            <w:r w:rsidRPr="006278BE">
              <w:t>SPN</w:t>
            </w:r>
          </w:p>
        </w:tc>
        <w:tc>
          <w:tcPr>
            <w:tcW w:w="2692" w:type="dxa"/>
            <w:vAlign w:val="bottom"/>
          </w:tcPr>
          <w:p w14:paraId="30B6302C" w14:textId="77777777" w:rsidR="008C22A2" w:rsidRPr="006278BE" w:rsidRDefault="008C22A2" w:rsidP="008C22A2">
            <w:r w:rsidRPr="006278BE">
              <w:t>0.817</w:t>
            </w:r>
          </w:p>
        </w:tc>
        <w:tc>
          <w:tcPr>
            <w:tcW w:w="2692" w:type="dxa"/>
            <w:vAlign w:val="bottom"/>
          </w:tcPr>
          <w:p w14:paraId="5862CB58" w14:textId="77777777" w:rsidR="008C22A2" w:rsidRPr="006278BE" w:rsidRDefault="008C22A2" w:rsidP="008C22A2">
            <w:r w:rsidRPr="006278BE">
              <w:t>4.812</w:t>
            </w:r>
          </w:p>
        </w:tc>
      </w:tr>
      <w:tr w:rsidR="008C22A2" w:rsidRPr="006278BE" w14:paraId="0751917E" w14:textId="77777777" w:rsidTr="008C22A2">
        <w:tc>
          <w:tcPr>
            <w:tcW w:w="1702" w:type="dxa"/>
          </w:tcPr>
          <w:p w14:paraId="1D198B58" w14:textId="77777777" w:rsidR="008C22A2" w:rsidRPr="006278BE" w:rsidRDefault="008C22A2" w:rsidP="008C22A2">
            <w:r w:rsidRPr="006278BE">
              <w:t>EPN</w:t>
            </w:r>
          </w:p>
        </w:tc>
        <w:tc>
          <w:tcPr>
            <w:tcW w:w="2692" w:type="dxa"/>
            <w:vAlign w:val="bottom"/>
          </w:tcPr>
          <w:p w14:paraId="78037FE3" w14:textId="77777777" w:rsidR="008C22A2" w:rsidRPr="006278BE" w:rsidRDefault="008C22A2" w:rsidP="008C22A2">
            <w:r w:rsidRPr="006278BE">
              <w:t>1.290</w:t>
            </w:r>
          </w:p>
        </w:tc>
        <w:tc>
          <w:tcPr>
            <w:tcW w:w="2692" w:type="dxa"/>
            <w:vAlign w:val="bottom"/>
          </w:tcPr>
          <w:p w14:paraId="394E2E43" w14:textId="77777777" w:rsidR="008C22A2" w:rsidRPr="006278BE" w:rsidRDefault="008C22A2" w:rsidP="008C22A2">
            <w:r w:rsidRPr="006278BE">
              <w:t>7.602</w:t>
            </w:r>
          </w:p>
        </w:tc>
      </w:tr>
      <w:tr w:rsidR="008C22A2" w:rsidRPr="006278BE" w14:paraId="1ADA1974" w14:textId="77777777" w:rsidTr="008C22A2">
        <w:tc>
          <w:tcPr>
            <w:tcW w:w="1702" w:type="dxa"/>
          </w:tcPr>
          <w:p w14:paraId="5F473762" w14:textId="77777777" w:rsidR="008C22A2" w:rsidRPr="006278BE" w:rsidRDefault="008C22A2" w:rsidP="008C22A2">
            <w:r w:rsidRPr="006278BE">
              <w:t>SPD</w:t>
            </w:r>
          </w:p>
        </w:tc>
        <w:tc>
          <w:tcPr>
            <w:tcW w:w="2692" w:type="dxa"/>
            <w:vAlign w:val="bottom"/>
          </w:tcPr>
          <w:p w14:paraId="4A2495AC" w14:textId="77777777" w:rsidR="008C22A2" w:rsidRPr="006278BE" w:rsidRDefault="008C22A2" w:rsidP="008C22A2">
            <w:r w:rsidRPr="006278BE">
              <w:t>1.004</w:t>
            </w:r>
          </w:p>
        </w:tc>
        <w:tc>
          <w:tcPr>
            <w:tcW w:w="2692" w:type="dxa"/>
            <w:vAlign w:val="bottom"/>
          </w:tcPr>
          <w:p w14:paraId="788ED6F9" w14:textId="77777777" w:rsidR="008C22A2" w:rsidRPr="006278BE" w:rsidRDefault="008C22A2" w:rsidP="008C22A2">
            <w:r w:rsidRPr="006278BE">
              <w:t>5.915</w:t>
            </w:r>
          </w:p>
        </w:tc>
      </w:tr>
      <w:tr w:rsidR="008C22A2" w:rsidRPr="006278BE" w14:paraId="07A5BB03" w14:textId="77777777" w:rsidTr="008C22A2">
        <w:tc>
          <w:tcPr>
            <w:tcW w:w="1702" w:type="dxa"/>
          </w:tcPr>
          <w:p w14:paraId="3C0F2885" w14:textId="77777777" w:rsidR="008C22A2" w:rsidRPr="006278BE" w:rsidRDefault="008C22A2" w:rsidP="008C22A2">
            <w:r w:rsidRPr="006278BE">
              <w:t>SPMW</w:t>
            </w:r>
          </w:p>
        </w:tc>
        <w:tc>
          <w:tcPr>
            <w:tcW w:w="2692" w:type="dxa"/>
            <w:vAlign w:val="bottom"/>
          </w:tcPr>
          <w:p w14:paraId="2C9244B1" w14:textId="77777777" w:rsidR="008C22A2" w:rsidRPr="006278BE" w:rsidRDefault="008C22A2" w:rsidP="008C22A2">
            <w:r w:rsidRPr="006278BE">
              <w:t>0.760</w:t>
            </w:r>
          </w:p>
        </w:tc>
        <w:tc>
          <w:tcPr>
            <w:tcW w:w="2692" w:type="dxa"/>
            <w:vAlign w:val="bottom"/>
          </w:tcPr>
          <w:p w14:paraId="026213FE" w14:textId="77777777" w:rsidR="008C22A2" w:rsidRPr="006278BE" w:rsidRDefault="008C22A2" w:rsidP="008C22A2">
            <w:r w:rsidRPr="006278BE">
              <w:t>4.480</w:t>
            </w:r>
          </w:p>
        </w:tc>
      </w:tr>
      <w:tr w:rsidR="008C22A2" w:rsidRPr="006278BE" w14:paraId="0D487FA4" w14:textId="77777777" w:rsidTr="008C22A2">
        <w:tc>
          <w:tcPr>
            <w:tcW w:w="1702" w:type="dxa"/>
          </w:tcPr>
          <w:p w14:paraId="7C041D5B" w14:textId="77777777" w:rsidR="008C22A2" w:rsidRPr="006278BE" w:rsidRDefault="008C22A2" w:rsidP="008C22A2">
            <w:r w:rsidRPr="006278BE">
              <w:t>SSEH</w:t>
            </w:r>
          </w:p>
        </w:tc>
        <w:tc>
          <w:tcPr>
            <w:tcW w:w="2692" w:type="dxa"/>
            <w:vAlign w:val="bottom"/>
          </w:tcPr>
          <w:p w14:paraId="44E736E4" w14:textId="77777777" w:rsidR="008C22A2" w:rsidRPr="006278BE" w:rsidRDefault="008C22A2" w:rsidP="008C22A2">
            <w:r w:rsidRPr="006278BE">
              <w:t>0.009</w:t>
            </w:r>
          </w:p>
        </w:tc>
        <w:tc>
          <w:tcPr>
            <w:tcW w:w="2692" w:type="dxa"/>
            <w:vAlign w:val="bottom"/>
          </w:tcPr>
          <w:p w14:paraId="7531A9B5" w14:textId="77777777" w:rsidR="008C22A2" w:rsidRPr="006278BE" w:rsidRDefault="008C22A2" w:rsidP="008C22A2">
            <w:r w:rsidRPr="006278BE">
              <w:t>0.093</w:t>
            </w:r>
          </w:p>
        </w:tc>
      </w:tr>
      <w:tr w:rsidR="008C22A2" w:rsidRPr="006278BE" w14:paraId="608BB284" w14:textId="77777777" w:rsidTr="008C22A2">
        <w:tc>
          <w:tcPr>
            <w:tcW w:w="1702" w:type="dxa"/>
          </w:tcPr>
          <w:p w14:paraId="315565DC" w14:textId="77777777" w:rsidR="008C22A2" w:rsidRPr="006278BE" w:rsidRDefault="008C22A2" w:rsidP="008C22A2">
            <w:r w:rsidRPr="006278BE">
              <w:t>SSES</w:t>
            </w:r>
          </w:p>
        </w:tc>
        <w:tc>
          <w:tcPr>
            <w:tcW w:w="2692" w:type="dxa"/>
            <w:vAlign w:val="bottom"/>
          </w:tcPr>
          <w:p w14:paraId="34317400" w14:textId="77777777" w:rsidR="008C22A2" w:rsidRPr="006278BE" w:rsidRDefault="008C22A2" w:rsidP="008C22A2">
            <w:r w:rsidRPr="006278BE">
              <w:t>0.036</w:t>
            </w:r>
          </w:p>
        </w:tc>
        <w:tc>
          <w:tcPr>
            <w:tcW w:w="2692" w:type="dxa"/>
            <w:vAlign w:val="bottom"/>
          </w:tcPr>
          <w:p w14:paraId="683BFDFD" w14:textId="77777777" w:rsidR="008C22A2" w:rsidRPr="006278BE" w:rsidRDefault="008C22A2" w:rsidP="008C22A2">
            <w:r w:rsidRPr="006278BE">
              <w:t>0.366</w:t>
            </w:r>
          </w:p>
        </w:tc>
      </w:tr>
    </w:tbl>
    <w:p w14:paraId="6A4C6976" w14:textId="77777777" w:rsidR="001A2306" w:rsidRPr="006278BE" w:rsidRDefault="001A2306" w:rsidP="001A2306">
      <w:pPr>
        <w:pStyle w:val="AppendixHeading"/>
      </w:pPr>
    </w:p>
    <w:p w14:paraId="1076C935" w14:textId="77777777" w:rsidR="001A2306" w:rsidRPr="006278BE" w:rsidRDefault="001A2306" w:rsidP="00837CE3">
      <w:pPr>
        <w:pStyle w:val="Caption"/>
      </w:pPr>
      <w:r w:rsidRPr="006278BE">
        <w:t>Upper deadband for the value of Low Carbon Transition Services Delivered term (VLCTTU</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6278BE" w:rsidRDefault="001A2306" w:rsidP="00837CE3">
            <w:r w:rsidRPr="006278BE">
              <w:t>Licensee</w:t>
            </w:r>
          </w:p>
        </w:tc>
        <w:tc>
          <w:tcPr>
            <w:tcW w:w="2692" w:type="dxa"/>
          </w:tcPr>
          <w:p w14:paraId="1B3E5EDD" w14:textId="77777777" w:rsidR="001A2306" w:rsidRPr="006278BE" w:rsidRDefault="001A2306" w:rsidP="00837CE3">
            <w:r w:rsidRPr="006278BE">
              <w:t>2024/25</w:t>
            </w:r>
          </w:p>
        </w:tc>
        <w:tc>
          <w:tcPr>
            <w:tcW w:w="2692" w:type="dxa"/>
          </w:tcPr>
          <w:p w14:paraId="42CA028D" w14:textId="77777777" w:rsidR="001A2306" w:rsidRPr="006278BE" w:rsidRDefault="001A2306" w:rsidP="00837CE3">
            <w:r w:rsidRPr="006278BE">
              <w:t>2027/28</w:t>
            </w:r>
          </w:p>
        </w:tc>
      </w:tr>
      <w:tr w:rsidR="001A2306" w:rsidRPr="006278BE" w14:paraId="27592B10" w14:textId="77777777" w:rsidTr="00E613A1">
        <w:tc>
          <w:tcPr>
            <w:tcW w:w="1702" w:type="dxa"/>
          </w:tcPr>
          <w:p w14:paraId="136B9C3D" w14:textId="77777777" w:rsidR="001A2306" w:rsidRPr="006278BE" w:rsidRDefault="001A2306" w:rsidP="00837CE3">
            <w:r w:rsidRPr="006278BE">
              <w:t>ENWL</w:t>
            </w:r>
          </w:p>
        </w:tc>
        <w:tc>
          <w:tcPr>
            <w:tcW w:w="2692" w:type="dxa"/>
            <w:vAlign w:val="bottom"/>
          </w:tcPr>
          <w:p w14:paraId="2255879C" w14:textId="77777777" w:rsidR="001A2306" w:rsidRPr="006278BE" w:rsidRDefault="001A2306" w:rsidP="00837CE3">
            <w:r w:rsidRPr="006278BE">
              <w:t>-0.360</w:t>
            </w:r>
          </w:p>
        </w:tc>
        <w:tc>
          <w:tcPr>
            <w:tcW w:w="2692" w:type="dxa"/>
            <w:vAlign w:val="bottom"/>
          </w:tcPr>
          <w:p w14:paraId="46402F08" w14:textId="77777777" w:rsidR="001A2306" w:rsidRPr="006278BE" w:rsidRDefault="001A2306" w:rsidP="00837CE3">
            <w:r w:rsidRPr="006278BE">
              <w:t>-0.441</w:t>
            </w:r>
          </w:p>
        </w:tc>
      </w:tr>
      <w:tr w:rsidR="00E613A1" w:rsidRPr="006278BE" w14:paraId="441C1B6D" w14:textId="77777777" w:rsidTr="000A6BA9">
        <w:tc>
          <w:tcPr>
            <w:tcW w:w="1702" w:type="dxa"/>
          </w:tcPr>
          <w:p w14:paraId="22D5C088" w14:textId="77777777" w:rsidR="00E613A1" w:rsidRPr="006278BE" w:rsidRDefault="00E613A1" w:rsidP="00E613A1">
            <w:r w:rsidRPr="006278BE">
              <w:t>NPgN</w:t>
            </w:r>
          </w:p>
        </w:tc>
        <w:tc>
          <w:tcPr>
            <w:tcW w:w="2692" w:type="dxa"/>
            <w:vAlign w:val="bottom"/>
          </w:tcPr>
          <w:p w14:paraId="7D47F253" w14:textId="77777777" w:rsidR="00E613A1" w:rsidRPr="006278BE" w:rsidRDefault="00E613A1" w:rsidP="00E613A1">
            <w:r w:rsidRPr="006278BE">
              <w:t>1.535</w:t>
            </w:r>
          </w:p>
        </w:tc>
        <w:tc>
          <w:tcPr>
            <w:tcW w:w="2692" w:type="dxa"/>
          </w:tcPr>
          <w:p w14:paraId="4C2860F3" w14:textId="4BDCF129" w:rsidR="00E613A1" w:rsidRPr="006278BE" w:rsidRDefault="00E613A1" w:rsidP="00E613A1">
            <w:r w:rsidRPr="006278BE">
              <w:t>8.107</w:t>
            </w:r>
          </w:p>
        </w:tc>
      </w:tr>
      <w:tr w:rsidR="00E613A1" w:rsidRPr="006278BE" w14:paraId="6FB44662" w14:textId="77777777" w:rsidTr="000A6BA9">
        <w:tc>
          <w:tcPr>
            <w:tcW w:w="1702" w:type="dxa"/>
          </w:tcPr>
          <w:p w14:paraId="0554F393" w14:textId="77777777" w:rsidR="00E613A1" w:rsidRPr="006278BE" w:rsidRDefault="00E613A1" w:rsidP="00E613A1">
            <w:r w:rsidRPr="006278BE">
              <w:t>NPgY</w:t>
            </w:r>
          </w:p>
        </w:tc>
        <w:tc>
          <w:tcPr>
            <w:tcW w:w="2692" w:type="dxa"/>
            <w:vAlign w:val="bottom"/>
          </w:tcPr>
          <w:p w14:paraId="2711131D" w14:textId="77777777" w:rsidR="00E613A1" w:rsidRPr="006278BE" w:rsidRDefault="00E613A1" w:rsidP="00E613A1">
            <w:r w:rsidRPr="006278BE">
              <w:t>2.205</w:t>
            </w:r>
          </w:p>
        </w:tc>
        <w:tc>
          <w:tcPr>
            <w:tcW w:w="2692" w:type="dxa"/>
          </w:tcPr>
          <w:p w14:paraId="551708AA" w14:textId="761C99D1" w:rsidR="00E613A1" w:rsidRPr="006278BE" w:rsidRDefault="00E613A1" w:rsidP="00E613A1">
            <w:r w:rsidRPr="006278BE">
              <w:t>11.671</w:t>
            </w:r>
          </w:p>
        </w:tc>
      </w:tr>
      <w:tr w:rsidR="00E613A1" w:rsidRPr="006278BE" w14:paraId="051C5E66" w14:textId="77777777" w:rsidTr="00E613A1">
        <w:tc>
          <w:tcPr>
            <w:tcW w:w="1702" w:type="dxa"/>
          </w:tcPr>
          <w:p w14:paraId="71FD1BA1" w14:textId="77777777" w:rsidR="00E613A1" w:rsidRPr="006278BE" w:rsidRDefault="00E613A1" w:rsidP="00E613A1">
            <w:r w:rsidRPr="006278BE">
              <w:t>WMID</w:t>
            </w:r>
          </w:p>
        </w:tc>
        <w:tc>
          <w:tcPr>
            <w:tcW w:w="2692" w:type="dxa"/>
            <w:vAlign w:val="bottom"/>
          </w:tcPr>
          <w:p w14:paraId="1619DD69" w14:textId="77777777" w:rsidR="00E613A1" w:rsidRPr="006278BE" w:rsidRDefault="00E613A1" w:rsidP="00E613A1">
            <w:r w:rsidRPr="006278BE">
              <w:t>0.201</w:t>
            </w:r>
          </w:p>
        </w:tc>
        <w:tc>
          <w:tcPr>
            <w:tcW w:w="2692" w:type="dxa"/>
            <w:vAlign w:val="bottom"/>
          </w:tcPr>
          <w:p w14:paraId="794FCA9A" w14:textId="77777777" w:rsidR="00E613A1" w:rsidRPr="006278BE" w:rsidRDefault="00E613A1" w:rsidP="00E613A1">
            <w:r w:rsidRPr="006278BE">
              <w:t>0.685</w:t>
            </w:r>
          </w:p>
        </w:tc>
      </w:tr>
      <w:tr w:rsidR="00E613A1" w:rsidRPr="006278BE" w14:paraId="7947FE27" w14:textId="77777777" w:rsidTr="00E613A1">
        <w:tc>
          <w:tcPr>
            <w:tcW w:w="1702" w:type="dxa"/>
          </w:tcPr>
          <w:p w14:paraId="2C5E2AA0" w14:textId="77777777" w:rsidR="00E613A1" w:rsidRPr="006278BE" w:rsidRDefault="00E613A1" w:rsidP="00E613A1">
            <w:r w:rsidRPr="006278BE">
              <w:t>EMID</w:t>
            </w:r>
          </w:p>
        </w:tc>
        <w:tc>
          <w:tcPr>
            <w:tcW w:w="2692" w:type="dxa"/>
            <w:vAlign w:val="bottom"/>
          </w:tcPr>
          <w:p w14:paraId="3395FF1D" w14:textId="77777777" w:rsidR="00E613A1" w:rsidRPr="006278BE" w:rsidRDefault="00E613A1" w:rsidP="00E613A1">
            <w:r w:rsidRPr="006278BE">
              <w:t>0.214</w:t>
            </w:r>
          </w:p>
        </w:tc>
        <w:tc>
          <w:tcPr>
            <w:tcW w:w="2692" w:type="dxa"/>
            <w:vAlign w:val="bottom"/>
          </w:tcPr>
          <w:p w14:paraId="1C68BDD9" w14:textId="77777777" w:rsidR="00E613A1" w:rsidRPr="006278BE" w:rsidRDefault="00E613A1" w:rsidP="00E613A1">
            <w:r w:rsidRPr="006278BE">
              <w:t>0.732</w:t>
            </w:r>
          </w:p>
        </w:tc>
      </w:tr>
      <w:tr w:rsidR="00E613A1" w:rsidRPr="006278BE" w14:paraId="2F345826" w14:textId="77777777" w:rsidTr="00E613A1">
        <w:tc>
          <w:tcPr>
            <w:tcW w:w="1702" w:type="dxa"/>
          </w:tcPr>
          <w:p w14:paraId="59EE1394" w14:textId="77777777" w:rsidR="00E613A1" w:rsidRPr="006278BE" w:rsidRDefault="00E613A1" w:rsidP="00E613A1">
            <w:r w:rsidRPr="006278BE">
              <w:t>SWALES</w:t>
            </w:r>
          </w:p>
        </w:tc>
        <w:tc>
          <w:tcPr>
            <w:tcW w:w="2692" w:type="dxa"/>
            <w:vAlign w:val="bottom"/>
          </w:tcPr>
          <w:p w14:paraId="1D7206E2" w14:textId="77777777" w:rsidR="00E613A1" w:rsidRPr="006278BE" w:rsidRDefault="00E613A1" w:rsidP="00E613A1">
            <w:r w:rsidRPr="006278BE">
              <w:t>0.092</w:t>
            </w:r>
          </w:p>
        </w:tc>
        <w:tc>
          <w:tcPr>
            <w:tcW w:w="2692" w:type="dxa"/>
            <w:vAlign w:val="bottom"/>
          </w:tcPr>
          <w:p w14:paraId="3A7ED814" w14:textId="77777777" w:rsidR="00E613A1" w:rsidRPr="006278BE" w:rsidRDefault="00E613A1" w:rsidP="00E613A1">
            <w:r w:rsidRPr="006278BE">
              <w:t>0.314</w:t>
            </w:r>
          </w:p>
        </w:tc>
      </w:tr>
      <w:tr w:rsidR="00E613A1" w:rsidRPr="006278BE" w14:paraId="5E9B776D" w14:textId="77777777" w:rsidTr="00E613A1">
        <w:tc>
          <w:tcPr>
            <w:tcW w:w="1702" w:type="dxa"/>
          </w:tcPr>
          <w:p w14:paraId="06267E54" w14:textId="77777777" w:rsidR="00E613A1" w:rsidRPr="006278BE" w:rsidRDefault="00E613A1" w:rsidP="00E613A1">
            <w:r w:rsidRPr="006278BE">
              <w:t>SWEST</w:t>
            </w:r>
          </w:p>
        </w:tc>
        <w:tc>
          <w:tcPr>
            <w:tcW w:w="2692" w:type="dxa"/>
            <w:vAlign w:val="bottom"/>
          </w:tcPr>
          <w:p w14:paraId="0DC90BCC" w14:textId="77777777" w:rsidR="00E613A1" w:rsidRPr="006278BE" w:rsidRDefault="00E613A1" w:rsidP="00E613A1">
            <w:r w:rsidRPr="006278BE">
              <w:t>0.131</w:t>
            </w:r>
          </w:p>
        </w:tc>
        <w:tc>
          <w:tcPr>
            <w:tcW w:w="2692" w:type="dxa"/>
            <w:vAlign w:val="bottom"/>
          </w:tcPr>
          <w:p w14:paraId="74D65C2F" w14:textId="77777777" w:rsidR="00E613A1" w:rsidRPr="006278BE" w:rsidRDefault="00E613A1" w:rsidP="00E613A1">
            <w:r w:rsidRPr="006278BE">
              <w:t>0.448</w:t>
            </w:r>
          </w:p>
        </w:tc>
      </w:tr>
      <w:tr w:rsidR="00E613A1" w:rsidRPr="006278BE" w14:paraId="2F2C3F9B" w14:textId="77777777" w:rsidTr="00E613A1">
        <w:tc>
          <w:tcPr>
            <w:tcW w:w="1702" w:type="dxa"/>
          </w:tcPr>
          <w:p w14:paraId="0D417049" w14:textId="77777777" w:rsidR="00E613A1" w:rsidRPr="006278BE" w:rsidRDefault="00E613A1" w:rsidP="00E613A1">
            <w:r w:rsidRPr="006278BE">
              <w:t>LPN</w:t>
            </w:r>
          </w:p>
        </w:tc>
        <w:tc>
          <w:tcPr>
            <w:tcW w:w="2692" w:type="dxa"/>
            <w:vAlign w:val="bottom"/>
          </w:tcPr>
          <w:p w14:paraId="227D5246" w14:textId="77777777" w:rsidR="00E613A1" w:rsidRPr="006278BE" w:rsidRDefault="00E613A1" w:rsidP="00E613A1">
            <w:r w:rsidRPr="006278BE">
              <w:t>1.022</w:t>
            </w:r>
          </w:p>
        </w:tc>
        <w:tc>
          <w:tcPr>
            <w:tcW w:w="2692" w:type="dxa"/>
            <w:vAlign w:val="bottom"/>
          </w:tcPr>
          <w:p w14:paraId="3CCA1249" w14:textId="77777777" w:rsidR="00E613A1" w:rsidRPr="006278BE" w:rsidRDefault="00E613A1" w:rsidP="00E613A1">
            <w:r w:rsidRPr="006278BE">
              <w:t>6.024</w:t>
            </w:r>
          </w:p>
        </w:tc>
      </w:tr>
      <w:tr w:rsidR="00E613A1" w:rsidRPr="006278BE" w14:paraId="26ED2899" w14:textId="77777777" w:rsidTr="00E613A1">
        <w:tc>
          <w:tcPr>
            <w:tcW w:w="1702" w:type="dxa"/>
          </w:tcPr>
          <w:p w14:paraId="4F90E2EB" w14:textId="77777777" w:rsidR="00E613A1" w:rsidRPr="006278BE" w:rsidRDefault="00E613A1" w:rsidP="00E613A1">
            <w:r w:rsidRPr="006278BE">
              <w:t>SPN</w:t>
            </w:r>
          </w:p>
        </w:tc>
        <w:tc>
          <w:tcPr>
            <w:tcW w:w="2692" w:type="dxa"/>
            <w:vAlign w:val="bottom"/>
          </w:tcPr>
          <w:p w14:paraId="045E2166" w14:textId="77777777" w:rsidR="00E613A1" w:rsidRPr="006278BE" w:rsidRDefault="00E613A1" w:rsidP="00E613A1">
            <w:r w:rsidRPr="006278BE">
              <w:t>0.998</w:t>
            </w:r>
          </w:p>
        </w:tc>
        <w:tc>
          <w:tcPr>
            <w:tcW w:w="2692" w:type="dxa"/>
            <w:vAlign w:val="bottom"/>
          </w:tcPr>
          <w:p w14:paraId="2A33F93B" w14:textId="77777777" w:rsidR="00E613A1" w:rsidRPr="006278BE" w:rsidRDefault="00E613A1" w:rsidP="00E613A1">
            <w:r w:rsidRPr="006278BE">
              <w:t>5.882</w:t>
            </w:r>
          </w:p>
        </w:tc>
      </w:tr>
      <w:tr w:rsidR="00E613A1" w:rsidRPr="006278BE" w14:paraId="1B90CC4A" w14:textId="77777777" w:rsidTr="00E613A1">
        <w:tc>
          <w:tcPr>
            <w:tcW w:w="1702" w:type="dxa"/>
          </w:tcPr>
          <w:p w14:paraId="733B3917" w14:textId="77777777" w:rsidR="00E613A1" w:rsidRPr="006278BE" w:rsidRDefault="00E613A1" w:rsidP="00E613A1">
            <w:r w:rsidRPr="006278BE">
              <w:t>EPN</w:t>
            </w:r>
          </w:p>
        </w:tc>
        <w:tc>
          <w:tcPr>
            <w:tcW w:w="2692" w:type="dxa"/>
            <w:vAlign w:val="bottom"/>
          </w:tcPr>
          <w:p w14:paraId="420A1A72" w14:textId="77777777" w:rsidR="00E613A1" w:rsidRPr="006278BE" w:rsidRDefault="00E613A1" w:rsidP="00E613A1">
            <w:r w:rsidRPr="006278BE">
              <w:t>1.577</w:t>
            </w:r>
          </w:p>
        </w:tc>
        <w:tc>
          <w:tcPr>
            <w:tcW w:w="2692" w:type="dxa"/>
            <w:vAlign w:val="bottom"/>
          </w:tcPr>
          <w:p w14:paraId="18A56141" w14:textId="77777777" w:rsidR="00E613A1" w:rsidRPr="006278BE" w:rsidRDefault="00E613A1" w:rsidP="00E613A1">
            <w:r w:rsidRPr="006278BE">
              <w:t>9.291</w:t>
            </w:r>
          </w:p>
        </w:tc>
      </w:tr>
      <w:tr w:rsidR="00E613A1" w:rsidRPr="006278BE" w14:paraId="3D10BA2E" w14:textId="77777777" w:rsidTr="00E613A1">
        <w:tc>
          <w:tcPr>
            <w:tcW w:w="1702" w:type="dxa"/>
          </w:tcPr>
          <w:p w14:paraId="1CF9E5E9" w14:textId="77777777" w:rsidR="00E613A1" w:rsidRPr="006278BE" w:rsidRDefault="00E613A1" w:rsidP="00E613A1">
            <w:r w:rsidRPr="006278BE">
              <w:t>SPD</w:t>
            </w:r>
          </w:p>
        </w:tc>
        <w:tc>
          <w:tcPr>
            <w:tcW w:w="2692" w:type="dxa"/>
            <w:vAlign w:val="bottom"/>
          </w:tcPr>
          <w:p w14:paraId="39F5E9DF" w14:textId="77777777" w:rsidR="00E613A1" w:rsidRPr="006278BE" w:rsidRDefault="00E613A1" w:rsidP="00E613A1">
            <w:r w:rsidRPr="006278BE">
              <w:t>1.227</w:t>
            </w:r>
          </w:p>
        </w:tc>
        <w:tc>
          <w:tcPr>
            <w:tcW w:w="2692" w:type="dxa"/>
            <w:vAlign w:val="bottom"/>
          </w:tcPr>
          <w:p w14:paraId="2A19DBC4" w14:textId="77777777" w:rsidR="00E613A1" w:rsidRPr="006278BE" w:rsidRDefault="00E613A1" w:rsidP="00E613A1">
            <w:r w:rsidRPr="006278BE">
              <w:t>7.229</w:t>
            </w:r>
          </w:p>
        </w:tc>
      </w:tr>
      <w:tr w:rsidR="00E613A1" w:rsidRPr="006278BE" w14:paraId="0028697E" w14:textId="77777777" w:rsidTr="00E613A1">
        <w:tc>
          <w:tcPr>
            <w:tcW w:w="1702" w:type="dxa"/>
          </w:tcPr>
          <w:p w14:paraId="45C35798" w14:textId="77777777" w:rsidR="00E613A1" w:rsidRPr="006278BE" w:rsidRDefault="00E613A1" w:rsidP="00E613A1">
            <w:r w:rsidRPr="006278BE">
              <w:t>SPMW</w:t>
            </w:r>
          </w:p>
        </w:tc>
        <w:tc>
          <w:tcPr>
            <w:tcW w:w="2692" w:type="dxa"/>
            <w:vAlign w:val="bottom"/>
          </w:tcPr>
          <w:p w14:paraId="720436BC" w14:textId="77777777" w:rsidR="00E613A1" w:rsidRPr="006278BE" w:rsidRDefault="00E613A1" w:rsidP="00E613A1">
            <w:r w:rsidRPr="006278BE">
              <w:t>0.929</w:t>
            </w:r>
          </w:p>
        </w:tc>
        <w:tc>
          <w:tcPr>
            <w:tcW w:w="2692" w:type="dxa"/>
            <w:vAlign w:val="bottom"/>
          </w:tcPr>
          <w:p w14:paraId="26B4C64E" w14:textId="77777777" w:rsidR="00E613A1" w:rsidRPr="006278BE" w:rsidRDefault="00E613A1" w:rsidP="00E613A1">
            <w:r w:rsidRPr="006278BE">
              <w:t>5.476</w:t>
            </w:r>
          </w:p>
        </w:tc>
      </w:tr>
      <w:tr w:rsidR="00E613A1" w:rsidRPr="006278BE" w14:paraId="4CDB8948" w14:textId="77777777" w:rsidTr="00E613A1">
        <w:tc>
          <w:tcPr>
            <w:tcW w:w="1702" w:type="dxa"/>
          </w:tcPr>
          <w:p w14:paraId="2963C15E" w14:textId="77777777" w:rsidR="00E613A1" w:rsidRPr="006278BE" w:rsidRDefault="00E613A1" w:rsidP="00E613A1">
            <w:r w:rsidRPr="006278BE">
              <w:t>SSEH</w:t>
            </w:r>
          </w:p>
        </w:tc>
        <w:tc>
          <w:tcPr>
            <w:tcW w:w="2692" w:type="dxa"/>
            <w:vAlign w:val="bottom"/>
          </w:tcPr>
          <w:p w14:paraId="72FE0EA2" w14:textId="77777777" w:rsidR="00E613A1" w:rsidRPr="006278BE" w:rsidRDefault="00E613A1" w:rsidP="00E613A1">
            <w:r w:rsidRPr="006278BE">
              <w:t>0.011</w:t>
            </w:r>
          </w:p>
        </w:tc>
        <w:tc>
          <w:tcPr>
            <w:tcW w:w="2692" w:type="dxa"/>
            <w:vAlign w:val="bottom"/>
          </w:tcPr>
          <w:p w14:paraId="17846320" w14:textId="77777777" w:rsidR="00E613A1" w:rsidRPr="006278BE" w:rsidRDefault="00E613A1" w:rsidP="00E613A1">
            <w:r w:rsidRPr="006278BE">
              <w:t>0.113</w:t>
            </w:r>
          </w:p>
        </w:tc>
      </w:tr>
      <w:tr w:rsidR="00E613A1" w:rsidRPr="006278BE" w14:paraId="0D1B8E64" w14:textId="77777777" w:rsidTr="00E613A1">
        <w:tc>
          <w:tcPr>
            <w:tcW w:w="1702" w:type="dxa"/>
          </w:tcPr>
          <w:p w14:paraId="1D2E7403" w14:textId="77777777" w:rsidR="00E613A1" w:rsidRPr="006278BE" w:rsidRDefault="00E613A1" w:rsidP="00E613A1">
            <w:r w:rsidRPr="006278BE">
              <w:t>SSES</w:t>
            </w:r>
          </w:p>
        </w:tc>
        <w:tc>
          <w:tcPr>
            <w:tcW w:w="2692" w:type="dxa"/>
            <w:vAlign w:val="bottom"/>
          </w:tcPr>
          <w:p w14:paraId="1A255D4D" w14:textId="77777777" w:rsidR="00E613A1" w:rsidRPr="006278BE" w:rsidRDefault="00E613A1" w:rsidP="00E613A1">
            <w:r w:rsidRPr="006278BE">
              <w:t>0.044</w:t>
            </w:r>
          </w:p>
        </w:tc>
        <w:tc>
          <w:tcPr>
            <w:tcW w:w="2692" w:type="dxa"/>
            <w:vAlign w:val="bottom"/>
          </w:tcPr>
          <w:p w14:paraId="26790E05" w14:textId="77777777" w:rsidR="00E613A1" w:rsidRPr="006278BE" w:rsidRDefault="00E613A1" w:rsidP="00E613A1">
            <w:r w:rsidRPr="006278BE">
              <w:t>0.448</w:t>
            </w:r>
          </w:p>
        </w:tc>
      </w:tr>
    </w:tbl>
    <w:p w14:paraId="75324B1F" w14:textId="77777777" w:rsidR="001A2306" w:rsidRPr="006278BE" w:rsidRDefault="001A2306" w:rsidP="001A2306">
      <w:pPr>
        <w:pStyle w:val="AppendixHeading"/>
      </w:pPr>
    </w:p>
    <w:p w14:paraId="2578D854" w14:textId="77777777" w:rsidR="001A2306" w:rsidRPr="006278BE" w:rsidRDefault="001A2306" w:rsidP="00837CE3">
      <w:pPr>
        <w:pStyle w:val="Caption"/>
      </w:pPr>
      <w:r w:rsidRPr="006278BE">
        <w:t>Maximum reward in respect of Low Carbon Transition Services Delivered term (VLCTAU</w:t>
      </w:r>
      <w:r w:rsidRPr="006278BE">
        <w:rPr>
          <w:rStyle w:val="Subscript"/>
        </w:rPr>
        <w:t>t</w:t>
      </w:r>
      <w:r w:rsidRPr="006278BE">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6278BE"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6278BE" w:rsidRDefault="001A2306" w:rsidP="00837CE3">
            <w:r w:rsidRPr="006278BE">
              <w:t>Licensee</w:t>
            </w:r>
          </w:p>
        </w:tc>
        <w:tc>
          <w:tcPr>
            <w:tcW w:w="2698" w:type="dxa"/>
          </w:tcPr>
          <w:p w14:paraId="01A8A6E5" w14:textId="77777777" w:rsidR="001A2306" w:rsidRPr="006278BE" w:rsidRDefault="001A2306" w:rsidP="00837CE3">
            <w:r w:rsidRPr="006278BE">
              <w:t>2024/25</w:t>
            </w:r>
          </w:p>
        </w:tc>
        <w:tc>
          <w:tcPr>
            <w:tcW w:w="2698" w:type="dxa"/>
          </w:tcPr>
          <w:p w14:paraId="3E1752F8" w14:textId="77777777" w:rsidR="001A2306" w:rsidRPr="006278BE" w:rsidRDefault="001A2306" w:rsidP="00837CE3">
            <w:r w:rsidRPr="006278BE">
              <w:t>2027/28</w:t>
            </w:r>
          </w:p>
        </w:tc>
      </w:tr>
      <w:tr w:rsidR="001A2306" w:rsidRPr="006278BE" w14:paraId="2F180BF7" w14:textId="77777777" w:rsidTr="00A75C46">
        <w:trPr>
          <w:trHeight w:val="226"/>
        </w:trPr>
        <w:tc>
          <w:tcPr>
            <w:tcW w:w="0" w:type="dxa"/>
          </w:tcPr>
          <w:p w14:paraId="0BDB672A" w14:textId="77777777" w:rsidR="001A2306" w:rsidRPr="006278BE" w:rsidRDefault="001A2306" w:rsidP="00837CE3">
            <w:r w:rsidRPr="006278BE">
              <w:t>ENWL</w:t>
            </w:r>
          </w:p>
        </w:tc>
        <w:tc>
          <w:tcPr>
            <w:tcW w:w="0" w:type="dxa"/>
            <w:vAlign w:val="bottom"/>
          </w:tcPr>
          <w:p w14:paraId="7B117DF6" w14:textId="77777777" w:rsidR="001A2306" w:rsidRPr="006278BE" w:rsidRDefault="001A2306" w:rsidP="00837CE3">
            <w:r w:rsidRPr="006278BE">
              <w:t>0.698</w:t>
            </w:r>
          </w:p>
        </w:tc>
        <w:tc>
          <w:tcPr>
            <w:tcW w:w="0" w:type="dxa"/>
            <w:vAlign w:val="bottom"/>
          </w:tcPr>
          <w:p w14:paraId="691A400C" w14:textId="77777777" w:rsidR="001A2306" w:rsidRPr="006278BE" w:rsidRDefault="001A2306" w:rsidP="00837CE3">
            <w:r w:rsidRPr="006278BE">
              <w:t>1.047</w:t>
            </w:r>
          </w:p>
        </w:tc>
      </w:tr>
      <w:tr w:rsidR="001A2306" w:rsidRPr="006278BE" w14:paraId="64FDC54E" w14:textId="77777777" w:rsidTr="00A75C46">
        <w:trPr>
          <w:trHeight w:val="226"/>
        </w:trPr>
        <w:tc>
          <w:tcPr>
            <w:tcW w:w="0" w:type="dxa"/>
          </w:tcPr>
          <w:p w14:paraId="488FC305" w14:textId="77777777" w:rsidR="001A2306" w:rsidRPr="006278BE" w:rsidRDefault="001A2306" w:rsidP="00837CE3">
            <w:r w:rsidRPr="006278BE">
              <w:t>NPgN</w:t>
            </w:r>
          </w:p>
        </w:tc>
        <w:tc>
          <w:tcPr>
            <w:tcW w:w="0" w:type="dxa"/>
            <w:vAlign w:val="bottom"/>
          </w:tcPr>
          <w:p w14:paraId="4E396ACF" w14:textId="77777777" w:rsidR="001A2306" w:rsidRPr="006278BE" w:rsidRDefault="001A2306" w:rsidP="00837CE3">
            <w:r w:rsidRPr="006278BE">
              <w:t>0.519</w:t>
            </w:r>
          </w:p>
        </w:tc>
        <w:tc>
          <w:tcPr>
            <w:tcW w:w="0" w:type="dxa"/>
            <w:vAlign w:val="bottom"/>
          </w:tcPr>
          <w:p w14:paraId="0BC378CB" w14:textId="77777777" w:rsidR="001A2306" w:rsidRPr="006278BE" w:rsidRDefault="001A2306" w:rsidP="00837CE3">
            <w:r w:rsidRPr="006278BE">
              <w:t>0.778</w:t>
            </w:r>
          </w:p>
        </w:tc>
      </w:tr>
      <w:tr w:rsidR="001A2306" w:rsidRPr="006278BE" w14:paraId="61EFDC79" w14:textId="77777777" w:rsidTr="00A75C46">
        <w:trPr>
          <w:trHeight w:val="226"/>
        </w:trPr>
        <w:tc>
          <w:tcPr>
            <w:tcW w:w="0" w:type="dxa"/>
          </w:tcPr>
          <w:p w14:paraId="76873F10" w14:textId="77777777" w:rsidR="001A2306" w:rsidRPr="006278BE" w:rsidRDefault="001A2306" w:rsidP="00837CE3">
            <w:r w:rsidRPr="006278BE">
              <w:t>NPgY</w:t>
            </w:r>
          </w:p>
        </w:tc>
        <w:tc>
          <w:tcPr>
            <w:tcW w:w="0" w:type="dxa"/>
            <w:vAlign w:val="bottom"/>
          </w:tcPr>
          <w:p w14:paraId="3D8B4113" w14:textId="77777777" w:rsidR="001A2306" w:rsidRPr="006278BE" w:rsidRDefault="001A2306" w:rsidP="00837CE3">
            <w:r w:rsidRPr="006278BE">
              <w:t>0.716</w:t>
            </w:r>
          </w:p>
        </w:tc>
        <w:tc>
          <w:tcPr>
            <w:tcW w:w="0" w:type="dxa"/>
            <w:vAlign w:val="bottom"/>
          </w:tcPr>
          <w:p w14:paraId="224C3DE9" w14:textId="77777777" w:rsidR="001A2306" w:rsidRPr="006278BE" w:rsidRDefault="001A2306" w:rsidP="00837CE3">
            <w:r w:rsidRPr="006278BE">
              <w:t>1.073</w:t>
            </w:r>
          </w:p>
        </w:tc>
      </w:tr>
      <w:tr w:rsidR="001A2306" w:rsidRPr="006278BE" w14:paraId="4AA31C2B" w14:textId="77777777" w:rsidTr="00A75C46">
        <w:trPr>
          <w:trHeight w:val="226"/>
        </w:trPr>
        <w:tc>
          <w:tcPr>
            <w:tcW w:w="0" w:type="dxa"/>
          </w:tcPr>
          <w:p w14:paraId="49E9FD13" w14:textId="77777777" w:rsidR="001A2306" w:rsidRPr="006278BE" w:rsidRDefault="001A2306" w:rsidP="00837CE3">
            <w:r w:rsidRPr="006278BE">
              <w:t>WMID</w:t>
            </w:r>
          </w:p>
        </w:tc>
        <w:tc>
          <w:tcPr>
            <w:tcW w:w="0" w:type="dxa"/>
            <w:vAlign w:val="bottom"/>
          </w:tcPr>
          <w:p w14:paraId="309EAA0E" w14:textId="77777777" w:rsidR="001A2306" w:rsidRPr="006278BE" w:rsidRDefault="001A2306" w:rsidP="00837CE3">
            <w:r w:rsidRPr="006278BE">
              <w:t>0.901</w:t>
            </w:r>
          </w:p>
        </w:tc>
        <w:tc>
          <w:tcPr>
            <w:tcW w:w="0" w:type="dxa"/>
            <w:vAlign w:val="bottom"/>
          </w:tcPr>
          <w:p w14:paraId="51EEA0FE" w14:textId="77777777" w:rsidR="001A2306" w:rsidRPr="006278BE" w:rsidRDefault="001A2306" w:rsidP="00837CE3">
            <w:r w:rsidRPr="006278BE">
              <w:t>1.351</w:t>
            </w:r>
          </w:p>
        </w:tc>
      </w:tr>
      <w:tr w:rsidR="001A2306" w:rsidRPr="006278BE" w14:paraId="7011BB0A" w14:textId="77777777" w:rsidTr="00A75C46">
        <w:trPr>
          <w:trHeight w:val="226"/>
        </w:trPr>
        <w:tc>
          <w:tcPr>
            <w:tcW w:w="0" w:type="dxa"/>
          </w:tcPr>
          <w:p w14:paraId="6E7C8D09" w14:textId="77777777" w:rsidR="001A2306" w:rsidRPr="006278BE" w:rsidRDefault="001A2306" w:rsidP="00837CE3">
            <w:r w:rsidRPr="006278BE">
              <w:t>EMID</w:t>
            </w:r>
          </w:p>
        </w:tc>
        <w:tc>
          <w:tcPr>
            <w:tcW w:w="0" w:type="dxa"/>
            <w:vAlign w:val="bottom"/>
          </w:tcPr>
          <w:p w14:paraId="3B3B964B" w14:textId="77777777" w:rsidR="001A2306" w:rsidRPr="006278BE" w:rsidRDefault="001A2306" w:rsidP="00837CE3">
            <w:r w:rsidRPr="006278BE">
              <w:t>0.922</w:t>
            </w:r>
          </w:p>
        </w:tc>
        <w:tc>
          <w:tcPr>
            <w:tcW w:w="0" w:type="dxa"/>
            <w:vAlign w:val="bottom"/>
          </w:tcPr>
          <w:p w14:paraId="7801972E" w14:textId="77777777" w:rsidR="001A2306" w:rsidRPr="006278BE" w:rsidRDefault="001A2306" w:rsidP="00837CE3">
            <w:r w:rsidRPr="006278BE">
              <w:t>1.383</w:t>
            </w:r>
          </w:p>
        </w:tc>
      </w:tr>
      <w:tr w:rsidR="001A2306" w:rsidRPr="006278BE" w14:paraId="6B545DEB" w14:textId="77777777" w:rsidTr="00A75C46">
        <w:trPr>
          <w:trHeight w:val="226"/>
        </w:trPr>
        <w:tc>
          <w:tcPr>
            <w:tcW w:w="0" w:type="dxa"/>
          </w:tcPr>
          <w:p w14:paraId="73416E3C" w14:textId="77777777" w:rsidR="001A2306" w:rsidRPr="006278BE" w:rsidRDefault="001A2306" w:rsidP="00837CE3">
            <w:r w:rsidRPr="006278BE">
              <w:t>SWALES</w:t>
            </w:r>
          </w:p>
        </w:tc>
        <w:tc>
          <w:tcPr>
            <w:tcW w:w="0" w:type="dxa"/>
            <w:vAlign w:val="bottom"/>
          </w:tcPr>
          <w:p w14:paraId="302EDA86" w14:textId="77777777" w:rsidR="001A2306" w:rsidRPr="006278BE" w:rsidRDefault="001A2306" w:rsidP="00837CE3">
            <w:r w:rsidRPr="006278BE">
              <w:t>0.461</w:t>
            </w:r>
          </w:p>
        </w:tc>
        <w:tc>
          <w:tcPr>
            <w:tcW w:w="0" w:type="dxa"/>
            <w:vAlign w:val="bottom"/>
          </w:tcPr>
          <w:p w14:paraId="108221B9" w14:textId="77777777" w:rsidR="001A2306" w:rsidRPr="006278BE" w:rsidRDefault="001A2306" w:rsidP="00837CE3">
            <w:r w:rsidRPr="006278BE">
              <w:t>0.691</w:t>
            </w:r>
          </w:p>
        </w:tc>
      </w:tr>
      <w:tr w:rsidR="001A2306" w:rsidRPr="006278BE" w14:paraId="09C65488" w14:textId="77777777" w:rsidTr="00A75C46">
        <w:trPr>
          <w:trHeight w:val="226"/>
        </w:trPr>
        <w:tc>
          <w:tcPr>
            <w:tcW w:w="0" w:type="dxa"/>
          </w:tcPr>
          <w:p w14:paraId="1EA3E48D" w14:textId="77777777" w:rsidR="001A2306" w:rsidRPr="006278BE" w:rsidRDefault="001A2306" w:rsidP="00837CE3">
            <w:r w:rsidRPr="006278BE">
              <w:t>SWEST</w:t>
            </w:r>
          </w:p>
        </w:tc>
        <w:tc>
          <w:tcPr>
            <w:tcW w:w="0" w:type="dxa"/>
            <w:vAlign w:val="bottom"/>
          </w:tcPr>
          <w:p w14:paraId="1083C985" w14:textId="77777777" w:rsidR="001A2306" w:rsidRPr="006278BE" w:rsidRDefault="001A2306" w:rsidP="00837CE3">
            <w:r w:rsidRPr="006278BE">
              <w:t>0.700</w:t>
            </w:r>
          </w:p>
        </w:tc>
        <w:tc>
          <w:tcPr>
            <w:tcW w:w="0" w:type="dxa"/>
            <w:vAlign w:val="bottom"/>
          </w:tcPr>
          <w:p w14:paraId="2AD6B40E" w14:textId="77777777" w:rsidR="001A2306" w:rsidRPr="006278BE" w:rsidRDefault="001A2306" w:rsidP="00837CE3">
            <w:r w:rsidRPr="006278BE">
              <w:t>1.049</w:t>
            </w:r>
          </w:p>
        </w:tc>
      </w:tr>
      <w:tr w:rsidR="001A2306" w:rsidRPr="006278BE" w14:paraId="203FB561" w14:textId="77777777" w:rsidTr="00A75C46">
        <w:trPr>
          <w:trHeight w:val="226"/>
        </w:trPr>
        <w:tc>
          <w:tcPr>
            <w:tcW w:w="0" w:type="dxa"/>
          </w:tcPr>
          <w:p w14:paraId="18A597E9" w14:textId="77777777" w:rsidR="001A2306" w:rsidRPr="006278BE" w:rsidRDefault="001A2306" w:rsidP="00837CE3">
            <w:r w:rsidRPr="006278BE">
              <w:t>LPN</w:t>
            </w:r>
          </w:p>
        </w:tc>
        <w:tc>
          <w:tcPr>
            <w:tcW w:w="0" w:type="dxa"/>
            <w:vAlign w:val="bottom"/>
          </w:tcPr>
          <w:p w14:paraId="23C18975" w14:textId="77777777" w:rsidR="001A2306" w:rsidRPr="006278BE" w:rsidRDefault="001A2306" w:rsidP="00837CE3">
            <w:r w:rsidRPr="006278BE">
              <w:t>0.605</w:t>
            </w:r>
          </w:p>
        </w:tc>
        <w:tc>
          <w:tcPr>
            <w:tcW w:w="0" w:type="dxa"/>
            <w:vAlign w:val="bottom"/>
          </w:tcPr>
          <w:p w14:paraId="52C30FBD" w14:textId="77777777" w:rsidR="001A2306" w:rsidRPr="006278BE" w:rsidRDefault="001A2306" w:rsidP="00837CE3">
            <w:r w:rsidRPr="006278BE">
              <w:t>0.908</w:t>
            </w:r>
          </w:p>
        </w:tc>
      </w:tr>
      <w:tr w:rsidR="001A2306" w:rsidRPr="006278BE" w14:paraId="4CE7ADF2" w14:textId="77777777" w:rsidTr="00A75C46">
        <w:trPr>
          <w:trHeight w:val="226"/>
        </w:trPr>
        <w:tc>
          <w:tcPr>
            <w:tcW w:w="0" w:type="dxa"/>
          </w:tcPr>
          <w:p w14:paraId="471E1D69" w14:textId="77777777" w:rsidR="001A2306" w:rsidRPr="006278BE" w:rsidRDefault="001A2306" w:rsidP="00837CE3">
            <w:r w:rsidRPr="006278BE">
              <w:t>SPN</w:t>
            </w:r>
          </w:p>
        </w:tc>
        <w:tc>
          <w:tcPr>
            <w:tcW w:w="0" w:type="dxa"/>
            <w:vAlign w:val="bottom"/>
          </w:tcPr>
          <w:p w14:paraId="695B1072" w14:textId="77777777" w:rsidR="001A2306" w:rsidRPr="006278BE" w:rsidRDefault="001A2306" w:rsidP="00837CE3">
            <w:r w:rsidRPr="006278BE">
              <w:t>0.626</w:t>
            </w:r>
          </w:p>
        </w:tc>
        <w:tc>
          <w:tcPr>
            <w:tcW w:w="0" w:type="dxa"/>
            <w:vAlign w:val="bottom"/>
          </w:tcPr>
          <w:p w14:paraId="6592D44E" w14:textId="77777777" w:rsidR="001A2306" w:rsidRPr="006278BE" w:rsidRDefault="001A2306" w:rsidP="00837CE3">
            <w:r w:rsidRPr="006278BE">
              <w:t>0.939</w:t>
            </w:r>
          </w:p>
        </w:tc>
      </w:tr>
      <w:tr w:rsidR="001A2306" w:rsidRPr="006278BE" w14:paraId="221B10C3" w14:textId="77777777" w:rsidTr="00A75C46">
        <w:trPr>
          <w:trHeight w:val="226"/>
        </w:trPr>
        <w:tc>
          <w:tcPr>
            <w:tcW w:w="0" w:type="dxa"/>
          </w:tcPr>
          <w:p w14:paraId="6F08EF2F" w14:textId="77777777" w:rsidR="001A2306" w:rsidRPr="006278BE" w:rsidRDefault="001A2306" w:rsidP="00837CE3">
            <w:r w:rsidRPr="006278BE">
              <w:t>EPN</w:t>
            </w:r>
          </w:p>
        </w:tc>
        <w:tc>
          <w:tcPr>
            <w:tcW w:w="0" w:type="dxa"/>
            <w:vAlign w:val="bottom"/>
          </w:tcPr>
          <w:p w14:paraId="44CCC8D9" w14:textId="77777777" w:rsidR="001A2306" w:rsidRPr="006278BE" w:rsidRDefault="001A2306" w:rsidP="00837CE3">
            <w:r w:rsidRPr="006278BE">
              <w:t>0.978</w:t>
            </w:r>
          </w:p>
        </w:tc>
        <w:tc>
          <w:tcPr>
            <w:tcW w:w="0" w:type="dxa"/>
            <w:vAlign w:val="bottom"/>
          </w:tcPr>
          <w:p w14:paraId="7F420086" w14:textId="77777777" w:rsidR="001A2306" w:rsidRPr="006278BE" w:rsidRDefault="001A2306" w:rsidP="00837CE3">
            <w:r w:rsidRPr="006278BE">
              <w:t>1.467</w:t>
            </w:r>
          </w:p>
        </w:tc>
      </w:tr>
      <w:tr w:rsidR="001A2306" w:rsidRPr="006278BE" w14:paraId="2E8903EA" w14:textId="77777777" w:rsidTr="00A75C46">
        <w:trPr>
          <w:trHeight w:val="226"/>
        </w:trPr>
        <w:tc>
          <w:tcPr>
            <w:tcW w:w="0" w:type="dxa"/>
          </w:tcPr>
          <w:p w14:paraId="035EDAE4" w14:textId="77777777" w:rsidR="001A2306" w:rsidRPr="006278BE" w:rsidRDefault="001A2306" w:rsidP="00837CE3">
            <w:r w:rsidRPr="006278BE">
              <w:t>SPD</w:t>
            </w:r>
          </w:p>
        </w:tc>
        <w:tc>
          <w:tcPr>
            <w:tcW w:w="0" w:type="dxa"/>
            <w:vAlign w:val="bottom"/>
          </w:tcPr>
          <w:p w14:paraId="69000C55" w14:textId="77777777" w:rsidR="001A2306" w:rsidRPr="006278BE" w:rsidRDefault="001A2306" w:rsidP="00837CE3">
            <w:r w:rsidRPr="006278BE">
              <w:t>0.665</w:t>
            </w:r>
          </w:p>
        </w:tc>
        <w:tc>
          <w:tcPr>
            <w:tcW w:w="0" w:type="dxa"/>
            <w:vAlign w:val="bottom"/>
          </w:tcPr>
          <w:p w14:paraId="41E5F8DD" w14:textId="77777777" w:rsidR="001A2306" w:rsidRPr="006278BE" w:rsidRDefault="001A2306" w:rsidP="00837CE3">
            <w:r w:rsidRPr="006278BE">
              <w:t>0.997</w:t>
            </w:r>
          </w:p>
        </w:tc>
      </w:tr>
      <w:tr w:rsidR="001A2306" w:rsidRPr="006278BE" w14:paraId="1F4E37AE" w14:textId="77777777" w:rsidTr="00A75C46">
        <w:trPr>
          <w:trHeight w:val="226"/>
        </w:trPr>
        <w:tc>
          <w:tcPr>
            <w:tcW w:w="0" w:type="dxa"/>
          </w:tcPr>
          <w:p w14:paraId="5967E260" w14:textId="77777777" w:rsidR="001A2306" w:rsidRPr="006278BE" w:rsidRDefault="001A2306" w:rsidP="00837CE3">
            <w:r w:rsidRPr="006278BE">
              <w:t>SPMW</w:t>
            </w:r>
          </w:p>
        </w:tc>
        <w:tc>
          <w:tcPr>
            <w:tcW w:w="0" w:type="dxa"/>
            <w:vAlign w:val="bottom"/>
          </w:tcPr>
          <w:p w14:paraId="016469D3" w14:textId="77777777" w:rsidR="001A2306" w:rsidRPr="006278BE" w:rsidRDefault="001A2306" w:rsidP="00837CE3">
            <w:r w:rsidRPr="006278BE">
              <w:t>0.739</w:t>
            </w:r>
          </w:p>
        </w:tc>
        <w:tc>
          <w:tcPr>
            <w:tcW w:w="0" w:type="dxa"/>
            <w:vAlign w:val="bottom"/>
          </w:tcPr>
          <w:p w14:paraId="043C7B2E" w14:textId="77777777" w:rsidR="001A2306" w:rsidRPr="006278BE" w:rsidRDefault="001A2306" w:rsidP="00837CE3">
            <w:r w:rsidRPr="006278BE">
              <w:t>1.109</w:t>
            </w:r>
          </w:p>
        </w:tc>
      </w:tr>
      <w:tr w:rsidR="001A2306" w:rsidRPr="006278BE" w14:paraId="0D32B5C4" w14:textId="77777777" w:rsidTr="00A75C46">
        <w:trPr>
          <w:trHeight w:val="226"/>
        </w:trPr>
        <w:tc>
          <w:tcPr>
            <w:tcW w:w="0" w:type="dxa"/>
          </w:tcPr>
          <w:p w14:paraId="16BAD461" w14:textId="77777777" w:rsidR="001A2306" w:rsidRPr="006278BE" w:rsidRDefault="001A2306" w:rsidP="00837CE3">
            <w:r w:rsidRPr="006278BE">
              <w:t>SSEH</w:t>
            </w:r>
          </w:p>
        </w:tc>
        <w:tc>
          <w:tcPr>
            <w:tcW w:w="0" w:type="dxa"/>
            <w:vAlign w:val="bottom"/>
          </w:tcPr>
          <w:p w14:paraId="18725057" w14:textId="77777777" w:rsidR="001A2306" w:rsidRPr="006278BE" w:rsidRDefault="001A2306" w:rsidP="00837CE3">
            <w:r w:rsidRPr="006278BE">
              <w:t>0.496</w:t>
            </w:r>
          </w:p>
        </w:tc>
        <w:tc>
          <w:tcPr>
            <w:tcW w:w="0" w:type="dxa"/>
            <w:vAlign w:val="bottom"/>
          </w:tcPr>
          <w:p w14:paraId="7480D32F" w14:textId="77777777" w:rsidR="001A2306" w:rsidRPr="006278BE" w:rsidRDefault="001A2306" w:rsidP="00837CE3">
            <w:r w:rsidRPr="006278BE">
              <w:t>0.744</w:t>
            </w:r>
          </w:p>
        </w:tc>
      </w:tr>
      <w:tr w:rsidR="001A2306" w:rsidRPr="006278BE" w14:paraId="56B5722A" w14:textId="77777777" w:rsidTr="00A75C46">
        <w:trPr>
          <w:trHeight w:val="226"/>
        </w:trPr>
        <w:tc>
          <w:tcPr>
            <w:tcW w:w="0" w:type="dxa"/>
          </w:tcPr>
          <w:p w14:paraId="6D73C97C" w14:textId="77777777" w:rsidR="001A2306" w:rsidRPr="006278BE" w:rsidRDefault="001A2306" w:rsidP="00837CE3">
            <w:r w:rsidRPr="006278BE">
              <w:t>SSES</w:t>
            </w:r>
          </w:p>
        </w:tc>
        <w:tc>
          <w:tcPr>
            <w:tcW w:w="0" w:type="dxa"/>
            <w:vAlign w:val="bottom"/>
          </w:tcPr>
          <w:p w14:paraId="0E059D79" w14:textId="77777777" w:rsidR="001A2306" w:rsidRPr="006278BE" w:rsidRDefault="001A2306" w:rsidP="00837CE3">
            <w:r w:rsidRPr="006278BE">
              <w:t>0.935</w:t>
            </w:r>
          </w:p>
        </w:tc>
        <w:tc>
          <w:tcPr>
            <w:tcW w:w="0" w:type="dxa"/>
            <w:vAlign w:val="bottom"/>
          </w:tcPr>
          <w:p w14:paraId="0876F584" w14:textId="77777777" w:rsidR="001A2306" w:rsidRPr="006278BE" w:rsidRDefault="001A2306" w:rsidP="00837CE3">
            <w:r w:rsidRPr="006278BE">
              <w:t>1.403</w:t>
            </w:r>
          </w:p>
        </w:tc>
      </w:tr>
    </w:tbl>
    <w:p w14:paraId="09E98B5B" w14:textId="77777777" w:rsidR="001A2306" w:rsidRPr="006278BE" w:rsidRDefault="001A2306" w:rsidP="001A2306">
      <w:pPr>
        <w:pStyle w:val="AppendixHeading"/>
      </w:pPr>
    </w:p>
    <w:p w14:paraId="5F93CA38" w14:textId="77777777" w:rsidR="001A2306" w:rsidRPr="006278BE" w:rsidRDefault="001A2306" w:rsidP="00837CE3">
      <w:pPr>
        <w:pStyle w:val="Caption"/>
      </w:pPr>
      <w:r w:rsidRPr="006278BE">
        <w:t>Reward incentive rate for the value of Low Carbon Transition Services Delivered term (VLCTIRR</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6278BE" w:rsidRDefault="001A2306" w:rsidP="00837CE3">
            <w:r w:rsidRPr="006278BE">
              <w:t>Licensee</w:t>
            </w:r>
          </w:p>
        </w:tc>
        <w:tc>
          <w:tcPr>
            <w:tcW w:w="2692" w:type="dxa"/>
          </w:tcPr>
          <w:p w14:paraId="783BE4F2" w14:textId="77777777" w:rsidR="001A2306" w:rsidRPr="006278BE" w:rsidRDefault="001A2306" w:rsidP="00837CE3">
            <w:r w:rsidRPr="006278BE">
              <w:t>2024/25</w:t>
            </w:r>
          </w:p>
        </w:tc>
        <w:tc>
          <w:tcPr>
            <w:tcW w:w="2692" w:type="dxa"/>
          </w:tcPr>
          <w:p w14:paraId="2CCB20A9" w14:textId="77777777" w:rsidR="001A2306" w:rsidRPr="006278BE" w:rsidRDefault="001A2306" w:rsidP="00837CE3">
            <w:r w:rsidRPr="006278BE">
              <w:t>2027/28</w:t>
            </w:r>
          </w:p>
        </w:tc>
      </w:tr>
      <w:tr w:rsidR="001A2306" w:rsidRPr="006278BE" w14:paraId="41A5F37B" w14:textId="77777777" w:rsidTr="000C5836">
        <w:tc>
          <w:tcPr>
            <w:tcW w:w="1702" w:type="dxa"/>
          </w:tcPr>
          <w:p w14:paraId="21D8A9D6" w14:textId="77777777" w:rsidR="001A2306" w:rsidRPr="006278BE" w:rsidRDefault="001A2306" w:rsidP="00837CE3">
            <w:r w:rsidRPr="006278BE">
              <w:t>ENWL</w:t>
            </w:r>
          </w:p>
        </w:tc>
        <w:tc>
          <w:tcPr>
            <w:tcW w:w="2692" w:type="dxa"/>
            <w:vAlign w:val="bottom"/>
          </w:tcPr>
          <w:p w14:paraId="0FF84532" w14:textId="77777777" w:rsidR="001A2306" w:rsidRPr="006278BE" w:rsidRDefault="001A2306" w:rsidP="00837CE3">
            <w:r w:rsidRPr="006278BE">
              <w:t>17.449</w:t>
            </w:r>
          </w:p>
        </w:tc>
        <w:tc>
          <w:tcPr>
            <w:tcW w:w="2692" w:type="dxa"/>
            <w:vAlign w:val="bottom"/>
          </w:tcPr>
          <w:p w14:paraId="42834975" w14:textId="77777777" w:rsidR="001A2306" w:rsidRPr="006278BE" w:rsidRDefault="001A2306" w:rsidP="00837CE3">
            <w:r w:rsidRPr="006278BE">
              <w:t>21.366</w:t>
            </w:r>
          </w:p>
        </w:tc>
      </w:tr>
      <w:tr w:rsidR="000C5836" w:rsidRPr="006278BE" w14:paraId="01A2DF79" w14:textId="77777777" w:rsidTr="000A6BA9">
        <w:tc>
          <w:tcPr>
            <w:tcW w:w="1702" w:type="dxa"/>
          </w:tcPr>
          <w:p w14:paraId="167A97B1" w14:textId="77777777" w:rsidR="000C5836" w:rsidRPr="006278BE" w:rsidRDefault="000C5836" w:rsidP="000C5836">
            <w:r w:rsidRPr="006278BE">
              <w:t>NPgN</w:t>
            </w:r>
          </w:p>
        </w:tc>
        <w:tc>
          <w:tcPr>
            <w:tcW w:w="2692" w:type="dxa"/>
            <w:vAlign w:val="bottom"/>
          </w:tcPr>
          <w:p w14:paraId="781A2B40" w14:textId="77777777" w:rsidR="000C5836" w:rsidRPr="006278BE" w:rsidRDefault="000C5836" w:rsidP="000C5836">
            <w:r w:rsidRPr="006278BE">
              <w:t>3.716</w:t>
            </w:r>
          </w:p>
        </w:tc>
        <w:tc>
          <w:tcPr>
            <w:tcW w:w="2692" w:type="dxa"/>
          </w:tcPr>
          <w:p w14:paraId="1EFA412B" w14:textId="4245E4A8" w:rsidR="000C5836" w:rsidRPr="006278BE" w:rsidRDefault="000C5836" w:rsidP="000C5836">
            <w:r w:rsidRPr="006278BE">
              <w:t>1.061</w:t>
            </w:r>
          </w:p>
        </w:tc>
      </w:tr>
      <w:tr w:rsidR="000C5836" w:rsidRPr="006278BE" w14:paraId="41EE690B" w14:textId="77777777" w:rsidTr="000A6BA9">
        <w:tc>
          <w:tcPr>
            <w:tcW w:w="1702" w:type="dxa"/>
          </w:tcPr>
          <w:p w14:paraId="6063D80E" w14:textId="77777777" w:rsidR="000C5836" w:rsidRPr="006278BE" w:rsidRDefault="000C5836" w:rsidP="000C5836">
            <w:r w:rsidRPr="006278BE">
              <w:t>NPgY</w:t>
            </w:r>
          </w:p>
        </w:tc>
        <w:tc>
          <w:tcPr>
            <w:tcW w:w="2692" w:type="dxa"/>
            <w:vAlign w:val="bottom"/>
          </w:tcPr>
          <w:p w14:paraId="71648CA4" w14:textId="77777777" w:rsidR="000C5836" w:rsidRPr="006278BE" w:rsidRDefault="000C5836" w:rsidP="000C5836">
            <w:r w:rsidRPr="006278BE">
              <w:t>3.570</w:t>
            </w:r>
          </w:p>
        </w:tc>
        <w:tc>
          <w:tcPr>
            <w:tcW w:w="2692" w:type="dxa"/>
          </w:tcPr>
          <w:p w14:paraId="3974690A" w14:textId="0E61D315" w:rsidR="000C5836" w:rsidRPr="006278BE" w:rsidRDefault="000C5836" w:rsidP="000C5836">
            <w:r w:rsidRPr="006278BE">
              <w:t>1.013</w:t>
            </w:r>
          </w:p>
        </w:tc>
      </w:tr>
      <w:tr w:rsidR="000C5836" w:rsidRPr="006278BE" w14:paraId="64DE82D2" w14:textId="77777777" w:rsidTr="000C5836">
        <w:tc>
          <w:tcPr>
            <w:tcW w:w="1702" w:type="dxa"/>
          </w:tcPr>
          <w:p w14:paraId="72409E9D" w14:textId="77777777" w:rsidR="000C5836" w:rsidRPr="006278BE" w:rsidRDefault="000C5836" w:rsidP="000C5836">
            <w:r w:rsidRPr="006278BE">
              <w:t>WMID</w:t>
            </w:r>
          </w:p>
        </w:tc>
        <w:tc>
          <w:tcPr>
            <w:tcW w:w="2692" w:type="dxa"/>
            <w:vAlign w:val="bottom"/>
          </w:tcPr>
          <w:p w14:paraId="3411E226" w14:textId="77777777" w:rsidR="000C5836" w:rsidRPr="006278BE" w:rsidRDefault="000C5836" w:rsidP="000C5836">
            <w:r w:rsidRPr="006278BE">
              <w:t>49.379</w:t>
            </w:r>
          </w:p>
        </w:tc>
        <w:tc>
          <w:tcPr>
            <w:tcW w:w="2692" w:type="dxa"/>
            <w:vAlign w:val="bottom"/>
          </w:tcPr>
          <w:p w14:paraId="2D1DA20C" w14:textId="77777777" w:rsidR="000C5836" w:rsidRPr="006278BE" w:rsidRDefault="000C5836" w:rsidP="000C5836">
            <w:r w:rsidRPr="006278BE">
              <w:t>21.697</w:t>
            </w:r>
          </w:p>
        </w:tc>
      </w:tr>
      <w:tr w:rsidR="000C5836" w:rsidRPr="006278BE" w14:paraId="4F6CEF40" w14:textId="77777777" w:rsidTr="000C5836">
        <w:tc>
          <w:tcPr>
            <w:tcW w:w="1702" w:type="dxa"/>
          </w:tcPr>
          <w:p w14:paraId="474D91AC" w14:textId="77777777" w:rsidR="000C5836" w:rsidRPr="006278BE" w:rsidRDefault="000C5836" w:rsidP="000C5836">
            <w:r w:rsidRPr="006278BE">
              <w:t>EMID</w:t>
            </w:r>
          </w:p>
        </w:tc>
        <w:tc>
          <w:tcPr>
            <w:tcW w:w="2692" w:type="dxa"/>
            <w:vAlign w:val="bottom"/>
          </w:tcPr>
          <w:p w14:paraId="05DA5618" w14:textId="77777777" w:rsidR="000C5836" w:rsidRPr="006278BE" w:rsidRDefault="000C5836" w:rsidP="000C5836">
            <w:r w:rsidRPr="006278BE">
              <w:t>47.335</w:t>
            </w:r>
          </w:p>
        </w:tc>
        <w:tc>
          <w:tcPr>
            <w:tcW w:w="2692" w:type="dxa"/>
            <w:vAlign w:val="bottom"/>
          </w:tcPr>
          <w:p w14:paraId="24258BB2" w14:textId="77777777" w:rsidR="000C5836" w:rsidRPr="006278BE" w:rsidRDefault="000C5836" w:rsidP="000C5836">
            <w:r w:rsidRPr="006278BE">
              <w:t>20.799</w:t>
            </w:r>
          </w:p>
        </w:tc>
      </w:tr>
      <w:tr w:rsidR="000C5836" w:rsidRPr="006278BE" w14:paraId="2D92D76D" w14:textId="77777777" w:rsidTr="000C5836">
        <w:tc>
          <w:tcPr>
            <w:tcW w:w="1702" w:type="dxa"/>
          </w:tcPr>
          <w:p w14:paraId="21233DF2" w14:textId="77777777" w:rsidR="000C5836" w:rsidRPr="006278BE" w:rsidRDefault="000C5836" w:rsidP="000C5836">
            <w:r w:rsidRPr="006278BE">
              <w:t>SWALES</w:t>
            </w:r>
          </w:p>
        </w:tc>
        <w:tc>
          <w:tcPr>
            <w:tcW w:w="2692" w:type="dxa"/>
            <w:vAlign w:val="bottom"/>
          </w:tcPr>
          <w:p w14:paraId="600C42A1" w14:textId="77777777" w:rsidR="000C5836" w:rsidRPr="006278BE" w:rsidRDefault="000C5836" w:rsidP="000C5836">
            <w:r w:rsidRPr="006278BE">
              <w:t>55.128</w:t>
            </w:r>
          </w:p>
        </w:tc>
        <w:tc>
          <w:tcPr>
            <w:tcW w:w="2692" w:type="dxa"/>
            <w:vAlign w:val="bottom"/>
          </w:tcPr>
          <w:p w14:paraId="516512E6" w14:textId="77777777" w:rsidR="000C5836" w:rsidRPr="006278BE" w:rsidRDefault="000C5836" w:rsidP="000C5836">
            <w:r w:rsidRPr="006278BE">
              <w:t>24.223</w:t>
            </w:r>
          </w:p>
        </w:tc>
      </w:tr>
      <w:tr w:rsidR="000C5836" w:rsidRPr="006278BE" w14:paraId="2352789A" w14:textId="77777777" w:rsidTr="000C5836">
        <w:tc>
          <w:tcPr>
            <w:tcW w:w="1702" w:type="dxa"/>
          </w:tcPr>
          <w:p w14:paraId="755F2A37" w14:textId="77777777" w:rsidR="000C5836" w:rsidRPr="006278BE" w:rsidRDefault="000C5836" w:rsidP="000C5836">
            <w:r w:rsidRPr="006278BE">
              <w:t>SWEST</w:t>
            </w:r>
          </w:p>
        </w:tc>
        <w:tc>
          <w:tcPr>
            <w:tcW w:w="2692" w:type="dxa"/>
            <w:vAlign w:val="bottom"/>
          </w:tcPr>
          <w:p w14:paraId="5EE373F8" w14:textId="77777777" w:rsidR="000C5836" w:rsidRPr="006278BE" w:rsidRDefault="000C5836" w:rsidP="000C5836">
            <w:r w:rsidRPr="006278BE">
              <w:t>58.679</w:t>
            </w:r>
          </w:p>
        </w:tc>
        <w:tc>
          <w:tcPr>
            <w:tcW w:w="2692" w:type="dxa"/>
            <w:vAlign w:val="bottom"/>
          </w:tcPr>
          <w:p w14:paraId="56E4D1D3" w14:textId="77777777" w:rsidR="000C5836" w:rsidRPr="006278BE" w:rsidRDefault="000C5836" w:rsidP="000C5836">
            <w:r w:rsidRPr="006278BE">
              <w:t>25.783</w:t>
            </w:r>
          </w:p>
        </w:tc>
      </w:tr>
      <w:tr w:rsidR="000C5836" w:rsidRPr="006278BE" w14:paraId="766563BB" w14:textId="77777777" w:rsidTr="000C5836">
        <w:tc>
          <w:tcPr>
            <w:tcW w:w="1702" w:type="dxa"/>
          </w:tcPr>
          <w:p w14:paraId="2DE96378" w14:textId="77777777" w:rsidR="000C5836" w:rsidRPr="006278BE" w:rsidRDefault="000C5836" w:rsidP="000C5836">
            <w:r w:rsidRPr="006278BE">
              <w:t>LPN</w:t>
            </w:r>
          </w:p>
        </w:tc>
        <w:tc>
          <w:tcPr>
            <w:tcW w:w="2692" w:type="dxa"/>
            <w:vAlign w:val="bottom"/>
          </w:tcPr>
          <w:p w14:paraId="6D99BCEC" w14:textId="77777777" w:rsidR="000C5836" w:rsidRPr="006278BE" w:rsidRDefault="000C5836" w:rsidP="000C5836">
            <w:r w:rsidRPr="006278BE">
              <w:t>6.513</w:t>
            </w:r>
          </w:p>
        </w:tc>
        <w:tc>
          <w:tcPr>
            <w:tcW w:w="2692" w:type="dxa"/>
            <w:vAlign w:val="bottom"/>
          </w:tcPr>
          <w:p w14:paraId="3DF18AC4" w14:textId="77777777" w:rsidR="000C5836" w:rsidRPr="006278BE" w:rsidRDefault="000C5836" w:rsidP="000C5836">
            <w:r w:rsidRPr="006278BE">
              <w:t>1.658</w:t>
            </w:r>
          </w:p>
        </w:tc>
      </w:tr>
      <w:tr w:rsidR="000C5836" w:rsidRPr="006278BE" w14:paraId="5D037A43" w14:textId="77777777" w:rsidTr="000C5836">
        <w:tc>
          <w:tcPr>
            <w:tcW w:w="1702" w:type="dxa"/>
          </w:tcPr>
          <w:p w14:paraId="2AAFF7AB" w14:textId="77777777" w:rsidR="000C5836" w:rsidRPr="006278BE" w:rsidRDefault="000C5836" w:rsidP="000C5836">
            <w:r w:rsidRPr="006278BE">
              <w:t>SPN</w:t>
            </w:r>
          </w:p>
        </w:tc>
        <w:tc>
          <w:tcPr>
            <w:tcW w:w="2692" w:type="dxa"/>
            <w:vAlign w:val="bottom"/>
          </w:tcPr>
          <w:p w14:paraId="3BBD22FA" w14:textId="77777777" w:rsidR="000C5836" w:rsidRPr="006278BE" w:rsidRDefault="000C5836" w:rsidP="000C5836">
            <w:r w:rsidRPr="006278BE">
              <w:t>6.903</w:t>
            </w:r>
          </w:p>
        </w:tc>
        <w:tc>
          <w:tcPr>
            <w:tcW w:w="2692" w:type="dxa"/>
            <w:vAlign w:val="bottom"/>
          </w:tcPr>
          <w:p w14:paraId="61F3B213" w14:textId="77777777" w:rsidR="000C5836" w:rsidRPr="006278BE" w:rsidRDefault="000C5836" w:rsidP="000C5836">
            <w:r w:rsidRPr="006278BE">
              <w:t>1.757</w:t>
            </w:r>
          </w:p>
        </w:tc>
      </w:tr>
      <w:tr w:rsidR="000C5836" w:rsidRPr="006278BE" w14:paraId="64AEEF59" w14:textId="77777777" w:rsidTr="000C5836">
        <w:tc>
          <w:tcPr>
            <w:tcW w:w="1702" w:type="dxa"/>
          </w:tcPr>
          <w:p w14:paraId="697643BD" w14:textId="77777777" w:rsidR="000C5836" w:rsidRPr="006278BE" w:rsidRDefault="000C5836" w:rsidP="000C5836">
            <w:r w:rsidRPr="006278BE">
              <w:t>EPN</w:t>
            </w:r>
          </w:p>
        </w:tc>
        <w:tc>
          <w:tcPr>
            <w:tcW w:w="2692" w:type="dxa"/>
            <w:vAlign w:val="bottom"/>
          </w:tcPr>
          <w:p w14:paraId="79119CF9" w14:textId="77777777" w:rsidR="000C5836" w:rsidRPr="006278BE" w:rsidRDefault="000C5836" w:rsidP="000C5836">
            <w:r w:rsidRPr="006278BE">
              <w:t>6.823</w:t>
            </w:r>
          </w:p>
        </w:tc>
        <w:tc>
          <w:tcPr>
            <w:tcW w:w="2692" w:type="dxa"/>
            <w:vAlign w:val="bottom"/>
          </w:tcPr>
          <w:p w14:paraId="33BFEB34" w14:textId="77777777" w:rsidR="000C5836" w:rsidRPr="006278BE" w:rsidRDefault="000C5836" w:rsidP="000C5836">
            <w:r w:rsidRPr="006278BE">
              <w:t>1.737</w:t>
            </w:r>
          </w:p>
        </w:tc>
      </w:tr>
      <w:tr w:rsidR="000C5836" w:rsidRPr="006278BE" w14:paraId="0FB1C301" w14:textId="77777777" w:rsidTr="000C5836">
        <w:tc>
          <w:tcPr>
            <w:tcW w:w="1702" w:type="dxa"/>
          </w:tcPr>
          <w:p w14:paraId="262111C9" w14:textId="77777777" w:rsidR="000C5836" w:rsidRPr="006278BE" w:rsidRDefault="000C5836" w:rsidP="000C5836">
            <w:r w:rsidRPr="006278BE">
              <w:t>SPD</w:t>
            </w:r>
          </w:p>
        </w:tc>
        <w:tc>
          <w:tcPr>
            <w:tcW w:w="2692" w:type="dxa"/>
            <w:vAlign w:val="bottom"/>
          </w:tcPr>
          <w:p w14:paraId="5DB40770" w14:textId="77777777" w:rsidR="000C5836" w:rsidRPr="006278BE" w:rsidRDefault="000C5836" w:rsidP="000C5836">
            <w:r w:rsidRPr="006278BE">
              <w:t>5.959</w:t>
            </w:r>
          </w:p>
        </w:tc>
        <w:tc>
          <w:tcPr>
            <w:tcW w:w="2692" w:type="dxa"/>
            <w:vAlign w:val="bottom"/>
          </w:tcPr>
          <w:p w14:paraId="5E8E2F19" w14:textId="77777777" w:rsidR="000C5836" w:rsidRPr="006278BE" w:rsidRDefault="000C5836" w:rsidP="000C5836">
            <w:r w:rsidRPr="006278BE">
              <w:t>1.517</w:t>
            </w:r>
          </w:p>
        </w:tc>
      </w:tr>
      <w:tr w:rsidR="000C5836" w:rsidRPr="006278BE" w14:paraId="7990BC04" w14:textId="77777777" w:rsidTr="000C5836">
        <w:tc>
          <w:tcPr>
            <w:tcW w:w="1702" w:type="dxa"/>
          </w:tcPr>
          <w:p w14:paraId="3192A693" w14:textId="77777777" w:rsidR="000C5836" w:rsidRPr="006278BE" w:rsidRDefault="000C5836" w:rsidP="000C5836">
            <w:r w:rsidRPr="006278BE">
              <w:t>SPMW</w:t>
            </w:r>
          </w:p>
        </w:tc>
        <w:tc>
          <w:tcPr>
            <w:tcW w:w="2692" w:type="dxa"/>
            <w:vAlign w:val="bottom"/>
          </w:tcPr>
          <w:p w14:paraId="620D2B7E" w14:textId="77777777" w:rsidR="000C5836" w:rsidRPr="006278BE" w:rsidRDefault="000C5836" w:rsidP="000C5836">
            <w:r w:rsidRPr="006278BE">
              <w:t>8.753</w:t>
            </w:r>
          </w:p>
        </w:tc>
        <w:tc>
          <w:tcPr>
            <w:tcW w:w="2692" w:type="dxa"/>
            <w:vAlign w:val="bottom"/>
          </w:tcPr>
          <w:p w14:paraId="2E4A75AA" w14:textId="77777777" w:rsidR="000C5836" w:rsidRPr="006278BE" w:rsidRDefault="000C5836" w:rsidP="000C5836">
            <w:r w:rsidRPr="006278BE">
              <w:t>2.228</w:t>
            </w:r>
          </w:p>
        </w:tc>
      </w:tr>
      <w:tr w:rsidR="000C5836" w:rsidRPr="006278BE" w14:paraId="3B34515C" w14:textId="77777777" w:rsidTr="000C5836">
        <w:tc>
          <w:tcPr>
            <w:tcW w:w="1702" w:type="dxa"/>
          </w:tcPr>
          <w:p w14:paraId="4089EDAC" w14:textId="77777777" w:rsidR="000C5836" w:rsidRPr="006278BE" w:rsidRDefault="000C5836" w:rsidP="000C5836">
            <w:r w:rsidRPr="006278BE">
              <w:t>SSEH</w:t>
            </w:r>
          </w:p>
        </w:tc>
        <w:tc>
          <w:tcPr>
            <w:tcW w:w="2692" w:type="dxa"/>
            <w:vAlign w:val="bottom"/>
          </w:tcPr>
          <w:p w14:paraId="066FC205" w14:textId="77777777" w:rsidR="000C5836" w:rsidRPr="006278BE" w:rsidRDefault="000C5836" w:rsidP="000C5836">
            <w:r w:rsidRPr="006278BE">
              <w:t>492.301</w:t>
            </w:r>
          </w:p>
        </w:tc>
        <w:tc>
          <w:tcPr>
            <w:tcW w:w="2692" w:type="dxa"/>
            <w:vAlign w:val="bottom"/>
          </w:tcPr>
          <w:p w14:paraId="0872E7D3" w14:textId="77777777" w:rsidR="000C5836" w:rsidRPr="006278BE" w:rsidRDefault="000C5836" w:rsidP="000C5836">
            <w:r w:rsidRPr="006278BE">
              <w:t>72.397</w:t>
            </w:r>
          </w:p>
        </w:tc>
      </w:tr>
      <w:tr w:rsidR="000C5836" w:rsidRPr="006278BE" w14:paraId="44D5A36B" w14:textId="77777777" w:rsidTr="000C5836">
        <w:tc>
          <w:tcPr>
            <w:tcW w:w="1702" w:type="dxa"/>
          </w:tcPr>
          <w:p w14:paraId="612209BE" w14:textId="77777777" w:rsidR="000C5836" w:rsidRPr="006278BE" w:rsidRDefault="000C5836" w:rsidP="000C5836">
            <w:r w:rsidRPr="006278BE">
              <w:t>SSES</w:t>
            </w:r>
          </w:p>
        </w:tc>
        <w:tc>
          <w:tcPr>
            <w:tcW w:w="2692" w:type="dxa"/>
            <w:vAlign w:val="bottom"/>
          </w:tcPr>
          <w:p w14:paraId="71DC9743" w14:textId="77777777" w:rsidR="000C5836" w:rsidRPr="006278BE" w:rsidRDefault="000C5836" w:rsidP="000C5836">
            <w:r w:rsidRPr="006278BE">
              <w:t>234.286</w:t>
            </w:r>
          </w:p>
        </w:tc>
        <w:tc>
          <w:tcPr>
            <w:tcW w:w="2692" w:type="dxa"/>
            <w:vAlign w:val="bottom"/>
          </w:tcPr>
          <w:p w14:paraId="36A3CBFE" w14:textId="77777777" w:rsidR="000C5836" w:rsidRPr="006278BE" w:rsidRDefault="000C5836" w:rsidP="000C5836">
            <w:r w:rsidRPr="006278BE">
              <w:t>34.454</w:t>
            </w:r>
          </w:p>
        </w:tc>
      </w:tr>
    </w:tbl>
    <w:p w14:paraId="52EB1909" w14:textId="77777777" w:rsidR="001A2306" w:rsidRPr="006278BE" w:rsidRDefault="001A2306" w:rsidP="001A2306">
      <w:pPr>
        <w:pStyle w:val="AppendixHeading"/>
      </w:pPr>
    </w:p>
    <w:p w14:paraId="202C4DF5" w14:textId="77777777" w:rsidR="001A2306" w:rsidRPr="006278BE" w:rsidRDefault="001A2306" w:rsidP="00837CE3">
      <w:pPr>
        <w:pStyle w:val="Caption"/>
      </w:pPr>
      <w:r w:rsidRPr="006278BE">
        <w:t>Maximum penalty in respect of Low Carbon Transition Services Delivered term (VLCTAD</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6278BE" w:rsidRDefault="001A2306" w:rsidP="00837CE3">
            <w:r w:rsidRPr="006278BE">
              <w:t>Licensee</w:t>
            </w:r>
          </w:p>
        </w:tc>
        <w:tc>
          <w:tcPr>
            <w:tcW w:w="2692" w:type="dxa"/>
          </w:tcPr>
          <w:p w14:paraId="3C2E1A55" w14:textId="77777777" w:rsidR="001A2306" w:rsidRPr="006278BE" w:rsidRDefault="001A2306" w:rsidP="00837CE3">
            <w:r w:rsidRPr="006278BE">
              <w:t>2024/25</w:t>
            </w:r>
          </w:p>
        </w:tc>
        <w:tc>
          <w:tcPr>
            <w:tcW w:w="2692" w:type="dxa"/>
          </w:tcPr>
          <w:p w14:paraId="4FB4F3F6" w14:textId="77777777" w:rsidR="001A2306" w:rsidRPr="006278BE" w:rsidRDefault="001A2306" w:rsidP="00837CE3">
            <w:r w:rsidRPr="006278BE">
              <w:t>2027/28</w:t>
            </w:r>
          </w:p>
        </w:tc>
      </w:tr>
      <w:tr w:rsidR="001A2306" w:rsidRPr="006278BE" w14:paraId="68C5C243" w14:textId="77777777" w:rsidTr="00A75C46">
        <w:tc>
          <w:tcPr>
            <w:tcW w:w="0" w:type="dxa"/>
          </w:tcPr>
          <w:p w14:paraId="597FA9A1" w14:textId="77777777" w:rsidR="001A2306" w:rsidRPr="006278BE" w:rsidRDefault="001A2306" w:rsidP="00837CE3">
            <w:r w:rsidRPr="006278BE">
              <w:t>ENWL</w:t>
            </w:r>
          </w:p>
        </w:tc>
        <w:tc>
          <w:tcPr>
            <w:tcW w:w="0" w:type="dxa"/>
            <w:vAlign w:val="bottom"/>
          </w:tcPr>
          <w:p w14:paraId="119B5F08" w14:textId="77777777" w:rsidR="001A2306" w:rsidRPr="006278BE" w:rsidRDefault="001A2306" w:rsidP="00837CE3">
            <w:r w:rsidRPr="006278BE">
              <w:t>0.698</w:t>
            </w:r>
          </w:p>
        </w:tc>
        <w:tc>
          <w:tcPr>
            <w:tcW w:w="0" w:type="dxa"/>
            <w:vAlign w:val="bottom"/>
          </w:tcPr>
          <w:p w14:paraId="10996BB5" w14:textId="77777777" w:rsidR="001A2306" w:rsidRPr="006278BE" w:rsidRDefault="001A2306" w:rsidP="00837CE3">
            <w:r w:rsidRPr="006278BE">
              <w:t>1.047</w:t>
            </w:r>
          </w:p>
        </w:tc>
      </w:tr>
      <w:tr w:rsidR="001A2306" w:rsidRPr="006278BE" w14:paraId="2BC496D5" w14:textId="77777777" w:rsidTr="00A75C46">
        <w:tc>
          <w:tcPr>
            <w:tcW w:w="0" w:type="dxa"/>
          </w:tcPr>
          <w:p w14:paraId="05BA776F" w14:textId="77777777" w:rsidR="001A2306" w:rsidRPr="006278BE" w:rsidRDefault="001A2306" w:rsidP="00837CE3">
            <w:r w:rsidRPr="006278BE">
              <w:t>NPgN</w:t>
            </w:r>
          </w:p>
        </w:tc>
        <w:tc>
          <w:tcPr>
            <w:tcW w:w="0" w:type="dxa"/>
            <w:vAlign w:val="bottom"/>
          </w:tcPr>
          <w:p w14:paraId="5D8490CC" w14:textId="77777777" w:rsidR="001A2306" w:rsidRPr="006278BE" w:rsidRDefault="001A2306" w:rsidP="00837CE3">
            <w:r w:rsidRPr="006278BE">
              <w:t>0.519</w:t>
            </w:r>
          </w:p>
        </w:tc>
        <w:tc>
          <w:tcPr>
            <w:tcW w:w="0" w:type="dxa"/>
            <w:vAlign w:val="bottom"/>
          </w:tcPr>
          <w:p w14:paraId="41B3DA25" w14:textId="77777777" w:rsidR="001A2306" w:rsidRPr="006278BE" w:rsidRDefault="001A2306" w:rsidP="00837CE3">
            <w:r w:rsidRPr="006278BE">
              <w:t>0.778</w:t>
            </w:r>
          </w:p>
        </w:tc>
      </w:tr>
      <w:tr w:rsidR="001A2306" w:rsidRPr="006278BE" w14:paraId="19ECBC45" w14:textId="77777777" w:rsidTr="00A75C46">
        <w:tc>
          <w:tcPr>
            <w:tcW w:w="0" w:type="dxa"/>
          </w:tcPr>
          <w:p w14:paraId="2FDB379B" w14:textId="77777777" w:rsidR="001A2306" w:rsidRPr="006278BE" w:rsidRDefault="001A2306" w:rsidP="00837CE3">
            <w:r w:rsidRPr="006278BE">
              <w:t>NPgY</w:t>
            </w:r>
          </w:p>
        </w:tc>
        <w:tc>
          <w:tcPr>
            <w:tcW w:w="0" w:type="dxa"/>
            <w:vAlign w:val="bottom"/>
          </w:tcPr>
          <w:p w14:paraId="07F10111" w14:textId="77777777" w:rsidR="001A2306" w:rsidRPr="006278BE" w:rsidRDefault="001A2306" w:rsidP="00837CE3">
            <w:r w:rsidRPr="006278BE">
              <w:t>0.716</w:t>
            </w:r>
          </w:p>
        </w:tc>
        <w:tc>
          <w:tcPr>
            <w:tcW w:w="0" w:type="dxa"/>
            <w:vAlign w:val="bottom"/>
          </w:tcPr>
          <w:p w14:paraId="43C28ECA" w14:textId="77777777" w:rsidR="001A2306" w:rsidRPr="006278BE" w:rsidRDefault="001A2306" w:rsidP="00837CE3">
            <w:r w:rsidRPr="006278BE">
              <w:t>1.073</w:t>
            </w:r>
          </w:p>
        </w:tc>
      </w:tr>
      <w:tr w:rsidR="001A2306" w:rsidRPr="006278BE" w14:paraId="122D45EC" w14:textId="77777777" w:rsidTr="00A75C46">
        <w:tc>
          <w:tcPr>
            <w:tcW w:w="0" w:type="dxa"/>
          </w:tcPr>
          <w:p w14:paraId="29FF5139" w14:textId="77777777" w:rsidR="001A2306" w:rsidRPr="006278BE" w:rsidRDefault="001A2306" w:rsidP="00837CE3">
            <w:r w:rsidRPr="006278BE">
              <w:t>WMID</w:t>
            </w:r>
          </w:p>
        </w:tc>
        <w:tc>
          <w:tcPr>
            <w:tcW w:w="0" w:type="dxa"/>
            <w:vAlign w:val="bottom"/>
          </w:tcPr>
          <w:p w14:paraId="42DBCD5A" w14:textId="77777777" w:rsidR="001A2306" w:rsidRPr="006278BE" w:rsidRDefault="001A2306" w:rsidP="00837CE3">
            <w:r w:rsidRPr="006278BE">
              <w:t>0.901</w:t>
            </w:r>
          </w:p>
        </w:tc>
        <w:tc>
          <w:tcPr>
            <w:tcW w:w="0" w:type="dxa"/>
            <w:vAlign w:val="bottom"/>
          </w:tcPr>
          <w:p w14:paraId="0561C0C7" w14:textId="77777777" w:rsidR="001A2306" w:rsidRPr="006278BE" w:rsidRDefault="001A2306" w:rsidP="00837CE3">
            <w:r w:rsidRPr="006278BE">
              <w:t>1.351</w:t>
            </w:r>
          </w:p>
        </w:tc>
      </w:tr>
      <w:tr w:rsidR="001A2306" w:rsidRPr="006278BE" w14:paraId="4EC11623" w14:textId="77777777" w:rsidTr="00A75C46">
        <w:tc>
          <w:tcPr>
            <w:tcW w:w="0" w:type="dxa"/>
          </w:tcPr>
          <w:p w14:paraId="6DE027FA" w14:textId="77777777" w:rsidR="001A2306" w:rsidRPr="006278BE" w:rsidRDefault="001A2306" w:rsidP="00837CE3">
            <w:r w:rsidRPr="006278BE">
              <w:t>EMID</w:t>
            </w:r>
          </w:p>
        </w:tc>
        <w:tc>
          <w:tcPr>
            <w:tcW w:w="0" w:type="dxa"/>
            <w:vAlign w:val="bottom"/>
          </w:tcPr>
          <w:p w14:paraId="4B6A9955" w14:textId="77777777" w:rsidR="001A2306" w:rsidRPr="006278BE" w:rsidRDefault="001A2306" w:rsidP="00837CE3">
            <w:r w:rsidRPr="006278BE">
              <w:t>0.922</w:t>
            </w:r>
          </w:p>
        </w:tc>
        <w:tc>
          <w:tcPr>
            <w:tcW w:w="0" w:type="dxa"/>
            <w:vAlign w:val="bottom"/>
          </w:tcPr>
          <w:p w14:paraId="538920ED" w14:textId="77777777" w:rsidR="001A2306" w:rsidRPr="006278BE" w:rsidRDefault="001A2306" w:rsidP="00837CE3">
            <w:r w:rsidRPr="006278BE">
              <w:t>1.383</w:t>
            </w:r>
          </w:p>
        </w:tc>
      </w:tr>
      <w:tr w:rsidR="001A2306" w:rsidRPr="006278BE" w14:paraId="24FEEBE6" w14:textId="77777777" w:rsidTr="00A75C46">
        <w:tc>
          <w:tcPr>
            <w:tcW w:w="0" w:type="dxa"/>
          </w:tcPr>
          <w:p w14:paraId="607B2816" w14:textId="77777777" w:rsidR="001A2306" w:rsidRPr="006278BE" w:rsidRDefault="001A2306" w:rsidP="00837CE3">
            <w:r w:rsidRPr="006278BE">
              <w:t>SWALES</w:t>
            </w:r>
          </w:p>
        </w:tc>
        <w:tc>
          <w:tcPr>
            <w:tcW w:w="0" w:type="dxa"/>
            <w:vAlign w:val="bottom"/>
          </w:tcPr>
          <w:p w14:paraId="6FBDB8FE" w14:textId="77777777" w:rsidR="001A2306" w:rsidRPr="006278BE" w:rsidRDefault="001A2306" w:rsidP="00837CE3">
            <w:r w:rsidRPr="006278BE">
              <w:t>0.461</w:t>
            </w:r>
          </w:p>
        </w:tc>
        <w:tc>
          <w:tcPr>
            <w:tcW w:w="0" w:type="dxa"/>
            <w:vAlign w:val="bottom"/>
          </w:tcPr>
          <w:p w14:paraId="5C6EE2C8" w14:textId="77777777" w:rsidR="001A2306" w:rsidRPr="006278BE" w:rsidRDefault="001A2306" w:rsidP="00837CE3">
            <w:r w:rsidRPr="006278BE">
              <w:t>0.691</w:t>
            </w:r>
          </w:p>
        </w:tc>
      </w:tr>
      <w:tr w:rsidR="001A2306" w:rsidRPr="006278BE" w14:paraId="67F3C06D" w14:textId="77777777" w:rsidTr="00A75C46">
        <w:tc>
          <w:tcPr>
            <w:tcW w:w="0" w:type="dxa"/>
          </w:tcPr>
          <w:p w14:paraId="62AC96D7" w14:textId="77777777" w:rsidR="001A2306" w:rsidRPr="006278BE" w:rsidRDefault="001A2306" w:rsidP="00837CE3">
            <w:r w:rsidRPr="006278BE">
              <w:t>SWEST</w:t>
            </w:r>
          </w:p>
        </w:tc>
        <w:tc>
          <w:tcPr>
            <w:tcW w:w="0" w:type="dxa"/>
            <w:vAlign w:val="bottom"/>
          </w:tcPr>
          <w:p w14:paraId="1223B077" w14:textId="77777777" w:rsidR="001A2306" w:rsidRPr="006278BE" w:rsidRDefault="001A2306" w:rsidP="00837CE3">
            <w:r w:rsidRPr="006278BE">
              <w:t>0.700</w:t>
            </w:r>
          </w:p>
        </w:tc>
        <w:tc>
          <w:tcPr>
            <w:tcW w:w="0" w:type="dxa"/>
            <w:vAlign w:val="bottom"/>
          </w:tcPr>
          <w:p w14:paraId="7E359074" w14:textId="77777777" w:rsidR="001A2306" w:rsidRPr="006278BE" w:rsidRDefault="001A2306" w:rsidP="00837CE3">
            <w:r w:rsidRPr="006278BE">
              <w:t>1.049</w:t>
            </w:r>
          </w:p>
        </w:tc>
      </w:tr>
      <w:tr w:rsidR="001A2306" w:rsidRPr="006278BE" w14:paraId="2374CA1E" w14:textId="77777777" w:rsidTr="00A75C46">
        <w:tc>
          <w:tcPr>
            <w:tcW w:w="0" w:type="dxa"/>
          </w:tcPr>
          <w:p w14:paraId="0D2A1368" w14:textId="77777777" w:rsidR="001A2306" w:rsidRPr="006278BE" w:rsidRDefault="001A2306" w:rsidP="00837CE3">
            <w:r w:rsidRPr="006278BE">
              <w:t>LPN</w:t>
            </w:r>
          </w:p>
        </w:tc>
        <w:tc>
          <w:tcPr>
            <w:tcW w:w="0" w:type="dxa"/>
            <w:vAlign w:val="bottom"/>
          </w:tcPr>
          <w:p w14:paraId="22372F49" w14:textId="77777777" w:rsidR="001A2306" w:rsidRPr="006278BE" w:rsidRDefault="001A2306" w:rsidP="00837CE3">
            <w:r w:rsidRPr="006278BE">
              <w:t>0.605</w:t>
            </w:r>
          </w:p>
        </w:tc>
        <w:tc>
          <w:tcPr>
            <w:tcW w:w="0" w:type="dxa"/>
            <w:vAlign w:val="bottom"/>
          </w:tcPr>
          <w:p w14:paraId="3A1DC755" w14:textId="77777777" w:rsidR="001A2306" w:rsidRPr="006278BE" w:rsidRDefault="001A2306" w:rsidP="00837CE3">
            <w:r w:rsidRPr="006278BE">
              <w:t>0.908</w:t>
            </w:r>
          </w:p>
        </w:tc>
      </w:tr>
      <w:tr w:rsidR="001A2306" w:rsidRPr="006278BE" w14:paraId="44A89CAF" w14:textId="77777777" w:rsidTr="00A75C46">
        <w:tc>
          <w:tcPr>
            <w:tcW w:w="0" w:type="dxa"/>
          </w:tcPr>
          <w:p w14:paraId="527AAA41" w14:textId="77777777" w:rsidR="001A2306" w:rsidRPr="006278BE" w:rsidRDefault="001A2306" w:rsidP="00837CE3">
            <w:r w:rsidRPr="006278BE">
              <w:t>SPN</w:t>
            </w:r>
          </w:p>
        </w:tc>
        <w:tc>
          <w:tcPr>
            <w:tcW w:w="0" w:type="dxa"/>
            <w:vAlign w:val="bottom"/>
          </w:tcPr>
          <w:p w14:paraId="46E252C9" w14:textId="77777777" w:rsidR="001A2306" w:rsidRPr="006278BE" w:rsidRDefault="001A2306" w:rsidP="00837CE3">
            <w:r w:rsidRPr="006278BE">
              <w:t>0.626</w:t>
            </w:r>
          </w:p>
        </w:tc>
        <w:tc>
          <w:tcPr>
            <w:tcW w:w="0" w:type="dxa"/>
            <w:vAlign w:val="bottom"/>
          </w:tcPr>
          <w:p w14:paraId="738EB452" w14:textId="77777777" w:rsidR="001A2306" w:rsidRPr="006278BE" w:rsidRDefault="001A2306" w:rsidP="00837CE3">
            <w:r w:rsidRPr="006278BE">
              <w:t>0.939</w:t>
            </w:r>
          </w:p>
        </w:tc>
      </w:tr>
      <w:tr w:rsidR="001A2306" w:rsidRPr="006278BE" w14:paraId="1FA936D4" w14:textId="77777777" w:rsidTr="00A75C46">
        <w:tc>
          <w:tcPr>
            <w:tcW w:w="0" w:type="dxa"/>
          </w:tcPr>
          <w:p w14:paraId="138FB8D3" w14:textId="77777777" w:rsidR="001A2306" w:rsidRPr="006278BE" w:rsidRDefault="001A2306" w:rsidP="00837CE3">
            <w:r w:rsidRPr="006278BE">
              <w:t>EPN</w:t>
            </w:r>
          </w:p>
        </w:tc>
        <w:tc>
          <w:tcPr>
            <w:tcW w:w="0" w:type="dxa"/>
            <w:vAlign w:val="bottom"/>
          </w:tcPr>
          <w:p w14:paraId="0BB22290" w14:textId="77777777" w:rsidR="001A2306" w:rsidRPr="006278BE" w:rsidRDefault="001A2306" w:rsidP="00837CE3">
            <w:r w:rsidRPr="006278BE">
              <w:t>0.978</w:t>
            </w:r>
          </w:p>
        </w:tc>
        <w:tc>
          <w:tcPr>
            <w:tcW w:w="0" w:type="dxa"/>
            <w:vAlign w:val="bottom"/>
          </w:tcPr>
          <w:p w14:paraId="4BE4B2B9" w14:textId="77777777" w:rsidR="001A2306" w:rsidRPr="006278BE" w:rsidRDefault="001A2306" w:rsidP="00837CE3">
            <w:r w:rsidRPr="006278BE">
              <w:t>1.467</w:t>
            </w:r>
          </w:p>
        </w:tc>
      </w:tr>
      <w:tr w:rsidR="001A2306" w:rsidRPr="006278BE" w14:paraId="326925DF" w14:textId="77777777" w:rsidTr="00A75C46">
        <w:tc>
          <w:tcPr>
            <w:tcW w:w="0" w:type="dxa"/>
          </w:tcPr>
          <w:p w14:paraId="39A931C4" w14:textId="77777777" w:rsidR="001A2306" w:rsidRPr="006278BE" w:rsidRDefault="001A2306" w:rsidP="00837CE3">
            <w:r w:rsidRPr="006278BE">
              <w:t>SPD</w:t>
            </w:r>
          </w:p>
        </w:tc>
        <w:tc>
          <w:tcPr>
            <w:tcW w:w="0" w:type="dxa"/>
            <w:vAlign w:val="bottom"/>
          </w:tcPr>
          <w:p w14:paraId="2AE7025F" w14:textId="77777777" w:rsidR="001A2306" w:rsidRPr="006278BE" w:rsidRDefault="001A2306" w:rsidP="00837CE3">
            <w:r w:rsidRPr="006278BE">
              <w:t>0.665</w:t>
            </w:r>
          </w:p>
        </w:tc>
        <w:tc>
          <w:tcPr>
            <w:tcW w:w="0" w:type="dxa"/>
            <w:vAlign w:val="bottom"/>
          </w:tcPr>
          <w:p w14:paraId="7B52CC00" w14:textId="77777777" w:rsidR="001A2306" w:rsidRPr="006278BE" w:rsidRDefault="001A2306" w:rsidP="00837CE3">
            <w:r w:rsidRPr="006278BE">
              <w:t>0.997</w:t>
            </w:r>
          </w:p>
        </w:tc>
      </w:tr>
      <w:tr w:rsidR="001A2306" w:rsidRPr="006278BE" w14:paraId="6A09C7C0" w14:textId="77777777" w:rsidTr="00A75C46">
        <w:tc>
          <w:tcPr>
            <w:tcW w:w="0" w:type="dxa"/>
          </w:tcPr>
          <w:p w14:paraId="06DE97E2" w14:textId="77777777" w:rsidR="001A2306" w:rsidRPr="006278BE" w:rsidRDefault="001A2306" w:rsidP="00837CE3">
            <w:r w:rsidRPr="006278BE">
              <w:t>SPMW</w:t>
            </w:r>
          </w:p>
        </w:tc>
        <w:tc>
          <w:tcPr>
            <w:tcW w:w="0" w:type="dxa"/>
            <w:vAlign w:val="bottom"/>
          </w:tcPr>
          <w:p w14:paraId="24757199" w14:textId="77777777" w:rsidR="001A2306" w:rsidRPr="006278BE" w:rsidRDefault="001A2306" w:rsidP="00837CE3">
            <w:r w:rsidRPr="006278BE">
              <w:t>0.739</w:t>
            </w:r>
          </w:p>
        </w:tc>
        <w:tc>
          <w:tcPr>
            <w:tcW w:w="0" w:type="dxa"/>
            <w:vAlign w:val="bottom"/>
          </w:tcPr>
          <w:p w14:paraId="4893D2C6" w14:textId="77777777" w:rsidR="001A2306" w:rsidRPr="006278BE" w:rsidRDefault="001A2306" w:rsidP="00837CE3">
            <w:r w:rsidRPr="006278BE">
              <w:t>1.109</w:t>
            </w:r>
          </w:p>
        </w:tc>
      </w:tr>
      <w:tr w:rsidR="001A2306" w:rsidRPr="006278BE" w14:paraId="32D52D0C" w14:textId="77777777" w:rsidTr="00A75C46">
        <w:tc>
          <w:tcPr>
            <w:tcW w:w="0" w:type="dxa"/>
          </w:tcPr>
          <w:p w14:paraId="1440F814" w14:textId="77777777" w:rsidR="001A2306" w:rsidRPr="006278BE" w:rsidRDefault="001A2306" w:rsidP="00837CE3">
            <w:r w:rsidRPr="006278BE">
              <w:t>SSEH</w:t>
            </w:r>
          </w:p>
        </w:tc>
        <w:tc>
          <w:tcPr>
            <w:tcW w:w="0" w:type="dxa"/>
            <w:vAlign w:val="bottom"/>
          </w:tcPr>
          <w:p w14:paraId="1B79DD40" w14:textId="77777777" w:rsidR="001A2306" w:rsidRPr="006278BE" w:rsidRDefault="001A2306" w:rsidP="00837CE3">
            <w:r w:rsidRPr="006278BE">
              <w:t>0.496</w:t>
            </w:r>
          </w:p>
        </w:tc>
        <w:tc>
          <w:tcPr>
            <w:tcW w:w="0" w:type="dxa"/>
            <w:vAlign w:val="bottom"/>
          </w:tcPr>
          <w:p w14:paraId="2D29ACC1" w14:textId="77777777" w:rsidR="001A2306" w:rsidRPr="006278BE" w:rsidRDefault="001A2306" w:rsidP="00837CE3">
            <w:r w:rsidRPr="006278BE">
              <w:t>0.744</w:t>
            </w:r>
          </w:p>
        </w:tc>
      </w:tr>
      <w:tr w:rsidR="001A2306" w:rsidRPr="006278BE" w14:paraId="4D2D9B07" w14:textId="77777777" w:rsidTr="00A75C46">
        <w:tc>
          <w:tcPr>
            <w:tcW w:w="0" w:type="dxa"/>
          </w:tcPr>
          <w:p w14:paraId="372E0365" w14:textId="77777777" w:rsidR="001A2306" w:rsidRPr="006278BE" w:rsidRDefault="001A2306" w:rsidP="00837CE3">
            <w:r w:rsidRPr="006278BE">
              <w:t>SSES</w:t>
            </w:r>
          </w:p>
        </w:tc>
        <w:tc>
          <w:tcPr>
            <w:tcW w:w="0" w:type="dxa"/>
            <w:vAlign w:val="bottom"/>
          </w:tcPr>
          <w:p w14:paraId="7B4511F4" w14:textId="77777777" w:rsidR="001A2306" w:rsidRPr="006278BE" w:rsidRDefault="001A2306" w:rsidP="00837CE3">
            <w:r w:rsidRPr="006278BE">
              <w:t>0.935</w:t>
            </w:r>
          </w:p>
        </w:tc>
        <w:tc>
          <w:tcPr>
            <w:tcW w:w="0" w:type="dxa"/>
            <w:vAlign w:val="bottom"/>
          </w:tcPr>
          <w:p w14:paraId="23CEBCCC" w14:textId="77777777" w:rsidR="001A2306" w:rsidRPr="006278BE" w:rsidRDefault="001A2306" w:rsidP="00837CE3">
            <w:r w:rsidRPr="006278BE">
              <w:t>1.403</w:t>
            </w:r>
          </w:p>
        </w:tc>
      </w:tr>
    </w:tbl>
    <w:p w14:paraId="69A128DE" w14:textId="77777777" w:rsidR="001A2306" w:rsidRPr="006278BE" w:rsidRDefault="001A2306" w:rsidP="001A2306">
      <w:pPr>
        <w:pStyle w:val="AppendixHeading"/>
      </w:pPr>
    </w:p>
    <w:p w14:paraId="66A9B7DE" w14:textId="77777777" w:rsidR="001A2306" w:rsidRPr="006278BE" w:rsidRDefault="001A2306" w:rsidP="00837CE3">
      <w:pPr>
        <w:pStyle w:val="Caption"/>
      </w:pPr>
      <w:r w:rsidRPr="006278BE">
        <w:t>Penalty incentive rate for the value of Low Carbon Transition Services Delivered term (VLCTIRP</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6278BE" w:rsidRDefault="001A2306" w:rsidP="00837CE3">
            <w:r w:rsidRPr="006278BE">
              <w:t>Licensee</w:t>
            </w:r>
          </w:p>
        </w:tc>
        <w:tc>
          <w:tcPr>
            <w:tcW w:w="2692" w:type="dxa"/>
          </w:tcPr>
          <w:p w14:paraId="490584A7" w14:textId="77777777" w:rsidR="001A2306" w:rsidRPr="006278BE" w:rsidRDefault="001A2306" w:rsidP="00837CE3">
            <w:r w:rsidRPr="006278BE">
              <w:t>2024/25</w:t>
            </w:r>
          </w:p>
        </w:tc>
        <w:tc>
          <w:tcPr>
            <w:tcW w:w="2692" w:type="dxa"/>
          </w:tcPr>
          <w:p w14:paraId="73BED315" w14:textId="77777777" w:rsidR="001A2306" w:rsidRPr="006278BE" w:rsidRDefault="001A2306" w:rsidP="00837CE3">
            <w:r w:rsidRPr="006278BE">
              <w:t>2027/28</w:t>
            </w:r>
          </w:p>
        </w:tc>
      </w:tr>
      <w:tr w:rsidR="001A2306" w:rsidRPr="006278BE" w14:paraId="2D6DF7BB" w14:textId="77777777" w:rsidTr="004518FA">
        <w:tc>
          <w:tcPr>
            <w:tcW w:w="1702" w:type="dxa"/>
          </w:tcPr>
          <w:p w14:paraId="0151851A" w14:textId="77777777" w:rsidR="001A2306" w:rsidRPr="006278BE" w:rsidRDefault="001A2306" w:rsidP="00837CE3">
            <w:r w:rsidRPr="006278BE">
              <w:t>ENWL</w:t>
            </w:r>
          </w:p>
        </w:tc>
        <w:tc>
          <w:tcPr>
            <w:tcW w:w="2692" w:type="dxa"/>
            <w:vAlign w:val="bottom"/>
          </w:tcPr>
          <w:p w14:paraId="2F6BDE3C" w14:textId="77777777" w:rsidR="001A2306" w:rsidRPr="006278BE" w:rsidRDefault="001A2306" w:rsidP="00837CE3">
            <w:r w:rsidRPr="006278BE">
              <w:t>17.449</w:t>
            </w:r>
          </w:p>
        </w:tc>
        <w:tc>
          <w:tcPr>
            <w:tcW w:w="2692" w:type="dxa"/>
            <w:vAlign w:val="bottom"/>
          </w:tcPr>
          <w:p w14:paraId="58396895" w14:textId="77777777" w:rsidR="001A2306" w:rsidRPr="006278BE" w:rsidRDefault="001A2306" w:rsidP="00837CE3">
            <w:r w:rsidRPr="006278BE">
              <w:t>21.366</w:t>
            </w:r>
          </w:p>
        </w:tc>
      </w:tr>
      <w:tr w:rsidR="004518FA" w:rsidRPr="006278BE" w14:paraId="4D7DB34F" w14:textId="77777777" w:rsidTr="000A6BA9">
        <w:tc>
          <w:tcPr>
            <w:tcW w:w="1702" w:type="dxa"/>
          </w:tcPr>
          <w:p w14:paraId="6EC589C3" w14:textId="77777777" w:rsidR="004518FA" w:rsidRPr="006278BE" w:rsidRDefault="004518FA" w:rsidP="004518FA">
            <w:r w:rsidRPr="006278BE">
              <w:t>NPgN</w:t>
            </w:r>
          </w:p>
        </w:tc>
        <w:tc>
          <w:tcPr>
            <w:tcW w:w="2692" w:type="dxa"/>
            <w:vAlign w:val="bottom"/>
          </w:tcPr>
          <w:p w14:paraId="2B42ECF6" w14:textId="77777777" w:rsidR="004518FA" w:rsidRPr="006278BE" w:rsidRDefault="004518FA" w:rsidP="004518FA">
            <w:r w:rsidRPr="006278BE">
              <w:t>3.716</w:t>
            </w:r>
          </w:p>
        </w:tc>
        <w:tc>
          <w:tcPr>
            <w:tcW w:w="2692" w:type="dxa"/>
          </w:tcPr>
          <w:p w14:paraId="41895B3B" w14:textId="59EB7C22" w:rsidR="004518FA" w:rsidRPr="006278BE" w:rsidRDefault="004518FA" w:rsidP="004518FA">
            <w:r w:rsidRPr="006278BE">
              <w:t>1.056</w:t>
            </w:r>
          </w:p>
        </w:tc>
      </w:tr>
      <w:tr w:rsidR="004518FA" w:rsidRPr="006278BE" w14:paraId="3D68E703" w14:textId="77777777" w:rsidTr="000A6BA9">
        <w:tc>
          <w:tcPr>
            <w:tcW w:w="1702" w:type="dxa"/>
          </w:tcPr>
          <w:p w14:paraId="6A54C579" w14:textId="77777777" w:rsidR="004518FA" w:rsidRPr="006278BE" w:rsidRDefault="004518FA" w:rsidP="004518FA">
            <w:r w:rsidRPr="006278BE">
              <w:t>NPgY</w:t>
            </w:r>
          </w:p>
        </w:tc>
        <w:tc>
          <w:tcPr>
            <w:tcW w:w="2692" w:type="dxa"/>
            <w:vAlign w:val="bottom"/>
          </w:tcPr>
          <w:p w14:paraId="5128A2C0" w14:textId="77777777" w:rsidR="004518FA" w:rsidRPr="006278BE" w:rsidRDefault="004518FA" w:rsidP="004518FA">
            <w:r w:rsidRPr="006278BE">
              <w:t>3.570</w:t>
            </w:r>
          </w:p>
        </w:tc>
        <w:tc>
          <w:tcPr>
            <w:tcW w:w="2692" w:type="dxa"/>
          </w:tcPr>
          <w:p w14:paraId="1EF879E4" w14:textId="3A060456" w:rsidR="004518FA" w:rsidRPr="006278BE" w:rsidRDefault="004518FA" w:rsidP="004518FA">
            <w:r w:rsidRPr="006278BE">
              <w:t>1.011</w:t>
            </w:r>
          </w:p>
        </w:tc>
      </w:tr>
      <w:tr w:rsidR="004518FA" w:rsidRPr="006278BE" w14:paraId="1FEA756D" w14:textId="77777777" w:rsidTr="004518FA">
        <w:tc>
          <w:tcPr>
            <w:tcW w:w="1702" w:type="dxa"/>
          </w:tcPr>
          <w:p w14:paraId="7C7326FE" w14:textId="77777777" w:rsidR="004518FA" w:rsidRPr="006278BE" w:rsidRDefault="004518FA" w:rsidP="004518FA">
            <w:r w:rsidRPr="006278BE">
              <w:t>WMID</w:t>
            </w:r>
          </w:p>
        </w:tc>
        <w:tc>
          <w:tcPr>
            <w:tcW w:w="2692" w:type="dxa"/>
            <w:vAlign w:val="bottom"/>
          </w:tcPr>
          <w:p w14:paraId="68ABD45C" w14:textId="77777777" w:rsidR="004518FA" w:rsidRPr="006278BE" w:rsidRDefault="004518FA" w:rsidP="004518FA">
            <w:r w:rsidRPr="006278BE">
              <w:t>49.379</w:t>
            </w:r>
          </w:p>
        </w:tc>
        <w:tc>
          <w:tcPr>
            <w:tcW w:w="2692" w:type="dxa"/>
            <w:vAlign w:val="bottom"/>
          </w:tcPr>
          <w:p w14:paraId="22FEB174" w14:textId="77777777" w:rsidR="004518FA" w:rsidRPr="006278BE" w:rsidRDefault="004518FA" w:rsidP="004518FA">
            <w:r w:rsidRPr="006278BE">
              <w:t>21.697</w:t>
            </w:r>
          </w:p>
        </w:tc>
      </w:tr>
      <w:tr w:rsidR="004518FA" w:rsidRPr="006278BE" w14:paraId="6ECF98C5" w14:textId="77777777" w:rsidTr="004518FA">
        <w:tc>
          <w:tcPr>
            <w:tcW w:w="1702" w:type="dxa"/>
          </w:tcPr>
          <w:p w14:paraId="00A7989D" w14:textId="77777777" w:rsidR="004518FA" w:rsidRPr="006278BE" w:rsidRDefault="004518FA" w:rsidP="004518FA">
            <w:r w:rsidRPr="006278BE">
              <w:t>EMID</w:t>
            </w:r>
          </w:p>
        </w:tc>
        <w:tc>
          <w:tcPr>
            <w:tcW w:w="2692" w:type="dxa"/>
            <w:vAlign w:val="bottom"/>
          </w:tcPr>
          <w:p w14:paraId="3896737C" w14:textId="77777777" w:rsidR="004518FA" w:rsidRPr="006278BE" w:rsidRDefault="004518FA" w:rsidP="004518FA">
            <w:r w:rsidRPr="006278BE">
              <w:t>47.335</w:t>
            </w:r>
          </w:p>
        </w:tc>
        <w:tc>
          <w:tcPr>
            <w:tcW w:w="2692" w:type="dxa"/>
            <w:vAlign w:val="bottom"/>
          </w:tcPr>
          <w:p w14:paraId="7ED93B94" w14:textId="77777777" w:rsidR="004518FA" w:rsidRPr="006278BE" w:rsidRDefault="004518FA" w:rsidP="004518FA">
            <w:r w:rsidRPr="006278BE">
              <w:t>20.799</w:t>
            </w:r>
          </w:p>
        </w:tc>
      </w:tr>
      <w:tr w:rsidR="004518FA" w:rsidRPr="006278BE" w14:paraId="795EDABE" w14:textId="77777777" w:rsidTr="004518FA">
        <w:tc>
          <w:tcPr>
            <w:tcW w:w="1702" w:type="dxa"/>
          </w:tcPr>
          <w:p w14:paraId="2D24AF16" w14:textId="77777777" w:rsidR="004518FA" w:rsidRPr="006278BE" w:rsidRDefault="004518FA" w:rsidP="004518FA">
            <w:r w:rsidRPr="006278BE">
              <w:t>SWALES</w:t>
            </w:r>
          </w:p>
        </w:tc>
        <w:tc>
          <w:tcPr>
            <w:tcW w:w="2692" w:type="dxa"/>
            <w:vAlign w:val="bottom"/>
          </w:tcPr>
          <w:p w14:paraId="735D99A9" w14:textId="77777777" w:rsidR="004518FA" w:rsidRPr="006278BE" w:rsidRDefault="004518FA" w:rsidP="004518FA">
            <w:r w:rsidRPr="006278BE">
              <w:t>55.128</w:t>
            </w:r>
          </w:p>
        </w:tc>
        <w:tc>
          <w:tcPr>
            <w:tcW w:w="2692" w:type="dxa"/>
            <w:vAlign w:val="bottom"/>
          </w:tcPr>
          <w:p w14:paraId="68DCCAD9" w14:textId="77777777" w:rsidR="004518FA" w:rsidRPr="006278BE" w:rsidRDefault="004518FA" w:rsidP="004518FA">
            <w:r w:rsidRPr="006278BE">
              <w:t>24.223</w:t>
            </w:r>
          </w:p>
        </w:tc>
      </w:tr>
      <w:tr w:rsidR="004518FA" w:rsidRPr="006278BE" w14:paraId="40E66750" w14:textId="77777777" w:rsidTr="004518FA">
        <w:tc>
          <w:tcPr>
            <w:tcW w:w="1702" w:type="dxa"/>
          </w:tcPr>
          <w:p w14:paraId="46FAAB27" w14:textId="77777777" w:rsidR="004518FA" w:rsidRPr="006278BE" w:rsidRDefault="004518FA" w:rsidP="004518FA">
            <w:r w:rsidRPr="006278BE">
              <w:t>SWEST</w:t>
            </w:r>
          </w:p>
        </w:tc>
        <w:tc>
          <w:tcPr>
            <w:tcW w:w="2692" w:type="dxa"/>
            <w:vAlign w:val="bottom"/>
          </w:tcPr>
          <w:p w14:paraId="1984C206" w14:textId="77777777" w:rsidR="004518FA" w:rsidRPr="006278BE" w:rsidRDefault="004518FA" w:rsidP="004518FA">
            <w:r w:rsidRPr="006278BE">
              <w:t>58.679</w:t>
            </w:r>
          </w:p>
        </w:tc>
        <w:tc>
          <w:tcPr>
            <w:tcW w:w="2692" w:type="dxa"/>
            <w:vAlign w:val="bottom"/>
          </w:tcPr>
          <w:p w14:paraId="15142544" w14:textId="77777777" w:rsidR="004518FA" w:rsidRPr="006278BE" w:rsidRDefault="004518FA" w:rsidP="004518FA">
            <w:r w:rsidRPr="006278BE">
              <w:t>25.783</w:t>
            </w:r>
          </w:p>
        </w:tc>
      </w:tr>
      <w:tr w:rsidR="004518FA" w:rsidRPr="006278BE" w14:paraId="1970F28D" w14:textId="77777777" w:rsidTr="004518FA">
        <w:tc>
          <w:tcPr>
            <w:tcW w:w="1702" w:type="dxa"/>
          </w:tcPr>
          <w:p w14:paraId="62163816" w14:textId="77777777" w:rsidR="004518FA" w:rsidRPr="006278BE" w:rsidRDefault="004518FA" w:rsidP="004518FA">
            <w:r w:rsidRPr="006278BE">
              <w:t>LPN</w:t>
            </w:r>
          </w:p>
        </w:tc>
        <w:tc>
          <w:tcPr>
            <w:tcW w:w="2692" w:type="dxa"/>
            <w:vAlign w:val="bottom"/>
          </w:tcPr>
          <w:p w14:paraId="09727D89" w14:textId="77777777" w:rsidR="004518FA" w:rsidRPr="006278BE" w:rsidRDefault="004518FA" w:rsidP="004518FA">
            <w:r w:rsidRPr="006278BE">
              <w:t>6.513</w:t>
            </w:r>
          </w:p>
        </w:tc>
        <w:tc>
          <w:tcPr>
            <w:tcW w:w="2692" w:type="dxa"/>
            <w:vAlign w:val="bottom"/>
          </w:tcPr>
          <w:p w14:paraId="0846A692" w14:textId="77777777" w:rsidR="004518FA" w:rsidRPr="006278BE" w:rsidRDefault="004518FA" w:rsidP="004518FA">
            <w:r w:rsidRPr="006278BE">
              <w:t>1.658</w:t>
            </w:r>
          </w:p>
        </w:tc>
      </w:tr>
      <w:tr w:rsidR="004518FA" w:rsidRPr="006278BE" w14:paraId="4D94616E" w14:textId="77777777" w:rsidTr="004518FA">
        <w:tc>
          <w:tcPr>
            <w:tcW w:w="1702" w:type="dxa"/>
          </w:tcPr>
          <w:p w14:paraId="1D15D7F4" w14:textId="77777777" w:rsidR="004518FA" w:rsidRPr="006278BE" w:rsidRDefault="004518FA" w:rsidP="004518FA">
            <w:r w:rsidRPr="006278BE">
              <w:t>SPN</w:t>
            </w:r>
          </w:p>
        </w:tc>
        <w:tc>
          <w:tcPr>
            <w:tcW w:w="2692" w:type="dxa"/>
            <w:vAlign w:val="bottom"/>
          </w:tcPr>
          <w:p w14:paraId="6A0A5F1D" w14:textId="77777777" w:rsidR="004518FA" w:rsidRPr="006278BE" w:rsidRDefault="004518FA" w:rsidP="004518FA">
            <w:r w:rsidRPr="006278BE">
              <w:t>6.903</w:t>
            </w:r>
          </w:p>
        </w:tc>
        <w:tc>
          <w:tcPr>
            <w:tcW w:w="2692" w:type="dxa"/>
            <w:vAlign w:val="bottom"/>
          </w:tcPr>
          <w:p w14:paraId="2AEFD392" w14:textId="77777777" w:rsidR="004518FA" w:rsidRPr="006278BE" w:rsidRDefault="004518FA" w:rsidP="004518FA">
            <w:r w:rsidRPr="006278BE">
              <w:t>1.757</w:t>
            </w:r>
          </w:p>
        </w:tc>
      </w:tr>
      <w:tr w:rsidR="004518FA" w:rsidRPr="006278BE" w14:paraId="46B4B22D" w14:textId="77777777" w:rsidTr="004518FA">
        <w:tc>
          <w:tcPr>
            <w:tcW w:w="1702" w:type="dxa"/>
          </w:tcPr>
          <w:p w14:paraId="506A872F" w14:textId="77777777" w:rsidR="004518FA" w:rsidRPr="006278BE" w:rsidRDefault="004518FA" w:rsidP="004518FA">
            <w:r w:rsidRPr="006278BE">
              <w:t>EPN</w:t>
            </w:r>
          </w:p>
        </w:tc>
        <w:tc>
          <w:tcPr>
            <w:tcW w:w="2692" w:type="dxa"/>
            <w:vAlign w:val="bottom"/>
          </w:tcPr>
          <w:p w14:paraId="21D10831" w14:textId="77777777" w:rsidR="004518FA" w:rsidRPr="006278BE" w:rsidRDefault="004518FA" w:rsidP="004518FA">
            <w:r w:rsidRPr="006278BE">
              <w:t>6.823</w:t>
            </w:r>
          </w:p>
        </w:tc>
        <w:tc>
          <w:tcPr>
            <w:tcW w:w="2692" w:type="dxa"/>
            <w:vAlign w:val="bottom"/>
          </w:tcPr>
          <w:p w14:paraId="6B340BC7" w14:textId="77777777" w:rsidR="004518FA" w:rsidRPr="006278BE" w:rsidRDefault="004518FA" w:rsidP="004518FA">
            <w:r w:rsidRPr="006278BE">
              <w:t>1.737</w:t>
            </w:r>
          </w:p>
        </w:tc>
      </w:tr>
      <w:tr w:rsidR="004518FA" w:rsidRPr="006278BE" w14:paraId="224A1859" w14:textId="77777777" w:rsidTr="004518FA">
        <w:tc>
          <w:tcPr>
            <w:tcW w:w="1702" w:type="dxa"/>
          </w:tcPr>
          <w:p w14:paraId="1D243CF2" w14:textId="77777777" w:rsidR="004518FA" w:rsidRPr="006278BE" w:rsidRDefault="004518FA" w:rsidP="004518FA">
            <w:r w:rsidRPr="006278BE">
              <w:t>SPD</w:t>
            </w:r>
          </w:p>
        </w:tc>
        <w:tc>
          <w:tcPr>
            <w:tcW w:w="2692" w:type="dxa"/>
            <w:vAlign w:val="bottom"/>
          </w:tcPr>
          <w:p w14:paraId="1242C62A" w14:textId="77777777" w:rsidR="004518FA" w:rsidRPr="006278BE" w:rsidRDefault="004518FA" w:rsidP="004518FA">
            <w:r w:rsidRPr="006278BE">
              <w:t>5.959</w:t>
            </w:r>
          </w:p>
        </w:tc>
        <w:tc>
          <w:tcPr>
            <w:tcW w:w="2692" w:type="dxa"/>
            <w:vAlign w:val="bottom"/>
          </w:tcPr>
          <w:p w14:paraId="26B90037" w14:textId="77777777" w:rsidR="004518FA" w:rsidRPr="006278BE" w:rsidRDefault="004518FA" w:rsidP="004518FA">
            <w:r w:rsidRPr="006278BE">
              <w:t>1.517</w:t>
            </w:r>
          </w:p>
        </w:tc>
      </w:tr>
      <w:tr w:rsidR="004518FA" w:rsidRPr="006278BE" w14:paraId="300D22BA" w14:textId="77777777" w:rsidTr="004518FA">
        <w:tc>
          <w:tcPr>
            <w:tcW w:w="1702" w:type="dxa"/>
          </w:tcPr>
          <w:p w14:paraId="0F94C40F" w14:textId="77777777" w:rsidR="004518FA" w:rsidRPr="006278BE" w:rsidRDefault="004518FA" w:rsidP="004518FA">
            <w:r w:rsidRPr="006278BE">
              <w:t>SPMW</w:t>
            </w:r>
          </w:p>
        </w:tc>
        <w:tc>
          <w:tcPr>
            <w:tcW w:w="2692" w:type="dxa"/>
            <w:vAlign w:val="bottom"/>
          </w:tcPr>
          <w:p w14:paraId="59322FFD" w14:textId="77777777" w:rsidR="004518FA" w:rsidRPr="006278BE" w:rsidRDefault="004518FA" w:rsidP="004518FA">
            <w:r w:rsidRPr="006278BE">
              <w:t>8.753</w:t>
            </w:r>
          </w:p>
        </w:tc>
        <w:tc>
          <w:tcPr>
            <w:tcW w:w="2692" w:type="dxa"/>
            <w:vAlign w:val="bottom"/>
          </w:tcPr>
          <w:p w14:paraId="7567F41E" w14:textId="77777777" w:rsidR="004518FA" w:rsidRPr="006278BE" w:rsidRDefault="004518FA" w:rsidP="004518FA">
            <w:r w:rsidRPr="006278BE">
              <w:t>2.228</w:t>
            </w:r>
          </w:p>
        </w:tc>
      </w:tr>
      <w:tr w:rsidR="004518FA" w:rsidRPr="006278BE" w14:paraId="69E1EF7C" w14:textId="77777777" w:rsidTr="004518FA">
        <w:tc>
          <w:tcPr>
            <w:tcW w:w="1702" w:type="dxa"/>
          </w:tcPr>
          <w:p w14:paraId="02FA0EEB" w14:textId="77777777" w:rsidR="004518FA" w:rsidRPr="006278BE" w:rsidRDefault="004518FA" w:rsidP="004518FA">
            <w:r w:rsidRPr="006278BE">
              <w:t>SSEH</w:t>
            </w:r>
          </w:p>
        </w:tc>
        <w:tc>
          <w:tcPr>
            <w:tcW w:w="2692" w:type="dxa"/>
            <w:vAlign w:val="bottom"/>
          </w:tcPr>
          <w:p w14:paraId="4E1AFC93" w14:textId="77777777" w:rsidR="004518FA" w:rsidRPr="006278BE" w:rsidRDefault="004518FA" w:rsidP="004518FA">
            <w:r w:rsidRPr="006278BE">
              <w:t>492.301</w:t>
            </w:r>
          </w:p>
        </w:tc>
        <w:tc>
          <w:tcPr>
            <w:tcW w:w="2692" w:type="dxa"/>
            <w:vAlign w:val="bottom"/>
          </w:tcPr>
          <w:p w14:paraId="7C587DE0" w14:textId="77777777" w:rsidR="004518FA" w:rsidRPr="006278BE" w:rsidRDefault="004518FA" w:rsidP="004518FA">
            <w:r w:rsidRPr="006278BE">
              <w:t>72.397</w:t>
            </w:r>
          </w:p>
        </w:tc>
      </w:tr>
      <w:tr w:rsidR="004518FA" w:rsidRPr="006278BE" w14:paraId="28733B1E" w14:textId="77777777" w:rsidTr="004518FA">
        <w:tc>
          <w:tcPr>
            <w:tcW w:w="1702" w:type="dxa"/>
          </w:tcPr>
          <w:p w14:paraId="1BAD64A8" w14:textId="77777777" w:rsidR="004518FA" w:rsidRPr="006278BE" w:rsidRDefault="004518FA" w:rsidP="004518FA">
            <w:r w:rsidRPr="006278BE">
              <w:t>SSES</w:t>
            </w:r>
          </w:p>
        </w:tc>
        <w:tc>
          <w:tcPr>
            <w:tcW w:w="2692" w:type="dxa"/>
            <w:vAlign w:val="bottom"/>
          </w:tcPr>
          <w:p w14:paraId="65FB3721" w14:textId="77777777" w:rsidR="004518FA" w:rsidRPr="006278BE" w:rsidRDefault="004518FA" w:rsidP="004518FA">
            <w:r w:rsidRPr="006278BE">
              <w:t>234.286</w:t>
            </w:r>
          </w:p>
        </w:tc>
        <w:tc>
          <w:tcPr>
            <w:tcW w:w="2692" w:type="dxa"/>
            <w:vAlign w:val="bottom"/>
          </w:tcPr>
          <w:p w14:paraId="717ECC5F" w14:textId="77777777" w:rsidR="004518FA" w:rsidRPr="006278BE" w:rsidRDefault="004518FA" w:rsidP="004518FA">
            <w:r w:rsidRPr="006278BE">
              <w:t>34.454</w:t>
            </w:r>
          </w:p>
        </w:tc>
      </w:tr>
    </w:tbl>
    <w:p w14:paraId="67AFC93C" w14:textId="77777777" w:rsidR="001A2306" w:rsidRPr="006278BE" w:rsidRDefault="001A2306" w:rsidP="001A2306">
      <w:pPr>
        <w:pStyle w:val="AppendixHeading"/>
      </w:pPr>
    </w:p>
    <w:p w14:paraId="5DC7ECBE" w14:textId="77777777" w:rsidR="001A2306" w:rsidRPr="006278BE" w:rsidRDefault="001A2306" w:rsidP="00837CE3">
      <w:pPr>
        <w:pStyle w:val="Caption"/>
      </w:pPr>
      <w:r w:rsidRPr="006278BE">
        <w:t>Maximum reward in respect of the Fuel Poverty Customer Satisfaction Survey term (CSFPAU</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6278BE" w:rsidRDefault="001A2306" w:rsidP="00837CE3">
            <w:r w:rsidRPr="006278BE">
              <w:t>Licensee</w:t>
            </w:r>
          </w:p>
        </w:tc>
        <w:tc>
          <w:tcPr>
            <w:tcW w:w="2692" w:type="dxa"/>
          </w:tcPr>
          <w:p w14:paraId="6F650E58" w14:textId="77777777" w:rsidR="001A2306" w:rsidRPr="006278BE" w:rsidRDefault="001A2306" w:rsidP="00837CE3">
            <w:r w:rsidRPr="006278BE">
              <w:t>2024/25</w:t>
            </w:r>
          </w:p>
        </w:tc>
        <w:tc>
          <w:tcPr>
            <w:tcW w:w="2692" w:type="dxa"/>
          </w:tcPr>
          <w:p w14:paraId="12E43E62" w14:textId="77777777" w:rsidR="001A2306" w:rsidRPr="006278BE" w:rsidRDefault="001A2306" w:rsidP="00837CE3">
            <w:r w:rsidRPr="006278BE">
              <w:t>2027/28</w:t>
            </w:r>
          </w:p>
        </w:tc>
      </w:tr>
      <w:tr w:rsidR="001A2306" w:rsidRPr="006278BE" w14:paraId="7936E4D6" w14:textId="77777777" w:rsidTr="00A75C46">
        <w:tc>
          <w:tcPr>
            <w:tcW w:w="0" w:type="dxa"/>
          </w:tcPr>
          <w:p w14:paraId="1D19FCAA" w14:textId="77777777" w:rsidR="001A2306" w:rsidRPr="006278BE" w:rsidRDefault="001A2306" w:rsidP="00837CE3">
            <w:r w:rsidRPr="006278BE">
              <w:t>ENWL</w:t>
            </w:r>
          </w:p>
        </w:tc>
        <w:tc>
          <w:tcPr>
            <w:tcW w:w="0" w:type="dxa"/>
            <w:vAlign w:val="bottom"/>
          </w:tcPr>
          <w:p w14:paraId="08FECF44" w14:textId="77777777" w:rsidR="001A2306" w:rsidRPr="006278BE" w:rsidRDefault="001A2306" w:rsidP="00837CE3">
            <w:r w:rsidRPr="006278BE">
              <w:t>0.349</w:t>
            </w:r>
          </w:p>
        </w:tc>
        <w:tc>
          <w:tcPr>
            <w:tcW w:w="0" w:type="dxa"/>
            <w:vAlign w:val="bottom"/>
          </w:tcPr>
          <w:p w14:paraId="32621E73" w14:textId="77777777" w:rsidR="001A2306" w:rsidRPr="006278BE" w:rsidRDefault="001A2306" w:rsidP="00837CE3">
            <w:r w:rsidRPr="006278BE">
              <w:t>0.523</w:t>
            </w:r>
          </w:p>
        </w:tc>
      </w:tr>
      <w:tr w:rsidR="001A2306" w:rsidRPr="006278BE" w14:paraId="45C16072" w14:textId="77777777" w:rsidTr="00A75C46">
        <w:tc>
          <w:tcPr>
            <w:tcW w:w="0" w:type="dxa"/>
          </w:tcPr>
          <w:p w14:paraId="49F5D563" w14:textId="77777777" w:rsidR="001A2306" w:rsidRPr="006278BE" w:rsidRDefault="001A2306" w:rsidP="00837CE3">
            <w:r w:rsidRPr="006278BE">
              <w:t>NPgN</w:t>
            </w:r>
          </w:p>
        </w:tc>
        <w:tc>
          <w:tcPr>
            <w:tcW w:w="0" w:type="dxa"/>
            <w:vAlign w:val="bottom"/>
          </w:tcPr>
          <w:p w14:paraId="77080350" w14:textId="77777777" w:rsidR="001A2306" w:rsidRPr="006278BE" w:rsidRDefault="001A2306" w:rsidP="00837CE3">
            <w:r w:rsidRPr="006278BE">
              <w:t>0.259</w:t>
            </w:r>
          </w:p>
        </w:tc>
        <w:tc>
          <w:tcPr>
            <w:tcW w:w="0" w:type="dxa"/>
            <w:vAlign w:val="bottom"/>
          </w:tcPr>
          <w:p w14:paraId="097417CA" w14:textId="77777777" w:rsidR="001A2306" w:rsidRPr="006278BE" w:rsidRDefault="001A2306" w:rsidP="00837CE3">
            <w:r w:rsidRPr="006278BE">
              <w:t>0.389</w:t>
            </w:r>
          </w:p>
        </w:tc>
      </w:tr>
      <w:tr w:rsidR="001A2306" w:rsidRPr="006278BE" w14:paraId="3EF49F4D" w14:textId="77777777" w:rsidTr="00A75C46">
        <w:tc>
          <w:tcPr>
            <w:tcW w:w="0" w:type="dxa"/>
          </w:tcPr>
          <w:p w14:paraId="269DDADE" w14:textId="77777777" w:rsidR="001A2306" w:rsidRPr="006278BE" w:rsidRDefault="001A2306" w:rsidP="00837CE3">
            <w:r w:rsidRPr="006278BE">
              <w:t>NPgY</w:t>
            </w:r>
          </w:p>
        </w:tc>
        <w:tc>
          <w:tcPr>
            <w:tcW w:w="0" w:type="dxa"/>
            <w:vAlign w:val="bottom"/>
          </w:tcPr>
          <w:p w14:paraId="10E24E3E" w14:textId="77777777" w:rsidR="001A2306" w:rsidRPr="006278BE" w:rsidRDefault="001A2306" w:rsidP="00837CE3">
            <w:r w:rsidRPr="006278BE">
              <w:t>0.358</w:t>
            </w:r>
          </w:p>
        </w:tc>
        <w:tc>
          <w:tcPr>
            <w:tcW w:w="0" w:type="dxa"/>
            <w:vAlign w:val="bottom"/>
          </w:tcPr>
          <w:p w14:paraId="54E060F6" w14:textId="77777777" w:rsidR="001A2306" w:rsidRPr="006278BE" w:rsidRDefault="001A2306" w:rsidP="00837CE3">
            <w:r w:rsidRPr="006278BE">
              <w:t>0.537</w:t>
            </w:r>
          </w:p>
        </w:tc>
      </w:tr>
      <w:tr w:rsidR="001A2306" w:rsidRPr="006278BE" w14:paraId="33D4EFD2" w14:textId="77777777" w:rsidTr="00A75C46">
        <w:tc>
          <w:tcPr>
            <w:tcW w:w="0" w:type="dxa"/>
          </w:tcPr>
          <w:p w14:paraId="49900FF5" w14:textId="77777777" w:rsidR="001A2306" w:rsidRPr="006278BE" w:rsidRDefault="001A2306" w:rsidP="00837CE3">
            <w:r w:rsidRPr="006278BE">
              <w:t>WMID</w:t>
            </w:r>
          </w:p>
        </w:tc>
        <w:tc>
          <w:tcPr>
            <w:tcW w:w="0" w:type="dxa"/>
            <w:vAlign w:val="bottom"/>
          </w:tcPr>
          <w:p w14:paraId="36C112AE" w14:textId="77777777" w:rsidR="001A2306" w:rsidRPr="006278BE" w:rsidRDefault="001A2306" w:rsidP="00837CE3">
            <w:r w:rsidRPr="006278BE">
              <w:t>0.450</w:t>
            </w:r>
          </w:p>
        </w:tc>
        <w:tc>
          <w:tcPr>
            <w:tcW w:w="0" w:type="dxa"/>
            <w:vAlign w:val="bottom"/>
          </w:tcPr>
          <w:p w14:paraId="27F66D89" w14:textId="77777777" w:rsidR="001A2306" w:rsidRPr="006278BE" w:rsidRDefault="001A2306" w:rsidP="00837CE3">
            <w:r w:rsidRPr="006278BE">
              <w:t>0.676</w:t>
            </w:r>
          </w:p>
        </w:tc>
      </w:tr>
      <w:tr w:rsidR="001A2306" w:rsidRPr="006278BE" w14:paraId="291086EC" w14:textId="77777777" w:rsidTr="00A75C46">
        <w:tc>
          <w:tcPr>
            <w:tcW w:w="0" w:type="dxa"/>
          </w:tcPr>
          <w:p w14:paraId="0B0116F8" w14:textId="77777777" w:rsidR="001A2306" w:rsidRPr="006278BE" w:rsidRDefault="001A2306" w:rsidP="00837CE3">
            <w:r w:rsidRPr="006278BE">
              <w:t>EMID</w:t>
            </w:r>
          </w:p>
        </w:tc>
        <w:tc>
          <w:tcPr>
            <w:tcW w:w="0" w:type="dxa"/>
            <w:vAlign w:val="bottom"/>
          </w:tcPr>
          <w:p w14:paraId="43DAED1A" w14:textId="77777777" w:rsidR="001A2306" w:rsidRPr="006278BE" w:rsidRDefault="001A2306" w:rsidP="00837CE3">
            <w:r w:rsidRPr="006278BE">
              <w:t>0.461</w:t>
            </w:r>
          </w:p>
        </w:tc>
        <w:tc>
          <w:tcPr>
            <w:tcW w:w="0" w:type="dxa"/>
            <w:vAlign w:val="bottom"/>
          </w:tcPr>
          <w:p w14:paraId="40C6E373" w14:textId="77777777" w:rsidR="001A2306" w:rsidRPr="006278BE" w:rsidRDefault="001A2306" w:rsidP="00837CE3">
            <w:r w:rsidRPr="006278BE">
              <w:t>0.692</w:t>
            </w:r>
          </w:p>
        </w:tc>
      </w:tr>
      <w:tr w:rsidR="001A2306" w:rsidRPr="006278BE" w14:paraId="0A6D9D85" w14:textId="77777777" w:rsidTr="00A75C46">
        <w:tc>
          <w:tcPr>
            <w:tcW w:w="0" w:type="dxa"/>
          </w:tcPr>
          <w:p w14:paraId="7A14E4E5" w14:textId="77777777" w:rsidR="001A2306" w:rsidRPr="006278BE" w:rsidRDefault="001A2306" w:rsidP="00837CE3">
            <w:r w:rsidRPr="006278BE">
              <w:t>SWALES</w:t>
            </w:r>
          </w:p>
        </w:tc>
        <w:tc>
          <w:tcPr>
            <w:tcW w:w="0" w:type="dxa"/>
            <w:vAlign w:val="bottom"/>
          </w:tcPr>
          <w:p w14:paraId="0E9E2B3E" w14:textId="77777777" w:rsidR="001A2306" w:rsidRPr="006278BE" w:rsidRDefault="001A2306" w:rsidP="00837CE3">
            <w:r w:rsidRPr="006278BE">
              <w:t>0.230</w:t>
            </w:r>
          </w:p>
        </w:tc>
        <w:tc>
          <w:tcPr>
            <w:tcW w:w="0" w:type="dxa"/>
            <w:vAlign w:val="bottom"/>
          </w:tcPr>
          <w:p w14:paraId="64ED9B59" w14:textId="77777777" w:rsidR="001A2306" w:rsidRPr="006278BE" w:rsidRDefault="001A2306" w:rsidP="00837CE3">
            <w:r w:rsidRPr="006278BE">
              <w:t>0.345</w:t>
            </w:r>
          </w:p>
        </w:tc>
      </w:tr>
      <w:tr w:rsidR="001A2306" w:rsidRPr="006278BE" w14:paraId="49D88E10" w14:textId="77777777" w:rsidTr="00A75C46">
        <w:tc>
          <w:tcPr>
            <w:tcW w:w="0" w:type="dxa"/>
          </w:tcPr>
          <w:p w14:paraId="2A40B848" w14:textId="77777777" w:rsidR="001A2306" w:rsidRPr="006278BE" w:rsidRDefault="001A2306" w:rsidP="00837CE3">
            <w:r w:rsidRPr="006278BE">
              <w:t>SWEST</w:t>
            </w:r>
          </w:p>
        </w:tc>
        <w:tc>
          <w:tcPr>
            <w:tcW w:w="0" w:type="dxa"/>
            <w:vAlign w:val="bottom"/>
          </w:tcPr>
          <w:p w14:paraId="0FEA6824" w14:textId="77777777" w:rsidR="001A2306" w:rsidRPr="006278BE" w:rsidRDefault="001A2306" w:rsidP="00837CE3">
            <w:r w:rsidRPr="006278BE">
              <w:t>0.350</w:t>
            </w:r>
          </w:p>
        </w:tc>
        <w:tc>
          <w:tcPr>
            <w:tcW w:w="0" w:type="dxa"/>
            <w:vAlign w:val="bottom"/>
          </w:tcPr>
          <w:p w14:paraId="2EA9F995" w14:textId="77777777" w:rsidR="001A2306" w:rsidRPr="006278BE" w:rsidRDefault="001A2306" w:rsidP="00837CE3">
            <w:r w:rsidRPr="006278BE">
              <w:t>0.525</w:t>
            </w:r>
          </w:p>
        </w:tc>
      </w:tr>
      <w:tr w:rsidR="001A2306" w:rsidRPr="006278BE" w14:paraId="75786B37" w14:textId="77777777" w:rsidTr="00A75C46">
        <w:tc>
          <w:tcPr>
            <w:tcW w:w="0" w:type="dxa"/>
          </w:tcPr>
          <w:p w14:paraId="13CED9DA" w14:textId="77777777" w:rsidR="001A2306" w:rsidRPr="006278BE" w:rsidRDefault="001A2306" w:rsidP="00837CE3">
            <w:r w:rsidRPr="006278BE">
              <w:t>LPN</w:t>
            </w:r>
          </w:p>
        </w:tc>
        <w:tc>
          <w:tcPr>
            <w:tcW w:w="0" w:type="dxa"/>
            <w:vAlign w:val="bottom"/>
          </w:tcPr>
          <w:p w14:paraId="0188321A" w14:textId="77777777" w:rsidR="001A2306" w:rsidRPr="006278BE" w:rsidRDefault="001A2306" w:rsidP="00837CE3">
            <w:r w:rsidRPr="006278BE">
              <w:t>0.303</w:t>
            </w:r>
          </w:p>
        </w:tc>
        <w:tc>
          <w:tcPr>
            <w:tcW w:w="0" w:type="dxa"/>
            <w:vAlign w:val="bottom"/>
          </w:tcPr>
          <w:p w14:paraId="60F6C1DF" w14:textId="77777777" w:rsidR="001A2306" w:rsidRPr="006278BE" w:rsidRDefault="001A2306" w:rsidP="00837CE3">
            <w:r w:rsidRPr="006278BE">
              <w:t>0.454</w:t>
            </w:r>
          </w:p>
        </w:tc>
      </w:tr>
      <w:tr w:rsidR="001A2306" w:rsidRPr="006278BE" w14:paraId="445FFFD2" w14:textId="77777777" w:rsidTr="00A75C46">
        <w:tc>
          <w:tcPr>
            <w:tcW w:w="0" w:type="dxa"/>
          </w:tcPr>
          <w:p w14:paraId="27B6152B" w14:textId="77777777" w:rsidR="001A2306" w:rsidRPr="006278BE" w:rsidRDefault="001A2306" w:rsidP="00837CE3">
            <w:r w:rsidRPr="006278BE">
              <w:t>SPN</w:t>
            </w:r>
          </w:p>
        </w:tc>
        <w:tc>
          <w:tcPr>
            <w:tcW w:w="0" w:type="dxa"/>
            <w:vAlign w:val="bottom"/>
          </w:tcPr>
          <w:p w14:paraId="0F56D396" w14:textId="77777777" w:rsidR="001A2306" w:rsidRPr="006278BE" w:rsidRDefault="001A2306" w:rsidP="00837CE3">
            <w:r w:rsidRPr="006278BE">
              <w:t>0.313</w:t>
            </w:r>
          </w:p>
        </w:tc>
        <w:tc>
          <w:tcPr>
            <w:tcW w:w="0" w:type="dxa"/>
            <w:vAlign w:val="bottom"/>
          </w:tcPr>
          <w:p w14:paraId="10FFE77A" w14:textId="77777777" w:rsidR="001A2306" w:rsidRPr="006278BE" w:rsidRDefault="001A2306" w:rsidP="00837CE3">
            <w:r w:rsidRPr="006278BE">
              <w:t>0.470</w:t>
            </w:r>
          </w:p>
        </w:tc>
      </w:tr>
      <w:tr w:rsidR="001A2306" w:rsidRPr="006278BE" w14:paraId="0DD4CC7E" w14:textId="77777777" w:rsidTr="00A75C46">
        <w:tc>
          <w:tcPr>
            <w:tcW w:w="0" w:type="dxa"/>
          </w:tcPr>
          <w:p w14:paraId="31E60696" w14:textId="77777777" w:rsidR="001A2306" w:rsidRPr="006278BE" w:rsidRDefault="001A2306" w:rsidP="00837CE3">
            <w:r w:rsidRPr="006278BE">
              <w:t>EPN</w:t>
            </w:r>
          </w:p>
        </w:tc>
        <w:tc>
          <w:tcPr>
            <w:tcW w:w="0" w:type="dxa"/>
            <w:vAlign w:val="bottom"/>
          </w:tcPr>
          <w:p w14:paraId="60978687" w14:textId="77777777" w:rsidR="001A2306" w:rsidRPr="006278BE" w:rsidRDefault="001A2306" w:rsidP="00837CE3">
            <w:r w:rsidRPr="006278BE">
              <w:t>0.489</w:t>
            </w:r>
          </w:p>
        </w:tc>
        <w:tc>
          <w:tcPr>
            <w:tcW w:w="0" w:type="dxa"/>
            <w:vAlign w:val="bottom"/>
          </w:tcPr>
          <w:p w14:paraId="3010C14F" w14:textId="77777777" w:rsidR="001A2306" w:rsidRPr="006278BE" w:rsidRDefault="001A2306" w:rsidP="00837CE3">
            <w:r w:rsidRPr="006278BE">
              <w:t>0.733</w:t>
            </w:r>
          </w:p>
        </w:tc>
      </w:tr>
      <w:tr w:rsidR="001A2306" w:rsidRPr="006278BE" w14:paraId="1336DB33" w14:textId="77777777" w:rsidTr="00A75C46">
        <w:tc>
          <w:tcPr>
            <w:tcW w:w="0" w:type="dxa"/>
          </w:tcPr>
          <w:p w14:paraId="37B5BA9E" w14:textId="77777777" w:rsidR="001A2306" w:rsidRPr="006278BE" w:rsidRDefault="001A2306" w:rsidP="00837CE3">
            <w:r w:rsidRPr="006278BE">
              <w:t>SPD</w:t>
            </w:r>
          </w:p>
        </w:tc>
        <w:tc>
          <w:tcPr>
            <w:tcW w:w="0" w:type="dxa"/>
            <w:vAlign w:val="bottom"/>
          </w:tcPr>
          <w:p w14:paraId="51C505C1" w14:textId="77777777" w:rsidR="001A2306" w:rsidRPr="006278BE" w:rsidRDefault="001A2306" w:rsidP="00837CE3">
            <w:r w:rsidRPr="006278BE">
              <w:t>0.332</w:t>
            </w:r>
          </w:p>
        </w:tc>
        <w:tc>
          <w:tcPr>
            <w:tcW w:w="0" w:type="dxa"/>
            <w:vAlign w:val="bottom"/>
          </w:tcPr>
          <w:p w14:paraId="0E7AAC76" w14:textId="77777777" w:rsidR="001A2306" w:rsidRPr="006278BE" w:rsidRDefault="001A2306" w:rsidP="00837CE3">
            <w:r w:rsidRPr="006278BE">
              <w:t>0.498</w:t>
            </w:r>
          </w:p>
        </w:tc>
      </w:tr>
      <w:tr w:rsidR="001A2306" w:rsidRPr="006278BE" w14:paraId="0431E733" w14:textId="77777777" w:rsidTr="00A75C46">
        <w:tc>
          <w:tcPr>
            <w:tcW w:w="0" w:type="dxa"/>
          </w:tcPr>
          <w:p w14:paraId="3A83ED13" w14:textId="77777777" w:rsidR="001A2306" w:rsidRPr="006278BE" w:rsidRDefault="001A2306" w:rsidP="00837CE3">
            <w:r w:rsidRPr="006278BE">
              <w:t>SPMW</w:t>
            </w:r>
          </w:p>
        </w:tc>
        <w:tc>
          <w:tcPr>
            <w:tcW w:w="0" w:type="dxa"/>
            <w:vAlign w:val="bottom"/>
          </w:tcPr>
          <w:p w14:paraId="722AB88F" w14:textId="77777777" w:rsidR="001A2306" w:rsidRPr="006278BE" w:rsidRDefault="001A2306" w:rsidP="00837CE3">
            <w:r w:rsidRPr="006278BE">
              <w:t>0.370</w:t>
            </w:r>
          </w:p>
        </w:tc>
        <w:tc>
          <w:tcPr>
            <w:tcW w:w="0" w:type="dxa"/>
            <w:vAlign w:val="bottom"/>
          </w:tcPr>
          <w:p w14:paraId="6BF72ACD" w14:textId="77777777" w:rsidR="001A2306" w:rsidRPr="006278BE" w:rsidRDefault="001A2306" w:rsidP="00837CE3">
            <w:r w:rsidRPr="006278BE">
              <w:t>0.555</w:t>
            </w:r>
          </w:p>
        </w:tc>
      </w:tr>
      <w:tr w:rsidR="001A2306" w:rsidRPr="006278BE" w14:paraId="550F2546" w14:textId="77777777" w:rsidTr="00A75C46">
        <w:tc>
          <w:tcPr>
            <w:tcW w:w="0" w:type="dxa"/>
          </w:tcPr>
          <w:p w14:paraId="097F3239" w14:textId="77777777" w:rsidR="001A2306" w:rsidRPr="006278BE" w:rsidRDefault="001A2306" w:rsidP="00837CE3">
            <w:r w:rsidRPr="006278BE">
              <w:t>SSEH</w:t>
            </w:r>
          </w:p>
        </w:tc>
        <w:tc>
          <w:tcPr>
            <w:tcW w:w="0" w:type="dxa"/>
            <w:vAlign w:val="bottom"/>
          </w:tcPr>
          <w:p w14:paraId="6FB66C00" w14:textId="77777777" w:rsidR="001A2306" w:rsidRPr="006278BE" w:rsidRDefault="001A2306" w:rsidP="00837CE3">
            <w:r w:rsidRPr="006278BE">
              <w:t>0.248</w:t>
            </w:r>
          </w:p>
        </w:tc>
        <w:tc>
          <w:tcPr>
            <w:tcW w:w="0" w:type="dxa"/>
            <w:vAlign w:val="bottom"/>
          </w:tcPr>
          <w:p w14:paraId="445A3E27" w14:textId="77777777" w:rsidR="001A2306" w:rsidRPr="006278BE" w:rsidRDefault="001A2306" w:rsidP="00837CE3">
            <w:r w:rsidRPr="006278BE">
              <w:t>0.372</w:t>
            </w:r>
          </w:p>
        </w:tc>
      </w:tr>
      <w:tr w:rsidR="001A2306" w:rsidRPr="006278BE" w14:paraId="6977843B" w14:textId="77777777" w:rsidTr="00A75C46">
        <w:tc>
          <w:tcPr>
            <w:tcW w:w="0" w:type="dxa"/>
          </w:tcPr>
          <w:p w14:paraId="4115D6BB" w14:textId="77777777" w:rsidR="001A2306" w:rsidRPr="006278BE" w:rsidRDefault="001A2306" w:rsidP="00837CE3">
            <w:r w:rsidRPr="006278BE">
              <w:t>SSES</w:t>
            </w:r>
          </w:p>
        </w:tc>
        <w:tc>
          <w:tcPr>
            <w:tcW w:w="0" w:type="dxa"/>
            <w:vAlign w:val="bottom"/>
          </w:tcPr>
          <w:p w14:paraId="7DDB97C6" w14:textId="77777777" w:rsidR="001A2306" w:rsidRPr="006278BE" w:rsidRDefault="001A2306" w:rsidP="00837CE3">
            <w:r w:rsidRPr="006278BE">
              <w:t>0.468</w:t>
            </w:r>
          </w:p>
        </w:tc>
        <w:tc>
          <w:tcPr>
            <w:tcW w:w="0" w:type="dxa"/>
            <w:vAlign w:val="bottom"/>
          </w:tcPr>
          <w:p w14:paraId="6C5A90F2" w14:textId="77777777" w:rsidR="001A2306" w:rsidRPr="006278BE" w:rsidRDefault="001A2306" w:rsidP="00837CE3">
            <w:r w:rsidRPr="006278BE">
              <w:t>0.701</w:t>
            </w:r>
          </w:p>
        </w:tc>
      </w:tr>
    </w:tbl>
    <w:p w14:paraId="2918B010" w14:textId="77777777" w:rsidR="001A2306" w:rsidRPr="006278BE" w:rsidRDefault="001A2306" w:rsidP="001A2306">
      <w:pPr>
        <w:pStyle w:val="AppendixHeading"/>
      </w:pPr>
    </w:p>
    <w:p w14:paraId="33272D7B" w14:textId="77777777" w:rsidR="001A2306" w:rsidRPr="006278BE" w:rsidRDefault="001A2306" w:rsidP="00837CE3">
      <w:pPr>
        <w:pStyle w:val="Caption"/>
      </w:pPr>
      <w:r w:rsidRPr="006278BE">
        <w:t>Reward incentive rate for the Fuel Poverty Satisfaction Survey term (CSFIRR</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6278BE" w:rsidRDefault="001A2306" w:rsidP="00837CE3">
            <w:r w:rsidRPr="006278BE">
              <w:t>Licensee</w:t>
            </w:r>
          </w:p>
        </w:tc>
        <w:tc>
          <w:tcPr>
            <w:tcW w:w="2692" w:type="dxa"/>
          </w:tcPr>
          <w:p w14:paraId="4066432A" w14:textId="77777777" w:rsidR="001A2306" w:rsidRPr="006278BE" w:rsidRDefault="001A2306" w:rsidP="00837CE3">
            <w:r w:rsidRPr="006278BE">
              <w:t>2024/25</w:t>
            </w:r>
          </w:p>
        </w:tc>
        <w:tc>
          <w:tcPr>
            <w:tcW w:w="2692" w:type="dxa"/>
          </w:tcPr>
          <w:p w14:paraId="2E2B8BFC" w14:textId="77777777" w:rsidR="001A2306" w:rsidRPr="006278BE" w:rsidRDefault="001A2306" w:rsidP="00837CE3">
            <w:r w:rsidRPr="006278BE">
              <w:t>2027/28</w:t>
            </w:r>
          </w:p>
        </w:tc>
      </w:tr>
      <w:tr w:rsidR="001A2306" w:rsidRPr="006278BE" w14:paraId="278E53C6" w14:textId="77777777" w:rsidTr="00A75C46">
        <w:tc>
          <w:tcPr>
            <w:tcW w:w="0" w:type="dxa"/>
          </w:tcPr>
          <w:p w14:paraId="1845EE8A" w14:textId="77777777" w:rsidR="001A2306" w:rsidRPr="006278BE" w:rsidRDefault="001A2306" w:rsidP="00837CE3">
            <w:r w:rsidRPr="006278BE">
              <w:t>ENWL</w:t>
            </w:r>
          </w:p>
        </w:tc>
        <w:tc>
          <w:tcPr>
            <w:tcW w:w="0" w:type="dxa"/>
            <w:vAlign w:val="bottom"/>
          </w:tcPr>
          <w:p w14:paraId="4DDCE459" w14:textId="77777777" w:rsidR="001A2306" w:rsidRPr="006278BE" w:rsidRDefault="001A2306" w:rsidP="00837CE3">
            <w:r w:rsidRPr="006278BE">
              <w:t>0.698</w:t>
            </w:r>
          </w:p>
        </w:tc>
        <w:tc>
          <w:tcPr>
            <w:tcW w:w="0" w:type="dxa"/>
            <w:vAlign w:val="bottom"/>
          </w:tcPr>
          <w:p w14:paraId="2E30F75C" w14:textId="77777777" w:rsidR="001A2306" w:rsidRPr="006278BE" w:rsidRDefault="001A2306" w:rsidP="00837CE3">
            <w:r w:rsidRPr="006278BE">
              <w:t>1.047</w:t>
            </w:r>
          </w:p>
        </w:tc>
      </w:tr>
      <w:tr w:rsidR="001A2306" w:rsidRPr="006278BE" w14:paraId="456670BD" w14:textId="77777777" w:rsidTr="00A75C46">
        <w:tc>
          <w:tcPr>
            <w:tcW w:w="0" w:type="dxa"/>
          </w:tcPr>
          <w:p w14:paraId="1A30941F" w14:textId="77777777" w:rsidR="001A2306" w:rsidRPr="006278BE" w:rsidRDefault="001A2306" w:rsidP="00837CE3">
            <w:r w:rsidRPr="006278BE">
              <w:t>NPgN</w:t>
            </w:r>
          </w:p>
        </w:tc>
        <w:tc>
          <w:tcPr>
            <w:tcW w:w="0" w:type="dxa"/>
            <w:vAlign w:val="bottom"/>
          </w:tcPr>
          <w:p w14:paraId="54AF1DC9" w14:textId="77777777" w:rsidR="001A2306" w:rsidRPr="006278BE" w:rsidRDefault="001A2306" w:rsidP="00837CE3">
            <w:r w:rsidRPr="006278BE">
              <w:t>0.519</w:t>
            </w:r>
          </w:p>
        </w:tc>
        <w:tc>
          <w:tcPr>
            <w:tcW w:w="0" w:type="dxa"/>
            <w:vAlign w:val="bottom"/>
          </w:tcPr>
          <w:p w14:paraId="5D168E85" w14:textId="77777777" w:rsidR="001A2306" w:rsidRPr="006278BE" w:rsidRDefault="001A2306" w:rsidP="00837CE3">
            <w:r w:rsidRPr="006278BE">
              <w:t>0.778</w:t>
            </w:r>
          </w:p>
        </w:tc>
      </w:tr>
      <w:tr w:rsidR="001A2306" w:rsidRPr="006278BE" w14:paraId="7D99E8DD" w14:textId="77777777" w:rsidTr="00A75C46">
        <w:tc>
          <w:tcPr>
            <w:tcW w:w="0" w:type="dxa"/>
          </w:tcPr>
          <w:p w14:paraId="05FFD622" w14:textId="77777777" w:rsidR="001A2306" w:rsidRPr="006278BE" w:rsidRDefault="001A2306" w:rsidP="00837CE3">
            <w:r w:rsidRPr="006278BE">
              <w:t>NPgY</w:t>
            </w:r>
          </w:p>
        </w:tc>
        <w:tc>
          <w:tcPr>
            <w:tcW w:w="0" w:type="dxa"/>
            <w:vAlign w:val="bottom"/>
          </w:tcPr>
          <w:p w14:paraId="42C6972A" w14:textId="77777777" w:rsidR="001A2306" w:rsidRPr="006278BE" w:rsidRDefault="001A2306" w:rsidP="00837CE3">
            <w:r w:rsidRPr="006278BE">
              <w:t>0.716</w:t>
            </w:r>
          </w:p>
        </w:tc>
        <w:tc>
          <w:tcPr>
            <w:tcW w:w="0" w:type="dxa"/>
            <w:vAlign w:val="bottom"/>
          </w:tcPr>
          <w:p w14:paraId="57A204AB" w14:textId="77777777" w:rsidR="001A2306" w:rsidRPr="006278BE" w:rsidRDefault="001A2306" w:rsidP="00837CE3">
            <w:r w:rsidRPr="006278BE">
              <w:t>1.073</w:t>
            </w:r>
          </w:p>
        </w:tc>
      </w:tr>
      <w:tr w:rsidR="001A2306" w:rsidRPr="006278BE" w14:paraId="7D512D38" w14:textId="77777777" w:rsidTr="00A75C46">
        <w:tc>
          <w:tcPr>
            <w:tcW w:w="0" w:type="dxa"/>
          </w:tcPr>
          <w:p w14:paraId="148750D6" w14:textId="77777777" w:rsidR="001A2306" w:rsidRPr="006278BE" w:rsidRDefault="001A2306" w:rsidP="00837CE3">
            <w:r w:rsidRPr="006278BE">
              <w:t>WMID</w:t>
            </w:r>
          </w:p>
        </w:tc>
        <w:tc>
          <w:tcPr>
            <w:tcW w:w="0" w:type="dxa"/>
            <w:vAlign w:val="bottom"/>
          </w:tcPr>
          <w:p w14:paraId="2634E09C" w14:textId="77777777" w:rsidR="001A2306" w:rsidRPr="006278BE" w:rsidRDefault="001A2306" w:rsidP="00837CE3">
            <w:r w:rsidRPr="006278BE">
              <w:t>0.901</w:t>
            </w:r>
          </w:p>
        </w:tc>
        <w:tc>
          <w:tcPr>
            <w:tcW w:w="0" w:type="dxa"/>
            <w:vAlign w:val="bottom"/>
          </w:tcPr>
          <w:p w14:paraId="5599835B" w14:textId="77777777" w:rsidR="001A2306" w:rsidRPr="006278BE" w:rsidRDefault="001A2306" w:rsidP="00837CE3">
            <w:r w:rsidRPr="006278BE">
              <w:t>1.351</w:t>
            </w:r>
          </w:p>
        </w:tc>
      </w:tr>
      <w:tr w:rsidR="001A2306" w:rsidRPr="006278BE" w14:paraId="4EA37231" w14:textId="77777777" w:rsidTr="00A75C46">
        <w:tc>
          <w:tcPr>
            <w:tcW w:w="0" w:type="dxa"/>
          </w:tcPr>
          <w:p w14:paraId="2E40C484" w14:textId="77777777" w:rsidR="001A2306" w:rsidRPr="006278BE" w:rsidRDefault="001A2306" w:rsidP="00837CE3">
            <w:r w:rsidRPr="006278BE">
              <w:t>EMID</w:t>
            </w:r>
          </w:p>
        </w:tc>
        <w:tc>
          <w:tcPr>
            <w:tcW w:w="0" w:type="dxa"/>
            <w:vAlign w:val="bottom"/>
          </w:tcPr>
          <w:p w14:paraId="05BFC982" w14:textId="77777777" w:rsidR="001A2306" w:rsidRPr="006278BE" w:rsidRDefault="001A2306" w:rsidP="00837CE3">
            <w:r w:rsidRPr="006278BE">
              <w:t>0.922</w:t>
            </w:r>
          </w:p>
        </w:tc>
        <w:tc>
          <w:tcPr>
            <w:tcW w:w="0" w:type="dxa"/>
            <w:vAlign w:val="bottom"/>
          </w:tcPr>
          <w:p w14:paraId="29A233A1" w14:textId="77777777" w:rsidR="001A2306" w:rsidRPr="006278BE" w:rsidRDefault="001A2306" w:rsidP="00837CE3">
            <w:r w:rsidRPr="006278BE">
              <w:t>1.383</w:t>
            </w:r>
          </w:p>
        </w:tc>
      </w:tr>
      <w:tr w:rsidR="001A2306" w:rsidRPr="006278BE" w14:paraId="16729F9D" w14:textId="77777777" w:rsidTr="00A75C46">
        <w:tc>
          <w:tcPr>
            <w:tcW w:w="0" w:type="dxa"/>
          </w:tcPr>
          <w:p w14:paraId="6F609F4F" w14:textId="77777777" w:rsidR="001A2306" w:rsidRPr="006278BE" w:rsidRDefault="001A2306" w:rsidP="00837CE3">
            <w:r w:rsidRPr="006278BE">
              <w:t>SWALES</w:t>
            </w:r>
          </w:p>
        </w:tc>
        <w:tc>
          <w:tcPr>
            <w:tcW w:w="0" w:type="dxa"/>
            <w:vAlign w:val="bottom"/>
          </w:tcPr>
          <w:p w14:paraId="68CC8DE9" w14:textId="77777777" w:rsidR="001A2306" w:rsidRPr="006278BE" w:rsidRDefault="001A2306" w:rsidP="00837CE3">
            <w:r w:rsidRPr="006278BE">
              <w:t>0.461</w:t>
            </w:r>
          </w:p>
        </w:tc>
        <w:tc>
          <w:tcPr>
            <w:tcW w:w="0" w:type="dxa"/>
            <w:vAlign w:val="bottom"/>
          </w:tcPr>
          <w:p w14:paraId="0A6D195C" w14:textId="77777777" w:rsidR="001A2306" w:rsidRPr="006278BE" w:rsidRDefault="001A2306" w:rsidP="00837CE3">
            <w:r w:rsidRPr="006278BE">
              <w:t>0.691</w:t>
            </w:r>
          </w:p>
        </w:tc>
      </w:tr>
      <w:tr w:rsidR="001A2306" w:rsidRPr="006278BE" w14:paraId="094AEA00" w14:textId="77777777" w:rsidTr="00A75C46">
        <w:tc>
          <w:tcPr>
            <w:tcW w:w="0" w:type="dxa"/>
          </w:tcPr>
          <w:p w14:paraId="4661FE8F" w14:textId="77777777" w:rsidR="001A2306" w:rsidRPr="006278BE" w:rsidRDefault="001A2306" w:rsidP="00837CE3">
            <w:r w:rsidRPr="006278BE">
              <w:t>SWEST</w:t>
            </w:r>
          </w:p>
        </w:tc>
        <w:tc>
          <w:tcPr>
            <w:tcW w:w="0" w:type="dxa"/>
            <w:vAlign w:val="bottom"/>
          </w:tcPr>
          <w:p w14:paraId="386F9A74" w14:textId="77777777" w:rsidR="001A2306" w:rsidRPr="006278BE" w:rsidRDefault="001A2306" w:rsidP="00837CE3">
            <w:r w:rsidRPr="006278BE">
              <w:t>0.700</w:t>
            </w:r>
          </w:p>
        </w:tc>
        <w:tc>
          <w:tcPr>
            <w:tcW w:w="0" w:type="dxa"/>
            <w:vAlign w:val="bottom"/>
          </w:tcPr>
          <w:p w14:paraId="2C851A33" w14:textId="77777777" w:rsidR="001A2306" w:rsidRPr="006278BE" w:rsidRDefault="001A2306" w:rsidP="00837CE3">
            <w:r w:rsidRPr="006278BE">
              <w:t>1.049</w:t>
            </w:r>
          </w:p>
        </w:tc>
      </w:tr>
      <w:tr w:rsidR="001A2306" w:rsidRPr="006278BE" w14:paraId="3490DB14" w14:textId="77777777" w:rsidTr="00A75C46">
        <w:tc>
          <w:tcPr>
            <w:tcW w:w="0" w:type="dxa"/>
          </w:tcPr>
          <w:p w14:paraId="19FFC2D1" w14:textId="77777777" w:rsidR="001A2306" w:rsidRPr="006278BE" w:rsidRDefault="001A2306" w:rsidP="00837CE3">
            <w:r w:rsidRPr="006278BE">
              <w:t>LPN</w:t>
            </w:r>
          </w:p>
        </w:tc>
        <w:tc>
          <w:tcPr>
            <w:tcW w:w="0" w:type="dxa"/>
            <w:vAlign w:val="bottom"/>
          </w:tcPr>
          <w:p w14:paraId="03E183FA" w14:textId="77777777" w:rsidR="001A2306" w:rsidRPr="006278BE" w:rsidRDefault="001A2306" w:rsidP="00837CE3">
            <w:r w:rsidRPr="006278BE">
              <w:t>0.605</w:t>
            </w:r>
          </w:p>
        </w:tc>
        <w:tc>
          <w:tcPr>
            <w:tcW w:w="0" w:type="dxa"/>
            <w:vAlign w:val="bottom"/>
          </w:tcPr>
          <w:p w14:paraId="7D90BC33" w14:textId="77777777" w:rsidR="001A2306" w:rsidRPr="006278BE" w:rsidRDefault="001A2306" w:rsidP="00837CE3">
            <w:r w:rsidRPr="006278BE">
              <w:t>0.908</w:t>
            </w:r>
          </w:p>
        </w:tc>
      </w:tr>
      <w:tr w:rsidR="001A2306" w:rsidRPr="006278BE" w14:paraId="63699321" w14:textId="77777777" w:rsidTr="00A75C46">
        <w:tc>
          <w:tcPr>
            <w:tcW w:w="0" w:type="dxa"/>
          </w:tcPr>
          <w:p w14:paraId="34314D22" w14:textId="77777777" w:rsidR="001A2306" w:rsidRPr="006278BE" w:rsidRDefault="001A2306" w:rsidP="00837CE3">
            <w:r w:rsidRPr="006278BE">
              <w:t>SPN</w:t>
            </w:r>
          </w:p>
        </w:tc>
        <w:tc>
          <w:tcPr>
            <w:tcW w:w="0" w:type="dxa"/>
            <w:vAlign w:val="bottom"/>
          </w:tcPr>
          <w:p w14:paraId="6268D409" w14:textId="77777777" w:rsidR="001A2306" w:rsidRPr="006278BE" w:rsidRDefault="001A2306" w:rsidP="00837CE3">
            <w:r w:rsidRPr="006278BE">
              <w:t>0.626</w:t>
            </w:r>
          </w:p>
        </w:tc>
        <w:tc>
          <w:tcPr>
            <w:tcW w:w="0" w:type="dxa"/>
            <w:vAlign w:val="bottom"/>
          </w:tcPr>
          <w:p w14:paraId="6A9B506F" w14:textId="77777777" w:rsidR="001A2306" w:rsidRPr="006278BE" w:rsidRDefault="001A2306" w:rsidP="00837CE3">
            <w:r w:rsidRPr="006278BE">
              <w:t>0.939</w:t>
            </w:r>
          </w:p>
        </w:tc>
      </w:tr>
      <w:tr w:rsidR="001A2306" w:rsidRPr="006278BE" w14:paraId="3392E04E" w14:textId="77777777" w:rsidTr="00A75C46">
        <w:tc>
          <w:tcPr>
            <w:tcW w:w="0" w:type="dxa"/>
          </w:tcPr>
          <w:p w14:paraId="643E4CE7" w14:textId="77777777" w:rsidR="001A2306" w:rsidRPr="006278BE" w:rsidRDefault="001A2306" w:rsidP="00837CE3">
            <w:r w:rsidRPr="006278BE">
              <w:t>EPN</w:t>
            </w:r>
          </w:p>
        </w:tc>
        <w:tc>
          <w:tcPr>
            <w:tcW w:w="0" w:type="dxa"/>
            <w:vAlign w:val="bottom"/>
          </w:tcPr>
          <w:p w14:paraId="451913AF" w14:textId="77777777" w:rsidR="001A2306" w:rsidRPr="006278BE" w:rsidRDefault="001A2306" w:rsidP="00837CE3">
            <w:r w:rsidRPr="006278BE">
              <w:t>0.978</w:t>
            </w:r>
          </w:p>
        </w:tc>
        <w:tc>
          <w:tcPr>
            <w:tcW w:w="0" w:type="dxa"/>
            <w:vAlign w:val="bottom"/>
          </w:tcPr>
          <w:p w14:paraId="6E14EB46" w14:textId="77777777" w:rsidR="001A2306" w:rsidRPr="006278BE" w:rsidRDefault="001A2306" w:rsidP="00837CE3">
            <w:r w:rsidRPr="006278BE">
              <w:t>1.467</w:t>
            </w:r>
          </w:p>
        </w:tc>
      </w:tr>
      <w:tr w:rsidR="001A2306" w:rsidRPr="006278BE" w14:paraId="2C08D60A" w14:textId="77777777" w:rsidTr="00A75C46">
        <w:tc>
          <w:tcPr>
            <w:tcW w:w="0" w:type="dxa"/>
          </w:tcPr>
          <w:p w14:paraId="24B3DE30" w14:textId="77777777" w:rsidR="001A2306" w:rsidRPr="006278BE" w:rsidRDefault="001A2306" w:rsidP="00837CE3">
            <w:r w:rsidRPr="006278BE">
              <w:t>SPD</w:t>
            </w:r>
          </w:p>
        </w:tc>
        <w:tc>
          <w:tcPr>
            <w:tcW w:w="0" w:type="dxa"/>
            <w:vAlign w:val="bottom"/>
          </w:tcPr>
          <w:p w14:paraId="235FA6B7" w14:textId="77777777" w:rsidR="001A2306" w:rsidRPr="006278BE" w:rsidRDefault="001A2306" w:rsidP="00837CE3">
            <w:r w:rsidRPr="006278BE">
              <w:t>0.665</w:t>
            </w:r>
          </w:p>
        </w:tc>
        <w:tc>
          <w:tcPr>
            <w:tcW w:w="0" w:type="dxa"/>
            <w:vAlign w:val="bottom"/>
          </w:tcPr>
          <w:p w14:paraId="278B74B4" w14:textId="77777777" w:rsidR="001A2306" w:rsidRPr="006278BE" w:rsidRDefault="001A2306" w:rsidP="00837CE3">
            <w:r w:rsidRPr="006278BE">
              <w:t>0.997</w:t>
            </w:r>
          </w:p>
        </w:tc>
      </w:tr>
      <w:tr w:rsidR="001A2306" w:rsidRPr="006278BE" w14:paraId="43AA3267" w14:textId="77777777" w:rsidTr="00A75C46">
        <w:tc>
          <w:tcPr>
            <w:tcW w:w="0" w:type="dxa"/>
          </w:tcPr>
          <w:p w14:paraId="6A07FD65" w14:textId="77777777" w:rsidR="001A2306" w:rsidRPr="006278BE" w:rsidRDefault="001A2306" w:rsidP="00837CE3">
            <w:r w:rsidRPr="006278BE">
              <w:t>SPMW</w:t>
            </w:r>
          </w:p>
        </w:tc>
        <w:tc>
          <w:tcPr>
            <w:tcW w:w="0" w:type="dxa"/>
            <w:vAlign w:val="bottom"/>
          </w:tcPr>
          <w:p w14:paraId="4F90FBA2" w14:textId="77777777" w:rsidR="001A2306" w:rsidRPr="006278BE" w:rsidRDefault="001A2306" w:rsidP="00837CE3">
            <w:r w:rsidRPr="006278BE">
              <w:t>0.739</w:t>
            </w:r>
          </w:p>
        </w:tc>
        <w:tc>
          <w:tcPr>
            <w:tcW w:w="0" w:type="dxa"/>
            <w:vAlign w:val="bottom"/>
          </w:tcPr>
          <w:p w14:paraId="08125DEE" w14:textId="77777777" w:rsidR="001A2306" w:rsidRPr="006278BE" w:rsidRDefault="001A2306" w:rsidP="00837CE3">
            <w:r w:rsidRPr="006278BE">
              <w:t>1.109</w:t>
            </w:r>
          </w:p>
        </w:tc>
      </w:tr>
      <w:tr w:rsidR="001A2306" w:rsidRPr="006278BE" w14:paraId="200F1FD6" w14:textId="77777777" w:rsidTr="00A75C46">
        <w:tc>
          <w:tcPr>
            <w:tcW w:w="0" w:type="dxa"/>
          </w:tcPr>
          <w:p w14:paraId="735C6312" w14:textId="77777777" w:rsidR="001A2306" w:rsidRPr="006278BE" w:rsidRDefault="001A2306" w:rsidP="00837CE3">
            <w:r w:rsidRPr="006278BE">
              <w:t>SSEH</w:t>
            </w:r>
          </w:p>
        </w:tc>
        <w:tc>
          <w:tcPr>
            <w:tcW w:w="0" w:type="dxa"/>
            <w:vAlign w:val="bottom"/>
          </w:tcPr>
          <w:p w14:paraId="3A519895" w14:textId="77777777" w:rsidR="001A2306" w:rsidRPr="006278BE" w:rsidRDefault="001A2306" w:rsidP="00837CE3">
            <w:r w:rsidRPr="006278BE">
              <w:t>0.496</w:t>
            </w:r>
          </w:p>
        </w:tc>
        <w:tc>
          <w:tcPr>
            <w:tcW w:w="0" w:type="dxa"/>
            <w:vAlign w:val="bottom"/>
          </w:tcPr>
          <w:p w14:paraId="67576D75" w14:textId="77777777" w:rsidR="001A2306" w:rsidRPr="006278BE" w:rsidRDefault="001A2306" w:rsidP="00837CE3">
            <w:r w:rsidRPr="006278BE">
              <w:t>0.744</w:t>
            </w:r>
          </w:p>
        </w:tc>
      </w:tr>
      <w:tr w:rsidR="001A2306" w:rsidRPr="006278BE" w14:paraId="46A99E3E" w14:textId="77777777" w:rsidTr="00A75C46">
        <w:tc>
          <w:tcPr>
            <w:tcW w:w="0" w:type="dxa"/>
          </w:tcPr>
          <w:p w14:paraId="7F4511A8" w14:textId="77777777" w:rsidR="001A2306" w:rsidRPr="006278BE" w:rsidRDefault="001A2306" w:rsidP="00837CE3">
            <w:r w:rsidRPr="006278BE">
              <w:t>SSES</w:t>
            </w:r>
          </w:p>
        </w:tc>
        <w:tc>
          <w:tcPr>
            <w:tcW w:w="0" w:type="dxa"/>
            <w:vAlign w:val="bottom"/>
          </w:tcPr>
          <w:p w14:paraId="17C34DB9" w14:textId="77777777" w:rsidR="001A2306" w:rsidRPr="006278BE" w:rsidRDefault="001A2306" w:rsidP="00837CE3">
            <w:r w:rsidRPr="006278BE">
              <w:t>0.935</w:t>
            </w:r>
          </w:p>
        </w:tc>
        <w:tc>
          <w:tcPr>
            <w:tcW w:w="0" w:type="dxa"/>
            <w:vAlign w:val="bottom"/>
          </w:tcPr>
          <w:p w14:paraId="3A897711" w14:textId="77777777" w:rsidR="001A2306" w:rsidRPr="006278BE" w:rsidRDefault="001A2306" w:rsidP="00837CE3">
            <w:r w:rsidRPr="006278BE">
              <w:t>1.403</w:t>
            </w:r>
          </w:p>
        </w:tc>
      </w:tr>
    </w:tbl>
    <w:p w14:paraId="74288CE8" w14:textId="77777777" w:rsidR="001A2306" w:rsidRPr="006278BE" w:rsidRDefault="001A2306" w:rsidP="001A2306">
      <w:pPr>
        <w:pStyle w:val="AppendixHeading"/>
      </w:pPr>
    </w:p>
    <w:p w14:paraId="52B29F0F" w14:textId="77777777" w:rsidR="001A2306" w:rsidRPr="006278BE" w:rsidRDefault="001A2306" w:rsidP="00837CE3">
      <w:pPr>
        <w:pStyle w:val="Caption"/>
      </w:pPr>
      <w:r w:rsidRPr="006278BE">
        <w:t>Maximum penalty in respect of the Fuel Poverty Customer Satisfaction Survey term (CSFPAD</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6278BE" w:rsidRDefault="001A2306" w:rsidP="00837CE3">
            <w:r w:rsidRPr="006278BE">
              <w:t>Licensee</w:t>
            </w:r>
          </w:p>
        </w:tc>
        <w:tc>
          <w:tcPr>
            <w:tcW w:w="2692" w:type="dxa"/>
          </w:tcPr>
          <w:p w14:paraId="1DDA3E50" w14:textId="77777777" w:rsidR="001A2306" w:rsidRPr="006278BE" w:rsidRDefault="001A2306" w:rsidP="00837CE3">
            <w:r w:rsidRPr="006278BE">
              <w:t>2024/25</w:t>
            </w:r>
          </w:p>
        </w:tc>
        <w:tc>
          <w:tcPr>
            <w:tcW w:w="2692" w:type="dxa"/>
          </w:tcPr>
          <w:p w14:paraId="58954A2B" w14:textId="77777777" w:rsidR="001A2306" w:rsidRPr="006278BE" w:rsidRDefault="001A2306" w:rsidP="00837CE3">
            <w:r w:rsidRPr="006278BE">
              <w:t>2027/28</w:t>
            </w:r>
          </w:p>
        </w:tc>
      </w:tr>
      <w:tr w:rsidR="001A2306" w:rsidRPr="006278BE" w14:paraId="1647AE4B" w14:textId="77777777" w:rsidTr="00A75C46">
        <w:tc>
          <w:tcPr>
            <w:tcW w:w="0" w:type="dxa"/>
          </w:tcPr>
          <w:p w14:paraId="4B46A094" w14:textId="77777777" w:rsidR="001A2306" w:rsidRPr="006278BE" w:rsidRDefault="001A2306" w:rsidP="00837CE3">
            <w:r w:rsidRPr="006278BE">
              <w:t>ENWL</w:t>
            </w:r>
          </w:p>
        </w:tc>
        <w:tc>
          <w:tcPr>
            <w:tcW w:w="0" w:type="dxa"/>
            <w:vAlign w:val="bottom"/>
          </w:tcPr>
          <w:p w14:paraId="6F8B317E" w14:textId="77777777" w:rsidR="001A2306" w:rsidRPr="006278BE" w:rsidRDefault="001A2306" w:rsidP="00837CE3">
            <w:r w:rsidRPr="006278BE">
              <w:t>0.349</w:t>
            </w:r>
          </w:p>
        </w:tc>
        <w:tc>
          <w:tcPr>
            <w:tcW w:w="0" w:type="dxa"/>
            <w:vAlign w:val="bottom"/>
          </w:tcPr>
          <w:p w14:paraId="49F6A5E9" w14:textId="77777777" w:rsidR="001A2306" w:rsidRPr="006278BE" w:rsidRDefault="001A2306" w:rsidP="00837CE3">
            <w:r w:rsidRPr="006278BE">
              <w:t>0.523</w:t>
            </w:r>
          </w:p>
        </w:tc>
      </w:tr>
      <w:tr w:rsidR="001A2306" w:rsidRPr="006278BE" w14:paraId="3C139982" w14:textId="77777777" w:rsidTr="00A75C46">
        <w:tc>
          <w:tcPr>
            <w:tcW w:w="0" w:type="dxa"/>
          </w:tcPr>
          <w:p w14:paraId="56F63422" w14:textId="77777777" w:rsidR="001A2306" w:rsidRPr="006278BE" w:rsidRDefault="001A2306" w:rsidP="00837CE3">
            <w:r w:rsidRPr="006278BE">
              <w:t>NPgN</w:t>
            </w:r>
          </w:p>
        </w:tc>
        <w:tc>
          <w:tcPr>
            <w:tcW w:w="0" w:type="dxa"/>
            <w:vAlign w:val="bottom"/>
          </w:tcPr>
          <w:p w14:paraId="3E3AE1BB" w14:textId="77777777" w:rsidR="001A2306" w:rsidRPr="006278BE" w:rsidRDefault="001A2306" w:rsidP="00837CE3">
            <w:r w:rsidRPr="006278BE">
              <w:t>0.259</w:t>
            </w:r>
          </w:p>
        </w:tc>
        <w:tc>
          <w:tcPr>
            <w:tcW w:w="0" w:type="dxa"/>
            <w:vAlign w:val="bottom"/>
          </w:tcPr>
          <w:p w14:paraId="73F2938E" w14:textId="77777777" w:rsidR="001A2306" w:rsidRPr="006278BE" w:rsidRDefault="001A2306" w:rsidP="00837CE3">
            <w:r w:rsidRPr="006278BE">
              <w:t>0.389</w:t>
            </w:r>
          </w:p>
        </w:tc>
      </w:tr>
      <w:tr w:rsidR="001A2306" w:rsidRPr="006278BE" w14:paraId="6ED6AB04" w14:textId="77777777" w:rsidTr="00A75C46">
        <w:tc>
          <w:tcPr>
            <w:tcW w:w="0" w:type="dxa"/>
          </w:tcPr>
          <w:p w14:paraId="56F4F1DB" w14:textId="77777777" w:rsidR="001A2306" w:rsidRPr="006278BE" w:rsidRDefault="001A2306" w:rsidP="00837CE3">
            <w:r w:rsidRPr="006278BE">
              <w:t>NPgY</w:t>
            </w:r>
          </w:p>
        </w:tc>
        <w:tc>
          <w:tcPr>
            <w:tcW w:w="0" w:type="dxa"/>
            <w:vAlign w:val="bottom"/>
          </w:tcPr>
          <w:p w14:paraId="0DEF5267" w14:textId="77777777" w:rsidR="001A2306" w:rsidRPr="006278BE" w:rsidRDefault="001A2306" w:rsidP="00837CE3">
            <w:r w:rsidRPr="006278BE">
              <w:t>0.358</w:t>
            </w:r>
          </w:p>
        </w:tc>
        <w:tc>
          <w:tcPr>
            <w:tcW w:w="0" w:type="dxa"/>
            <w:vAlign w:val="bottom"/>
          </w:tcPr>
          <w:p w14:paraId="3138E5DA" w14:textId="77777777" w:rsidR="001A2306" w:rsidRPr="006278BE" w:rsidRDefault="001A2306" w:rsidP="00837CE3">
            <w:r w:rsidRPr="006278BE">
              <w:t>0.537</w:t>
            </w:r>
          </w:p>
        </w:tc>
      </w:tr>
      <w:tr w:rsidR="001A2306" w:rsidRPr="006278BE" w14:paraId="3E6749B2" w14:textId="77777777" w:rsidTr="00A75C46">
        <w:tc>
          <w:tcPr>
            <w:tcW w:w="0" w:type="dxa"/>
          </w:tcPr>
          <w:p w14:paraId="3C6BBBF4" w14:textId="77777777" w:rsidR="001A2306" w:rsidRPr="006278BE" w:rsidRDefault="001A2306" w:rsidP="00837CE3">
            <w:r w:rsidRPr="006278BE">
              <w:t>WMID</w:t>
            </w:r>
          </w:p>
        </w:tc>
        <w:tc>
          <w:tcPr>
            <w:tcW w:w="0" w:type="dxa"/>
            <w:vAlign w:val="bottom"/>
          </w:tcPr>
          <w:p w14:paraId="0C165117" w14:textId="77777777" w:rsidR="001A2306" w:rsidRPr="006278BE" w:rsidRDefault="001A2306" w:rsidP="00837CE3">
            <w:r w:rsidRPr="006278BE">
              <w:t>0.450</w:t>
            </w:r>
          </w:p>
        </w:tc>
        <w:tc>
          <w:tcPr>
            <w:tcW w:w="0" w:type="dxa"/>
            <w:vAlign w:val="bottom"/>
          </w:tcPr>
          <w:p w14:paraId="4F31A3D7" w14:textId="77777777" w:rsidR="001A2306" w:rsidRPr="006278BE" w:rsidRDefault="001A2306" w:rsidP="00837CE3">
            <w:r w:rsidRPr="006278BE">
              <w:t>0.676</w:t>
            </w:r>
          </w:p>
        </w:tc>
      </w:tr>
      <w:tr w:rsidR="001A2306" w:rsidRPr="006278BE" w14:paraId="2A88A3F6" w14:textId="77777777" w:rsidTr="00A75C46">
        <w:tc>
          <w:tcPr>
            <w:tcW w:w="0" w:type="dxa"/>
          </w:tcPr>
          <w:p w14:paraId="1B82FC4C" w14:textId="77777777" w:rsidR="001A2306" w:rsidRPr="006278BE" w:rsidRDefault="001A2306" w:rsidP="00837CE3">
            <w:r w:rsidRPr="006278BE">
              <w:t>EMID</w:t>
            </w:r>
          </w:p>
        </w:tc>
        <w:tc>
          <w:tcPr>
            <w:tcW w:w="0" w:type="dxa"/>
            <w:vAlign w:val="bottom"/>
          </w:tcPr>
          <w:p w14:paraId="0B159FCB" w14:textId="77777777" w:rsidR="001A2306" w:rsidRPr="006278BE" w:rsidRDefault="001A2306" w:rsidP="00837CE3">
            <w:r w:rsidRPr="006278BE">
              <w:t>0.461</w:t>
            </w:r>
          </w:p>
        </w:tc>
        <w:tc>
          <w:tcPr>
            <w:tcW w:w="0" w:type="dxa"/>
            <w:vAlign w:val="bottom"/>
          </w:tcPr>
          <w:p w14:paraId="579FDA5A" w14:textId="77777777" w:rsidR="001A2306" w:rsidRPr="006278BE" w:rsidRDefault="001A2306" w:rsidP="00837CE3">
            <w:r w:rsidRPr="006278BE">
              <w:t>0.692</w:t>
            </w:r>
          </w:p>
        </w:tc>
      </w:tr>
      <w:tr w:rsidR="001A2306" w:rsidRPr="006278BE" w14:paraId="704ECE98" w14:textId="77777777" w:rsidTr="00A75C46">
        <w:tc>
          <w:tcPr>
            <w:tcW w:w="0" w:type="dxa"/>
          </w:tcPr>
          <w:p w14:paraId="5706D21B" w14:textId="77777777" w:rsidR="001A2306" w:rsidRPr="006278BE" w:rsidRDefault="001A2306" w:rsidP="00837CE3">
            <w:r w:rsidRPr="006278BE">
              <w:t>SWALES</w:t>
            </w:r>
          </w:p>
        </w:tc>
        <w:tc>
          <w:tcPr>
            <w:tcW w:w="0" w:type="dxa"/>
            <w:vAlign w:val="bottom"/>
          </w:tcPr>
          <w:p w14:paraId="3BB7496C" w14:textId="77777777" w:rsidR="001A2306" w:rsidRPr="006278BE" w:rsidRDefault="001A2306" w:rsidP="00837CE3">
            <w:r w:rsidRPr="006278BE">
              <w:t>0.230</w:t>
            </w:r>
          </w:p>
        </w:tc>
        <w:tc>
          <w:tcPr>
            <w:tcW w:w="0" w:type="dxa"/>
            <w:vAlign w:val="bottom"/>
          </w:tcPr>
          <w:p w14:paraId="0188987E" w14:textId="77777777" w:rsidR="001A2306" w:rsidRPr="006278BE" w:rsidRDefault="001A2306" w:rsidP="00837CE3">
            <w:r w:rsidRPr="006278BE">
              <w:t>0.345</w:t>
            </w:r>
          </w:p>
        </w:tc>
      </w:tr>
      <w:tr w:rsidR="001A2306" w:rsidRPr="006278BE" w14:paraId="1AE977C1" w14:textId="77777777" w:rsidTr="00A75C46">
        <w:tc>
          <w:tcPr>
            <w:tcW w:w="0" w:type="dxa"/>
          </w:tcPr>
          <w:p w14:paraId="1A589F99" w14:textId="77777777" w:rsidR="001A2306" w:rsidRPr="006278BE" w:rsidRDefault="001A2306" w:rsidP="00837CE3">
            <w:r w:rsidRPr="006278BE">
              <w:t>SWEST</w:t>
            </w:r>
          </w:p>
        </w:tc>
        <w:tc>
          <w:tcPr>
            <w:tcW w:w="0" w:type="dxa"/>
            <w:vAlign w:val="bottom"/>
          </w:tcPr>
          <w:p w14:paraId="54EF71B2" w14:textId="77777777" w:rsidR="001A2306" w:rsidRPr="006278BE" w:rsidRDefault="001A2306" w:rsidP="00837CE3">
            <w:r w:rsidRPr="006278BE">
              <w:t>0.350</w:t>
            </w:r>
          </w:p>
        </w:tc>
        <w:tc>
          <w:tcPr>
            <w:tcW w:w="0" w:type="dxa"/>
            <w:vAlign w:val="bottom"/>
          </w:tcPr>
          <w:p w14:paraId="00E98D97" w14:textId="77777777" w:rsidR="001A2306" w:rsidRPr="006278BE" w:rsidRDefault="001A2306" w:rsidP="00837CE3">
            <w:r w:rsidRPr="006278BE">
              <w:t>0.525</w:t>
            </w:r>
          </w:p>
        </w:tc>
      </w:tr>
      <w:tr w:rsidR="001A2306" w:rsidRPr="006278BE" w14:paraId="08441814" w14:textId="77777777" w:rsidTr="00A75C46">
        <w:tc>
          <w:tcPr>
            <w:tcW w:w="0" w:type="dxa"/>
          </w:tcPr>
          <w:p w14:paraId="09A3ECCD" w14:textId="77777777" w:rsidR="001A2306" w:rsidRPr="006278BE" w:rsidRDefault="001A2306" w:rsidP="00837CE3">
            <w:r w:rsidRPr="006278BE">
              <w:t>LPN</w:t>
            </w:r>
          </w:p>
        </w:tc>
        <w:tc>
          <w:tcPr>
            <w:tcW w:w="0" w:type="dxa"/>
            <w:vAlign w:val="bottom"/>
          </w:tcPr>
          <w:p w14:paraId="70C0309A" w14:textId="77777777" w:rsidR="001A2306" w:rsidRPr="006278BE" w:rsidRDefault="001A2306" w:rsidP="00837CE3">
            <w:r w:rsidRPr="006278BE">
              <w:t>0.303</w:t>
            </w:r>
          </w:p>
        </w:tc>
        <w:tc>
          <w:tcPr>
            <w:tcW w:w="0" w:type="dxa"/>
            <w:vAlign w:val="bottom"/>
          </w:tcPr>
          <w:p w14:paraId="18156804" w14:textId="77777777" w:rsidR="001A2306" w:rsidRPr="006278BE" w:rsidRDefault="001A2306" w:rsidP="00837CE3">
            <w:r w:rsidRPr="006278BE">
              <w:t>0.454</w:t>
            </w:r>
          </w:p>
        </w:tc>
      </w:tr>
      <w:tr w:rsidR="001A2306" w:rsidRPr="006278BE" w14:paraId="3F787CA7" w14:textId="77777777" w:rsidTr="00A75C46">
        <w:tc>
          <w:tcPr>
            <w:tcW w:w="0" w:type="dxa"/>
          </w:tcPr>
          <w:p w14:paraId="375C7AB4" w14:textId="77777777" w:rsidR="001A2306" w:rsidRPr="006278BE" w:rsidRDefault="001A2306" w:rsidP="00837CE3">
            <w:r w:rsidRPr="006278BE">
              <w:t>SPN</w:t>
            </w:r>
          </w:p>
        </w:tc>
        <w:tc>
          <w:tcPr>
            <w:tcW w:w="0" w:type="dxa"/>
            <w:vAlign w:val="bottom"/>
          </w:tcPr>
          <w:p w14:paraId="71DC1125" w14:textId="77777777" w:rsidR="001A2306" w:rsidRPr="006278BE" w:rsidRDefault="001A2306" w:rsidP="00837CE3">
            <w:r w:rsidRPr="006278BE">
              <w:t>0.313</w:t>
            </w:r>
          </w:p>
        </w:tc>
        <w:tc>
          <w:tcPr>
            <w:tcW w:w="0" w:type="dxa"/>
            <w:vAlign w:val="bottom"/>
          </w:tcPr>
          <w:p w14:paraId="228ABCC4" w14:textId="77777777" w:rsidR="001A2306" w:rsidRPr="006278BE" w:rsidRDefault="001A2306" w:rsidP="00837CE3">
            <w:r w:rsidRPr="006278BE">
              <w:t>0.470</w:t>
            </w:r>
          </w:p>
        </w:tc>
      </w:tr>
      <w:tr w:rsidR="001A2306" w:rsidRPr="006278BE" w14:paraId="37C2205A" w14:textId="77777777" w:rsidTr="00A75C46">
        <w:tc>
          <w:tcPr>
            <w:tcW w:w="0" w:type="dxa"/>
          </w:tcPr>
          <w:p w14:paraId="0C52D728" w14:textId="77777777" w:rsidR="001A2306" w:rsidRPr="006278BE" w:rsidRDefault="001A2306" w:rsidP="00837CE3">
            <w:r w:rsidRPr="006278BE">
              <w:t>EPN</w:t>
            </w:r>
          </w:p>
        </w:tc>
        <w:tc>
          <w:tcPr>
            <w:tcW w:w="0" w:type="dxa"/>
            <w:vAlign w:val="bottom"/>
          </w:tcPr>
          <w:p w14:paraId="6114CDC1" w14:textId="77777777" w:rsidR="001A2306" w:rsidRPr="006278BE" w:rsidRDefault="001A2306" w:rsidP="00837CE3">
            <w:r w:rsidRPr="006278BE">
              <w:t>0.489</w:t>
            </w:r>
          </w:p>
        </w:tc>
        <w:tc>
          <w:tcPr>
            <w:tcW w:w="0" w:type="dxa"/>
            <w:vAlign w:val="bottom"/>
          </w:tcPr>
          <w:p w14:paraId="7626561A" w14:textId="77777777" w:rsidR="001A2306" w:rsidRPr="006278BE" w:rsidRDefault="001A2306" w:rsidP="00837CE3">
            <w:r w:rsidRPr="006278BE">
              <w:t>0.733</w:t>
            </w:r>
          </w:p>
        </w:tc>
      </w:tr>
      <w:tr w:rsidR="001A2306" w:rsidRPr="006278BE" w14:paraId="79927F2F" w14:textId="77777777" w:rsidTr="00A75C46">
        <w:tc>
          <w:tcPr>
            <w:tcW w:w="0" w:type="dxa"/>
          </w:tcPr>
          <w:p w14:paraId="2D5FEEBE" w14:textId="77777777" w:rsidR="001A2306" w:rsidRPr="006278BE" w:rsidRDefault="001A2306" w:rsidP="00837CE3">
            <w:r w:rsidRPr="006278BE">
              <w:t>SPD</w:t>
            </w:r>
          </w:p>
        </w:tc>
        <w:tc>
          <w:tcPr>
            <w:tcW w:w="0" w:type="dxa"/>
            <w:vAlign w:val="bottom"/>
          </w:tcPr>
          <w:p w14:paraId="5456C4E4" w14:textId="77777777" w:rsidR="001A2306" w:rsidRPr="006278BE" w:rsidRDefault="001A2306" w:rsidP="00837CE3">
            <w:r w:rsidRPr="006278BE">
              <w:t>0.332</w:t>
            </w:r>
          </w:p>
        </w:tc>
        <w:tc>
          <w:tcPr>
            <w:tcW w:w="0" w:type="dxa"/>
            <w:vAlign w:val="bottom"/>
          </w:tcPr>
          <w:p w14:paraId="1FCC3ED0" w14:textId="77777777" w:rsidR="001A2306" w:rsidRPr="006278BE" w:rsidRDefault="001A2306" w:rsidP="00837CE3">
            <w:r w:rsidRPr="006278BE">
              <w:t>0.498</w:t>
            </w:r>
          </w:p>
        </w:tc>
      </w:tr>
      <w:tr w:rsidR="001A2306" w:rsidRPr="006278BE" w14:paraId="554BD788" w14:textId="77777777" w:rsidTr="00A75C46">
        <w:tc>
          <w:tcPr>
            <w:tcW w:w="0" w:type="dxa"/>
          </w:tcPr>
          <w:p w14:paraId="0426352D" w14:textId="77777777" w:rsidR="001A2306" w:rsidRPr="006278BE" w:rsidRDefault="001A2306" w:rsidP="00837CE3">
            <w:r w:rsidRPr="006278BE">
              <w:t>SPMW</w:t>
            </w:r>
          </w:p>
        </w:tc>
        <w:tc>
          <w:tcPr>
            <w:tcW w:w="0" w:type="dxa"/>
            <w:vAlign w:val="bottom"/>
          </w:tcPr>
          <w:p w14:paraId="48D29FA4" w14:textId="77777777" w:rsidR="001A2306" w:rsidRPr="006278BE" w:rsidRDefault="001A2306" w:rsidP="00837CE3">
            <w:r w:rsidRPr="006278BE">
              <w:t>0.370</w:t>
            </w:r>
          </w:p>
        </w:tc>
        <w:tc>
          <w:tcPr>
            <w:tcW w:w="0" w:type="dxa"/>
            <w:vAlign w:val="bottom"/>
          </w:tcPr>
          <w:p w14:paraId="53433B6E" w14:textId="77777777" w:rsidR="001A2306" w:rsidRPr="006278BE" w:rsidRDefault="001A2306" w:rsidP="00837CE3">
            <w:r w:rsidRPr="006278BE">
              <w:t>0.555</w:t>
            </w:r>
          </w:p>
        </w:tc>
      </w:tr>
      <w:tr w:rsidR="001A2306" w:rsidRPr="006278BE" w14:paraId="7090C74F" w14:textId="77777777" w:rsidTr="00A75C46">
        <w:tc>
          <w:tcPr>
            <w:tcW w:w="0" w:type="dxa"/>
          </w:tcPr>
          <w:p w14:paraId="59985DD0" w14:textId="77777777" w:rsidR="001A2306" w:rsidRPr="006278BE" w:rsidRDefault="001A2306" w:rsidP="00837CE3">
            <w:r w:rsidRPr="006278BE">
              <w:t>SSEH</w:t>
            </w:r>
          </w:p>
        </w:tc>
        <w:tc>
          <w:tcPr>
            <w:tcW w:w="0" w:type="dxa"/>
            <w:vAlign w:val="bottom"/>
          </w:tcPr>
          <w:p w14:paraId="4553D37F" w14:textId="77777777" w:rsidR="001A2306" w:rsidRPr="006278BE" w:rsidRDefault="001A2306" w:rsidP="00837CE3">
            <w:r w:rsidRPr="006278BE">
              <w:t>0.248</w:t>
            </w:r>
          </w:p>
        </w:tc>
        <w:tc>
          <w:tcPr>
            <w:tcW w:w="0" w:type="dxa"/>
            <w:vAlign w:val="bottom"/>
          </w:tcPr>
          <w:p w14:paraId="3BE58E4C" w14:textId="77777777" w:rsidR="001A2306" w:rsidRPr="006278BE" w:rsidRDefault="001A2306" w:rsidP="00837CE3">
            <w:r w:rsidRPr="006278BE">
              <w:t>0.372</w:t>
            </w:r>
          </w:p>
        </w:tc>
      </w:tr>
      <w:tr w:rsidR="001A2306" w:rsidRPr="006278BE" w14:paraId="09BECAAE" w14:textId="77777777" w:rsidTr="00A75C46">
        <w:tc>
          <w:tcPr>
            <w:tcW w:w="0" w:type="dxa"/>
          </w:tcPr>
          <w:p w14:paraId="7D3B0966" w14:textId="77777777" w:rsidR="001A2306" w:rsidRPr="006278BE" w:rsidRDefault="001A2306" w:rsidP="00837CE3">
            <w:r w:rsidRPr="006278BE">
              <w:t>SSES</w:t>
            </w:r>
          </w:p>
        </w:tc>
        <w:tc>
          <w:tcPr>
            <w:tcW w:w="0" w:type="dxa"/>
            <w:vAlign w:val="bottom"/>
          </w:tcPr>
          <w:p w14:paraId="5CE476E1" w14:textId="77777777" w:rsidR="001A2306" w:rsidRPr="006278BE" w:rsidRDefault="001A2306" w:rsidP="00837CE3">
            <w:r w:rsidRPr="006278BE">
              <w:t>0.468</w:t>
            </w:r>
          </w:p>
        </w:tc>
        <w:tc>
          <w:tcPr>
            <w:tcW w:w="0" w:type="dxa"/>
            <w:vAlign w:val="bottom"/>
          </w:tcPr>
          <w:p w14:paraId="43B17413" w14:textId="77777777" w:rsidR="001A2306" w:rsidRPr="006278BE" w:rsidRDefault="001A2306" w:rsidP="00837CE3">
            <w:r w:rsidRPr="006278BE">
              <w:t>0.701</w:t>
            </w:r>
          </w:p>
        </w:tc>
      </w:tr>
    </w:tbl>
    <w:p w14:paraId="77723D84" w14:textId="77777777" w:rsidR="001A2306" w:rsidRPr="006278BE" w:rsidRDefault="001A2306" w:rsidP="001A2306">
      <w:pPr>
        <w:pStyle w:val="AppendixHeading"/>
      </w:pPr>
    </w:p>
    <w:p w14:paraId="74AED5A7" w14:textId="77777777" w:rsidR="001A2306" w:rsidRPr="006278BE" w:rsidRDefault="001A2306" w:rsidP="00837CE3">
      <w:pPr>
        <w:pStyle w:val="Caption"/>
      </w:pPr>
      <w:r w:rsidRPr="006278BE">
        <w:t>Penalty incentive rate for the Fuel Poverty Satisfaction Survey term (CSFPIRP</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6278BE" w:rsidRDefault="001A2306" w:rsidP="00837CE3">
            <w:r w:rsidRPr="006278BE">
              <w:t>Licensee</w:t>
            </w:r>
          </w:p>
        </w:tc>
        <w:tc>
          <w:tcPr>
            <w:tcW w:w="2692" w:type="dxa"/>
          </w:tcPr>
          <w:p w14:paraId="39209F7B" w14:textId="77777777" w:rsidR="001A2306" w:rsidRPr="006278BE" w:rsidRDefault="001A2306" w:rsidP="00837CE3">
            <w:r w:rsidRPr="006278BE">
              <w:t>2024/25</w:t>
            </w:r>
          </w:p>
        </w:tc>
        <w:tc>
          <w:tcPr>
            <w:tcW w:w="2692" w:type="dxa"/>
          </w:tcPr>
          <w:p w14:paraId="339316EA" w14:textId="77777777" w:rsidR="001A2306" w:rsidRPr="006278BE" w:rsidRDefault="001A2306" w:rsidP="00837CE3">
            <w:r w:rsidRPr="006278BE">
              <w:t>2027/28</w:t>
            </w:r>
          </w:p>
        </w:tc>
      </w:tr>
      <w:tr w:rsidR="001A2306" w:rsidRPr="006278BE" w14:paraId="70BFC1E9" w14:textId="77777777" w:rsidTr="00A75C46">
        <w:tc>
          <w:tcPr>
            <w:tcW w:w="0" w:type="dxa"/>
          </w:tcPr>
          <w:p w14:paraId="14936678" w14:textId="77777777" w:rsidR="001A2306" w:rsidRPr="006278BE" w:rsidRDefault="001A2306" w:rsidP="00837CE3">
            <w:r w:rsidRPr="006278BE">
              <w:t>ENWL</w:t>
            </w:r>
          </w:p>
        </w:tc>
        <w:tc>
          <w:tcPr>
            <w:tcW w:w="0" w:type="dxa"/>
            <w:vAlign w:val="bottom"/>
          </w:tcPr>
          <w:p w14:paraId="75CEC409" w14:textId="77777777" w:rsidR="001A2306" w:rsidRPr="006278BE" w:rsidRDefault="001A2306" w:rsidP="00837CE3">
            <w:r w:rsidRPr="006278BE">
              <w:t>0.698</w:t>
            </w:r>
          </w:p>
        </w:tc>
        <w:tc>
          <w:tcPr>
            <w:tcW w:w="0" w:type="dxa"/>
            <w:vAlign w:val="bottom"/>
          </w:tcPr>
          <w:p w14:paraId="18438130" w14:textId="77777777" w:rsidR="001A2306" w:rsidRPr="006278BE" w:rsidRDefault="001A2306" w:rsidP="00837CE3">
            <w:r w:rsidRPr="006278BE">
              <w:t>1.047</w:t>
            </w:r>
          </w:p>
        </w:tc>
      </w:tr>
      <w:tr w:rsidR="001A2306" w:rsidRPr="006278BE" w14:paraId="52B39884" w14:textId="77777777" w:rsidTr="00A75C46">
        <w:tc>
          <w:tcPr>
            <w:tcW w:w="0" w:type="dxa"/>
          </w:tcPr>
          <w:p w14:paraId="077EFFAF" w14:textId="77777777" w:rsidR="001A2306" w:rsidRPr="006278BE" w:rsidRDefault="001A2306" w:rsidP="00837CE3">
            <w:r w:rsidRPr="006278BE">
              <w:t>NPgN</w:t>
            </w:r>
          </w:p>
        </w:tc>
        <w:tc>
          <w:tcPr>
            <w:tcW w:w="0" w:type="dxa"/>
            <w:vAlign w:val="bottom"/>
          </w:tcPr>
          <w:p w14:paraId="2E238FC0" w14:textId="77777777" w:rsidR="001A2306" w:rsidRPr="006278BE" w:rsidRDefault="001A2306" w:rsidP="00837CE3">
            <w:r w:rsidRPr="006278BE">
              <w:t>0.519</w:t>
            </w:r>
          </w:p>
        </w:tc>
        <w:tc>
          <w:tcPr>
            <w:tcW w:w="0" w:type="dxa"/>
            <w:vAlign w:val="bottom"/>
          </w:tcPr>
          <w:p w14:paraId="254E94EA" w14:textId="77777777" w:rsidR="001A2306" w:rsidRPr="006278BE" w:rsidRDefault="001A2306" w:rsidP="00837CE3">
            <w:r w:rsidRPr="006278BE">
              <w:t>0.778</w:t>
            </w:r>
          </w:p>
        </w:tc>
      </w:tr>
      <w:tr w:rsidR="001A2306" w:rsidRPr="006278BE" w14:paraId="58C4A8E5" w14:textId="77777777" w:rsidTr="00A75C46">
        <w:tc>
          <w:tcPr>
            <w:tcW w:w="0" w:type="dxa"/>
          </w:tcPr>
          <w:p w14:paraId="4EEEF30B" w14:textId="77777777" w:rsidR="001A2306" w:rsidRPr="006278BE" w:rsidRDefault="001A2306" w:rsidP="00837CE3">
            <w:r w:rsidRPr="006278BE">
              <w:t>NPgY</w:t>
            </w:r>
          </w:p>
        </w:tc>
        <w:tc>
          <w:tcPr>
            <w:tcW w:w="0" w:type="dxa"/>
            <w:vAlign w:val="bottom"/>
          </w:tcPr>
          <w:p w14:paraId="3FEEC6D6" w14:textId="77777777" w:rsidR="001A2306" w:rsidRPr="006278BE" w:rsidRDefault="001A2306" w:rsidP="00837CE3">
            <w:r w:rsidRPr="006278BE">
              <w:t>0.716</w:t>
            </w:r>
          </w:p>
        </w:tc>
        <w:tc>
          <w:tcPr>
            <w:tcW w:w="0" w:type="dxa"/>
            <w:vAlign w:val="bottom"/>
          </w:tcPr>
          <w:p w14:paraId="464ED16A" w14:textId="77777777" w:rsidR="001A2306" w:rsidRPr="006278BE" w:rsidRDefault="001A2306" w:rsidP="00837CE3">
            <w:r w:rsidRPr="006278BE">
              <w:t>1.073</w:t>
            </w:r>
          </w:p>
        </w:tc>
      </w:tr>
      <w:tr w:rsidR="001A2306" w:rsidRPr="006278BE" w14:paraId="40E05325" w14:textId="77777777" w:rsidTr="00A75C46">
        <w:tc>
          <w:tcPr>
            <w:tcW w:w="0" w:type="dxa"/>
          </w:tcPr>
          <w:p w14:paraId="0B904DC9" w14:textId="77777777" w:rsidR="001A2306" w:rsidRPr="006278BE" w:rsidRDefault="001A2306" w:rsidP="00837CE3">
            <w:r w:rsidRPr="006278BE">
              <w:t>WMID</w:t>
            </w:r>
          </w:p>
        </w:tc>
        <w:tc>
          <w:tcPr>
            <w:tcW w:w="0" w:type="dxa"/>
            <w:vAlign w:val="bottom"/>
          </w:tcPr>
          <w:p w14:paraId="3A04BD69" w14:textId="77777777" w:rsidR="001A2306" w:rsidRPr="006278BE" w:rsidRDefault="001A2306" w:rsidP="00837CE3">
            <w:r w:rsidRPr="006278BE">
              <w:t>0.901</w:t>
            </w:r>
          </w:p>
        </w:tc>
        <w:tc>
          <w:tcPr>
            <w:tcW w:w="0" w:type="dxa"/>
            <w:vAlign w:val="bottom"/>
          </w:tcPr>
          <w:p w14:paraId="62E3311F" w14:textId="77777777" w:rsidR="001A2306" w:rsidRPr="006278BE" w:rsidRDefault="001A2306" w:rsidP="00837CE3">
            <w:r w:rsidRPr="006278BE">
              <w:t>1.351</w:t>
            </w:r>
          </w:p>
        </w:tc>
      </w:tr>
      <w:tr w:rsidR="001A2306" w:rsidRPr="006278BE" w14:paraId="4562DA7B" w14:textId="77777777" w:rsidTr="00A75C46">
        <w:tc>
          <w:tcPr>
            <w:tcW w:w="0" w:type="dxa"/>
          </w:tcPr>
          <w:p w14:paraId="78E286F5" w14:textId="77777777" w:rsidR="001A2306" w:rsidRPr="006278BE" w:rsidRDefault="001A2306" w:rsidP="00837CE3">
            <w:r w:rsidRPr="006278BE">
              <w:t>EMID</w:t>
            </w:r>
          </w:p>
        </w:tc>
        <w:tc>
          <w:tcPr>
            <w:tcW w:w="0" w:type="dxa"/>
            <w:vAlign w:val="bottom"/>
          </w:tcPr>
          <w:p w14:paraId="25606103" w14:textId="77777777" w:rsidR="001A2306" w:rsidRPr="006278BE" w:rsidRDefault="001A2306" w:rsidP="00837CE3">
            <w:r w:rsidRPr="006278BE">
              <w:t>0.922</w:t>
            </w:r>
          </w:p>
        </w:tc>
        <w:tc>
          <w:tcPr>
            <w:tcW w:w="0" w:type="dxa"/>
            <w:vAlign w:val="bottom"/>
          </w:tcPr>
          <w:p w14:paraId="7D767B3D" w14:textId="77777777" w:rsidR="001A2306" w:rsidRPr="006278BE" w:rsidRDefault="001A2306" w:rsidP="00837CE3">
            <w:r w:rsidRPr="006278BE">
              <w:t>1.383</w:t>
            </w:r>
          </w:p>
        </w:tc>
      </w:tr>
      <w:tr w:rsidR="001A2306" w:rsidRPr="006278BE" w14:paraId="577B94D3" w14:textId="77777777" w:rsidTr="00A75C46">
        <w:tc>
          <w:tcPr>
            <w:tcW w:w="0" w:type="dxa"/>
          </w:tcPr>
          <w:p w14:paraId="7C647C51" w14:textId="77777777" w:rsidR="001A2306" w:rsidRPr="006278BE" w:rsidRDefault="001A2306" w:rsidP="00837CE3">
            <w:r w:rsidRPr="006278BE">
              <w:t>SWALES</w:t>
            </w:r>
          </w:p>
        </w:tc>
        <w:tc>
          <w:tcPr>
            <w:tcW w:w="0" w:type="dxa"/>
            <w:vAlign w:val="bottom"/>
          </w:tcPr>
          <w:p w14:paraId="36023540" w14:textId="77777777" w:rsidR="001A2306" w:rsidRPr="006278BE" w:rsidRDefault="001A2306" w:rsidP="00837CE3">
            <w:r w:rsidRPr="006278BE">
              <w:t>0.461</w:t>
            </w:r>
          </w:p>
        </w:tc>
        <w:tc>
          <w:tcPr>
            <w:tcW w:w="0" w:type="dxa"/>
            <w:vAlign w:val="bottom"/>
          </w:tcPr>
          <w:p w14:paraId="0DC19B9D" w14:textId="77777777" w:rsidR="001A2306" w:rsidRPr="006278BE" w:rsidRDefault="001A2306" w:rsidP="00837CE3">
            <w:r w:rsidRPr="006278BE">
              <w:t>0.691</w:t>
            </w:r>
          </w:p>
        </w:tc>
      </w:tr>
      <w:tr w:rsidR="001A2306" w:rsidRPr="006278BE" w14:paraId="63425070" w14:textId="77777777" w:rsidTr="00A75C46">
        <w:tc>
          <w:tcPr>
            <w:tcW w:w="0" w:type="dxa"/>
          </w:tcPr>
          <w:p w14:paraId="3B0944BC" w14:textId="77777777" w:rsidR="001A2306" w:rsidRPr="006278BE" w:rsidRDefault="001A2306" w:rsidP="00837CE3">
            <w:r w:rsidRPr="006278BE">
              <w:t>SWEST</w:t>
            </w:r>
          </w:p>
        </w:tc>
        <w:tc>
          <w:tcPr>
            <w:tcW w:w="0" w:type="dxa"/>
            <w:vAlign w:val="bottom"/>
          </w:tcPr>
          <w:p w14:paraId="6D9EB138" w14:textId="77777777" w:rsidR="001A2306" w:rsidRPr="006278BE" w:rsidRDefault="001A2306" w:rsidP="00837CE3">
            <w:r w:rsidRPr="006278BE">
              <w:t>0.700</w:t>
            </w:r>
          </w:p>
        </w:tc>
        <w:tc>
          <w:tcPr>
            <w:tcW w:w="0" w:type="dxa"/>
            <w:vAlign w:val="bottom"/>
          </w:tcPr>
          <w:p w14:paraId="7C0191C6" w14:textId="77777777" w:rsidR="001A2306" w:rsidRPr="006278BE" w:rsidRDefault="001A2306" w:rsidP="00837CE3">
            <w:r w:rsidRPr="006278BE">
              <w:t>1.049</w:t>
            </w:r>
          </w:p>
        </w:tc>
      </w:tr>
      <w:tr w:rsidR="001A2306" w:rsidRPr="006278BE" w14:paraId="430691DC" w14:textId="77777777" w:rsidTr="00A75C46">
        <w:tc>
          <w:tcPr>
            <w:tcW w:w="0" w:type="dxa"/>
          </w:tcPr>
          <w:p w14:paraId="0214CE1B" w14:textId="77777777" w:rsidR="001A2306" w:rsidRPr="006278BE" w:rsidRDefault="001A2306" w:rsidP="00837CE3">
            <w:r w:rsidRPr="006278BE">
              <w:t>LPN</w:t>
            </w:r>
          </w:p>
        </w:tc>
        <w:tc>
          <w:tcPr>
            <w:tcW w:w="0" w:type="dxa"/>
            <w:vAlign w:val="bottom"/>
          </w:tcPr>
          <w:p w14:paraId="7333871F" w14:textId="77777777" w:rsidR="001A2306" w:rsidRPr="006278BE" w:rsidRDefault="001A2306" w:rsidP="00837CE3">
            <w:r w:rsidRPr="006278BE">
              <w:t>0.605</w:t>
            </w:r>
          </w:p>
        </w:tc>
        <w:tc>
          <w:tcPr>
            <w:tcW w:w="0" w:type="dxa"/>
            <w:vAlign w:val="bottom"/>
          </w:tcPr>
          <w:p w14:paraId="1AD39BA4" w14:textId="77777777" w:rsidR="001A2306" w:rsidRPr="006278BE" w:rsidRDefault="001A2306" w:rsidP="00837CE3">
            <w:r w:rsidRPr="006278BE">
              <w:t>0.908</w:t>
            </w:r>
          </w:p>
        </w:tc>
      </w:tr>
      <w:tr w:rsidR="001A2306" w:rsidRPr="006278BE" w14:paraId="24A83569" w14:textId="77777777" w:rsidTr="00A75C46">
        <w:tc>
          <w:tcPr>
            <w:tcW w:w="0" w:type="dxa"/>
          </w:tcPr>
          <w:p w14:paraId="6E166FFF" w14:textId="77777777" w:rsidR="001A2306" w:rsidRPr="006278BE" w:rsidRDefault="001A2306" w:rsidP="00837CE3">
            <w:r w:rsidRPr="006278BE">
              <w:t>SPN</w:t>
            </w:r>
          </w:p>
        </w:tc>
        <w:tc>
          <w:tcPr>
            <w:tcW w:w="0" w:type="dxa"/>
            <w:vAlign w:val="bottom"/>
          </w:tcPr>
          <w:p w14:paraId="6DD389FD" w14:textId="77777777" w:rsidR="001A2306" w:rsidRPr="006278BE" w:rsidRDefault="001A2306" w:rsidP="00837CE3">
            <w:r w:rsidRPr="006278BE">
              <w:t>0.626</w:t>
            </w:r>
          </w:p>
        </w:tc>
        <w:tc>
          <w:tcPr>
            <w:tcW w:w="0" w:type="dxa"/>
            <w:vAlign w:val="bottom"/>
          </w:tcPr>
          <w:p w14:paraId="67618E97" w14:textId="77777777" w:rsidR="001A2306" w:rsidRPr="006278BE" w:rsidRDefault="001A2306" w:rsidP="00837CE3">
            <w:r w:rsidRPr="006278BE">
              <w:t>0.939</w:t>
            </w:r>
          </w:p>
        </w:tc>
      </w:tr>
      <w:tr w:rsidR="001A2306" w:rsidRPr="006278BE" w14:paraId="7B5DC8D3" w14:textId="77777777" w:rsidTr="00A75C46">
        <w:tc>
          <w:tcPr>
            <w:tcW w:w="0" w:type="dxa"/>
          </w:tcPr>
          <w:p w14:paraId="6415CEF7" w14:textId="77777777" w:rsidR="001A2306" w:rsidRPr="006278BE" w:rsidRDefault="001A2306" w:rsidP="00837CE3">
            <w:r w:rsidRPr="006278BE">
              <w:t>EPN</w:t>
            </w:r>
          </w:p>
        </w:tc>
        <w:tc>
          <w:tcPr>
            <w:tcW w:w="0" w:type="dxa"/>
            <w:vAlign w:val="bottom"/>
          </w:tcPr>
          <w:p w14:paraId="33B1C10F" w14:textId="77777777" w:rsidR="001A2306" w:rsidRPr="006278BE" w:rsidRDefault="001A2306" w:rsidP="00837CE3">
            <w:r w:rsidRPr="006278BE">
              <w:t>0.978</w:t>
            </w:r>
          </w:p>
        </w:tc>
        <w:tc>
          <w:tcPr>
            <w:tcW w:w="0" w:type="dxa"/>
            <w:vAlign w:val="bottom"/>
          </w:tcPr>
          <w:p w14:paraId="4548226F" w14:textId="77777777" w:rsidR="001A2306" w:rsidRPr="006278BE" w:rsidRDefault="001A2306" w:rsidP="00837CE3">
            <w:r w:rsidRPr="006278BE">
              <w:t>1.467</w:t>
            </w:r>
          </w:p>
        </w:tc>
      </w:tr>
      <w:tr w:rsidR="001A2306" w:rsidRPr="006278BE" w14:paraId="47854D4E" w14:textId="77777777" w:rsidTr="00A75C46">
        <w:tc>
          <w:tcPr>
            <w:tcW w:w="0" w:type="dxa"/>
          </w:tcPr>
          <w:p w14:paraId="57EE31F3" w14:textId="77777777" w:rsidR="001A2306" w:rsidRPr="006278BE" w:rsidRDefault="001A2306" w:rsidP="00837CE3">
            <w:r w:rsidRPr="006278BE">
              <w:t>SPD</w:t>
            </w:r>
          </w:p>
        </w:tc>
        <w:tc>
          <w:tcPr>
            <w:tcW w:w="0" w:type="dxa"/>
            <w:vAlign w:val="bottom"/>
          </w:tcPr>
          <w:p w14:paraId="67FF154F" w14:textId="77777777" w:rsidR="001A2306" w:rsidRPr="006278BE" w:rsidRDefault="001A2306" w:rsidP="00837CE3">
            <w:r w:rsidRPr="006278BE">
              <w:t>0.665</w:t>
            </w:r>
          </w:p>
        </w:tc>
        <w:tc>
          <w:tcPr>
            <w:tcW w:w="0" w:type="dxa"/>
            <w:vAlign w:val="bottom"/>
          </w:tcPr>
          <w:p w14:paraId="3FE17654" w14:textId="77777777" w:rsidR="001A2306" w:rsidRPr="006278BE" w:rsidRDefault="001A2306" w:rsidP="00837CE3">
            <w:r w:rsidRPr="006278BE">
              <w:t>0.997</w:t>
            </w:r>
          </w:p>
        </w:tc>
      </w:tr>
      <w:tr w:rsidR="001A2306" w:rsidRPr="006278BE" w14:paraId="4AC41CD3" w14:textId="77777777" w:rsidTr="00A75C46">
        <w:tc>
          <w:tcPr>
            <w:tcW w:w="0" w:type="dxa"/>
          </w:tcPr>
          <w:p w14:paraId="5FF38C8A" w14:textId="77777777" w:rsidR="001A2306" w:rsidRPr="006278BE" w:rsidRDefault="001A2306" w:rsidP="00837CE3">
            <w:r w:rsidRPr="006278BE">
              <w:t>SPMW</w:t>
            </w:r>
          </w:p>
        </w:tc>
        <w:tc>
          <w:tcPr>
            <w:tcW w:w="0" w:type="dxa"/>
            <w:vAlign w:val="bottom"/>
          </w:tcPr>
          <w:p w14:paraId="1D6376DB" w14:textId="77777777" w:rsidR="001A2306" w:rsidRPr="006278BE" w:rsidRDefault="001A2306" w:rsidP="00837CE3">
            <w:r w:rsidRPr="006278BE">
              <w:t>0.739</w:t>
            </w:r>
          </w:p>
        </w:tc>
        <w:tc>
          <w:tcPr>
            <w:tcW w:w="0" w:type="dxa"/>
            <w:vAlign w:val="bottom"/>
          </w:tcPr>
          <w:p w14:paraId="0BD3788B" w14:textId="77777777" w:rsidR="001A2306" w:rsidRPr="006278BE" w:rsidRDefault="001A2306" w:rsidP="00837CE3">
            <w:r w:rsidRPr="006278BE">
              <w:t>1.109</w:t>
            </w:r>
          </w:p>
        </w:tc>
      </w:tr>
      <w:tr w:rsidR="001A2306" w:rsidRPr="006278BE" w14:paraId="508C42A2" w14:textId="77777777" w:rsidTr="00A75C46">
        <w:tc>
          <w:tcPr>
            <w:tcW w:w="0" w:type="dxa"/>
          </w:tcPr>
          <w:p w14:paraId="6092AA8F" w14:textId="77777777" w:rsidR="001A2306" w:rsidRPr="006278BE" w:rsidRDefault="001A2306" w:rsidP="00837CE3">
            <w:r w:rsidRPr="006278BE">
              <w:t>SSEH</w:t>
            </w:r>
          </w:p>
        </w:tc>
        <w:tc>
          <w:tcPr>
            <w:tcW w:w="0" w:type="dxa"/>
            <w:vAlign w:val="bottom"/>
          </w:tcPr>
          <w:p w14:paraId="75A61CF8" w14:textId="77777777" w:rsidR="001A2306" w:rsidRPr="006278BE" w:rsidRDefault="001A2306" w:rsidP="00837CE3">
            <w:r w:rsidRPr="006278BE">
              <w:t>0.496</w:t>
            </w:r>
          </w:p>
        </w:tc>
        <w:tc>
          <w:tcPr>
            <w:tcW w:w="0" w:type="dxa"/>
            <w:vAlign w:val="bottom"/>
          </w:tcPr>
          <w:p w14:paraId="00B23AF4" w14:textId="77777777" w:rsidR="001A2306" w:rsidRPr="006278BE" w:rsidRDefault="001A2306" w:rsidP="00837CE3">
            <w:r w:rsidRPr="006278BE">
              <w:t>0.744</w:t>
            </w:r>
          </w:p>
        </w:tc>
      </w:tr>
      <w:tr w:rsidR="001A2306" w:rsidRPr="006278BE" w14:paraId="29073C86" w14:textId="77777777" w:rsidTr="00A75C46">
        <w:tc>
          <w:tcPr>
            <w:tcW w:w="0" w:type="dxa"/>
          </w:tcPr>
          <w:p w14:paraId="2FE53033" w14:textId="77777777" w:rsidR="001A2306" w:rsidRPr="006278BE" w:rsidRDefault="001A2306" w:rsidP="00837CE3">
            <w:r w:rsidRPr="006278BE">
              <w:t>SSES</w:t>
            </w:r>
          </w:p>
        </w:tc>
        <w:tc>
          <w:tcPr>
            <w:tcW w:w="0" w:type="dxa"/>
            <w:vAlign w:val="bottom"/>
          </w:tcPr>
          <w:p w14:paraId="0676D053" w14:textId="77777777" w:rsidR="001A2306" w:rsidRPr="006278BE" w:rsidRDefault="001A2306" w:rsidP="00837CE3">
            <w:r w:rsidRPr="006278BE">
              <w:t>0.935</w:t>
            </w:r>
          </w:p>
        </w:tc>
        <w:tc>
          <w:tcPr>
            <w:tcW w:w="0" w:type="dxa"/>
            <w:vAlign w:val="bottom"/>
          </w:tcPr>
          <w:p w14:paraId="1722B1AF" w14:textId="77777777" w:rsidR="001A2306" w:rsidRPr="006278BE" w:rsidRDefault="001A2306" w:rsidP="00837CE3">
            <w:r w:rsidRPr="006278BE">
              <w:t>1.403</w:t>
            </w:r>
          </w:p>
        </w:tc>
      </w:tr>
    </w:tbl>
    <w:p w14:paraId="15A9B221" w14:textId="77777777" w:rsidR="001A2306" w:rsidRPr="006278BE" w:rsidRDefault="001A2306" w:rsidP="001A2306">
      <w:pPr>
        <w:pStyle w:val="AppendixHeading"/>
      </w:pPr>
    </w:p>
    <w:p w14:paraId="2A236079" w14:textId="77777777" w:rsidR="001A2306" w:rsidRPr="006278BE" w:rsidRDefault="001A2306" w:rsidP="00837CE3">
      <w:pPr>
        <w:pStyle w:val="Caption"/>
      </w:pPr>
      <w:r w:rsidRPr="006278BE">
        <w:t>Maximum reward in respect of the Low Carbon Transition Customer Satisfaction Survey term (CSLCTAU</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6278BE" w:rsidRDefault="001A2306" w:rsidP="00837CE3">
            <w:r w:rsidRPr="006278BE">
              <w:t>Licensee</w:t>
            </w:r>
          </w:p>
        </w:tc>
        <w:tc>
          <w:tcPr>
            <w:tcW w:w="2692" w:type="dxa"/>
          </w:tcPr>
          <w:p w14:paraId="6271B17C" w14:textId="77777777" w:rsidR="001A2306" w:rsidRPr="006278BE" w:rsidRDefault="001A2306" w:rsidP="00837CE3">
            <w:r w:rsidRPr="006278BE">
              <w:t>2024/25</w:t>
            </w:r>
          </w:p>
        </w:tc>
        <w:tc>
          <w:tcPr>
            <w:tcW w:w="2692" w:type="dxa"/>
          </w:tcPr>
          <w:p w14:paraId="3EB2DEF4" w14:textId="77777777" w:rsidR="001A2306" w:rsidRPr="006278BE" w:rsidRDefault="001A2306" w:rsidP="00837CE3">
            <w:r w:rsidRPr="006278BE">
              <w:t>2027/28</w:t>
            </w:r>
          </w:p>
        </w:tc>
      </w:tr>
      <w:tr w:rsidR="001A2306" w:rsidRPr="006278BE" w14:paraId="4B515443" w14:textId="77777777" w:rsidTr="00A75C46">
        <w:tc>
          <w:tcPr>
            <w:tcW w:w="0" w:type="dxa"/>
          </w:tcPr>
          <w:p w14:paraId="3AF73DEF" w14:textId="77777777" w:rsidR="001A2306" w:rsidRPr="006278BE" w:rsidRDefault="001A2306" w:rsidP="00837CE3">
            <w:r w:rsidRPr="006278BE">
              <w:t>ENWL</w:t>
            </w:r>
          </w:p>
        </w:tc>
        <w:tc>
          <w:tcPr>
            <w:tcW w:w="0" w:type="dxa"/>
            <w:vAlign w:val="bottom"/>
          </w:tcPr>
          <w:p w14:paraId="3A0FDE01" w14:textId="77777777" w:rsidR="001A2306" w:rsidRPr="006278BE" w:rsidRDefault="001A2306" w:rsidP="00837CE3">
            <w:r w:rsidRPr="006278BE">
              <w:t>0.349</w:t>
            </w:r>
          </w:p>
        </w:tc>
        <w:tc>
          <w:tcPr>
            <w:tcW w:w="0" w:type="dxa"/>
            <w:vAlign w:val="bottom"/>
          </w:tcPr>
          <w:p w14:paraId="0DC4A096" w14:textId="77777777" w:rsidR="001A2306" w:rsidRPr="006278BE" w:rsidRDefault="001A2306" w:rsidP="00837CE3">
            <w:r w:rsidRPr="006278BE">
              <w:t>0.523</w:t>
            </w:r>
          </w:p>
        </w:tc>
      </w:tr>
      <w:tr w:rsidR="001A2306" w:rsidRPr="006278BE" w14:paraId="7BDA6929" w14:textId="77777777" w:rsidTr="00A75C46">
        <w:tc>
          <w:tcPr>
            <w:tcW w:w="0" w:type="dxa"/>
          </w:tcPr>
          <w:p w14:paraId="0A1A69E8" w14:textId="77777777" w:rsidR="001A2306" w:rsidRPr="006278BE" w:rsidRDefault="001A2306" w:rsidP="00837CE3">
            <w:r w:rsidRPr="006278BE">
              <w:t>NPgN</w:t>
            </w:r>
          </w:p>
        </w:tc>
        <w:tc>
          <w:tcPr>
            <w:tcW w:w="0" w:type="dxa"/>
            <w:vAlign w:val="bottom"/>
          </w:tcPr>
          <w:p w14:paraId="325D9B69" w14:textId="77777777" w:rsidR="001A2306" w:rsidRPr="006278BE" w:rsidRDefault="001A2306" w:rsidP="00837CE3">
            <w:r w:rsidRPr="006278BE">
              <w:t>0.259</w:t>
            </w:r>
          </w:p>
        </w:tc>
        <w:tc>
          <w:tcPr>
            <w:tcW w:w="0" w:type="dxa"/>
            <w:vAlign w:val="bottom"/>
          </w:tcPr>
          <w:p w14:paraId="4C1FD27A" w14:textId="77777777" w:rsidR="001A2306" w:rsidRPr="006278BE" w:rsidRDefault="001A2306" w:rsidP="00837CE3">
            <w:r w:rsidRPr="006278BE">
              <w:t>0.389</w:t>
            </w:r>
          </w:p>
        </w:tc>
      </w:tr>
      <w:tr w:rsidR="001A2306" w:rsidRPr="006278BE" w14:paraId="64364831" w14:textId="77777777" w:rsidTr="00A75C46">
        <w:tc>
          <w:tcPr>
            <w:tcW w:w="0" w:type="dxa"/>
          </w:tcPr>
          <w:p w14:paraId="050137BE" w14:textId="77777777" w:rsidR="001A2306" w:rsidRPr="006278BE" w:rsidRDefault="001A2306" w:rsidP="00837CE3">
            <w:r w:rsidRPr="006278BE">
              <w:t>NPgY</w:t>
            </w:r>
          </w:p>
        </w:tc>
        <w:tc>
          <w:tcPr>
            <w:tcW w:w="0" w:type="dxa"/>
            <w:vAlign w:val="bottom"/>
          </w:tcPr>
          <w:p w14:paraId="1AC43297" w14:textId="77777777" w:rsidR="001A2306" w:rsidRPr="006278BE" w:rsidRDefault="001A2306" w:rsidP="00837CE3">
            <w:r w:rsidRPr="006278BE">
              <w:t>0.358</w:t>
            </w:r>
          </w:p>
        </w:tc>
        <w:tc>
          <w:tcPr>
            <w:tcW w:w="0" w:type="dxa"/>
            <w:vAlign w:val="bottom"/>
          </w:tcPr>
          <w:p w14:paraId="73D59807" w14:textId="77777777" w:rsidR="001A2306" w:rsidRPr="006278BE" w:rsidRDefault="001A2306" w:rsidP="00837CE3">
            <w:r w:rsidRPr="006278BE">
              <w:t>0.537</w:t>
            </w:r>
          </w:p>
        </w:tc>
      </w:tr>
      <w:tr w:rsidR="001A2306" w:rsidRPr="006278BE" w14:paraId="59DE4AE2" w14:textId="77777777" w:rsidTr="00A75C46">
        <w:tc>
          <w:tcPr>
            <w:tcW w:w="0" w:type="dxa"/>
          </w:tcPr>
          <w:p w14:paraId="117C5F30" w14:textId="77777777" w:rsidR="001A2306" w:rsidRPr="006278BE" w:rsidRDefault="001A2306" w:rsidP="00837CE3">
            <w:r w:rsidRPr="006278BE">
              <w:t>WMID</w:t>
            </w:r>
          </w:p>
        </w:tc>
        <w:tc>
          <w:tcPr>
            <w:tcW w:w="0" w:type="dxa"/>
            <w:vAlign w:val="bottom"/>
          </w:tcPr>
          <w:p w14:paraId="6B5C70AD" w14:textId="77777777" w:rsidR="001A2306" w:rsidRPr="006278BE" w:rsidRDefault="001A2306" w:rsidP="00837CE3">
            <w:r w:rsidRPr="006278BE">
              <w:t>0.450</w:t>
            </w:r>
          </w:p>
        </w:tc>
        <w:tc>
          <w:tcPr>
            <w:tcW w:w="0" w:type="dxa"/>
            <w:vAlign w:val="bottom"/>
          </w:tcPr>
          <w:p w14:paraId="545B9E8C" w14:textId="77777777" w:rsidR="001A2306" w:rsidRPr="006278BE" w:rsidRDefault="001A2306" w:rsidP="00837CE3">
            <w:r w:rsidRPr="006278BE">
              <w:t>0.676</w:t>
            </w:r>
          </w:p>
        </w:tc>
      </w:tr>
      <w:tr w:rsidR="001A2306" w:rsidRPr="006278BE" w14:paraId="77F5F789" w14:textId="77777777" w:rsidTr="00A75C46">
        <w:tc>
          <w:tcPr>
            <w:tcW w:w="0" w:type="dxa"/>
          </w:tcPr>
          <w:p w14:paraId="3FEB9AC4" w14:textId="77777777" w:rsidR="001A2306" w:rsidRPr="006278BE" w:rsidRDefault="001A2306" w:rsidP="00837CE3">
            <w:r w:rsidRPr="006278BE">
              <w:t>EMID</w:t>
            </w:r>
          </w:p>
        </w:tc>
        <w:tc>
          <w:tcPr>
            <w:tcW w:w="0" w:type="dxa"/>
            <w:vAlign w:val="bottom"/>
          </w:tcPr>
          <w:p w14:paraId="4C9D22CD" w14:textId="77777777" w:rsidR="001A2306" w:rsidRPr="006278BE" w:rsidRDefault="001A2306" w:rsidP="00837CE3">
            <w:r w:rsidRPr="006278BE">
              <w:t>0.461</w:t>
            </w:r>
          </w:p>
        </w:tc>
        <w:tc>
          <w:tcPr>
            <w:tcW w:w="0" w:type="dxa"/>
            <w:vAlign w:val="bottom"/>
          </w:tcPr>
          <w:p w14:paraId="434CE4E5" w14:textId="77777777" w:rsidR="001A2306" w:rsidRPr="006278BE" w:rsidRDefault="001A2306" w:rsidP="00837CE3">
            <w:r w:rsidRPr="006278BE">
              <w:t>0.692</w:t>
            </w:r>
          </w:p>
        </w:tc>
      </w:tr>
      <w:tr w:rsidR="001A2306" w:rsidRPr="006278BE" w14:paraId="747E6F42" w14:textId="77777777" w:rsidTr="00A75C46">
        <w:tc>
          <w:tcPr>
            <w:tcW w:w="0" w:type="dxa"/>
          </w:tcPr>
          <w:p w14:paraId="32263483" w14:textId="77777777" w:rsidR="001A2306" w:rsidRPr="006278BE" w:rsidRDefault="001A2306" w:rsidP="00837CE3">
            <w:r w:rsidRPr="006278BE">
              <w:t>SWALES</w:t>
            </w:r>
          </w:p>
        </w:tc>
        <w:tc>
          <w:tcPr>
            <w:tcW w:w="0" w:type="dxa"/>
            <w:vAlign w:val="bottom"/>
          </w:tcPr>
          <w:p w14:paraId="7EB9553C" w14:textId="77777777" w:rsidR="001A2306" w:rsidRPr="006278BE" w:rsidRDefault="001A2306" w:rsidP="00837CE3">
            <w:r w:rsidRPr="006278BE">
              <w:t>0.230</w:t>
            </w:r>
          </w:p>
        </w:tc>
        <w:tc>
          <w:tcPr>
            <w:tcW w:w="0" w:type="dxa"/>
            <w:vAlign w:val="bottom"/>
          </w:tcPr>
          <w:p w14:paraId="2707E239" w14:textId="77777777" w:rsidR="001A2306" w:rsidRPr="006278BE" w:rsidRDefault="001A2306" w:rsidP="00837CE3">
            <w:r w:rsidRPr="006278BE">
              <w:t>0.345</w:t>
            </w:r>
          </w:p>
        </w:tc>
      </w:tr>
      <w:tr w:rsidR="001A2306" w:rsidRPr="006278BE" w14:paraId="6C6527A6" w14:textId="77777777" w:rsidTr="00A75C46">
        <w:tc>
          <w:tcPr>
            <w:tcW w:w="0" w:type="dxa"/>
          </w:tcPr>
          <w:p w14:paraId="317F2CEA" w14:textId="77777777" w:rsidR="001A2306" w:rsidRPr="006278BE" w:rsidRDefault="001A2306" w:rsidP="00837CE3">
            <w:r w:rsidRPr="006278BE">
              <w:t>SWEST</w:t>
            </w:r>
          </w:p>
        </w:tc>
        <w:tc>
          <w:tcPr>
            <w:tcW w:w="0" w:type="dxa"/>
            <w:vAlign w:val="bottom"/>
          </w:tcPr>
          <w:p w14:paraId="76EAE33F" w14:textId="77777777" w:rsidR="001A2306" w:rsidRPr="006278BE" w:rsidRDefault="001A2306" w:rsidP="00837CE3">
            <w:r w:rsidRPr="006278BE">
              <w:t>0.350</w:t>
            </w:r>
          </w:p>
        </w:tc>
        <w:tc>
          <w:tcPr>
            <w:tcW w:w="0" w:type="dxa"/>
            <w:vAlign w:val="bottom"/>
          </w:tcPr>
          <w:p w14:paraId="2C1CEAB7" w14:textId="77777777" w:rsidR="001A2306" w:rsidRPr="006278BE" w:rsidRDefault="001A2306" w:rsidP="00837CE3">
            <w:r w:rsidRPr="006278BE">
              <w:t>0.525</w:t>
            </w:r>
          </w:p>
        </w:tc>
      </w:tr>
      <w:tr w:rsidR="001A2306" w:rsidRPr="006278BE" w14:paraId="54FE3E7D" w14:textId="77777777" w:rsidTr="00A75C46">
        <w:tc>
          <w:tcPr>
            <w:tcW w:w="0" w:type="dxa"/>
          </w:tcPr>
          <w:p w14:paraId="7FAEFBD8" w14:textId="77777777" w:rsidR="001A2306" w:rsidRPr="006278BE" w:rsidRDefault="001A2306" w:rsidP="00837CE3">
            <w:r w:rsidRPr="006278BE">
              <w:t>LPN</w:t>
            </w:r>
          </w:p>
        </w:tc>
        <w:tc>
          <w:tcPr>
            <w:tcW w:w="0" w:type="dxa"/>
            <w:vAlign w:val="bottom"/>
          </w:tcPr>
          <w:p w14:paraId="77008713" w14:textId="77777777" w:rsidR="001A2306" w:rsidRPr="006278BE" w:rsidRDefault="001A2306" w:rsidP="00837CE3">
            <w:r w:rsidRPr="006278BE">
              <w:t>0.303</w:t>
            </w:r>
          </w:p>
        </w:tc>
        <w:tc>
          <w:tcPr>
            <w:tcW w:w="0" w:type="dxa"/>
            <w:vAlign w:val="bottom"/>
          </w:tcPr>
          <w:p w14:paraId="6A4ADC9C" w14:textId="77777777" w:rsidR="001A2306" w:rsidRPr="006278BE" w:rsidRDefault="001A2306" w:rsidP="00837CE3">
            <w:r w:rsidRPr="006278BE">
              <w:t>0.454</w:t>
            </w:r>
          </w:p>
        </w:tc>
      </w:tr>
      <w:tr w:rsidR="001A2306" w:rsidRPr="006278BE" w14:paraId="683DAAB9" w14:textId="77777777" w:rsidTr="00A75C46">
        <w:tc>
          <w:tcPr>
            <w:tcW w:w="0" w:type="dxa"/>
          </w:tcPr>
          <w:p w14:paraId="38B017E1" w14:textId="77777777" w:rsidR="001A2306" w:rsidRPr="006278BE" w:rsidRDefault="001A2306" w:rsidP="00837CE3">
            <w:r w:rsidRPr="006278BE">
              <w:t>SPN</w:t>
            </w:r>
          </w:p>
        </w:tc>
        <w:tc>
          <w:tcPr>
            <w:tcW w:w="0" w:type="dxa"/>
            <w:vAlign w:val="bottom"/>
          </w:tcPr>
          <w:p w14:paraId="5690DDBE" w14:textId="77777777" w:rsidR="001A2306" w:rsidRPr="006278BE" w:rsidRDefault="001A2306" w:rsidP="00837CE3">
            <w:r w:rsidRPr="006278BE">
              <w:t>0.313</w:t>
            </w:r>
          </w:p>
        </w:tc>
        <w:tc>
          <w:tcPr>
            <w:tcW w:w="0" w:type="dxa"/>
            <w:vAlign w:val="bottom"/>
          </w:tcPr>
          <w:p w14:paraId="0E97950C" w14:textId="77777777" w:rsidR="001A2306" w:rsidRPr="006278BE" w:rsidRDefault="001A2306" w:rsidP="00837CE3">
            <w:r w:rsidRPr="006278BE">
              <w:t>0.470</w:t>
            </w:r>
          </w:p>
        </w:tc>
      </w:tr>
      <w:tr w:rsidR="001A2306" w:rsidRPr="006278BE" w14:paraId="0709C41F" w14:textId="77777777" w:rsidTr="00A75C46">
        <w:tc>
          <w:tcPr>
            <w:tcW w:w="0" w:type="dxa"/>
          </w:tcPr>
          <w:p w14:paraId="20CB7258" w14:textId="77777777" w:rsidR="001A2306" w:rsidRPr="006278BE" w:rsidRDefault="001A2306" w:rsidP="00837CE3">
            <w:r w:rsidRPr="006278BE">
              <w:t>EPN</w:t>
            </w:r>
          </w:p>
        </w:tc>
        <w:tc>
          <w:tcPr>
            <w:tcW w:w="0" w:type="dxa"/>
            <w:vAlign w:val="bottom"/>
          </w:tcPr>
          <w:p w14:paraId="37EE6C77" w14:textId="77777777" w:rsidR="001A2306" w:rsidRPr="006278BE" w:rsidRDefault="001A2306" w:rsidP="00837CE3">
            <w:r w:rsidRPr="006278BE">
              <w:t>0.489</w:t>
            </w:r>
          </w:p>
        </w:tc>
        <w:tc>
          <w:tcPr>
            <w:tcW w:w="0" w:type="dxa"/>
            <w:vAlign w:val="bottom"/>
          </w:tcPr>
          <w:p w14:paraId="50C3EA8B" w14:textId="77777777" w:rsidR="001A2306" w:rsidRPr="006278BE" w:rsidRDefault="001A2306" w:rsidP="00837CE3">
            <w:r w:rsidRPr="006278BE">
              <w:t>0.733</w:t>
            </w:r>
          </w:p>
        </w:tc>
      </w:tr>
      <w:tr w:rsidR="001A2306" w:rsidRPr="006278BE" w14:paraId="60CDF852" w14:textId="77777777" w:rsidTr="00A75C46">
        <w:tc>
          <w:tcPr>
            <w:tcW w:w="0" w:type="dxa"/>
          </w:tcPr>
          <w:p w14:paraId="1CB582C6" w14:textId="77777777" w:rsidR="001A2306" w:rsidRPr="006278BE" w:rsidRDefault="001A2306" w:rsidP="00837CE3">
            <w:r w:rsidRPr="006278BE">
              <w:t>SPD</w:t>
            </w:r>
          </w:p>
        </w:tc>
        <w:tc>
          <w:tcPr>
            <w:tcW w:w="0" w:type="dxa"/>
            <w:vAlign w:val="bottom"/>
          </w:tcPr>
          <w:p w14:paraId="7A66B187" w14:textId="77777777" w:rsidR="001A2306" w:rsidRPr="006278BE" w:rsidRDefault="001A2306" w:rsidP="00837CE3">
            <w:r w:rsidRPr="006278BE">
              <w:t>0.332</w:t>
            </w:r>
          </w:p>
        </w:tc>
        <w:tc>
          <w:tcPr>
            <w:tcW w:w="0" w:type="dxa"/>
            <w:vAlign w:val="bottom"/>
          </w:tcPr>
          <w:p w14:paraId="50B592CF" w14:textId="77777777" w:rsidR="001A2306" w:rsidRPr="006278BE" w:rsidRDefault="001A2306" w:rsidP="00837CE3">
            <w:r w:rsidRPr="006278BE">
              <w:t>0.498</w:t>
            </w:r>
          </w:p>
        </w:tc>
      </w:tr>
      <w:tr w:rsidR="001A2306" w:rsidRPr="006278BE" w14:paraId="5F9E3523" w14:textId="77777777" w:rsidTr="00A75C46">
        <w:tc>
          <w:tcPr>
            <w:tcW w:w="0" w:type="dxa"/>
          </w:tcPr>
          <w:p w14:paraId="58BC5BEC" w14:textId="77777777" w:rsidR="001A2306" w:rsidRPr="006278BE" w:rsidRDefault="001A2306" w:rsidP="00837CE3">
            <w:r w:rsidRPr="006278BE">
              <w:t>SPMW</w:t>
            </w:r>
          </w:p>
        </w:tc>
        <w:tc>
          <w:tcPr>
            <w:tcW w:w="0" w:type="dxa"/>
            <w:vAlign w:val="bottom"/>
          </w:tcPr>
          <w:p w14:paraId="4D1F496C" w14:textId="77777777" w:rsidR="001A2306" w:rsidRPr="006278BE" w:rsidRDefault="001A2306" w:rsidP="00837CE3">
            <w:r w:rsidRPr="006278BE">
              <w:t>0.370</w:t>
            </w:r>
          </w:p>
        </w:tc>
        <w:tc>
          <w:tcPr>
            <w:tcW w:w="0" w:type="dxa"/>
            <w:vAlign w:val="bottom"/>
          </w:tcPr>
          <w:p w14:paraId="44508229" w14:textId="77777777" w:rsidR="001A2306" w:rsidRPr="006278BE" w:rsidRDefault="001A2306" w:rsidP="00837CE3">
            <w:r w:rsidRPr="006278BE">
              <w:t>0.555</w:t>
            </w:r>
          </w:p>
        </w:tc>
      </w:tr>
      <w:tr w:rsidR="001A2306" w:rsidRPr="006278BE" w14:paraId="30ABE279" w14:textId="77777777" w:rsidTr="00A75C46">
        <w:tc>
          <w:tcPr>
            <w:tcW w:w="0" w:type="dxa"/>
          </w:tcPr>
          <w:p w14:paraId="53695C2D" w14:textId="77777777" w:rsidR="001A2306" w:rsidRPr="006278BE" w:rsidRDefault="001A2306" w:rsidP="00837CE3">
            <w:r w:rsidRPr="006278BE">
              <w:t>SSEH</w:t>
            </w:r>
          </w:p>
        </w:tc>
        <w:tc>
          <w:tcPr>
            <w:tcW w:w="0" w:type="dxa"/>
            <w:vAlign w:val="bottom"/>
          </w:tcPr>
          <w:p w14:paraId="0C0209BC" w14:textId="77777777" w:rsidR="001A2306" w:rsidRPr="006278BE" w:rsidRDefault="001A2306" w:rsidP="00837CE3">
            <w:r w:rsidRPr="006278BE">
              <w:t>0.248</w:t>
            </w:r>
          </w:p>
        </w:tc>
        <w:tc>
          <w:tcPr>
            <w:tcW w:w="0" w:type="dxa"/>
            <w:vAlign w:val="bottom"/>
          </w:tcPr>
          <w:p w14:paraId="453C2D8A" w14:textId="77777777" w:rsidR="001A2306" w:rsidRPr="006278BE" w:rsidRDefault="001A2306" w:rsidP="00837CE3">
            <w:r w:rsidRPr="006278BE">
              <w:t>0.372</w:t>
            </w:r>
          </w:p>
        </w:tc>
      </w:tr>
      <w:tr w:rsidR="001A2306" w:rsidRPr="006278BE" w14:paraId="7C5BFC5C" w14:textId="77777777" w:rsidTr="00A75C46">
        <w:tc>
          <w:tcPr>
            <w:tcW w:w="0" w:type="dxa"/>
          </w:tcPr>
          <w:p w14:paraId="4D1BFF8B" w14:textId="77777777" w:rsidR="001A2306" w:rsidRPr="006278BE" w:rsidRDefault="001A2306" w:rsidP="00837CE3">
            <w:r w:rsidRPr="006278BE">
              <w:t>SSES</w:t>
            </w:r>
          </w:p>
        </w:tc>
        <w:tc>
          <w:tcPr>
            <w:tcW w:w="0" w:type="dxa"/>
            <w:vAlign w:val="bottom"/>
          </w:tcPr>
          <w:p w14:paraId="46274B31" w14:textId="77777777" w:rsidR="001A2306" w:rsidRPr="006278BE" w:rsidRDefault="001A2306" w:rsidP="00837CE3">
            <w:r w:rsidRPr="006278BE">
              <w:t>0.468</w:t>
            </w:r>
          </w:p>
        </w:tc>
        <w:tc>
          <w:tcPr>
            <w:tcW w:w="0" w:type="dxa"/>
            <w:vAlign w:val="bottom"/>
          </w:tcPr>
          <w:p w14:paraId="6C7C6C84" w14:textId="77777777" w:rsidR="001A2306" w:rsidRPr="006278BE" w:rsidRDefault="001A2306" w:rsidP="00837CE3">
            <w:r w:rsidRPr="006278BE">
              <w:t>0.701</w:t>
            </w:r>
          </w:p>
        </w:tc>
      </w:tr>
    </w:tbl>
    <w:p w14:paraId="6FED51BA" w14:textId="77777777" w:rsidR="001A2306" w:rsidRPr="006278BE" w:rsidRDefault="001A2306" w:rsidP="001A2306">
      <w:pPr>
        <w:pStyle w:val="AppendixHeading"/>
      </w:pPr>
    </w:p>
    <w:p w14:paraId="7E653398" w14:textId="77777777" w:rsidR="001A2306" w:rsidRPr="006278BE" w:rsidRDefault="001A2306" w:rsidP="00837CE3">
      <w:pPr>
        <w:pStyle w:val="Caption"/>
      </w:pPr>
      <w:r w:rsidRPr="006278BE">
        <w:t>Reward incentive rate for the Low Carbon Transition Customer Satisfaction Survey term (CSLCTIRR</w:t>
      </w:r>
      <w:r w:rsidRPr="006278BE">
        <w:rPr>
          <w:rStyle w:val="Subscript"/>
        </w:rPr>
        <w:t>t</w:t>
      </w:r>
      <w:r w:rsidRPr="006278BE">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6278BE"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6278BE" w:rsidRDefault="001A2306" w:rsidP="00837CE3">
            <w:r w:rsidRPr="006278BE">
              <w:t>Licensee</w:t>
            </w:r>
          </w:p>
        </w:tc>
        <w:tc>
          <w:tcPr>
            <w:tcW w:w="2431" w:type="dxa"/>
          </w:tcPr>
          <w:p w14:paraId="465DE704" w14:textId="77777777" w:rsidR="001A2306" w:rsidRPr="006278BE" w:rsidRDefault="001A2306" w:rsidP="00837CE3">
            <w:r w:rsidRPr="006278BE">
              <w:t>2024/25</w:t>
            </w:r>
          </w:p>
        </w:tc>
        <w:tc>
          <w:tcPr>
            <w:tcW w:w="2431" w:type="dxa"/>
          </w:tcPr>
          <w:p w14:paraId="1B74711A" w14:textId="77777777" w:rsidR="001A2306" w:rsidRPr="006278BE" w:rsidRDefault="001A2306" w:rsidP="00837CE3">
            <w:r w:rsidRPr="006278BE">
              <w:t>2027/28</w:t>
            </w:r>
          </w:p>
        </w:tc>
      </w:tr>
      <w:tr w:rsidR="001A2306" w:rsidRPr="006278BE" w14:paraId="5B93EDF4" w14:textId="77777777" w:rsidTr="00A75C46">
        <w:tc>
          <w:tcPr>
            <w:tcW w:w="0" w:type="dxa"/>
          </w:tcPr>
          <w:p w14:paraId="3DCEC751" w14:textId="77777777" w:rsidR="001A2306" w:rsidRPr="006278BE" w:rsidRDefault="001A2306" w:rsidP="00837CE3">
            <w:r w:rsidRPr="006278BE">
              <w:t>ENWL</w:t>
            </w:r>
          </w:p>
        </w:tc>
        <w:tc>
          <w:tcPr>
            <w:tcW w:w="0" w:type="dxa"/>
            <w:vAlign w:val="bottom"/>
          </w:tcPr>
          <w:p w14:paraId="40C14DF6" w14:textId="77777777" w:rsidR="001A2306" w:rsidRPr="006278BE" w:rsidRDefault="001A2306" w:rsidP="00837CE3">
            <w:r w:rsidRPr="006278BE">
              <w:t>0.698</w:t>
            </w:r>
          </w:p>
        </w:tc>
        <w:tc>
          <w:tcPr>
            <w:tcW w:w="0" w:type="dxa"/>
            <w:vAlign w:val="bottom"/>
          </w:tcPr>
          <w:p w14:paraId="52D8A08C" w14:textId="77777777" w:rsidR="001A2306" w:rsidRPr="006278BE" w:rsidRDefault="001A2306" w:rsidP="00837CE3">
            <w:r w:rsidRPr="006278BE">
              <w:t>1.047</w:t>
            </w:r>
          </w:p>
        </w:tc>
      </w:tr>
      <w:tr w:rsidR="001A2306" w:rsidRPr="006278BE" w14:paraId="4EE762A0" w14:textId="77777777" w:rsidTr="00A75C46">
        <w:tc>
          <w:tcPr>
            <w:tcW w:w="0" w:type="dxa"/>
          </w:tcPr>
          <w:p w14:paraId="551C9456" w14:textId="77777777" w:rsidR="001A2306" w:rsidRPr="006278BE" w:rsidRDefault="001A2306" w:rsidP="00837CE3">
            <w:r w:rsidRPr="006278BE">
              <w:t>NPgN</w:t>
            </w:r>
          </w:p>
        </w:tc>
        <w:tc>
          <w:tcPr>
            <w:tcW w:w="0" w:type="dxa"/>
            <w:vAlign w:val="bottom"/>
          </w:tcPr>
          <w:p w14:paraId="44739A42" w14:textId="77777777" w:rsidR="001A2306" w:rsidRPr="006278BE" w:rsidRDefault="001A2306" w:rsidP="00837CE3">
            <w:r w:rsidRPr="006278BE">
              <w:t>0.519</w:t>
            </w:r>
          </w:p>
        </w:tc>
        <w:tc>
          <w:tcPr>
            <w:tcW w:w="0" w:type="dxa"/>
            <w:vAlign w:val="bottom"/>
          </w:tcPr>
          <w:p w14:paraId="21F1A8D9" w14:textId="77777777" w:rsidR="001A2306" w:rsidRPr="006278BE" w:rsidRDefault="001A2306" w:rsidP="00837CE3">
            <w:r w:rsidRPr="006278BE">
              <w:t>0.778</w:t>
            </w:r>
          </w:p>
        </w:tc>
      </w:tr>
      <w:tr w:rsidR="001A2306" w:rsidRPr="006278BE" w14:paraId="0B20E733" w14:textId="77777777" w:rsidTr="00A75C46">
        <w:tc>
          <w:tcPr>
            <w:tcW w:w="0" w:type="dxa"/>
          </w:tcPr>
          <w:p w14:paraId="1DBF6D24" w14:textId="77777777" w:rsidR="001A2306" w:rsidRPr="006278BE" w:rsidRDefault="001A2306" w:rsidP="00837CE3">
            <w:r w:rsidRPr="006278BE">
              <w:t>NPgY</w:t>
            </w:r>
          </w:p>
        </w:tc>
        <w:tc>
          <w:tcPr>
            <w:tcW w:w="0" w:type="dxa"/>
            <w:vAlign w:val="bottom"/>
          </w:tcPr>
          <w:p w14:paraId="53CACFD3" w14:textId="77777777" w:rsidR="001A2306" w:rsidRPr="006278BE" w:rsidRDefault="001A2306" w:rsidP="00837CE3">
            <w:r w:rsidRPr="006278BE">
              <w:t>0.716</w:t>
            </w:r>
          </w:p>
        </w:tc>
        <w:tc>
          <w:tcPr>
            <w:tcW w:w="0" w:type="dxa"/>
            <w:vAlign w:val="bottom"/>
          </w:tcPr>
          <w:p w14:paraId="2693B203" w14:textId="77777777" w:rsidR="001A2306" w:rsidRPr="006278BE" w:rsidRDefault="001A2306" w:rsidP="00837CE3">
            <w:r w:rsidRPr="006278BE">
              <w:t>1.073</w:t>
            </w:r>
          </w:p>
        </w:tc>
      </w:tr>
      <w:tr w:rsidR="001A2306" w:rsidRPr="006278BE" w14:paraId="2E66FD84" w14:textId="77777777" w:rsidTr="00A75C46">
        <w:tc>
          <w:tcPr>
            <w:tcW w:w="0" w:type="dxa"/>
          </w:tcPr>
          <w:p w14:paraId="0852354C" w14:textId="77777777" w:rsidR="001A2306" w:rsidRPr="006278BE" w:rsidRDefault="001A2306" w:rsidP="00837CE3">
            <w:r w:rsidRPr="006278BE">
              <w:t>WMID</w:t>
            </w:r>
          </w:p>
        </w:tc>
        <w:tc>
          <w:tcPr>
            <w:tcW w:w="0" w:type="dxa"/>
            <w:vAlign w:val="bottom"/>
          </w:tcPr>
          <w:p w14:paraId="54D346B3" w14:textId="77777777" w:rsidR="001A2306" w:rsidRPr="006278BE" w:rsidRDefault="001A2306" w:rsidP="00837CE3">
            <w:r w:rsidRPr="006278BE">
              <w:t>0.901</w:t>
            </w:r>
          </w:p>
        </w:tc>
        <w:tc>
          <w:tcPr>
            <w:tcW w:w="0" w:type="dxa"/>
            <w:vAlign w:val="bottom"/>
          </w:tcPr>
          <w:p w14:paraId="484C33AB" w14:textId="77777777" w:rsidR="001A2306" w:rsidRPr="006278BE" w:rsidRDefault="001A2306" w:rsidP="00837CE3">
            <w:r w:rsidRPr="006278BE">
              <w:t>1.351</w:t>
            </w:r>
          </w:p>
        </w:tc>
      </w:tr>
      <w:tr w:rsidR="001A2306" w:rsidRPr="006278BE" w14:paraId="6CA85E8F" w14:textId="77777777" w:rsidTr="00A75C46">
        <w:tc>
          <w:tcPr>
            <w:tcW w:w="0" w:type="dxa"/>
          </w:tcPr>
          <w:p w14:paraId="401874FD" w14:textId="77777777" w:rsidR="001A2306" w:rsidRPr="006278BE" w:rsidRDefault="001A2306" w:rsidP="00837CE3">
            <w:r w:rsidRPr="006278BE">
              <w:t>EMID</w:t>
            </w:r>
          </w:p>
        </w:tc>
        <w:tc>
          <w:tcPr>
            <w:tcW w:w="0" w:type="dxa"/>
            <w:vAlign w:val="bottom"/>
          </w:tcPr>
          <w:p w14:paraId="054CE50E" w14:textId="77777777" w:rsidR="001A2306" w:rsidRPr="006278BE" w:rsidRDefault="001A2306" w:rsidP="00837CE3">
            <w:r w:rsidRPr="006278BE">
              <w:t>0.922</w:t>
            </w:r>
          </w:p>
        </w:tc>
        <w:tc>
          <w:tcPr>
            <w:tcW w:w="0" w:type="dxa"/>
            <w:vAlign w:val="bottom"/>
          </w:tcPr>
          <w:p w14:paraId="71FC0713" w14:textId="77777777" w:rsidR="001A2306" w:rsidRPr="006278BE" w:rsidRDefault="001A2306" w:rsidP="00837CE3">
            <w:r w:rsidRPr="006278BE">
              <w:t>1.383</w:t>
            </w:r>
          </w:p>
        </w:tc>
      </w:tr>
      <w:tr w:rsidR="001A2306" w:rsidRPr="006278BE" w14:paraId="36095E88" w14:textId="77777777" w:rsidTr="00A75C46">
        <w:tc>
          <w:tcPr>
            <w:tcW w:w="0" w:type="dxa"/>
          </w:tcPr>
          <w:p w14:paraId="12407B21" w14:textId="77777777" w:rsidR="001A2306" w:rsidRPr="006278BE" w:rsidRDefault="001A2306" w:rsidP="00837CE3">
            <w:r w:rsidRPr="006278BE">
              <w:t>SWALES</w:t>
            </w:r>
          </w:p>
        </w:tc>
        <w:tc>
          <w:tcPr>
            <w:tcW w:w="0" w:type="dxa"/>
            <w:vAlign w:val="bottom"/>
          </w:tcPr>
          <w:p w14:paraId="4EC0591C" w14:textId="77777777" w:rsidR="001A2306" w:rsidRPr="006278BE" w:rsidRDefault="001A2306" w:rsidP="00837CE3">
            <w:r w:rsidRPr="006278BE">
              <w:t>0.461</w:t>
            </w:r>
          </w:p>
        </w:tc>
        <w:tc>
          <w:tcPr>
            <w:tcW w:w="0" w:type="dxa"/>
            <w:vAlign w:val="bottom"/>
          </w:tcPr>
          <w:p w14:paraId="442762E2" w14:textId="77777777" w:rsidR="001A2306" w:rsidRPr="006278BE" w:rsidRDefault="001A2306" w:rsidP="00837CE3">
            <w:r w:rsidRPr="006278BE">
              <w:t>0.691</w:t>
            </w:r>
          </w:p>
        </w:tc>
      </w:tr>
      <w:tr w:rsidR="001A2306" w:rsidRPr="006278BE" w14:paraId="26158172" w14:textId="77777777" w:rsidTr="00A75C46">
        <w:tc>
          <w:tcPr>
            <w:tcW w:w="0" w:type="dxa"/>
          </w:tcPr>
          <w:p w14:paraId="207C4680" w14:textId="77777777" w:rsidR="001A2306" w:rsidRPr="006278BE" w:rsidRDefault="001A2306" w:rsidP="00837CE3">
            <w:r w:rsidRPr="006278BE">
              <w:t>SWEST</w:t>
            </w:r>
          </w:p>
        </w:tc>
        <w:tc>
          <w:tcPr>
            <w:tcW w:w="0" w:type="dxa"/>
            <w:vAlign w:val="bottom"/>
          </w:tcPr>
          <w:p w14:paraId="5AA94DBA" w14:textId="77777777" w:rsidR="001A2306" w:rsidRPr="006278BE" w:rsidRDefault="001A2306" w:rsidP="00837CE3">
            <w:r w:rsidRPr="006278BE">
              <w:t>0.700</w:t>
            </w:r>
          </w:p>
        </w:tc>
        <w:tc>
          <w:tcPr>
            <w:tcW w:w="0" w:type="dxa"/>
            <w:vAlign w:val="bottom"/>
          </w:tcPr>
          <w:p w14:paraId="2C17BF60" w14:textId="77777777" w:rsidR="001A2306" w:rsidRPr="006278BE" w:rsidRDefault="001A2306" w:rsidP="00837CE3">
            <w:r w:rsidRPr="006278BE">
              <w:t>1.049</w:t>
            </w:r>
          </w:p>
        </w:tc>
      </w:tr>
      <w:tr w:rsidR="001A2306" w:rsidRPr="006278BE" w14:paraId="6FCA7306" w14:textId="77777777" w:rsidTr="00A75C46">
        <w:tc>
          <w:tcPr>
            <w:tcW w:w="0" w:type="dxa"/>
          </w:tcPr>
          <w:p w14:paraId="2213B567" w14:textId="77777777" w:rsidR="001A2306" w:rsidRPr="006278BE" w:rsidRDefault="001A2306" w:rsidP="00837CE3">
            <w:r w:rsidRPr="006278BE">
              <w:t>LPN</w:t>
            </w:r>
          </w:p>
        </w:tc>
        <w:tc>
          <w:tcPr>
            <w:tcW w:w="0" w:type="dxa"/>
            <w:vAlign w:val="bottom"/>
          </w:tcPr>
          <w:p w14:paraId="6922F2BA" w14:textId="77777777" w:rsidR="001A2306" w:rsidRPr="006278BE" w:rsidRDefault="001A2306" w:rsidP="00837CE3">
            <w:r w:rsidRPr="006278BE">
              <w:t>0.605</w:t>
            </w:r>
          </w:p>
        </w:tc>
        <w:tc>
          <w:tcPr>
            <w:tcW w:w="0" w:type="dxa"/>
            <w:vAlign w:val="bottom"/>
          </w:tcPr>
          <w:p w14:paraId="7CC6C041" w14:textId="77777777" w:rsidR="001A2306" w:rsidRPr="006278BE" w:rsidRDefault="001A2306" w:rsidP="00837CE3">
            <w:r w:rsidRPr="006278BE">
              <w:t>0.908</w:t>
            </w:r>
          </w:p>
        </w:tc>
      </w:tr>
      <w:tr w:rsidR="001A2306" w:rsidRPr="006278BE" w14:paraId="4EFDB249" w14:textId="77777777" w:rsidTr="00A75C46">
        <w:tc>
          <w:tcPr>
            <w:tcW w:w="0" w:type="dxa"/>
          </w:tcPr>
          <w:p w14:paraId="44AB9F4C" w14:textId="77777777" w:rsidR="001A2306" w:rsidRPr="006278BE" w:rsidRDefault="001A2306" w:rsidP="00837CE3">
            <w:r w:rsidRPr="006278BE">
              <w:t>SPN</w:t>
            </w:r>
          </w:p>
        </w:tc>
        <w:tc>
          <w:tcPr>
            <w:tcW w:w="0" w:type="dxa"/>
            <w:vAlign w:val="bottom"/>
          </w:tcPr>
          <w:p w14:paraId="070AF2AA" w14:textId="77777777" w:rsidR="001A2306" w:rsidRPr="006278BE" w:rsidRDefault="001A2306" w:rsidP="00837CE3">
            <w:r w:rsidRPr="006278BE">
              <w:t>0.626</w:t>
            </w:r>
          </w:p>
        </w:tc>
        <w:tc>
          <w:tcPr>
            <w:tcW w:w="0" w:type="dxa"/>
            <w:vAlign w:val="bottom"/>
          </w:tcPr>
          <w:p w14:paraId="4A0C253F" w14:textId="77777777" w:rsidR="001A2306" w:rsidRPr="006278BE" w:rsidRDefault="001A2306" w:rsidP="00837CE3">
            <w:r w:rsidRPr="006278BE">
              <w:t>0.939</w:t>
            </w:r>
          </w:p>
        </w:tc>
      </w:tr>
      <w:tr w:rsidR="001A2306" w:rsidRPr="006278BE" w14:paraId="351B46ED" w14:textId="77777777" w:rsidTr="00A75C46">
        <w:tc>
          <w:tcPr>
            <w:tcW w:w="0" w:type="dxa"/>
          </w:tcPr>
          <w:p w14:paraId="75AD7089" w14:textId="77777777" w:rsidR="001A2306" w:rsidRPr="006278BE" w:rsidRDefault="001A2306" w:rsidP="00837CE3">
            <w:r w:rsidRPr="006278BE">
              <w:t>EPN</w:t>
            </w:r>
          </w:p>
        </w:tc>
        <w:tc>
          <w:tcPr>
            <w:tcW w:w="0" w:type="dxa"/>
            <w:vAlign w:val="bottom"/>
          </w:tcPr>
          <w:p w14:paraId="19C325B1" w14:textId="77777777" w:rsidR="001A2306" w:rsidRPr="006278BE" w:rsidRDefault="001A2306" w:rsidP="00837CE3">
            <w:r w:rsidRPr="006278BE">
              <w:t>0.978</w:t>
            </w:r>
          </w:p>
        </w:tc>
        <w:tc>
          <w:tcPr>
            <w:tcW w:w="0" w:type="dxa"/>
            <w:vAlign w:val="bottom"/>
          </w:tcPr>
          <w:p w14:paraId="6E89BCC2" w14:textId="77777777" w:rsidR="001A2306" w:rsidRPr="006278BE" w:rsidRDefault="001A2306" w:rsidP="00837CE3">
            <w:r w:rsidRPr="006278BE">
              <w:t>1.467</w:t>
            </w:r>
          </w:p>
        </w:tc>
      </w:tr>
      <w:tr w:rsidR="001A2306" w:rsidRPr="006278BE" w14:paraId="4CF84CED" w14:textId="77777777" w:rsidTr="00A75C46">
        <w:tc>
          <w:tcPr>
            <w:tcW w:w="0" w:type="dxa"/>
          </w:tcPr>
          <w:p w14:paraId="727CD407" w14:textId="77777777" w:rsidR="001A2306" w:rsidRPr="006278BE" w:rsidRDefault="001A2306" w:rsidP="00837CE3">
            <w:r w:rsidRPr="006278BE">
              <w:t>SPD</w:t>
            </w:r>
          </w:p>
        </w:tc>
        <w:tc>
          <w:tcPr>
            <w:tcW w:w="0" w:type="dxa"/>
            <w:vAlign w:val="bottom"/>
          </w:tcPr>
          <w:p w14:paraId="39DEF9E5" w14:textId="77777777" w:rsidR="001A2306" w:rsidRPr="006278BE" w:rsidRDefault="001A2306" w:rsidP="00837CE3">
            <w:r w:rsidRPr="006278BE">
              <w:t>0.665</w:t>
            </w:r>
          </w:p>
        </w:tc>
        <w:tc>
          <w:tcPr>
            <w:tcW w:w="0" w:type="dxa"/>
            <w:vAlign w:val="bottom"/>
          </w:tcPr>
          <w:p w14:paraId="3A2588A7" w14:textId="77777777" w:rsidR="001A2306" w:rsidRPr="006278BE" w:rsidRDefault="001A2306" w:rsidP="00837CE3">
            <w:r w:rsidRPr="006278BE">
              <w:t>0.997</w:t>
            </w:r>
          </w:p>
        </w:tc>
      </w:tr>
      <w:tr w:rsidR="001A2306" w:rsidRPr="006278BE" w14:paraId="64857199" w14:textId="77777777" w:rsidTr="00A75C46">
        <w:tc>
          <w:tcPr>
            <w:tcW w:w="0" w:type="dxa"/>
          </w:tcPr>
          <w:p w14:paraId="6CAC0D44" w14:textId="77777777" w:rsidR="001A2306" w:rsidRPr="006278BE" w:rsidRDefault="001A2306" w:rsidP="00837CE3">
            <w:r w:rsidRPr="006278BE">
              <w:t>SPMW</w:t>
            </w:r>
          </w:p>
        </w:tc>
        <w:tc>
          <w:tcPr>
            <w:tcW w:w="0" w:type="dxa"/>
            <w:vAlign w:val="bottom"/>
          </w:tcPr>
          <w:p w14:paraId="1F85DC7F" w14:textId="77777777" w:rsidR="001A2306" w:rsidRPr="006278BE" w:rsidRDefault="001A2306" w:rsidP="00837CE3">
            <w:r w:rsidRPr="006278BE">
              <w:t>0.739</w:t>
            </w:r>
          </w:p>
        </w:tc>
        <w:tc>
          <w:tcPr>
            <w:tcW w:w="0" w:type="dxa"/>
            <w:vAlign w:val="bottom"/>
          </w:tcPr>
          <w:p w14:paraId="6D68B21A" w14:textId="77777777" w:rsidR="001A2306" w:rsidRPr="006278BE" w:rsidRDefault="001A2306" w:rsidP="00837CE3">
            <w:r w:rsidRPr="006278BE">
              <w:t>1.109</w:t>
            </w:r>
          </w:p>
        </w:tc>
      </w:tr>
      <w:tr w:rsidR="001A2306" w:rsidRPr="006278BE" w14:paraId="6A976466" w14:textId="77777777" w:rsidTr="00A75C46">
        <w:tc>
          <w:tcPr>
            <w:tcW w:w="0" w:type="dxa"/>
          </w:tcPr>
          <w:p w14:paraId="6E63F8FC" w14:textId="77777777" w:rsidR="001A2306" w:rsidRPr="006278BE" w:rsidRDefault="001A2306" w:rsidP="00837CE3">
            <w:r w:rsidRPr="006278BE">
              <w:t>SSEH</w:t>
            </w:r>
          </w:p>
        </w:tc>
        <w:tc>
          <w:tcPr>
            <w:tcW w:w="0" w:type="dxa"/>
            <w:vAlign w:val="bottom"/>
          </w:tcPr>
          <w:p w14:paraId="0C53C5CC" w14:textId="77777777" w:rsidR="001A2306" w:rsidRPr="006278BE" w:rsidRDefault="001A2306" w:rsidP="00837CE3">
            <w:r w:rsidRPr="006278BE">
              <w:t>0.496</w:t>
            </w:r>
          </w:p>
        </w:tc>
        <w:tc>
          <w:tcPr>
            <w:tcW w:w="0" w:type="dxa"/>
            <w:vAlign w:val="bottom"/>
          </w:tcPr>
          <w:p w14:paraId="04D7EC78" w14:textId="77777777" w:rsidR="001A2306" w:rsidRPr="006278BE" w:rsidRDefault="001A2306" w:rsidP="00837CE3">
            <w:r w:rsidRPr="006278BE">
              <w:t>0.744</w:t>
            </w:r>
          </w:p>
        </w:tc>
      </w:tr>
      <w:tr w:rsidR="001A2306" w:rsidRPr="006278BE" w14:paraId="5F5C168D" w14:textId="77777777" w:rsidTr="00A75C46">
        <w:tc>
          <w:tcPr>
            <w:tcW w:w="0" w:type="dxa"/>
          </w:tcPr>
          <w:p w14:paraId="4CF38EB8" w14:textId="77777777" w:rsidR="001A2306" w:rsidRPr="006278BE" w:rsidRDefault="001A2306" w:rsidP="00837CE3">
            <w:r w:rsidRPr="006278BE">
              <w:t>SSES</w:t>
            </w:r>
          </w:p>
        </w:tc>
        <w:tc>
          <w:tcPr>
            <w:tcW w:w="0" w:type="dxa"/>
            <w:vAlign w:val="bottom"/>
          </w:tcPr>
          <w:p w14:paraId="36B717BD" w14:textId="77777777" w:rsidR="001A2306" w:rsidRPr="006278BE" w:rsidRDefault="001A2306" w:rsidP="00837CE3">
            <w:r w:rsidRPr="006278BE">
              <w:t>0.935</w:t>
            </w:r>
          </w:p>
        </w:tc>
        <w:tc>
          <w:tcPr>
            <w:tcW w:w="0" w:type="dxa"/>
            <w:vAlign w:val="bottom"/>
          </w:tcPr>
          <w:p w14:paraId="291680E8" w14:textId="77777777" w:rsidR="001A2306" w:rsidRPr="006278BE" w:rsidRDefault="001A2306" w:rsidP="00837CE3">
            <w:r w:rsidRPr="006278BE">
              <w:t>1.403</w:t>
            </w:r>
          </w:p>
        </w:tc>
      </w:tr>
    </w:tbl>
    <w:p w14:paraId="6ADA09FE" w14:textId="77777777" w:rsidR="001A2306" w:rsidRPr="006278BE" w:rsidRDefault="001A2306" w:rsidP="001A2306">
      <w:pPr>
        <w:pStyle w:val="AppendixHeading"/>
      </w:pPr>
    </w:p>
    <w:p w14:paraId="49BE4F42" w14:textId="77777777" w:rsidR="001A2306" w:rsidRPr="006278BE" w:rsidRDefault="001A2306" w:rsidP="00837CE3">
      <w:pPr>
        <w:pStyle w:val="Caption"/>
      </w:pPr>
      <w:r w:rsidRPr="006278BE">
        <w:t>Maximum penalty in respect of the Low Carbon Transition Customer Satisfaction Survey term (CSLCTAD</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6278BE" w:rsidRDefault="001A2306" w:rsidP="00837CE3">
            <w:r w:rsidRPr="006278BE">
              <w:t>Licensee</w:t>
            </w:r>
          </w:p>
        </w:tc>
        <w:tc>
          <w:tcPr>
            <w:tcW w:w="2692" w:type="dxa"/>
          </w:tcPr>
          <w:p w14:paraId="289266BD" w14:textId="77777777" w:rsidR="001A2306" w:rsidRPr="006278BE" w:rsidRDefault="001A2306" w:rsidP="00837CE3">
            <w:r w:rsidRPr="006278BE">
              <w:t>2024/25</w:t>
            </w:r>
          </w:p>
        </w:tc>
        <w:tc>
          <w:tcPr>
            <w:tcW w:w="2692" w:type="dxa"/>
          </w:tcPr>
          <w:p w14:paraId="137C3628" w14:textId="77777777" w:rsidR="001A2306" w:rsidRPr="006278BE" w:rsidRDefault="001A2306" w:rsidP="00837CE3">
            <w:r w:rsidRPr="006278BE">
              <w:t>2027/28</w:t>
            </w:r>
          </w:p>
        </w:tc>
      </w:tr>
      <w:tr w:rsidR="001A2306" w:rsidRPr="006278BE" w14:paraId="7E290BEE" w14:textId="77777777" w:rsidTr="00A75C46">
        <w:tc>
          <w:tcPr>
            <w:tcW w:w="0" w:type="dxa"/>
          </w:tcPr>
          <w:p w14:paraId="031AFDB8" w14:textId="77777777" w:rsidR="001A2306" w:rsidRPr="006278BE" w:rsidRDefault="001A2306" w:rsidP="00837CE3">
            <w:r w:rsidRPr="006278BE">
              <w:t>ENWL</w:t>
            </w:r>
          </w:p>
        </w:tc>
        <w:tc>
          <w:tcPr>
            <w:tcW w:w="0" w:type="dxa"/>
            <w:vAlign w:val="bottom"/>
          </w:tcPr>
          <w:p w14:paraId="3D843457" w14:textId="77777777" w:rsidR="001A2306" w:rsidRPr="006278BE" w:rsidRDefault="001A2306" w:rsidP="00837CE3">
            <w:r w:rsidRPr="006278BE">
              <w:t>0.349</w:t>
            </w:r>
          </w:p>
        </w:tc>
        <w:tc>
          <w:tcPr>
            <w:tcW w:w="0" w:type="dxa"/>
            <w:vAlign w:val="bottom"/>
          </w:tcPr>
          <w:p w14:paraId="13D8C5CD" w14:textId="77777777" w:rsidR="001A2306" w:rsidRPr="006278BE" w:rsidRDefault="001A2306" w:rsidP="00837CE3">
            <w:r w:rsidRPr="006278BE">
              <w:t>0.523</w:t>
            </w:r>
          </w:p>
        </w:tc>
      </w:tr>
      <w:tr w:rsidR="001A2306" w:rsidRPr="006278BE" w14:paraId="07A5ABAB" w14:textId="77777777" w:rsidTr="00A75C46">
        <w:tc>
          <w:tcPr>
            <w:tcW w:w="0" w:type="dxa"/>
          </w:tcPr>
          <w:p w14:paraId="07BBAE16" w14:textId="77777777" w:rsidR="001A2306" w:rsidRPr="006278BE" w:rsidRDefault="001A2306" w:rsidP="00837CE3">
            <w:r w:rsidRPr="006278BE">
              <w:t>NPgN</w:t>
            </w:r>
          </w:p>
        </w:tc>
        <w:tc>
          <w:tcPr>
            <w:tcW w:w="0" w:type="dxa"/>
            <w:vAlign w:val="bottom"/>
          </w:tcPr>
          <w:p w14:paraId="461248F3" w14:textId="77777777" w:rsidR="001A2306" w:rsidRPr="006278BE" w:rsidRDefault="001A2306" w:rsidP="00837CE3">
            <w:r w:rsidRPr="006278BE">
              <w:t>0.259</w:t>
            </w:r>
          </w:p>
        </w:tc>
        <w:tc>
          <w:tcPr>
            <w:tcW w:w="0" w:type="dxa"/>
            <w:vAlign w:val="bottom"/>
          </w:tcPr>
          <w:p w14:paraId="46856CA4" w14:textId="77777777" w:rsidR="001A2306" w:rsidRPr="006278BE" w:rsidRDefault="001A2306" w:rsidP="00837CE3">
            <w:r w:rsidRPr="006278BE">
              <w:t>0.389</w:t>
            </w:r>
          </w:p>
        </w:tc>
      </w:tr>
      <w:tr w:rsidR="001A2306" w:rsidRPr="006278BE" w14:paraId="3779C8FF" w14:textId="77777777" w:rsidTr="00A75C46">
        <w:tc>
          <w:tcPr>
            <w:tcW w:w="0" w:type="dxa"/>
          </w:tcPr>
          <w:p w14:paraId="79B77BA9" w14:textId="77777777" w:rsidR="001A2306" w:rsidRPr="006278BE" w:rsidRDefault="001A2306" w:rsidP="00837CE3">
            <w:r w:rsidRPr="006278BE">
              <w:t>NPgY</w:t>
            </w:r>
          </w:p>
        </w:tc>
        <w:tc>
          <w:tcPr>
            <w:tcW w:w="0" w:type="dxa"/>
            <w:vAlign w:val="bottom"/>
          </w:tcPr>
          <w:p w14:paraId="0F0FF99C" w14:textId="77777777" w:rsidR="001A2306" w:rsidRPr="006278BE" w:rsidRDefault="001A2306" w:rsidP="00837CE3">
            <w:r w:rsidRPr="006278BE">
              <w:t>0.358</w:t>
            </w:r>
          </w:p>
        </w:tc>
        <w:tc>
          <w:tcPr>
            <w:tcW w:w="0" w:type="dxa"/>
            <w:vAlign w:val="bottom"/>
          </w:tcPr>
          <w:p w14:paraId="72E788D8" w14:textId="77777777" w:rsidR="001A2306" w:rsidRPr="006278BE" w:rsidRDefault="001A2306" w:rsidP="00837CE3">
            <w:r w:rsidRPr="006278BE">
              <w:t>0.537</w:t>
            </w:r>
          </w:p>
        </w:tc>
      </w:tr>
      <w:tr w:rsidR="001A2306" w:rsidRPr="006278BE" w14:paraId="094169F8" w14:textId="77777777" w:rsidTr="00A75C46">
        <w:tc>
          <w:tcPr>
            <w:tcW w:w="0" w:type="dxa"/>
          </w:tcPr>
          <w:p w14:paraId="5620A24C" w14:textId="77777777" w:rsidR="001A2306" w:rsidRPr="006278BE" w:rsidRDefault="001A2306" w:rsidP="00837CE3">
            <w:r w:rsidRPr="006278BE">
              <w:t>WMID</w:t>
            </w:r>
          </w:p>
        </w:tc>
        <w:tc>
          <w:tcPr>
            <w:tcW w:w="0" w:type="dxa"/>
            <w:vAlign w:val="bottom"/>
          </w:tcPr>
          <w:p w14:paraId="3CFF1846" w14:textId="77777777" w:rsidR="001A2306" w:rsidRPr="006278BE" w:rsidRDefault="001A2306" w:rsidP="00837CE3">
            <w:r w:rsidRPr="006278BE">
              <w:t>0.450</w:t>
            </w:r>
          </w:p>
        </w:tc>
        <w:tc>
          <w:tcPr>
            <w:tcW w:w="0" w:type="dxa"/>
            <w:vAlign w:val="bottom"/>
          </w:tcPr>
          <w:p w14:paraId="21530707" w14:textId="77777777" w:rsidR="001A2306" w:rsidRPr="006278BE" w:rsidRDefault="001A2306" w:rsidP="00837CE3">
            <w:r w:rsidRPr="006278BE">
              <w:t>0.676</w:t>
            </w:r>
          </w:p>
        </w:tc>
      </w:tr>
      <w:tr w:rsidR="001A2306" w:rsidRPr="006278BE" w14:paraId="006D042E" w14:textId="77777777" w:rsidTr="00A75C46">
        <w:tc>
          <w:tcPr>
            <w:tcW w:w="0" w:type="dxa"/>
          </w:tcPr>
          <w:p w14:paraId="2D8AFB14" w14:textId="77777777" w:rsidR="001A2306" w:rsidRPr="006278BE" w:rsidRDefault="001A2306" w:rsidP="00837CE3">
            <w:r w:rsidRPr="006278BE">
              <w:t>EMID</w:t>
            </w:r>
          </w:p>
        </w:tc>
        <w:tc>
          <w:tcPr>
            <w:tcW w:w="0" w:type="dxa"/>
            <w:vAlign w:val="bottom"/>
          </w:tcPr>
          <w:p w14:paraId="47CEF9A5" w14:textId="77777777" w:rsidR="001A2306" w:rsidRPr="006278BE" w:rsidRDefault="001A2306" w:rsidP="00837CE3">
            <w:r w:rsidRPr="006278BE">
              <w:t>0.461</w:t>
            </w:r>
          </w:p>
        </w:tc>
        <w:tc>
          <w:tcPr>
            <w:tcW w:w="0" w:type="dxa"/>
            <w:vAlign w:val="bottom"/>
          </w:tcPr>
          <w:p w14:paraId="6A4BFE70" w14:textId="77777777" w:rsidR="001A2306" w:rsidRPr="006278BE" w:rsidRDefault="001A2306" w:rsidP="00837CE3">
            <w:r w:rsidRPr="006278BE">
              <w:t>0.692</w:t>
            </w:r>
          </w:p>
        </w:tc>
      </w:tr>
      <w:tr w:rsidR="001A2306" w:rsidRPr="006278BE" w14:paraId="56BD9128" w14:textId="77777777" w:rsidTr="00A75C46">
        <w:tc>
          <w:tcPr>
            <w:tcW w:w="0" w:type="dxa"/>
          </w:tcPr>
          <w:p w14:paraId="714604FE" w14:textId="77777777" w:rsidR="001A2306" w:rsidRPr="006278BE" w:rsidRDefault="001A2306" w:rsidP="00837CE3">
            <w:r w:rsidRPr="006278BE">
              <w:t>SWALES</w:t>
            </w:r>
          </w:p>
        </w:tc>
        <w:tc>
          <w:tcPr>
            <w:tcW w:w="0" w:type="dxa"/>
            <w:vAlign w:val="bottom"/>
          </w:tcPr>
          <w:p w14:paraId="263A6B87" w14:textId="77777777" w:rsidR="001A2306" w:rsidRPr="006278BE" w:rsidRDefault="001A2306" w:rsidP="00837CE3">
            <w:r w:rsidRPr="006278BE">
              <w:t>0.230</w:t>
            </w:r>
          </w:p>
        </w:tc>
        <w:tc>
          <w:tcPr>
            <w:tcW w:w="0" w:type="dxa"/>
            <w:vAlign w:val="bottom"/>
          </w:tcPr>
          <w:p w14:paraId="2A3BE499" w14:textId="77777777" w:rsidR="001A2306" w:rsidRPr="006278BE" w:rsidRDefault="001A2306" w:rsidP="00837CE3">
            <w:r w:rsidRPr="006278BE">
              <w:t>0.345</w:t>
            </w:r>
          </w:p>
        </w:tc>
      </w:tr>
      <w:tr w:rsidR="001A2306" w:rsidRPr="006278BE" w14:paraId="72156464" w14:textId="77777777" w:rsidTr="00A75C46">
        <w:tc>
          <w:tcPr>
            <w:tcW w:w="0" w:type="dxa"/>
          </w:tcPr>
          <w:p w14:paraId="417681A0" w14:textId="77777777" w:rsidR="001A2306" w:rsidRPr="006278BE" w:rsidRDefault="001A2306" w:rsidP="00837CE3">
            <w:r w:rsidRPr="006278BE">
              <w:t>SWEST</w:t>
            </w:r>
          </w:p>
        </w:tc>
        <w:tc>
          <w:tcPr>
            <w:tcW w:w="0" w:type="dxa"/>
            <w:vAlign w:val="bottom"/>
          </w:tcPr>
          <w:p w14:paraId="7A57A5A6" w14:textId="77777777" w:rsidR="001A2306" w:rsidRPr="006278BE" w:rsidRDefault="001A2306" w:rsidP="00837CE3">
            <w:r w:rsidRPr="006278BE">
              <w:t>0.350</w:t>
            </w:r>
          </w:p>
        </w:tc>
        <w:tc>
          <w:tcPr>
            <w:tcW w:w="0" w:type="dxa"/>
            <w:vAlign w:val="bottom"/>
          </w:tcPr>
          <w:p w14:paraId="0F7AB8EF" w14:textId="77777777" w:rsidR="001A2306" w:rsidRPr="006278BE" w:rsidRDefault="001A2306" w:rsidP="00837CE3">
            <w:r w:rsidRPr="006278BE">
              <w:t>0.525</w:t>
            </w:r>
          </w:p>
        </w:tc>
      </w:tr>
      <w:tr w:rsidR="001A2306" w:rsidRPr="006278BE" w14:paraId="6C6F5431" w14:textId="77777777" w:rsidTr="00A75C46">
        <w:tc>
          <w:tcPr>
            <w:tcW w:w="0" w:type="dxa"/>
          </w:tcPr>
          <w:p w14:paraId="39B939AE" w14:textId="77777777" w:rsidR="001A2306" w:rsidRPr="006278BE" w:rsidRDefault="001A2306" w:rsidP="00837CE3">
            <w:r w:rsidRPr="006278BE">
              <w:t>LPN</w:t>
            </w:r>
          </w:p>
        </w:tc>
        <w:tc>
          <w:tcPr>
            <w:tcW w:w="0" w:type="dxa"/>
            <w:vAlign w:val="bottom"/>
          </w:tcPr>
          <w:p w14:paraId="11E68AAD" w14:textId="77777777" w:rsidR="001A2306" w:rsidRPr="006278BE" w:rsidRDefault="001A2306" w:rsidP="00837CE3">
            <w:r w:rsidRPr="006278BE">
              <w:t>0.303</w:t>
            </w:r>
          </w:p>
        </w:tc>
        <w:tc>
          <w:tcPr>
            <w:tcW w:w="0" w:type="dxa"/>
            <w:vAlign w:val="bottom"/>
          </w:tcPr>
          <w:p w14:paraId="5462C6BE" w14:textId="77777777" w:rsidR="001A2306" w:rsidRPr="006278BE" w:rsidRDefault="001A2306" w:rsidP="00837CE3">
            <w:r w:rsidRPr="006278BE">
              <w:t>0.454</w:t>
            </w:r>
          </w:p>
        </w:tc>
      </w:tr>
      <w:tr w:rsidR="001A2306" w:rsidRPr="006278BE" w14:paraId="5A7A3B79" w14:textId="77777777" w:rsidTr="00A75C46">
        <w:tc>
          <w:tcPr>
            <w:tcW w:w="0" w:type="dxa"/>
          </w:tcPr>
          <w:p w14:paraId="05FDCE98" w14:textId="77777777" w:rsidR="001A2306" w:rsidRPr="006278BE" w:rsidRDefault="001A2306" w:rsidP="00837CE3">
            <w:r w:rsidRPr="006278BE">
              <w:t>SPN</w:t>
            </w:r>
          </w:p>
        </w:tc>
        <w:tc>
          <w:tcPr>
            <w:tcW w:w="0" w:type="dxa"/>
            <w:vAlign w:val="bottom"/>
          </w:tcPr>
          <w:p w14:paraId="74EB5B2E" w14:textId="77777777" w:rsidR="001A2306" w:rsidRPr="006278BE" w:rsidRDefault="001A2306" w:rsidP="00837CE3">
            <w:r w:rsidRPr="006278BE">
              <w:t>0.313</w:t>
            </w:r>
          </w:p>
        </w:tc>
        <w:tc>
          <w:tcPr>
            <w:tcW w:w="0" w:type="dxa"/>
            <w:vAlign w:val="bottom"/>
          </w:tcPr>
          <w:p w14:paraId="0415FC3C" w14:textId="77777777" w:rsidR="001A2306" w:rsidRPr="006278BE" w:rsidRDefault="001A2306" w:rsidP="00837CE3">
            <w:r w:rsidRPr="006278BE">
              <w:t>0.470</w:t>
            </w:r>
          </w:p>
        </w:tc>
      </w:tr>
      <w:tr w:rsidR="001A2306" w:rsidRPr="006278BE" w14:paraId="69734DFD" w14:textId="77777777" w:rsidTr="00A75C46">
        <w:tc>
          <w:tcPr>
            <w:tcW w:w="0" w:type="dxa"/>
          </w:tcPr>
          <w:p w14:paraId="1E487B35" w14:textId="77777777" w:rsidR="001A2306" w:rsidRPr="006278BE" w:rsidRDefault="001A2306" w:rsidP="00837CE3">
            <w:r w:rsidRPr="006278BE">
              <w:t>EPN</w:t>
            </w:r>
          </w:p>
        </w:tc>
        <w:tc>
          <w:tcPr>
            <w:tcW w:w="0" w:type="dxa"/>
            <w:vAlign w:val="bottom"/>
          </w:tcPr>
          <w:p w14:paraId="5DAB6975" w14:textId="77777777" w:rsidR="001A2306" w:rsidRPr="006278BE" w:rsidRDefault="001A2306" w:rsidP="00837CE3">
            <w:r w:rsidRPr="006278BE">
              <w:t>0.489</w:t>
            </w:r>
          </w:p>
        </w:tc>
        <w:tc>
          <w:tcPr>
            <w:tcW w:w="0" w:type="dxa"/>
            <w:vAlign w:val="bottom"/>
          </w:tcPr>
          <w:p w14:paraId="13F9991B" w14:textId="77777777" w:rsidR="001A2306" w:rsidRPr="006278BE" w:rsidRDefault="001A2306" w:rsidP="00837CE3">
            <w:r w:rsidRPr="006278BE">
              <w:t>0.733</w:t>
            </w:r>
          </w:p>
        </w:tc>
      </w:tr>
      <w:tr w:rsidR="001A2306" w:rsidRPr="006278BE" w14:paraId="773ED24C" w14:textId="77777777" w:rsidTr="00A75C46">
        <w:tc>
          <w:tcPr>
            <w:tcW w:w="0" w:type="dxa"/>
          </w:tcPr>
          <w:p w14:paraId="0783D10F" w14:textId="77777777" w:rsidR="001A2306" w:rsidRPr="006278BE" w:rsidRDefault="001A2306" w:rsidP="00837CE3">
            <w:r w:rsidRPr="006278BE">
              <w:t>SPD</w:t>
            </w:r>
          </w:p>
        </w:tc>
        <w:tc>
          <w:tcPr>
            <w:tcW w:w="0" w:type="dxa"/>
            <w:vAlign w:val="bottom"/>
          </w:tcPr>
          <w:p w14:paraId="66F7E05F" w14:textId="77777777" w:rsidR="001A2306" w:rsidRPr="006278BE" w:rsidRDefault="001A2306" w:rsidP="00837CE3">
            <w:r w:rsidRPr="006278BE">
              <w:t>0.332</w:t>
            </w:r>
          </w:p>
        </w:tc>
        <w:tc>
          <w:tcPr>
            <w:tcW w:w="0" w:type="dxa"/>
            <w:vAlign w:val="bottom"/>
          </w:tcPr>
          <w:p w14:paraId="4E6797FE" w14:textId="77777777" w:rsidR="001A2306" w:rsidRPr="006278BE" w:rsidRDefault="001A2306" w:rsidP="00837CE3">
            <w:r w:rsidRPr="006278BE">
              <w:t>0.498</w:t>
            </w:r>
          </w:p>
        </w:tc>
      </w:tr>
      <w:tr w:rsidR="001A2306" w:rsidRPr="006278BE" w14:paraId="1122CB1A" w14:textId="77777777" w:rsidTr="00A75C46">
        <w:tc>
          <w:tcPr>
            <w:tcW w:w="0" w:type="dxa"/>
          </w:tcPr>
          <w:p w14:paraId="4016A472" w14:textId="77777777" w:rsidR="001A2306" w:rsidRPr="006278BE" w:rsidRDefault="001A2306" w:rsidP="00837CE3">
            <w:r w:rsidRPr="006278BE">
              <w:t>SPMW</w:t>
            </w:r>
          </w:p>
        </w:tc>
        <w:tc>
          <w:tcPr>
            <w:tcW w:w="0" w:type="dxa"/>
            <w:vAlign w:val="bottom"/>
          </w:tcPr>
          <w:p w14:paraId="3FAF868D" w14:textId="77777777" w:rsidR="001A2306" w:rsidRPr="006278BE" w:rsidRDefault="001A2306" w:rsidP="00837CE3">
            <w:r w:rsidRPr="006278BE">
              <w:t>0.370</w:t>
            </w:r>
          </w:p>
        </w:tc>
        <w:tc>
          <w:tcPr>
            <w:tcW w:w="0" w:type="dxa"/>
            <w:vAlign w:val="bottom"/>
          </w:tcPr>
          <w:p w14:paraId="4BC9A098" w14:textId="77777777" w:rsidR="001A2306" w:rsidRPr="006278BE" w:rsidRDefault="001A2306" w:rsidP="00837CE3">
            <w:r w:rsidRPr="006278BE">
              <w:t>0.555</w:t>
            </w:r>
          </w:p>
        </w:tc>
      </w:tr>
      <w:tr w:rsidR="001A2306" w:rsidRPr="006278BE" w14:paraId="22F49043" w14:textId="77777777" w:rsidTr="00A75C46">
        <w:tc>
          <w:tcPr>
            <w:tcW w:w="0" w:type="dxa"/>
          </w:tcPr>
          <w:p w14:paraId="7ED65CCA" w14:textId="77777777" w:rsidR="001A2306" w:rsidRPr="006278BE" w:rsidRDefault="001A2306" w:rsidP="00837CE3">
            <w:r w:rsidRPr="006278BE">
              <w:t>SSEH</w:t>
            </w:r>
          </w:p>
        </w:tc>
        <w:tc>
          <w:tcPr>
            <w:tcW w:w="0" w:type="dxa"/>
            <w:vAlign w:val="bottom"/>
          </w:tcPr>
          <w:p w14:paraId="00B2A201" w14:textId="77777777" w:rsidR="001A2306" w:rsidRPr="006278BE" w:rsidRDefault="001A2306" w:rsidP="00837CE3">
            <w:r w:rsidRPr="006278BE">
              <w:t>0.248</w:t>
            </w:r>
          </w:p>
        </w:tc>
        <w:tc>
          <w:tcPr>
            <w:tcW w:w="0" w:type="dxa"/>
            <w:vAlign w:val="bottom"/>
          </w:tcPr>
          <w:p w14:paraId="5FFDB423" w14:textId="77777777" w:rsidR="001A2306" w:rsidRPr="006278BE" w:rsidRDefault="001A2306" w:rsidP="00837CE3">
            <w:r w:rsidRPr="006278BE">
              <w:t>0.372</w:t>
            </w:r>
          </w:p>
        </w:tc>
      </w:tr>
      <w:tr w:rsidR="001A2306" w:rsidRPr="006278BE" w14:paraId="78A451B2" w14:textId="77777777" w:rsidTr="00A75C46">
        <w:tc>
          <w:tcPr>
            <w:tcW w:w="0" w:type="dxa"/>
          </w:tcPr>
          <w:p w14:paraId="1B4F2EB6" w14:textId="77777777" w:rsidR="001A2306" w:rsidRPr="006278BE" w:rsidRDefault="001A2306" w:rsidP="00837CE3">
            <w:r w:rsidRPr="006278BE">
              <w:t>SSES</w:t>
            </w:r>
          </w:p>
        </w:tc>
        <w:tc>
          <w:tcPr>
            <w:tcW w:w="0" w:type="dxa"/>
            <w:vAlign w:val="bottom"/>
          </w:tcPr>
          <w:p w14:paraId="47BFC3D3" w14:textId="77777777" w:rsidR="001A2306" w:rsidRPr="006278BE" w:rsidRDefault="001A2306" w:rsidP="00837CE3">
            <w:r w:rsidRPr="006278BE">
              <w:t>0.468</w:t>
            </w:r>
          </w:p>
        </w:tc>
        <w:tc>
          <w:tcPr>
            <w:tcW w:w="0" w:type="dxa"/>
            <w:vAlign w:val="bottom"/>
          </w:tcPr>
          <w:p w14:paraId="22C848FA" w14:textId="77777777" w:rsidR="001A2306" w:rsidRPr="006278BE" w:rsidRDefault="001A2306" w:rsidP="00837CE3">
            <w:r w:rsidRPr="006278BE">
              <w:t>0.701</w:t>
            </w:r>
          </w:p>
        </w:tc>
      </w:tr>
    </w:tbl>
    <w:p w14:paraId="52DF0051" w14:textId="77777777" w:rsidR="001A2306" w:rsidRPr="006278BE" w:rsidRDefault="001A2306" w:rsidP="001A2306">
      <w:pPr>
        <w:pStyle w:val="AppendixHeading"/>
      </w:pPr>
    </w:p>
    <w:p w14:paraId="501BF792" w14:textId="77777777" w:rsidR="001A2306" w:rsidRPr="006278BE" w:rsidRDefault="001A2306" w:rsidP="00837CE3">
      <w:pPr>
        <w:pStyle w:val="Caption"/>
      </w:pPr>
      <w:r w:rsidRPr="006278BE">
        <w:t>Penalty incentive rate for the Low Carbon Transition Customer Satisfaction Survey term (CSLCTIRP</w:t>
      </w:r>
      <w:r w:rsidRPr="006278BE">
        <w:rPr>
          <w:rStyle w:val="Subscript"/>
        </w:rPr>
        <w:t>t</w:t>
      </w:r>
      <w:r w:rsidRPr="006278BE">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6278BE"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6278BE" w:rsidRDefault="001A2306" w:rsidP="00837CE3">
            <w:r w:rsidRPr="006278BE">
              <w:t>Licensee</w:t>
            </w:r>
          </w:p>
        </w:tc>
        <w:tc>
          <w:tcPr>
            <w:tcW w:w="2692" w:type="dxa"/>
          </w:tcPr>
          <w:p w14:paraId="729E2B92" w14:textId="77777777" w:rsidR="001A2306" w:rsidRPr="006278BE" w:rsidRDefault="001A2306" w:rsidP="00837CE3">
            <w:r w:rsidRPr="006278BE">
              <w:t>Regulatory Year</w:t>
            </w:r>
          </w:p>
        </w:tc>
        <w:tc>
          <w:tcPr>
            <w:tcW w:w="2692" w:type="dxa"/>
          </w:tcPr>
          <w:p w14:paraId="38FA7E85" w14:textId="77777777" w:rsidR="001A2306" w:rsidRPr="006278BE" w:rsidRDefault="001A2306" w:rsidP="00837CE3">
            <w:r w:rsidRPr="006278BE">
              <w:t>Regulatory Year</w:t>
            </w:r>
          </w:p>
        </w:tc>
      </w:tr>
      <w:tr w:rsidR="001A2306" w:rsidRPr="006278BE" w14:paraId="56F5E748" w14:textId="77777777" w:rsidTr="00A75C46">
        <w:tc>
          <w:tcPr>
            <w:tcW w:w="1702" w:type="dxa"/>
          </w:tcPr>
          <w:p w14:paraId="7F1F8011" w14:textId="77777777" w:rsidR="001A2306" w:rsidRPr="006278BE" w:rsidRDefault="001A2306" w:rsidP="00837CE3"/>
        </w:tc>
        <w:tc>
          <w:tcPr>
            <w:tcW w:w="2692" w:type="dxa"/>
          </w:tcPr>
          <w:p w14:paraId="7680F84B" w14:textId="77777777" w:rsidR="001A2306" w:rsidRPr="006278BE" w:rsidRDefault="001A2306" w:rsidP="00837CE3">
            <w:r w:rsidRPr="006278BE">
              <w:t>2024/25</w:t>
            </w:r>
          </w:p>
        </w:tc>
        <w:tc>
          <w:tcPr>
            <w:tcW w:w="2692" w:type="dxa"/>
          </w:tcPr>
          <w:p w14:paraId="4CC259A5" w14:textId="77777777" w:rsidR="001A2306" w:rsidRPr="006278BE" w:rsidRDefault="001A2306" w:rsidP="00837CE3">
            <w:r w:rsidRPr="006278BE">
              <w:t>2027/28</w:t>
            </w:r>
          </w:p>
        </w:tc>
      </w:tr>
      <w:tr w:rsidR="001A2306" w:rsidRPr="006278BE" w14:paraId="482EFE99" w14:textId="77777777" w:rsidTr="00A75C46">
        <w:tc>
          <w:tcPr>
            <w:tcW w:w="0" w:type="dxa"/>
          </w:tcPr>
          <w:p w14:paraId="32B694EA" w14:textId="77777777" w:rsidR="001A2306" w:rsidRPr="006278BE" w:rsidRDefault="001A2306" w:rsidP="00837CE3">
            <w:r w:rsidRPr="006278BE">
              <w:t>ENWL</w:t>
            </w:r>
          </w:p>
        </w:tc>
        <w:tc>
          <w:tcPr>
            <w:tcW w:w="0" w:type="dxa"/>
            <w:vAlign w:val="bottom"/>
          </w:tcPr>
          <w:p w14:paraId="217BB418" w14:textId="77777777" w:rsidR="001A2306" w:rsidRPr="006278BE" w:rsidRDefault="001A2306" w:rsidP="00837CE3">
            <w:r w:rsidRPr="006278BE">
              <w:t>0.698</w:t>
            </w:r>
          </w:p>
        </w:tc>
        <w:tc>
          <w:tcPr>
            <w:tcW w:w="0" w:type="dxa"/>
            <w:vAlign w:val="bottom"/>
          </w:tcPr>
          <w:p w14:paraId="21B8C374" w14:textId="77777777" w:rsidR="001A2306" w:rsidRPr="006278BE" w:rsidRDefault="001A2306" w:rsidP="00837CE3">
            <w:r w:rsidRPr="006278BE">
              <w:t>1.047</w:t>
            </w:r>
          </w:p>
        </w:tc>
      </w:tr>
      <w:tr w:rsidR="001A2306" w:rsidRPr="006278BE" w14:paraId="5960F63F" w14:textId="77777777" w:rsidTr="00A75C46">
        <w:tc>
          <w:tcPr>
            <w:tcW w:w="0" w:type="dxa"/>
          </w:tcPr>
          <w:p w14:paraId="4DEA1C08" w14:textId="77777777" w:rsidR="001A2306" w:rsidRPr="006278BE" w:rsidRDefault="001A2306" w:rsidP="00837CE3">
            <w:r w:rsidRPr="006278BE">
              <w:t>NPgN</w:t>
            </w:r>
          </w:p>
        </w:tc>
        <w:tc>
          <w:tcPr>
            <w:tcW w:w="0" w:type="dxa"/>
            <w:vAlign w:val="bottom"/>
          </w:tcPr>
          <w:p w14:paraId="294240B0" w14:textId="77777777" w:rsidR="001A2306" w:rsidRPr="006278BE" w:rsidRDefault="001A2306" w:rsidP="00837CE3">
            <w:r w:rsidRPr="006278BE">
              <w:t>0.519</w:t>
            </w:r>
          </w:p>
        </w:tc>
        <w:tc>
          <w:tcPr>
            <w:tcW w:w="0" w:type="dxa"/>
            <w:vAlign w:val="bottom"/>
          </w:tcPr>
          <w:p w14:paraId="6DB87B59" w14:textId="77777777" w:rsidR="001A2306" w:rsidRPr="006278BE" w:rsidRDefault="001A2306" w:rsidP="00837CE3">
            <w:r w:rsidRPr="006278BE">
              <w:t>0.778</w:t>
            </w:r>
          </w:p>
        </w:tc>
      </w:tr>
      <w:tr w:rsidR="001A2306" w:rsidRPr="006278BE" w14:paraId="2A8A6337" w14:textId="77777777" w:rsidTr="00A75C46">
        <w:tc>
          <w:tcPr>
            <w:tcW w:w="0" w:type="dxa"/>
          </w:tcPr>
          <w:p w14:paraId="77D3C4E5" w14:textId="77777777" w:rsidR="001A2306" w:rsidRPr="006278BE" w:rsidRDefault="001A2306" w:rsidP="00837CE3">
            <w:r w:rsidRPr="006278BE">
              <w:t>NPgY</w:t>
            </w:r>
          </w:p>
        </w:tc>
        <w:tc>
          <w:tcPr>
            <w:tcW w:w="0" w:type="dxa"/>
            <w:vAlign w:val="bottom"/>
          </w:tcPr>
          <w:p w14:paraId="1235889E" w14:textId="77777777" w:rsidR="001A2306" w:rsidRPr="006278BE" w:rsidRDefault="001A2306" w:rsidP="00837CE3">
            <w:r w:rsidRPr="006278BE">
              <w:t>0.716</w:t>
            </w:r>
          </w:p>
        </w:tc>
        <w:tc>
          <w:tcPr>
            <w:tcW w:w="0" w:type="dxa"/>
            <w:vAlign w:val="bottom"/>
          </w:tcPr>
          <w:p w14:paraId="2AC6DFF4" w14:textId="77777777" w:rsidR="001A2306" w:rsidRPr="006278BE" w:rsidRDefault="001A2306" w:rsidP="00837CE3">
            <w:r w:rsidRPr="006278BE">
              <w:t>1.073</w:t>
            </w:r>
          </w:p>
        </w:tc>
      </w:tr>
      <w:tr w:rsidR="001A2306" w:rsidRPr="006278BE" w14:paraId="7630EB90" w14:textId="77777777" w:rsidTr="00A75C46">
        <w:tc>
          <w:tcPr>
            <w:tcW w:w="0" w:type="dxa"/>
          </w:tcPr>
          <w:p w14:paraId="1A0D0B13" w14:textId="77777777" w:rsidR="001A2306" w:rsidRPr="006278BE" w:rsidRDefault="001A2306" w:rsidP="00837CE3">
            <w:r w:rsidRPr="006278BE">
              <w:t>WMID</w:t>
            </w:r>
          </w:p>
        </w:tc>
        <w:tc>
          <w:tcPr>
            <w:tcW w:w="0" w:type="dxa"/>
            <w:vAlign w:val="bottom"/>
          </w:tcPr>
          <w:p w14:paraId="016EA66E" w14:textId="77777777" w:rsidR="001A2306" w:rsidRPr="006278BE" w:rsidRDefault="001A2306" w:rsidP="00837CE3">
            <w:r w:rsidRPr="006278BE">
              <w:t>0.901</w:t>
            </w:r>
          </w:p>
        </w:tc>
        <w:tc>
          <w:tcPr>
            <w:tcW w:w="0" w:type="dxa"/>
            <w:vAlign w:val="bottom"/>
          </w:tcPr>
          <w:p w14:paraId="0CF38B3A" w14:textId="77777777" w:rsidR="001A2306" w:rsidRPr="006278BE" w:rsidRDefault="001A2306" w:rsidP="00837CE3">
            <w:r w:rsidRPr="006278BE">
              <w:t>1.351</w:t>
            </w:r>
          </w:p>
        </w:tc>
      </w:tr>
      <w:tr w:rsidR="001A2306" w:rsidRPr="006278BE" w14:paraId="46312270" w14:textId="77777777" w:rsidTr="00A75C46">
        <w:tc>
          <w:tcPr>
            <w:tcW w:w="0" w:type="dxa"/>
          </w:tcPr>
          <w:p w14:paraId="4DC9E132" w14:textId="77777777" w:rsidR="001A2306" w:rsidRPr="006278BE" w:rsidRDefault="001A2306" w:rsidP="00837CE3">
            <w:r w:rsidRPr="006278BE">
              <w:t>EMID</w:t>
            </w:r>
          </w:p>
        </w:tc>
        <w:tc>
          <w:tcPr>
            <w:tcW w:w="0" w:type="dxa"/>
            <w:vAlign w:val="bottom"/>
          </w:tcPr>
          <w:p w14:paraId="54D1105B" w14:textId="77777777" w:rsidR="001A2306" w:rsidRPr="006278BE" w:rsidRDefault="001A2306" w:rsidP="00837CE3">
            <w:r w:rsidRPr="006278BE">
              <w:t>0.922</w:t>
            </w:r>
          </w:p>
        </w:tc>
        <w:tc>
          <w:tcPr>
            <w:tcW w:w="0" w:type="dxa"/>
            <w:vAlign w:val="bottom"/>
          </w:tcPr>
          <w:p w14:paraId="736D610D" w14:textId="77777777" w:rsidR="001A2306" w:rsidRPr="006278BE" w:rsidRDefault="001A2306" w:rsidP="00837CE3">
            <w:r w:rsidRPr="006278BE">
              <w:t>1.383</w:t>
            </w:r>
          </w:p>
        </w:tc>
      </w:tr>
      <w:tr w:rsidR="001A2306" w:rsidRPr="006278BE" w14:paraId="3F19ABF8" w14:textId="77777777" w:rsidTr="00A75C46">
        <w:tc>
          <w:tcPr>
            <w:tcW w:w="0" w:type="dxa"/>
          </w:tcPr>
          <w:p w14:paraId="6603001F" w14:textId="77777777" w:rsidR="001A2306" w:rsidRPr="006278BE" w:rsidRDefault="001A2306" w:rsidP="00837CE3">
            <w:r w:rsidRPr="006278BE">
              <w:t>SWALES</w:t>
            </w:r>
          </w:p>
        </w:tc>
        <w:tc>
          <w:tcPr>
            <w:tcW w:w="0" w:type="dxa"/>
            <w:vAlign w:val="bottom"/>
          </w:tcPr>
          <w:p w14:paraId="1C289282" w14:textId="77777777" w:rsidR="001A2306" w:rsidRPr="006278BE" w:rsidRDefault="001A2306" w:rsidP="00837CE3">
            <w:r w:rsidRPr="006278BE">
              <w:t>0.461</w:t>
            </w:r>
          </w:p>
        </w:tc>
        <w:tc>
          <w:tcPr>
            <w:tcW w:w="0" w:type="dxa"/>
            <w:vAlign w:val="bottom"/>
          </w:tcPr>
          <w:p w14:paraId="5B89589F" w14:textId="77777777" w:rsidR="001A2306" w:rsidRPr="006278BE" w:rsidRDefault="001A2306" w:rsidP="00837CE3">
            <w:r w:rsidRPr="006278BE">
              <w:t>0.691</w:t>
            </w:r>
          </w:p>
        </w:tc>
      </w:tr>
      <w:tr w:rsidR="001A2306" w:rsidRPr="006278BE" w14:paraId="198CF9DE" w14:textId="77777777" w:rsidTr="00A75C46">
        <w:tc>
          <w:tcPr>
            <w:tcW w:w="0" w:type="dxa"/>
          </w:tcPr>
          <w:p w14:paraId="56E72BA0" w14:textId="77777777" w:rsidR="001A2306" w:rsidRPr="006278BE" w:rsidRDefault="001A2306" w:rsidP="00837CE3">
            <w:r w:rsidRPr="006278BE">
              <w:t>SWEST</w:t>
            </w:r>
          </w:p>
        </w:tc>
        <w:tc>
          <w:tcPr>
            <w:tcW w:w="0" w:type="dxa"/>
            <w:vAlign w:val="bottom"/>
          </w:tcPr>
          <w:p w14:paraId="7D816D7E" w14:textId="77777777" w:rsidR="001A2306" w:rsidRPr="006278BE" w:rsidRDefault="001A2306" w:rsidP="00837CE3">
            <w:r w:rsidRPr="006278BE">
              <w:t>0.700</w:t>
            </w:r>
          </w:p>
        </w:tc>
        <w:tc>
          <w:tcPr>
            <w:tcW w:w="0" w:type="dxa"/>
            <w:vAlign w:val="bottom"/>
          </w:tcPr>
          <w:p w14:paraId="695268D7" w14:textId="77777777" w:rsidR="001A2306" w:rsidRPr="006278BE" w:rsidRDefault="001A2306" w:rsidP="00837CE3">
            <w:r w:rsidRPr="006278BE">
              <w:t>1.049</w:t>
            </w:r>
          </w:p>
        </w:tc>
      </w:tr>
      <w:tr w:rsidR="001A2306" w:rsidRPr="006278BE" w14:paraId="16E8FE77" w14:textId="77777777" w:rsidTr="00A75C46">
        <w:tc>
          <w:tcPr>
            <w:tcW w:w="0" w:type="dxa"/>
          </w:tcPr>
          <w:p w14:paraId="505A737E" w14:textId="77777777" w:rsidR="001A2306" w:rsidRPr="006278BE" w:rsidRDefault="001A2306" w:rsidP="00837CE3">
            <w:r w:rsidRPr="006278BE">
              <w:t>LPN</w:t>
            </w:r>
          </w:p>
        </w:tc>
        <w:tc>
          <w:tcPr>
            <w:tcW w:w="0" w:type="dxa"/>
            <w:vAlign w:val="bottom"/>
          </w:tcPr>
          <w:p w14:paraId="390D8B4E" w14:textId="77777777" w:rsidR="001A2306" w:rsidRPr="006278BE" w:rsidRDefault="001A2306" w:rsidP="00837CE3">
            <w:r w:rsidRPr="006278BE">
              <w:t>0.605</w:t>
            </w:r>
          </w:p>
        </w:tc>
        <w:tc>
          <w:tcPr>
            <w:tcW w:w="0" w:type="dxa"/>
            <w:vAlign w:val="bottom"/>
          </w:tcPr>
          <w:p w14:paraId="57A603B4" w14:textId="77777777" w:rsidR="001A2306" w:rsidRPr="006278BE" w:rsidRDefault="001A2306" w:rsidP="00837CE3">
            <w:r w:rsidRPr="006278BE">
              <w:t>0.908</w:t>
            </w:r>
          </w:p>
        </w:tc>
      </w:tr>
      <w:tr w:rsidR="001A2306" w:rsidRPr="006278BE" w14:paraId="753C6BA4" w14:textId="77777777" w:rsidTr="00A75C46">
        <w:tc>
          <w:tcPr>
            <w:tcW w:w="0" w:type="dxa"/>
          </w:tcPr>
          <w:p w14:paraId="0376C831" w14:textId="77777777" w:rsidR="001A2306" w:rsidRPr="006278BE" w:rsidRDefault="001A2306" w:rsidP="00837CE3">
            <w:r w:rsidRPr="006278BE">
              <w:t>SPN</w:t>
            </w:r>
          </w:p>
        </w:tc>
        <w:tc>
          <w:tcPr>
            <w:tcW w:w="0" w:type="dxa"/>
            <w:vAlign w:val="bottom"/>
          </w:tcPr>
          <w:p w14:paraId="7EEAB2AC" w14:textId="77777777" w:rsidR="001A2306" w:rsidRPr="006278BE" w:rsidRDefault="001A2306" w:rsidP="00837CE3">
            <w:r w:rsidRPr="006278BE">
              <w:t>0.626</w:t>
            </w:r>
          </w:p>
        </w:tc>
        <w:tc>
          <w:tcPr>
            <w:tcW w:w="0" w:type="dxa"/>
            <w:vAlign w:val="bottom"/>
          </w:tcPr>
          <w:p w14:paraId="0CD57D81" w14:textId="77777777" w:rsidR="001A2306" w:rsidRPr="006278BE" w:rsidRDefault="001A2306" w:rsidP="00837CE3">
            <w:r w:rsidRPr="006278BE">
              <w:t>0.939</w:t>
            </w:r>
          </w:p>
        </w:tc>
      </w:tr>
      <w:tr w:rsidR="001A2306" w:rsidRPr="006278BE" w14:paraId="0B73BB77" w14:textId="77777777" w:rsidTr="00A75C46">
        <w:tc>
          <w:tcPr>
            <w:tcW w:w="0" w:type="dxa"/>
          </w:tcPr>
          <w:p w14:paraId="29FA721C" w14:textId="77777777" w:rsidR="001A2306" w:rsidRPr="006278BE" w:rsidRDefault="001A2306" w:rsidP="00837CE3">
            <w:r w:rsidRPr="006278BE">
              <w:t>EPN</w:t>
            </w:r>
          </w:p>
        </w:tc>
        <w:tc>
          <w:tcPr>
            <w:tcW w:w="0" w:type="dxa"/>
            <w:vAlign w:val="bottom"/>
          </w:tcPr>
          <w:p w14:paraId="07F855A5" w14:textId="77777777" w:rsidR="001A2306" w:rsidRPr="006278BE" w:rsidRDefault="001A2306" w:rsidP="00837CE3">
            <w:r w:rsidRPr="006278BE">
              <w:t>0.978</w:t>
            </w:r>
          </w:p>
        </w:tc>
        <w:tc>
          <w:tcPr>
            <w:tcW w:w="0" w:type="dxa"/>
            <w:vAlign w:val="bottom"/>
          </w:tcPr>
          <w:p w14:paraId="5CFA5AA1" w14:textId="77777777" w:rsidR="001A2306" w:rsidRPr="006278BE" w:rsidRDefault="001A2306" w:rsidP="00837CE3">
            <w:r w:rsidRPr="006278BE">
              <w:t>1.467</w:t>
            </w:r>
          </w:p>
        </w:tc>
      </w:tr>
      <w:tr w:rsidR="001A2306" w:rsidRPr="006278BE" w14:paraId="53869BC2" w14:textId="77777777" w:rsidTr="00A75C46">
        <w:tc>
          <w:tcPr>
            <w:tcW w:w="0" w:type="dxa"/>
          </w:tcPr>
          <w:p w14:paraId="71EB8A10" w14:textId="77777777" w:rsidR="001A2306" w:rsidRPr="006278BE" w:rsidRDefault="001A2306" w:rsidP="00837CE3">
            <w:r w:rsidRPr="006278BE">
              <w:t>SPD</w:t>
            </w:r>
          </w:p>
        </w:tc>
        <w:tc>
          <w:tcPr>
            <w:tcW w:w="0" w:type="dxa"/>
            <w:vAlign w:val="bottom"/>
          </w:tcPr>
          <w:p w14:paraId="741C6CBD" w14:textId="77777777" w:rsidR="001A2306" w:rsidRPr="006278BE" w:rsidRDefault="001A2306" w:rsidP="00837CE3">
            <w:r w:rsidRPr="006278BE">
              <w:t>0.665</w:t>
            </w:r>
          </w:p>
        </w:tc>
        <w:tc>
          <w:tcPr>
            <w:tcW w:w="0" w:type="dxa"/>
            <w:vAlign w:val="bottom"/>
          </w:tcPr>
          <w:p w14:paraId="01848247" w14:textId="77777777" w:rsidR="001A2306" w:rsidRPr="006278BE" w:rsidRDefault="001A2306" w:rsidP="00837CE3">
            <w:r w:rsidRPr="006278BE">
              <w:t>0.997</w:t>
            </w:r>
          </w:p>
        </w:tc>
      </w:tr>
      <w:tr w:rsidR="001A2306" w:rsidRPr="006278BE" w14:paraId="40D47BB4" w14:textId="77777777" w:rsidTr="00A75C46">
        <w:tc>
          <w:tcPr>
            <w:tcW w:w="0" w:type="dxa"/>
          </w:tcPr>
          <w:p w14:paraId="6E1243A2" w14:textId="77777777" w:rsidR="001A2306" w:rsidRPr="006278BE" w:rsidRDefault="001A2306" w:rsidP="00837CE3">
            <w:r w:rsidRPr="006278BE">
              <w:t>SPMW</w:t>
            </w:r>
          </w:p>
        </w:tc>
        <w:tc>
          <w:tcPr>
            <w:tcW w:w="0" w:type="dxa"/>
            <w:vAlign w:val="bottom"/>
          </w:tcPr>
          <w:p w14:paraId="4DB98135" w14:textId="77777777" w:rsidR="001A2306" w:rsidRPr="006278BE" w:rsidRDefault="001A2306" w:rsidP="00837CE3">
            <w:r w:rsidRPr="006278BE">
              <w:t>0.739</w:t>
            </w:r>
          </w:p>
        </w:tc>
        <w:tc>
          <w:tcPr>
            <w:tcW w:w="0" w:type="dxa"/>
            <w:vAlign w:val="bottom"/>
          </w:tcPr>
          <w:p w14:paraId="609EA2B2" w14:textId="77777777" w:rsidR="001A2306" w:rsidRPr="006278BE" w:rsidRDefault="001A2306" w:rsidP="00837CE3">
            <w:r w:rsidRPr="006278BE">
              <w:t>1.109</w:t>
            </w:r>
          </w:p>
        </w:tc>
      </w:tr>
      <w:tr w:rsidR="001A2306" w:rsidRPr="006278BE" w14:paraId="4F3C6209" w14:textId="77777777" w:rsidTr="00A75C46">
        <w:tc>
          <w:tcPr>
            <w:tcW w:w="0" w:type="dxa"/>
          </w:tcPr>
          <w:p w14:paraId="329A7797" w14:textId="77777777" w:rsidR="001A2306" w:rsidRPr="006278BE" w:rsidRDefault="001A2306" w:rsidP="00837CE3">
            <w:r w:rsidRPr="006278BE">
              <w:t>SSEH</w:t>
            </w:r>
          </w:p>
        </w:tc>
        <w:tc>
          <w:tcPr>
            <w:tcW w:w="0" w:type="dxa"/>
            <w:vAlign w:val="bottom"/>
          </w:tcPr>
          <w:p w14:paraId="6AEAB578" w14:textId="77777777" w:rsidR="001A2306" w:rsidRPr="006278BE" w:rsidRDefault="001A2306" w:rsidP="00837CE3">
            <w:r w:rsidRPr="006278BE">
              <w:t>0.496</w:t>
            </w:r>
          </w:p>
        </w:tc>
        <w:tc>
          <w:tcPr>
            <w:tcW w:w="0" w:type="dxa"/>
            <w:vAlign w:val="bottom"/>
          </w:tcPr>
          <w:p w14:paraId="49409FB9" w14:textId="77777777" w:rsidR="001A2306" w:rsidRPr="006278BE" w:rsidRDefault="001A2306" w:rsidP="00837CE3">
            <w:r w:rsidRPr="006278BE">
              <w:t>0.744</w:t>
            </w:r>
          </w:p>
        </w:tc>
      </w:tr>
      <w:tr w:rsidR="001A2306" w:rsidRPr="006278BE" w14:paraId="233BFD89" w14:textId="77777777" w:rsidTr="00A75C46">
        <w:tc>
          <w:tcPr>
            <w:tcW w:w="0" w:type="dxa"/>
          </w:tcPr>
          <w:p w14:paraId="5A89C756" w14:textId="77777777" w:rsidR="001A2306" w:rsidRPr="006278BE" w:rsidRDefault="001A2306" w:rsidP="00837CE3">
            <w:r w:rsidRPr="006278BE">
              <w:t>SSES</w:t>
            </w:r>
          </w:p>
        </w:tc>
        <w:tc>
          <w:tcPr>
            <w:tcW w:w="0" w:type="dxa"/>
            <w:vAlign w:val="bottom"/>
          </w:tcPr>
          <w:p w14:paraId="72B126CD" w14:textId="77777777" w:rsidR="001A2306" w:rsidRPr="006278BE" w:rsidRDefault="001A2306" w:rsidP="00837CE3">
            <w:r w:rsidRPr="006278BE">
              <w:t>0.935</w:t>
            </w:r>
          </w:p>
        </w:tc>
        <w:tc>
          <w:tcPr>
            <w:tcW w:w="0" w:type="dxa"/>
            <w:vAlign w:val="bottom"/>
          </w:tcPr>
          <w:p w14:paraId="112A6A48" w14:textId="77777777" w:rsidR="001A2306" w:rsidRPr="006278BE" w:rsidRDefault="001A2306" w:rsidP="00837CE3">
            <w:r w:rsidRPr="006278BE">
              <w:t>1.403</w:t>
            </w:r>
          </w:p>
        </w:tc>
      </w:tr>
    </w:tbl>
    <w:p w14:paraId="4F7A3F25" w14:textId="40A1C420" w:rsidR="001A2306" w:rsidRPr="006278BE" w:rsidRDefault="001A2306" w:rsidP="00412DE9">
      <w:pPr>
        <w:pStyle w:val="Heading2"/>
        <w:rPr>
          <w:rStyle w:val="LicenseeSpecific"/>
          <w:bdr w:val="none" w:sz="0" w:space="0" w:color="auto"/>
        </w:rPr>
      </w:pPr>
      <w:bookmarkStart w:id="246" w:name="_Toc115252657"/>
      <w:bookmarkStart w:id="247" w:name="_Toc121743752"/>
      <w:bookmarkStart w:id="248" w:name="_Toc126075063"/>
      <w:r w:rsidRPr="006278BE">
        <w:rPr>
          <w:rStyle w:val="LicenseeSpecific"/>
          <w:bdr w:val="none" w:sz="0" w:space="0" w:color="auto"/>
        </w:rPr>
        <w:t>Consumer value proposition</w:t>
      </w:r>
      <w:bookmarkEnd w:id="246"/>
      <w:bookmarkEnd w:id="247"/>
      <w:bookmarkEnd w:id="248"/>
    </w:p>
    <w:p w14:paraId="1FD54822" w14:textId="77777777" w:rsidR="001A2306" w:rsidRPr="006278BE" w:rsidRDefault="001A2306" w:rsidP="001A2306">
      <w:pPr>
        <w:pStyle w:val="Heading3nonumbering"/>
      </w:pPr>
      <w:r w:rsidRPr="006278BE">
        <w:t>Introduction</w:t>
      </w:r>
    </w:p>
    <w:p w14:paraId="543D0416" w14:textId="77777777" w:rsidR="001A2306" w:rsidRPr="006278BE" w:rsidRDefault="001A2306" w:rsidP="00837CE3">
      <w:pPr>
        <w:pStyle w:val="NumberedNormal"/>
      </w:pPr>
      <w:r w:rsidRPr="006278BE">
        <w:t>The purpose of this condition is to:</w:t>
      </w:r>
    </w:p>
    <w:p w14:paraId="43D2A1A0" w14:textId="77777777" w:rsidR="001A2306" w:rsidRPr="006278BE" w:rsidRDefault="001A2306" w:rsidP="00837CE3">
      <w:pPr>
        <w:pStyle w:val="ListNormal"/>
      </w:pPr>
      <w:r w:rsidRPr="006278BE">
        <w:t>specify the CVP Outputs and associated CVP Rewards; and</w:t>
      </w:r>
    </w:p>
    <w:p w14:paraId="028F449B" w14:textId="77777777" w:rsidR="001A2306" w:rsidRPr="006278BE" w:rsidRDefault="001A2306" w:rsidP="00837CE3">
      <w:pPr>
        <w:pStyle w:val="ListNormal"/>
      </w:pPr>
      <w:r w:rsidRPr="006278BE">
        <w:t>allow for the adjustment of the term BPI</w:t>
      </w:r>
      <w:r w:rsidRPr="006278BE">
        <w:rPr>
          <w:vertAlign w:val="subscript"/>
        </w:rPr>
        <w:t>t</w:t>
      </w:r>
      <w:r w:rsidRPr="006278BE">
        <w:t xml:space="preserve"> (the business plan incentive term), which contributes to the calculation of Calculated Revenue in Special condition 2.1 (Revenue restriction).</w:t>
      </w:r>
    </w:p>
    <w:p w14:paraId="4D479ABE" w14:textId="77777777" w:rsidR="001A2306" w:rsidRPr="006278BE" w:rsidRDefault="001A2306" w:rsidP="00837CE3">
      <w:pPr>
        <w:pStyle w:val="NumberedNormal"/>
      </w:pPr>
      <w:r w:rsidRPr="006278BE">
        <w:t>This condition also explains the process the Authority will follow when assessing the delivery of the CVP Outputs and directing an adjustment to the BPI</w:t>
      </w:r>
      <w:r w:rsidRPr="006278BE">
        <w:rPr>
          <w:vertAlign w:val="subscript"/>
        </w:rPr>
        <w:t xml:space="preserve">t </w:t>
      </w:r>
      <w:r w:rsidRPr="006278BE">
        <w:t>term.</w:t>
      </w:r>
    </w:p>
    <w:p w14:paraId="4F0839DA" w14:textId="77777777" w:rsidR="001A2306" w:rsidRPr="006278BE" w:rsidRDefault="001A2306" w:rsidP="001A2306">
      <w:pPr>
        <w:pStyle w:val="Heading3"/>
      </w:pPr>
      <w:r w:rsidRPr="006278BE">
        <w:t>What is the licensee expected to deliver?</w:t>
      </w:r>
    </w:p>
    <w:p w14:paraId="09A02DF9" w14:textId="77777777" w:rsidR="001A2306" w:rsidRPr="006278BE" w:rsidRDefault="001A2306" w:rsidP="00837CE3">
      <w:pPr>
        <w:pStyle w:val="NumberedNormal"/>
      </w:pPr>
      <w:r w:rsidRPr="006278BE">
        <w:t>Appendix 1 specifies the CVP Outputs that the licensee is expected to deliver, the delivery dates for those outputs and the rewards provided.</w:t>
      </w:r>
    </w:p>
    <w:p w14:paraId="611071C3" w14:textId="77777777" w:rsidR="001A2306" w:rsidRPr="006278BE" w:rsidRDefault="001A2306" w:rsidP="001A2306">
      <w:pPr>
        <w:pStyle w:val="Heading3"/>
      </w:pPr>
      <w:r w:rsidRPr="006278BE">
        <w:t>Reporting requirements</w:t>
      </w:r>
    </w:p>
    <w:p w14:paraId="4EE92A8B" w14:textId="77777777" w:rsidR="001A2306" w:rsidRPr="006278BE" w:rsidRDefault="001A2306" w:rsidP="00837CE3">
      <w:pPr>
        <w:pStyle w:val="NumberedNormal"/>
      </w:pPr>
      <w:r w:rsidRPr="006278BE">
        <w:t>The licensee must submit a report to the Authority:</w:t>
      </w:r>
    </w:p>
    <w:p w14:paraId="6211F521" w14:textId="77777777" w:rsidR="001A2306" w:rsidRPr="006278BE" w:rsidRDefault="001A2306" w:rsidP="00837CE3">
      <w:pPr>
        <w:pStyle w:val="ListNormal"/>
      </w:pPr>
      <w:r w:rsidRPr="006278BE">
        <w:t>demonstrating how the licensee has delivered its CVP Outputs;</w:t>
      </w:r>
    </w:p>
    <w:p w14:paraId="65F5DCA3" w14:textId="77777777" w:rsidR="001A2306" w:rsidRPr="006278BE" w:rsidRDefault="001A2306" w:rsidP="00837CE3">
      <w:pPr>
        <w:pStyle w:val="ListNormal"/>
      </w:pPr>
      <w:r w:rsidRPr="006278BE">
        <w:t>where it has not delivered a CVP Output, an explanation of the reasons why it has not done so; and</w:t>
      </w:r>
    </w:p>
    <w:p w14:paraId="241E3767" w14:textId="77777777" w:rsidR="001A2306" w:rsidRPr="006278BE" w:rsidRDefault="001A2306" w:rsidP="00837CE3">
      <w:pPr>
        <w:pStyle w:val="ListNormal"/>
      </w:pPr>
      <w:r w:rsidRPr="006278BE">
        <w:t>such detailed supporting evidence as is reasonable in the circumstances.</w:t>
      </w:r>
    </w:p>
    <w:p w14:paraId="36402A42" w14:textId="77777777" w:rsidR="001A2306" w:rsidRPr="006278BE" w:rsidRDefault="001A2306" w:rsidP="00837CE3">
      <w:pPr>
        <w:pStyle w:val="NumberedNormal"/>
      </w:pPr>
      <w:r w:rsidRPr="006278BE">
        <w:t>The report must be submitted on or before a date directed by the Authority, which must be after the Price Control Period ends in a format prescribed by the Authority.</w:t>
      </w:r>
    </w:p>
    <w:p w14:paraId="56A1F686" w14:textId="77777777" w:rsidR="001A2306" w:rsidRPr="006278BE" w:rsidRDefault="001A2306" w:rsidP="001A2306">
      <w:pPr>
        <w:pStyle w:val="Heading3"/>
      </w:pPr>
      <w:r w:rsidRPr="006278BE">
        <w:t>Authority assessment and direction</w:t>
      </w:r>
    </w:p>
    <w:p w14:paraId="1E7B56A3" w14:textId="4A9ED06C" w:rsidR="001A2306" w:rsidRPr="006278BE" w:rsidRDefault="001A2306" w:rsidP="00837CE3">
      <w:pPr>
        <w:pStyle w:val="NumberedNormal"/>
      </w:pPr>
      <w:r w:rsidRPr="006278BE">
        <w:t>The Authority may direct a</w:t>
      </w:r>
      <w:r w:rsidR="00772047" w:rsidRPr="006278BE">
        <w:t>n</w:t>
      </w:r>
      <w:r w:rsidRPr="006278BE">
        <w:t xml:space="preserve"> adjustment to BPI</w:t>
      </w:r>
      <w:r w:rsidRPr="006278BE">
        <w:rPr>
          <w:vertAlign w:val="subscript"/>
        </w:rPr>
        <w:t>t</w:t>
      </w:r>
      <w:r w:rsidRPr="006278BE">
        <w:t xml:space="preserve"> after the Price Control Period where the licensee has not demonstrated CVP Full Delivery.</w:t>
      </w:r>
    </w:p>
    <w:p w14:paraId="7CB76A87" w14:textId="77777777" w:rsidR="001A2306" w:rsidRPr="006278BE" w:rsidRDefault="001A2306" w:rsidP="00837CE3">
      <w:pPr>
        <w:pStyle w:val="NumberedNormal"/>
      </w:pPr>
      <w:r w:rsidRPr="006278BE">
        <w:t>Any adjustment to BPI</w:t>
      </w:r>
      <w:r w:rsidRPr="006278BE">
        <w:rPr>
          <w:vertAlign w:val="subscript"/>
        </w:rPr>
        <w:t>t</w:t>
      </w:r>
      <w:r w:rsidRPr="006278BE">
        <w:t xml:space="preserve"> will be assessed on a proportionate basis relative to the CVP Outputs delivered during the Price Control Period as specified in Appendix 1 and the information the licensee reports to the Authority in accordance with Part B. </w:t>
      </w:r>
    </w:p>
    <w:p w14:paraId="237EA98B" w14:textId="77777777" w:rsidR="001A2306" w:rsidRPr="006278BE" w:rsidRDefault="001A2306" w:rsidP="00837CE3">
      <w:pPr>
        <w:pStyle w:val="NumberedNormal"/>
      </w:pPr>
      <w:r w:rsidRPr="006278BE">
        <w:t>Before making a direction under paragraph 4.7.6 the Authority must publish on the Authority’s Website:</w:t>
      </w:r>
    </w:p>
    <w:p w14:paraId="4D3AED92" w14:textId="77777777" w:rsidR="001A2306" w:rsidRPr="006278BE" w:rsidRDefault="001A2306" w:rsidP="00837CE3">
      <w:pPr>
        <w:pStyle w:val="ListNormal"/>
      </w:pPr>
      <w:r w:rsidRPr="006278BE">
        <w:t>the text of the proposed direction;</w:t>
      </w:r>
    </w:p>
    <w:p w14:paraId="68B8DD18" w14:textId="77777777" w:rsidR="001A2306" w:rsidRPr="006278BE" w:rsidRDefault="001A2306" w:rsidP="00837CE3">
      <w:pPr>
        <w:pStyle w:val="ListNormal"/>
      </w:pPr>
      <w:r w:rsidRPr="006278BE">
        <w:t>the reasons for the proposed direction; and</w:t>
      </w:r>
    </w:p>
    <w:p w14:paraId="1706C082" w14:textId="77777777" w:rsidR="001A2306" w:rsidRPr="006278BE" w:rsidRDefault="001A2306" w:rsidP="00837CE3">
      <w:pPr>
        <w:pStyle w:val="ListNormal"/>
      </w:pPr>
      <w:r w:rsidRPr="006278BE">
        <w:t>a period during which representations may be made on the proposed direction, which must not be less than 28 days.</w:t>
      </w:r>
    </w:p>
    <w:p w14:paraId="7913E615" w14:textId="77777777" w:rsidR="001A2306" w:rsidRPr="006278BE" w:rsidRDefault="001A2306" w:rsidP="00837CE3">
      <w:pPr>
        <w:pStyle w:val="NumberedNormal"/>
      </w:pPr>
      <w:r w:rsidRPr="006278BE">
        <w:t>A direction under paragraph 4.7.6 must set out the value of the BPI</w:t>
      </w:r>
      <w:r w:rsidRPr="006278BE">
        <w:rPr>
          <w:vertAlign w:val="subscript"/>
        </w:rPr>
        <w:t xml:space="preserve">t </w:t>
      </w:r>
      <w:r w:rsidRPr="006278BE">
        <w:t>term and the Regulatory Year to which it relates.</w:t>
      </w:r>
    </w:p>
    <w:p w14:paraId="0B6EAFF0" w14:textId="77777777" w:rsidR="001A2306" w:rsidRPr="006278BE" w:rsidRDefault="001A2306" w:rsidP="001A2306">
      <w:pPr>
        <w:pStyle w:val="AppendixHeading"/>
      </w:pPr>
    </w:p>
    <w:p w14:paraId="30604ADA" w14:textId="77777777" w:rsidR="001A2306" w:rsidRPr="006278BE" w:rsidRDefault="001A2306" w:rsidP="00837CE3">
      <w:r w:rsidRPr="006278BE">
        <w:t>Consumer value propositions</w:t>
      </w:r>
    </w:p>
    <w:tbl>
      <w:tblPr>
        <w:tblStyle w:val="AppendixTable"/>
        <w:tblW w:w="0" w:type="auto"/>
        <w:tblLook w:val="04A0" w:firstRow="1" w:lastRow="0" w:firstColumn="1" w:lastColumn="0" w:noHBand="0" w:noVBand="1"/>
      </w:tblPr>
      <w:tblGrid>
        <w:gridCol w:w="1518"/>
        <w:gridCol w:w="1952"/>
        <w:gridCol w:w="1894"/>
        <w:gridCol w:w="1831"/>
        <w:gridCol w:w="1821"/>
      </w:tblGrid>
      <w:tr w:rsidR="001A2306" w:rsidRPr="006278BE" w14:paraId="3DA7B585" w14:textId="77777777" w:rsidTr="00A75C46">
        <w:trPr>
          <w:cnfStyle w:val="100000000000" w:firstRow="1" w:lastRow="0" w:firstColumn="0" w:lastColumn="0" w:oddVBand="0" w:evenVBand="0" w:oddHBand="0" w:evenHBand="0" w:firstRowFirstColumn="0" w:firstRowLastColumn="0" w:lastRowFirstColumn="0" w:lastRowLastColumn="0"/>
        </w:trPr>
        <w:tc>
          <w:tcPr>
            <w:tcW w:w="1518" w:type="dxa"/>
          </w:tcPr>
          <w:p w14:paraId="79245DAA" w14:textId="77777777" w:rsidR="001A2306" w:rsidRPr="006278BE" w:rsidRDefault="001A2306" w:rsidP="00837CE3">
            <w:r w:rsidRPr="006278BE">
              <w:t>Licensee</w:t>
            </w:r>
          </w:p>
        </w:tc>
        <w:tc>
          <w:tcPr>
            <w:tcW w:w="1952" w:type="dxa"/>
          </w:tcPr>
          <w:p w14:paraId="032A461C" w14:textId="77777777" w:rsidR="001A2306" w:rsidRPr="006278BE" w:rsidRDefault="001A2306" w:rsidP="00837CE3">
            <w:r w:rsidRPr="006278BE">
              <w:t>CVP</w:t>
            </w:r>
          </w:p>
        </w:tc>
        <w:tc>
          <w:tcPr>
            <w:tcW w:w="1894" w:type="dxa"/>
          </w:tcPr>
          <w:p w14:paraId="07D063B0" w14:textId="77777777" w:rsidR="001A2306" w:rsidRPr="006278BE" w:rsidRDefault="001A2306" w:rsidP="00837CE3">
            <w:r w:rsidRPr="006278BE">
              <w:t>CVP Output</w:t>
            </w:r>
          </w:p>
        </w:tc>
        <w:tc>
          <w:tcPr>
            <w:tcW w:w="1831" w:type="dxa"/>
          </w:tcPr>
          <w:p w14:paraId="608CFD4D" w14:textId="77777777" w:rsidR="001A2306" w:rsidRPr="006278BE" w:rsidRDefault="001A2306" w:rsidP="00837CE3">
            <w:r w:rsidRPr="006278BE">
              <w:t>Delivery date</w:t>
            </w:r>
          </w:p>
        </w:tc>
        <w:tc>
          <w:tcPr>
            <w:tcW w:w="1821" w:type="dxa"/>
          </w:tcPr>
          <w:p w14:paraId="1BDE63CF" w14:textId="77777777" w:rsidR="001A2306" w:rsidRPr="006278BE" w:rsidRDefault="001A2306" w:rsidP="00837CE3">
            <w:r w:rsidRPr="006278BE">
              <w:t>Reward (£m)</w:t>
            </w:r>
          </w:p>
        </w:tc>
      </w:tr>
      <w:tr w:rsidR="001A2306" w:rsidRPr="006278BE" w14:paraId="2E882F41" w14:textId="77777777" w:rsidTr="00A75C46">
        <w:tc>
          <w:tcPr>
            <w:tcW w:w="1518" w:type="dxa"/>
          </w:tcPr>
          <w:p w14:paraId="5782422F" w14:textId="77777777" w:rsidR="001A2306" w:rsidRPr="006278BE" w:rsidRDefault="001A2306" w:rsidP="00837CE3">
            <w:r w:rsidRPr="006278BE">
              <w:t>SSEH</w:t>
            </w:r>
          </w:p>
        </w:tc>
        <w:tc>
          <w:tcPr>
            <w:tcW w:w="1952" w:type="dxa"/>
            <w:vAlign w:val="center"/>
          </w:tcPr>
          <w:p w14:paraId="3B31DD31" w14:textId="77777777" w:rsidR="001A2306" w:rsidRPr="006278BE" w:rsidRDefault="001A2306" w:rsidP="00837CE3">
            <w:r w:rsidRPr="006278BE">
              <w:t xml:space="preserve">Protecting marine biodiversity: life below water </w:t>
            </w:r>
          </w:p>
        </w:tc>
        <w:tc>
          <w:tcPr>
            <w:tcW w:w="1894" w:type="dxa"/>
            <w:vAlign w:val="center"/>
          </w:tcPr>
          <w:p w14:paraId="02FF6BA8" w14:textId="77777777" w:rsidR="001A2306" w:rsidRPr="006278BE" w:rsidRDefault="001A2306" w:rsidP="00837CE3">
            <w:pPr>
              <w:pStyle w:val="ListParagraph"/>
            </w:pPr>
            <w:r w:rsidRPr="006278BE">
              <w:t>Plant a minimum of 14 hectares of seagrass beds within coastal licence areas</w:t>
            </w:r>
          </w:p>
        </w:tc>
        <w:tc>
          <w:tcPr>
            <w:tcW w:w="1831" w:type="dxa"/>
            <w:vAlign w:val="center"/>
          </w:tcPr>
          <w:p w14:paraId="1BD1D11E" w14:textId="77777777" w:rsidR="001A2306" w:rsidRPr="006278BE" w:rsidRDefault="001A2306" w:rsidP="00837CE3">
            <w:r w:rsidRPr="006278BE">
              <w:t>31 March 2028</w:t>
            </w:r>
          </w:p>
        </w:tc>
        <w:tc>
          <w:tcPr>
            <w:tcW w:w="1821" w:type="dxa"/>
            <w:vAlign w:val="center"/>
          </w:tcPr>
          <w:p w14:paraId="5B503182" w14:textId="77777777" w:rsidR="001A2306" w:rsidRPr="006278BE" w:rsidRDefault="001A2306" w:rsidP="00837CE3">
            <w:r w:rsidRPr="006278BE">
              <w:t>£0.595m</w:t>
            </w:r>
          </w:p>
        </w:tc>
      </w:tr>
      <w:tr w:rsidR="001A2306" w:rsidRPr="006278BE" w14:paraId="352D8589" w14:textId="77777777" w:rsidTr="00E644EA">
        <w:tc>
          <w:tcPr>
            <w:tcW w:w="1518" w:type="dxa"/>
          </w:tcPr>
          <w:p w14:paraId="3989A116" w14:textId="77777777" w:rsidR="001A2306" w:rsidRPr="006278BE" w:rsidRDefault="001A2306" w:rsidP="00837CE3">
            <w:r w:rsidRPr="006278BE">
              <w:t>SSEH</w:t>
            </w:r>
          </w:p>
        </w:tc>
        <w:tc>
          <w:tcPr>
            <w:tcW w:w="1952" w:type="dxa"/>
          </w:tcPr>
          <w:p w14:paraId="54610685" w14:textId="186748EE" w:rsidR="001A2306" w:rsidRPr="006278BE" w:rsidRDefault="00710561" w:rsidP="00837CE3">
            <w:r w:rsidRPr="006278BE">
              <w:t xml:space="preserve">Personal </w:t>
            </w:r>
            <w:r w:rsidR="003C2400" w:rsidRPr="006278BE">
              <w:t>resilience plans</w:t>
            </w:r>
          </w:p>
        </w:tc>
        <w:tc>
          <w:tcPr>
            <w:tcW w:w="1894" w:type="dxa"/>
            <w:vAlign w:val="center"/>
          </w:tcPr>
          <w:p w14:paraId="626B933E" w14:textId="77777777" w:rsidR="00C03727" w:rsidRPr="006278BE" w:rsidRDefault="00C03727" w:rsidP="002F2E70">
            <w:r w:rsidRPr="006278BE">
              <w:t>Provide 131,142 Personal Resilience Plans to Medically Dependent Customers and all new Priority Services Register sign ups.</w:t>
            </w:r>
          </w:p>
          <w:p w14:paraId="53FC9FE4" w14:textId="77777777" w:rsidR="00C03727" w:rsidRPr="006278BE" w:rsidRDefault="00C03727" w:rsidP="002F2E70"/>
          <w:p w14:paraId="2943FA47" w14:textId="1D8EDD06" w:rsidR="001A2306" w:rsidRPr="006278BE" w:rsidRDefault="00C03727" w:rsidP="00837CE3">
            <w:pPr>
              <w:pStyle w:val="ListParagraph"/>
            </w:pPr>
            <w:r w:rsidRPr="006278BE">
              <w:t>Provide and ensure 7,000 battery packs are installed for Medically Dependent Customers.</w:t>
            </w:r>
          </w:p>
        </w:tc>
        <w:tc>
          <w:tcPr>
            <w:tcW w:w="1831" w:type="dxa"/>
            <w:vAlign w:val="center"/>
          </w:tcPr>
          <w:p w14:paraId="2FE54717" w14:textId="3F85244A" w:rsidR="001A2306" w:rsidRPr="006278BE" w:rsidRDefault="00C03727" w:rsidP="00837CE3">
            <w:r w:rsidRPr="006278BE">
              <w:t>31 March 2028</w:t>
            </w:r>
          </w:p>
        </w:tc>
        <w:tc>
          <w:tcPr>
            <w:tcW w:w="1821" w:type="dxa"/>
            <w:vAlign w:val="center"/>
          </w:tcPr>
          <w:p w14:paraId="09E51A45" w14:textId="260DD0E0" w:rsidR="001A2306" w:rsidRPr="006278BE" w:rsidRDefault="00C03727" w:rsidP="00837CE3">
            <w:r w:rsidRPr="006278BE">
              <w:t>£0.64m</w:t>
            </w:r>
          </w:p>
        </w:tc>
      </w:tr>
    </w:tbl>
    <w:p w14:paraId="6E05FE8B" w14:textId="77777777" w:rsidR="001A2306" w:rsidRPr="006278BE" w:rsidRDefault="001A2306" w:rsidP="00837CE3"/>
    <w:p w14:paraId="7702FE86" w14:textId="77777777" w:rsidR="001A2306" w:rsidRPr="006278BE" w:rsidRDefault="001A2306" w:rsidP="001A2306">
      <w:pPr>
        <w:pStyle w:val="Heading2"/>
      </w:pPr>
      <w:bookmarkStart w:id="249" w:name="_Toc115252658"/>
      <w:bookmarkStart w:id="250" w:name="_Toc121736135"/>
      <w:bookmarkStart w:id="251" w:name="_Toc126075064"/>
      <w:r w:rsidRPr="006278BE">
        <w:t>Distribution System Operation output delivery incentive</w:t>
      </w:r>
      <w:bookmarkEnd w:id="249"/>
      <w:bookmarkEnd w:id="250"/>
      <w:r w:rsidRPr="006278BE">
        <w:t xml:space="preserve"> (DSOI</w:t>
      </w:r>
      <w:r w:rsidRPr="006278BE">
        <w:rPr>
          <w:rStyle w:val="Subscript"/>
        </w:rPr>
        <w:t>t</w:t>
      </w:r>
      <w:r w:rsidRPr="006278BE">
        <w:t>)</w:t>
      </w:r>
      <w:bookmarkEnd w:id="251"/>
    </w:p>
    <w:p w14:paraId="48EB4767" w14:textId="77777777" w:rsidR="001A2306" w:rsidRPr="006278BE" w:rsidRDefault="001A2306" w:rsidP="001A2306">
      <w:pPr>
        <w:pStyle w:val="Heading3nonumbering"/>
      </w:pPr>
      <w:r w:rsidRPr="006278BE">
        <w:t>Introduction</w:t>
      </w:r>
    </w:p>
    <w:p w14:paraId="051F037A" w14:textId="77777777" w:rsidR="001A2306" w:rsidRPr="006278BE" w:rsidRDefault="001A2306" w:rsidP="00837CE3">
      <w:pPr>
        <w:pStyle w:val="NumberedNormal"/>
      </w:pPr>
      <w:r w:rsidRPr="006278BE">
        <w:t>The purpose of this condition is to calculate the term DSOI</w:t>
      </w:r>
      <w:r w:rsidRPr="006278BE">
        <w:rPr>
          <w:rStyle w:val="Subscript"/>
        </w:rPr>
        <w:t>t</w:t>
      </w:r>
      <w:r w:rsidRPr="006278BE">
        <w:t xml:space="preserve"> (the Distribution System Operation output delivery incentive term). This contributes to the calculation of the term ODI</w:t>
      </w:r>
      <w:r w:rsidRPr="006278BE">
        <w:rPr>
          <w:rStyle w:val="Subscript"/>
        </w:rPr>
        <w:t>t</w:t>
      </w:r>
      <w:r w:rsidRPr="006278BE">
        <w:t xml:space="preserve"> (the output delivery incentives term), which in turn feeds into Calculated Revenue in Special Condition 2.1 (Revenue restriction).</w:t>
      </w:r>
    </w:p>
    <w:p w14:paraId="11D5169F" w14:textId="77777777" w:rsidR="001A2306" w:rsidRPr="006278BE" w:rsidRDefault="001A2306" w:rsidP="00837CE3">
      <w:pPr>
        <w:pStyle w:val="NumberedNormal"/>
      </w:pPr>
      <w:r w:rsidRPr="006278BE">
        <w:t xml:space="preserve">The effect of this condition is to reward or penalise the licensee’s performance of its Distribution System Operation functions, unless such performance falls within the deadband. </w:t>
      </w:r>
    </w:p>
    <w:p w14:paraId="36D18730" w14:textId="77777777" w:rsidR="001A2306" w:rsidRPr="006278BE" w:rsidRDefault="001A2306" w:rsidP="00837CE3">
      <w:pPr>
        <w:pStyle w:val="NumberedNormal"/>
      </w:pPr>
      <w:r w:rsidRPr="006278BE">
        <w:t>This condition also establishes the Distribution System Operation Incentive Governance Document.</w:t>
      </w:r>
    </w:p>
    <w:p w14:paraId="1F3C0379" w14:textId="77777777" w:rsidR="001A2306" w:rsidRPr="006278BE" w:rsidRDefault="001A2306" w:rsidP="001A2306">
      <w:pPr>
        <w:pStyle w:val="Heading3"/>
      </w:pPr>
      <w:r w:rsidRPr="006278BE">
        <w:t>Formula for calculating the Distribution System Operation output delivery incentive term (DSOI</w:t>
      </w:r>
      <w:r w:rsidRPr="006278BE">
        <w:rPr>
          <w:rStyle w:val="Subscript"/>
        </w:rPr>
        <w:t>t</w:t>
      </w:r>
      <w:r w:rsidRPr="006278BE">
        <w:t>)</w:t>
      </w:r>
    </w:p>
    <w:p w14:paraId="5C5DF3ED" w14:textId="77777777" w:rsidR="001A2306" w:rsidRPr="006278BE" w:rsidRDefault="001A2306" w:rsidP="00837CE3">
      <w:pPr>
        <w:pStyle w:val="NumberedNormal"/>
      </w:pPr>
      <w:r w:rsidRPr="006278BE">
        <w:t>The value of the term DSOI</w:t>
      </w:r>
      <w:r w:rsidRPr="006278BE">
        <w:rPr>
          <w:rStyle w:val="Subscript"/>
        </w:rPr>
        <w:t>t</w:t>
      </w:r>
      <w:r w:rsidRPr="006278BE">
        <w:t xml:space="preserve"> is derived in accordance with the following formula:</w:t>
      </w:r>
    </w:p>
    <w:p w14:paraId="1B63A311" w14:textId="77777777" w:rsidR="001A2306" w:rsidRPr="006278BE" w:rsidRDefault="004A5D3F" w:rsidP="00837CE3">
      <m:oMathPara>
        <m:oMath>
          <m:sSub>
            <m:sSubPr>
              <m:ctrlPr>
                <w:rPr>
                  <w:rFonts w:ascii="Cambria Math" w:hAnsi="Cambria Math"/>
                </w:rPr>
              </m:ctrlPr>
            </m:sSubPr>
            <m:e>
              <m:r>
                <w:rPr>
                  <w:rFonts w:ascii="Cambria Math" w:hAnsi="Cambria Math"/>
                </w:rPr>
                <m:t>DSOI</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6278BE" w:rsidRDefault="001A2306" w:rsidP="00837CE3">
      <w:pPr>
        <w:pStyle w:val="FormulaDefinitions"/>
      </w:pPr>
      <w:r w:rsidRPr="006278BE">
        <w:t xml:space="preserve">where: </w:t>
      </w:r>
    </w:p>
    <w:tbl>
      <w:tblPr>
        <w:tblStyle w:val="TableGridLight"/>
        <w:tblW w:w="8613" w:type="dxa"/>
        <w:tblLook w:val="04A0" w:firstRow="1" w:lastRow="0" w:firstColumn="1" w:lastColumn="0" w:noHBand="0" w:noVBand="1"/>
      </w:tblPr>
      <w:tblGrid>
        <w:gridCol w:w="1588"/>
        <w:gridCol w:w="7025"/>
      </w:tblGrid>
      <w:tr w:rsidR="001A2306" w:rsidRPr="006278BE"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6278BE" w:rsidRDefault="001A2306" w:rsidP="00837CE3">
            <w:r w:rsidRPr="006278BE">
              <w:t>DSOS</w:t>
            </w:r>
            <w:r w:rsidRPr="006278BE">
              <w:rPr>
                <w:rStyle w:val="Subscript"/>
              </w:rPr>
              <w:t>t</w:t>
            </w:r>
            <w:r w:rsidRPr="006278BE">
              <w:t xml:space="preserve"> </w:t>
            </w:r>
          </w:p>
        </w:tc>
        <w:tc>
          <w:tcPr>
            <w:tcW w:w="7025" w:type="dxa"/>
          </w:tcPr>
          <w:p w14:paraId="17571F39"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Distribution System Operation Stakeholder Satisfaction Survey term and is derived in accordance with Part B;</w:t>
            </w:r>
          </w:p>
        </w:tc>
      </w:tr>
      <w:tr w:rsidR="001A2306" w:rsidRPr="006278BE"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6278BE" w:rsidRDefault="001A2306" w:rsidP="00837CE3">
            <w:r w:rsidRPr="006278BE">
              <w:t>DSOP</w:t>
            </w:r>
            <w:r w:rsidRPr="006278BE">
              <w:rPr>
                <w:rStyle w:val="Subscript"/>
              </w:rPr>
              <w:t>t</w:t>
            </w:r>
          </w:p>
        </w:tc>
        <w:tc>
          <w:tcPr>
            <w:tcW w:w="7025" w:type="dxa"/>
          </w:tcPr>
          <w:p w14:paraId="3A3A5FD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Distribution System Operation Performance Panel assessment term and is derived in accordance with Part C; and</w:t>
            </w:r>
          </w:p>
        </w:tc>
      </w:tr>
      <w:tr w:rsidR="001A2306" w:rsidRPr="006278BE"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6278BE" w:rsidRDefault="001A2306" w:rsidP="00837CE3">
            <w:r w:rsidRPr="006278BE">
              <w:t>DSOM</w:t>
            </w:r>
            <w:r w:rsidRPr="006278BE">
              <w:rPr>
                <w:rStyle w:val="Subscript"/>
              </w:rPr>
              <w:t>t</w:t>
            </w:r>
            <w:r w:rsidRPr="006278BE">
              <w:t xml:space="preserve"> </w:t>
            </w:r>
          </w:p>
        </w:tc>
        <w:tc>
          <w:tcPr>
            <w:tcW w:w="7025" w:type="dxa"/>
          </w:tcPr>
          <w:p w14:paraId="718D662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Distribution System Operation outturn performance metrics term and is derived in accordance with Part D. </w:t>
            </w:r>
          </w:p>
        </w:tc>
      </w:tr>
    </w:tbl>
    <w:p w14:paraId="399A1D0A" w14:textId="77777777" w:rsidR="001A2306" w:rsidRPr="006278BE" w:rsidRDefault="001A2306" w:rsidP="001A2306">
      <w:pPr>
        <w:pStyle w:val="Heading3"/>
      </w:pPr>
      <w:r w:rsidRPr="006278BE">
        <w:t>Formulae for calculating the Distribution System Operation Stakeholder Satisfaction Survey term (DSOS</w:t>
      </w:r>
      <w:r w:rsidRPr="006278BE">
        <w:rPr>
          <w:rStyle w:val="Subscript"/>
        </w:rPr>
        <w:t>t</w:t>
      </w:r>
      <w:r w:rsidRPr="006278BE">
        <w:t>)</w:t>
      </w:r>
    </w:p>
    <w:p w14:paraId="6858D49C" w14:textId="77777777" w:rsidR="001A2306" w:rsidRPr="006278BE" w:rsidRDefault="001A2306" w:rsidP="00837CE3">
      <w:pPr>
        <w:pStyle w:val="NumberedNormal"/>
      </w:pPr>
      <w:r w:rsidRPr="006278BE">
        <w:t>The value of DSOS</w:t>
      </w:r>
      <w:r w:rsidRPr="006278BE">
        <w:rPr>
          <w:rStyle w:val="Subscript"/>
        </w:rPr>
        <w:t>t</w:t>
      </w:r>
      <w:r w:rsidRPr="006278BE">
        <w:t xml:space="preserve"> is derived in accordance with the following formulae:</w:t>
      </w:r>
    </w:p>
    <w:p w14:paraId="32E1458E" w14:textId="77777777" w:rsidR="001A2306" w:rsidRPr="006278BE" w:rsidRDefault="001A2306" w:rsidP="00837CE3">
      <w:pPr>
        <w:pStyle w:val="FormulaDefinitions"/>
      </w:pPr>
      <w:bookmarkStart w:id="252" w:name="_Hlk106018798"/>
      <w:r w:rsidRPr="006278BE">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6278BE">
        <w:t xml:space="preserve"> then:</w:t>
      </w:r>
    </w:p>
    <w:p w14:paraId="07362D1C" w14:textId="77777777" w:rsidR="001A2306" w:rsidRPr="006278BE" w:rsidRDefault="004A5D3F" w:rsidP="00837CE3">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=0</m:t>
          </m:r>
        </m:oMath>
      </m:oMathPara>
    </w:p>
    <w:p w14:paraId="446D3A74" w14:textId="77777777" w:rsidR="001A2306" w:rsidRPr="006278BE" w:rsidRDefault="001A2306" w:rsidP="00837CE3">
      <w:pPr>
        <w:pStyle w:val="FormulaDefinitions"/>
      </w:pPr>
      <w:r w:rsidRPr="006278BE">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6278BE">
        <w:t xml:space="preserve"> then:</w:t>
      </w:r>
    </w:p>
    <w:p w14:paraId="2D683F38" w14:textId="19708A38" w:rsidR="001A2306" w:rsidRPr="006278BE" w:rsidRDefault="004A5D3F" w:rsidP="00837CE3">
      <w:pPr>
        <w:pStyle w:val="FormulaDefinitions"/>
      </w:pPr>
      <m:oMath>
        <m:sSub>
          <m:sSubPr>
            <m:ctrlPr>
              <w:rPr>
                <w:rFonts w:ascii="Cambria Math" w:hAnsi="Cambria Math"/>
              </w:rPr>
            </m:ctrlPr>
          </m:sSubPr>
          <m:e>
            <m:r>
              <w:rPr>
                <w:rFonts w:ascii="Cambria Math" w:hAnsi="Cambria Math"/>
              </w:rPr>
              <m:t xml:space="preserve">                       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6278BE">
        <w:t>))</w:t>
      </w:r>
    </w:p>
    <w:p w14:paraId="134E2156" w14:textId="77777777" w:rsidR="001A2306" w:rsidRPr="006278BE" w:rsidRDefault="001A2306" w:rsidP="00837CE3">
      <w:pPr>
        <w:pStyle w:val="FormulaDefinitions"/>
      </w:pPr>
      <w:r w:rsidRPr="006278BE">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6278BE">
        <w:t xml:space="preserve"> then:</w:t>
      </w:r>
    </w:p>
    <w:p w14:paraId="3761997D" w14:textId="5F71986F" w:rsidR="001A2306" w:rsidRPr="006278BE" w:rsidRDefault="00A32196" w:rsidP="00837CE3">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m:rPr>
                  <m:sty m:val="p"/>
                </m:rPr>
                <w:rPr>
                  <w:rFonts w:ascii="Cambria Math" w:hAnsi="Cambria Math"/>
                </w:rPr>
                <m:t>)</m:t>
              </m:r>
            </m:e>
          </m:func>
        </m:oMath>
      </m:oMathPara>
    </w:p>
    <w:p w14:paraId="364A218F" w14:textId="77777777" w:rsidR="001A2306" w:rsidRPr="006278BE" w:rsidRDefault="001A2306" w:rsidP="00837CE3">
      <w:pPr>
        <w:pStyle w:val="FormulaDefinitions"/>
      </w:pPr>
      <w:bookmarkStart w:id="253" w:name="_Hlk107238636"/>
      <w:r w:rsidRPr="006278BE">
        <w:t>where:</w:t>
      </w:r>
    </w:p>
    <w:tbl>
      <w:tblPr>
        <w:tblStyle w:val="TableGridLight"/>
        <w:tblW w:w="8613" w:type="dxa"/>
        <w:tblLook w:val="04A0" w:firstRow="1" w:lastRow="0" w:firstColumn="1" w:lastColumn="0" w:noHBand="0" w:noVBand="1"/>
      </w:tblPr>
      <w:tblGrid>
        <w:gridCol w:w="1588"/>
        <w:gridCol w:w="7025"/>
      </w:tblGrid>
      <w:tr w:rsidR="001A2306" w:rsidRPr="006278BE"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54" w:name="_Hlk106005954"/>
          <w:p w14:paraId="54F639EC" w14:textId="77777777" w:rsidR="001A2306" w:rsidRPr="006278BE" w:rsidRDefault="004A5D3F" w:rsidP="00837CE3">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licensee’s actual performance for the Distribution System Operation Stakeholder Satisfaction Survey term, as measured in accordance with the Distribution System Operation Incentive Governance Document;</w:t>
            </w:r>
          </w:p>
        </w:tc>
      </w:tr>
      <w:tr w:rsidR="001A2306" w:rsidRPr="006278BE"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6278BE" w:rsidRDefault="004A5D3F" w:rsidP="00837CE3">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lower deadband for the Distribution System Operation Stakeholder Satisfaction Survey term and equals 7.50; </w:t>
            </w:r>
          </w:p>
        </w:tc>
      </w:tr>
      <w:tr w:rsidR="001A2306" w:rsidRPr="006278BE"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6278BE" w:rsidRDefault="001A2306" w:rsidP="00837CE3">
            <w:r w:rsidRPr="006278BE">
              <w:t>DSOSDU</w:t>
            </w:r>
            <w:r w:rsidRPr="006278BE">
              <w:rPr>
                <w:rStyle w:val="Subscript"/>
              </w:rPr>
              <w:t>t</w:t>
            </w:r>
          </w:p>
        </w:tc>
        <w:tc>
          <w:tcPr>
            <w:tcW w:w="7025" w:type="dxa"/>
          </w:tcPr>
          <w:p w14:paraId="0C7D362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upper deadband for the Distribution System Operation Stakeholder Satisfaction Survey term and equals 7.90;</w:t>
            </w:r>
          </w:p>
        </w:tc>
      </w:tr>
      <w:tr w:rsidR="001A2306" w:rsidRPr="006278BE"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6278BE" w:rsidRDefault="001A2306" w:rsidP="00837CE3">
            <w:r w:rsidRPr="006278BE">
              <w:t>DSOSAU</w:t>
            </w:r>
            <w:r w:rsidRPr="006278BE">
              <w:rPr>
                <w:rStyle w:val="Subscript"/>
              </w:rPr>
              <w:t>t</w:t>
            </w:r>
          </w:p>
        </w:tc>
        <w:tc>
          <w:tcPr>
            <w:tcW w:w="7025" w:type="dxa"/>
          </w:tcPr>
          <w:p w14:paraId="02CBD5C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6278BE">
              <w:t xml:space="preserve"> is greater than or equal to 9.00;</w:t>
            </w:r>
          </w:p>
        </w:tc>
      </w:tr>
      <w:tr w:rsidR="001A2306" w:rsidRPr="006278BE"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6278BE" w:rsidRDefault="001A2306" w:rsidP="00837CE3">
            <w:r w:rsidRPr="006278BE">
              <w:t>DSOSRIR</w:t>
            </w:r>
            <w:r w:rsidRPr="006278BE">
              <w:rPr>
                <w:rStyle w:val="Subscript"/>
              </w:rPr>
              <w:t>t</w:t>
            </w:r>
          </w:p>
        </w:tc>
        <w:tc>
          <w:tcPr>
            <w:tcW w:w="7025" w:type="dxa"/>
          </w:tcPr>
          <w:p w14:paraId="46835C0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licensee's reward incentive rate for the Distribution System Operation Stakeholder Satisfaction Survey term, as specified in Appendix 2; </w:t>
            </w:r>
          </w:p>
        </w:tc>
      </w:tr>
      <w:tr w:rsidR="001A2306" w:rsidRPr="006278BE"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6278BE" w:rsidRDefault="001A2306" w:rsidP="00837CE3">
            <w:r w:rsidRPr="006278BE">
              <w:t>DSOSAD</w:t>
            </w:r>
            <w:r w:rsidRPr="006278BE">
              <w:rPr>
                <w:rStyle w:val="Subscript"/>
              </w:rPr>
              <w:t>t</w:t>
            </w:r>
          </w:p>
        </w:tc>
        <w:tc>
          <w:tcPr>
            <w:tcW w:w="7025" w:type="dxa"/>
          </w:tcPr>
          <w:p w14:paraId="5DA253F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6278BE">
              <w:t xml:space="preserve"> is less than or equal to 6.40; and</w:t>
            </w:r>
          </w:p>
        </w:tc>
      </w:tr>
      <w:tr w:rsidR="001A2306" w:rsidRPr="006278BE"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6278BE" w:rsidRDefault="001A2306" w:rsidP="00837CE3">
            <w:r w:rsidRPr="006278BE">
              <w:t>DSOSPIR</w:t>
            </w:r>
            <w:r w:rsidRPr="006278BE">
              <w:rPr>
                <w:rStyle w:val="Subscript"/>
              </w:rPr>
              <w:t>t</w:t>
            </w:r>
          </w:p>
        </w:tc>
        <w:tc>
          <w:tcPr>
            <w:tcW w:w="7025" w:type="dxa"/>
          </w:tcPr>
          <w:p w14:paraId="60BA1EE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for the Distribution System Operation Stakeholder Satisfaction Survey term, as specified in Appendix 4.</w:t>
            </w:r>
          </w:p>
        </w:tc>
      </w:tr>
    </w:tbl>
    <w:p w14:paraId="1C352FFB" w14:textId="77777777" w:rsidR="001A2306" w:rsidRPr="006278BE" w:rsidRDefault="001A2306" w:rsidP="00837CE3">
      <w:pPr>
        <w:pStyle w:val="NumberedNormal"/>
      </w:pPr>
      <w:bookmarkStart w:id="255" w:name="_Hlk108534936"/>
      <w:bookmarkEnd w:id="252"/>
      <w:bookmarkEnd w:id="253"/>
      <w:bookmarkEnd w:id="254"/>
      <w:r w:rsidRPr="006278BE">
        <w:t>The Authority may keep DSOSDL</w:t>
      </w:r>
      <w:r w:rsidRPr="006278BE">
        <w:rPr>
          <w:rStyle w:val="Subscript"/>
        </w:rPr>
        <w:t>t</w:t>
      </w:r>
      <w:r w:rsidRPr="006278BE">
        <w:t xml:space="preserve"> and DSOSDU</w:t>
      </w:r>
      <w:r w:rsidRPr="006278BE">
        <w:rPr>
          <w:rStyle w:val="Subscript"/>
        </w:rPr>
        <w:t>t</w:t>
      </w:r>
      <w:r w:rsidRPr="006278BE">
        <w:t xml:space="preserve"> under review and any modifications must be made under section 11A (modifications of conditions of licences) of the Act.</w:t>
      </w:r>
    </w:p>
    <w:bookmarkEnd w:id="255"/>
    <w:p w14:paraId="3F7E7558" w14:textId="77777777" w:rsidR="001A2306" w:rsidRPr="006278BE" w:rsidRDefault="001A2306" w:rsidP="001A2306">
      <w:pPr>
        <w:pStyle w:val="Heading3"/>
      </w:pPr>
      <w:r w:rsidRPr="006278BE">
        <w:t>Formulae for calculating the Distribution System Operation Performance Panel assessment term (DSOP</w:t>
      </w:r>
      <w:r w:rsidRPr="006278BE">
        <w:rPr>
          <w:rStyle w:val="Subscript"/>
        </w:rPr>
        <w:t>t</w:t>
      </w:r>
      <w:r w:rsidRPr="006278BE">
        <w:t xml:space="preserve">) </w:t>
      </w:r>
    </w:p>
    <w:p w14:paraId="71687D8B" w14:textId="77777777" w:rsidR="001A2306" w:rsidRPr="006278BE" w:rsidRDefault="001A2306" w:rsidP="00837CE3">
      <w:pPr>
        <w:pStyle w:val="NumberedNormal"/>
      </w:pPr>
      <w:r w:rsidRPr="006278BE">
        <w:t>The value of DSOP</w:t>
      </w:r>
      <w:r w:rsidRPr="006278BE">
        <w:rPr>
          <w:rStyle w:val="Subscript"/>
        </w:rPr>
        <w:t>t</w:t>
      </w:r>
      <w:r w:rsidRPr="006278BE">
        <w:t xml:space="preserve"> is derived in accordance with the following formulae:</w:t>
      </w:r>
    </w:p>
    <w:p w14:paraId="50A52FC3" w14:textId="77777777" w:rsidR="001A2306" w:rsidRPr="006278BE" w:rsidRDefault="001A2306" w:rsidP="00837CE3">
      <w:pPr>
        <w:pStyle w:val="FormulaDefinitions"/>
      </w:pPr>
      <w:r w:rsidRPr="006278BE">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6278BE">
        <w:t>, then:</w:t>
      </w:r>
    </w:p>
    <w:p w14:paraId="6C2625D4" w14:textId="77777777" w:rsidR="001A2306" w:rsidRPr="006278BE" w:rsidRDefault="004A5D3F" w:rsidP="00837CE3">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6278BE" w:rsidRDefault="001A2306" w:rsidP="00837CE3">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6278BE">
        <w:t xml:space="preserve"> then:</w:t>
      </w:r>
    </w:p>
    <w:p w14:paraId="48F86C46" w14:textId="4588CC4E" w:rsidR="001A2306" w:rsidRPr="006278BE" w:rsidRDefault="003D66CC" w:rsidP="00837CE3">
      <w:pPr>
        <w:pStyle w:val="FormulaDefinitions"/>
      </w:pPr>
      <w:r w:rsidRPr="006278BE">
        <w:rPr>
          <w:rFonts w:eastAsiaTheme="minorEastAsia"/>
        </w:rPr>
        <w:tab/>
      </w:r>
      <w:r w:rsidR="008F1151" w:rsidRPr="006278BE">
        <w:rPr>
          <w:rFonts w:eastAsiaTheme="minorEastAsia"/>
        </w:rPr>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6278BE">
        <w:t>))</w:t>
      </w:r>
    </w:p>
    <w:p w14:paraId="7D5E8867" w14:textId="77777777" w:rsidR="001A2306" w:rsidRPr="006278BE" w:rsidRDefault="001A2306" w:rsidP="00837CE3">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6278BE">
        <w:t xml:space="preserve"> then:</w:t>
      </w:r>
    </w:p>
    <w:p w14:paraId="2EA3C27E" w14:textId="2E8EBE2B" w:rsidR="001A2306" w:rsidRPr="006278BE" w:rsidRDefault="008F1151" w:rsidP="00837CE3">
      <w:r w:rsidRPr="006278BE">
        <w:rPr>
          <w:rFonts w:eastAsiaTheme="minorEastAsia"/>
        </w:rPr>
        <w:tab/>
      </w:r>
      <m:oMath>
        <m:sSub>
          <m:sSubPr>
            <m:ctrlPr>
              <w:rPr>
                <w:rFonts w:ascii="Cambria Math" w:hAnsi="Cambria Math"/>
              </w:rPr>
            </m:ctrlPr>
          </m:sSubPr>
          <m:e>
            <m:r>
              <w:rPr>
                <w:rFonts w:ascii="Cambria Math" w:hAnsi="Cambria Math"/>
              </w:rPr>
              <m:t xml:space="preserve">                      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w:p>
    <w:p w14:paraId="5B6924FA" w14:textId="77777777" w:rsidR="001A2306" w:rsidRPr="006278BE" w:rsidRDefault="001A2306" w:rsidP="00837CE3">
      <w:pPr>
        <w:pStyle w:val="FormulaDefinitions"/>
      </w:pPr>
      <w:r w:rsidRPr="006278BE">
        <w:t>where:</w:t>
      </w:r>
    </w:p>
    <w:tbl>
      <w:tblPr>
        <w:tblStyle w:val="TableGridLight"/>
        <w:tblW w:w="8613" w:type="dxa"/>
        <w:tblLook w:val="04A0" w:firstRow="1" w:lastRow="0" w:firstColumn="1" w:lastColumn="0" w:noHBand="0" w:noVBand="1"/>
      </w:tblPr>
      <w:tblGrid>
        <w:gridCol w:w="1588"/>
        <w:gridCol w:w="7025"/>
      </w:tblGrid>
      <w:tr w:rsidR="001A2306" w:rsidRPr="006278BE"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77777777" w:rsidR="001A2306" w:rsidRPr="006278BE" w:rsidRDefault="004A5D3F" w:rsidP="00837CE3">
            <m:oMathPara>
              <m:oMathParaPr>
                <m:jc m:val="left"/>
              </m:oMathParaPr>
              <m:oMath>
                <m:sSub>
                  <m:sSubPr>
                    <m:ctrlPr>
                      <w:rPr>
                        <w:rFonts w:ascii="Cambria Math" w:hAnsi="Cambria Math"/>
                      </w:rPr>
                    </m:ctrlPr>
                  </m:sSubPr>
                  <m:e>
                    <m: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licensee’s Distribution System Operation Performance Panel actual score as determined by the Authority in accordance with the Distribution System Operation Incentive Governance Document; </w:t>
            </w:r>
          </w:p>
        </w:tc>
      </w:tr>
      <w:tr w:rsidR="001A2306" w:rsidRPr="006278BE"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7777777" w:rsidR="001A2306" w:rsidRPr="006278BE" w:rsidRDefault="004A5D3F" w:rsidP="00837CE3">
            <m:oMathPara>
              <m:oMathParaPr>
                <m:jc m:val="left"/>
              </m:oMathParaPr>
              <m:oMath>
                <m:sSub>
                  <m:sSubPr>
                    <m:ctrlPr>
                      <w:rPr>
                        <w:rFonts w:ascii="Cambria Math" w:hAnsi="Cambria Math"/>
                      </w:rPr>
                    </m:ctrlPr>
                  </m:sSubPr>
                  <m:e>
                    <m: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lower deadband for the Distribution System Operation Performance Panel term and equals 5;</w:t>
            </w:r>
          </w:p>
        </w:tc>
      </w:tr>
      <w:tr w:rsidR="001A2306" w:rsidRPr="006278BE"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6278BE" w:rsidRDefault="001A2306" w:rsidP="00837CE3">
            <w:r w:rsidRPr="006278BE">
              <w:t>DSOPDU</w:t>
            </w:r>
            <w:r w:rsidRPr="006278BE">
              <w:rPr>
                <w:rStyle w:val="Subscript"/>
              </w:rPr>
              <w:t>t</w:t>
            </w:r>
          </w:p>
        </w:tc>
        <w:tc>
          <w:tcPr>
            <w:tcW w:w="7025" w:type="dxa"/>
          </w:tcPr>
          <w:p w14:paraId="1E166E3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upper deadband for the Distribution System Operation Performance Panel term and equals 6;</w:t>
            </w:r>
          </w:p>
        </w:tc>
      </w:tr>
      <w:tr w:rsidR="001A2306" w:rsidRPr="006278BE"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6278BE" w:rsidRDefault="001A2306" w:rsidP="00837CE3">
            <w:r w:rsidRPr="006278BE">
              <w:t>DSOPAU</w:t>
            </w:r>
            <w:r w:rsidRPr="006278BE">
              <w:rPr>
                <w:rStyle w:val="Subscript"/>
              </w:rPr>
              <w:t>t</w:t>
            </w:r>
          </w:p>
        </w:tc>
        <w:tc>
          <w:tcPr>
            <w:tcW w:w="7025" w:type="dxa"/>
          </w:tcPr>
          <w:p w14:paraId="01AA91A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6278BE">
              <w:t xml:space="preserve"> is greater than or equal to 8;</w:t>
            </w:r>
          </w:p>
        </w:tc>
      </w:tr>
      <w:tr w:rsidR="001A2306" w:rsidRPr="006278BE"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6278BE" w:rsidRDefault="001A2306" w:rsidP="00837CE3">
            <w:r w:rsidRPr="006278BE">
              <w:t>DSOPRIR</w:t>
            </w:r>
            <w:r w:rsidRPr="006278BE">
              <w:rPr>
                <w:rStyle w:val="Subscript"/>
              </w:rPr>
              <w:t>t</w:t>
            </w:r>
          </w:p>
        </w:tc>
        <w:tc>
          <w:tcPr>
            <w:tcW w:w="7025" w:type="dxa"/>
          </w:tcPr>
          <w:p w14:paraId="2B8ED88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licensee's reward incentive rate for the Distribution System Operation Performance Panel term, as specified in Appendix 6; </w:t>
            </w:r>
          </w:p>
        </w:tc>
      </w:tr>
      <w:tr w:rsidR="001A2306" w:rsidRPr="006278BE"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6278BE" w:rsidRDefault="001A2306" w:rsidP="00837CE3">
            <w:r w:rsidRPr="006278BE">
              <w:t>DSOPAD</w:t>
            </w:r>
            <w:r w:rsidRPr="006278BE">
              <w:rPr>
                <w:rStyle w:val="Subscript"/>
              </w:rPr>
              <w:t>t</w:t>
            </w:r>
          </w:p>
        </w:tc>
        <w:tc>
          <w:tcPr>
            <w:tcW w:w="7025" w:type="dxa"/>
          </w:tcPr>
          <w:p w14:paraId="7760710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6278BE">
              <w:t xml:space="preserve"> is less than or equal to 3; and</w:t>
            </w:r>
          </w:p>
        </w:tc>
      </w:tr>
      <w:tr w:rsidR="001A2306" w:rsidRPr="006278BE"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6278BE" w:rsidRDefault="001A2306" w:rsidP="00837CE3">
            <w:r w:rsidRPr="006278BE">
              <w:t>DSOPPIR</w:t>
            </w:r>
            <w:r w:rsidRPr="006278BE">
              <w:rPr>
                <w:rStyle w:val="Subscript"/>
              </w:rPr>
              <w:t>t</w:t>
            </w:r>
          </w:p>
        </w:tc>
        <w:tc>
          <w:tcPr>
            <w:tcW w:w="7025" w:type="dxa"/>
          </w:tcPr>
          <w:p w14:paraId="6680187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licensee's penalty incentive rate for the Distribution System Operation Performance Panel term, as specified in Appendix 8.</w:t>
            </w:r>
          </w:p>
        </w:tc>
      </w:tr>
    </w:tbl>
    <w:p w14:paraId="51A2E30A" w14:textId="77777777" w:rsidR="001A2306" w:rsidRPr="006278BE" w:rsidRDefault="001A2306" w:rsidP="001A2306">
      <w:pPr>
        <w:pStyle w:val="Heading3"/>
      </w:pPr>
      <w:r w:rsidRPr="006278BE">
        <w:t>Formula for calculating the Distribution System Operation outturn performance metrics term (DSOM</w:t>
      </w:r>
      <w:r w:rsidRPr="006278BE">
        <w:rPr>
          <w:rStyle w:val="Subscript"/>
        </w:rPr>
        <w:t>t</w:t>
      </w:r>
      <w:r w:rsidRPr="006278BE">
        <w:t>)</w:t>
      </w:r>
    </w:p>
    <w:p w14:paraId="70ECD078" w14:textId="77777777" w:rsidR="001A2306" w:rsidRPr="006278BE" w:rsidRDefault="001A2306" w:rsidP="00837CE3">
      <w:pPr>
        <w:pStyle w:val="NumberedNormal"/>
      </w:pPr>
      <w:r w:rsidRPr="006278BE">
        <w:t>The value of DSOM</w:t>
      </w:r>
      <w:r w:rsidRPr="006278BE">
        <w:rPr>
          <w:rStyle w:val="Subscript"/>
        </w:rPr>
        <w:t>t</w:t>
      </w:r>
      <w:r w:rsidRPr="006278BE">
        <w:t xml:space="preserve"> is derived in accordance with the following formula:</w:t>
      </w:r>
    </w:p>
    <w:p w14:paraId="480683A1" w14:textId="77777777" w:rsidR="001A2306" w:rsidRPr="006278BE" w:rsidRDefault="004A5D3F" w:rsidP="00837CE3">
      <m:oMathPara>
        <m:oMath>
          <m:sSub>
            <m:sSubPr>
              <m:ctrlPr>
                <w:rPr>
                  <w:rFonts w:ascii="Cambria Math" w:hAnsi="Cambria Math"/>
                </w:rPr>
              </m:ctrlPr>
            </m:sSubPr>
            <m:e>
              <m:r>
                <w:rPr>
                  <w:rFonts w:ascii="Cambria Math" w:hAnsi="Cambria Math"/>
                </w:rPr>
                <m:t>DSOM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6278BE" w:rsidRDefault="001A2306" w:rsidP="00837CE3">
      <w:pPr>
        <w:pStyle w:val="FormulaDefinitions"/>
      </w:pPr>
      <w:r w:rsidRPr="006278BE">
        <w:t>where:</w:t>
      </w:r>
    </w:p>
    <w:tbl>
      <w:tblPr>
        <w:tblStyle w:val="TableGridLight"/>
        <w:tblW w:w="8613" w:type="dxa"/>
        <w:tblLook w:val="04A0" w:firstRow="1" w:lastRow="0" w:firstColumn="1" w:lastColumn="0" w:noHBand="0" w:noVBand="1"/>
      </w:tblPr>
      <w:tblGrid>
        <w:gridCol w:w="1323"/>
        <w:gridCol w:w="7290"/>
      </w:tblGrid>
      <w:tr w:rsidR="001A2306" w:rsidRPr="006278BE"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6278BE" w:rsidRDefault="001A2306" w:rsidP="00837CE3">
            <w:r w:rsidRPr="006278BE">
              <w:t>FD</w:t>
            </w:r>
            <w:r w:rsidRPr="006278BE">
              <w:rPr>
                <w:rStyle w:val="Subscript"/>
              </w:rPr>
              <w:t>t</w:t>
            </w:r>
          </w:p>
        </w:tc>
        <w:tc>
          <w:tcPr>
            <w:tcW w:w="7290" w:type="dxa"/>
          </w:tcPr>
          <w:p w14:paraId="19B80444"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Flexibility Reinforcement Deferral Outturn Performance Metric term;</w:t>
            </w:r>
          </w:p>
        </w:tc>
      </w:tr>
      <w:tr w:rsidR="001A2306" w:rsidRPr="006278BE"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6278BE" w:rsidRDefault="001A2306" w:rsidP="00837CE3">
            <w:r w:rsidRPr="006278BE">
              <w:t>NV</w:t>
            </w:r>
            <w:r w:rsidRPr="006278BE">
              <w:rPr>
                <w:rStyle w:val="Subscript"/>
              </w:rPr>
              <w:t>t</w:t>
            </w:r>
            <w:r w:rsidRPr="006278BE">
              <w:tab/>
            </w:r>
          </w:p>
        </w:tc>
        <w:tc>
          <w:tcPr>
            <w:tcW w:w="7290" w:type="dxa"/>
          </w:tcPr>
          <w:p w14:paraId="5FFF242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Secondary Network Visibility Outturn Performance Metric term; and</w:t>
            </w:r>
          </w:p>
        </w:tc>
      </w:tr>
      <w:tr w:rsidR="001A2306" w:rsidRPr="006278BE"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6278BE" w:rsidRDefault="001A2306" w:rsidP="00837CE3">
            <w:r w:rsidRPr="006278BE">
              <w:t>CE</w:t>
            </w:r>
            <w:r w:rsidRPr="006278BE">
              <w:rPr>
                <w:rStyle w:val="Subscript"/>
              </w:rPr>
              <w:t>t</w:t>
            </w:r>
          </w:p>
        </w:tc>
        <w:tc>
          <w:tcPr>
            <w:tcW w:w="7290" w:type="dxa"/>
          </w:tcPr>
          <w:p w14:paraId="6F39730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Curtailment Efficiency Outturn Performance Metric term.</w:t>
            </w:r>
          </w:p>
        </w:tc>
      </w:tr>
    </w:tbl>
    <w:p w14:paraId="3BF83E6A" w14:textId="77777777" w:rsidR="001A2306" w:rsidRPr="006278BE" w:rsidRDefault="001A2306" w:rsidP="00837CE3">
      <w:pPr>
        <w:pStyle w:val="NumberedNormal"/>
      </w:pPr>
      <w:r w:rsidRPr="006278BE">
        <w:t>The value of FD</w:t>
      </w:r>
      <w:r w:rsidRPr="006278BE">
        <w:rPr>
          <w:rStyle w:val="Subscript"/>
        </w:rPr>
        <w:t>t</w:t>
      </w:r>
      <w:r w:rsidRPr="006278BE">
        <w:t>, NV</w:t>
      </w:r>
      <w:r w:rsidRPr="006278BE">
        <w:rPr>
          <w:rStyle w:val="Subscript"/>
        </w:rPr>
        <w:t>t</w:t>
      </w:r>
      <w:r w:rsidRPr="006278BE">
        <w:t xml:space="preserve"> and CE</w:t>
      </w:r>
      <w:r w:rsidRPr="006278BE">
        <w:rPr>
          <w:rStyle w:val="Subscript"/>
        </w:rPr>
        <w:t>t</w:t>
      </w:r>
      <w:r w:rsidRPr="006278BE">
        <w:t xml:space="preserve"> is zero, unless the Authority modifies the licence under section 11A (modifications of conditions of licences) of the Act to specify otherwise for any Regulatory Year.</w:t>
      </w:r>
    </w:p>
    <w:p w14:paraId="3D7F4AF7" w14:textId="77777777" w:rsidR="001A2306" w:rsidRPr="006278BE" w:rsidRDefault="001A2306" w:rsidP="001A2306">
      <w:pPr>
        <w:pStyle w:val="Heading3"/>
      </w:pPr>
      <w:r w:rsidRPr="006278BE">
        <w:t>Requirement to prepare and publish a Distribution System Operation Performance Panel Submission</w:t>
      </w:r>
    </w:p>
    <w:p w14:paraId="576BB321" w14:textId="77777777" w:rsidR="001A2306" w:rsidRPr="006278BE" w:rsidRDefault="001A2306" w:rsidP="00837CE3">
      <w:pPr>
        <w:pStyle w:val="NumberedNormal"/>
      </w:pPr>
      <w:r w:rsidRPr="006278BE">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6278BE" w:rsidRDefault="001A2306" w:rsidP="00837CE3">
      <w:pPr>
        <w:pStyle w:val="NumberedNormal"/>
      </w:pPr>
      <w:r w:rsidRPr="006278BE">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6278BE" w:rsidRDefault="001A2306" w:rsidP="00837CE3">
      <w:pPr>
        <w:pStyle w:val="NumberedNormal"/>
      </w:pPr>
      <w:r w:rsidRPr="006278BE">
        <w:t>The licensee must publish its Distribution System Operation Performance Panel Submission on the licensee’s Website where it is readily accessible to the public.</w:t>
      </w:r>
    </w:p>
    <w:p w14:paraId="52CC07CB" w14:textId="77777777" w:rsidR="001A2306" w:rsidRPr="006278BE" w:rsidRDefault="001A2306" w:rsidP="001A2306">
      <w:pPr>
        <w:pStyle w:val="Heading3"/>
      </w:pPr>
      <w:r w:rsidRPr="006278BE">
        <w:t>The Distribution System Operation Incentive Governance Document</w:t>
      </w:r>
    </w:p>
    <w:p w14:paraId="7853CBA3" w14:textId="77777777" w:rsidR="001A2306" w:rsidRPr="006278BE" w:rsidRDefault="001A2306" w:rsidP="00837CE3">
      <w:pPr>
        <w:pStyle w:val="NumberedNormal"/>
      </w:pPr>
      <w:r w:rsidRPr="006278BE">
        <w:t>The licensee must comply with the Distribution System Operation Incentive Governance Document in relation to the Distribution System Operation output delivery incentive.</w:t>
      </w:r>
    </w:p>
    <w:p w14:paraId="41B824B3" w14:textId="77777777" w:rsidR="001A2306" w:rsidRPr="006278BE" w:rsidRDefault="001A2306" w:rsidP="00837CE3">
      <w:pPr>
        <w:pStyle w:val="NumberedNormal"/>
      </w:pPr>
      <w:r w:rsidRPr="006278BE">
        <w:t>The Distribution System Operation Incentive Governance Document may make provision about the governance of this output delivery incentive, including:</w:t>
      </w:r>
    </w:p>
    <w:p w14:paraId="5064C3DD" w14:textId="77777777" w:rsidR="001A2306" w:rsidRPr="006278BE" w:rsidRDefault="001A2306" w:rsidP="00837CE3">
      <w:pPr>
        <w:pStyle w:val="ListNormal"/>
      </w:pPr>
      <w:r w:rsidRPr="006278BE">
        <w:t>the criteria against which the performance of the licensee will be assessed;</w:t>
      </w:r>
    </w:p>
    <w:p w14:paraId="44BAD126" w14:textId="77777777" w:rsidR="001A2306" w:rsidRPr="006278BE" w:rsidRDefault="001A2306" w:rsidP="00837CE3">
      <w:pPr>
        <w:pStyle w:val="ListNormal"/>
      </w:pPr>
      <w:r w:rsidRPr="006278BE">
        <w:t>the process and procedures that will be in place for assessing the performance of the licensee;</w:t>
      </w:r>
    </w:p>
    <w:p w14:paraId="4DF66CCE" w14:textId="77777777" w:rsidR="001A2306" w:rsidRPr="006278BE" w:rsidRDefault="001A2306" w:rsidP="00837CE3">
      <w:pPr>
        <w:pStyle w:val="ListNormal"/>
      </w:pPr>
      <w:r w:rsidRPr="006278BE">
        <w:t>the requirements the licensee must fulfil as part of the assessment process, including the information the licensee must provide to determine the value of DSOS</w:t>
      </w:r>
      <w:r w:rsidRPr="006278BE">
        <w:rPr>
          <w:rStyle w:val="Subscript"/>
        </w:rPr>
        <w:t>t</w:t>
      </w:r>
      <w:r w:rsidRPr="006278BE">
        <w:t>, FD</w:t>
      </w:r>
      <w:r w:rsidRPr="006278BE">
        <w:rPr>
          <w:rStyle w:val="Subscript"/>
        </w:rPr>
        <w:t>t</w:t>
      </w:r>
      <w:r w:rsidRPr="006278BE">
        <w:t>, NV</w:t>
      </w:r>
      <w:r w:rsidRPr="006278BE">
        <w:rPr>
          <w:rStyle w:val="Subscript"/>
        </w:rPr>
        <w:t>t</w:t>
      </w:r>
      <w:r w:rsidRPr="006278BE">
        <w:t xml:space="preserve"> and CE</w:t>
      </w:r>
      <w:r w:rsidRPr="006278BE">
        <w:rPr>
          <w:rStyle w:val="Subscript"/>
        </w:rPr>
        <w:t>t</w:t>
      </w:r>
      <w:r w:rsidRPr="006278BE">
        <w:t>, and its attendance at Distribution System Operation Performance Panel meetings;</w:t>
      </w:r>
    </w:p>
    <w:p w14:paraId="01B8F80D" w14:textId="77777777" w:rsidR="001A2306" w:rsidRPr="006278BE" w:rsidRDefault="001A2306" w:rsidP="00837CE3">
      <w:pPr>
        <w:pStyle w:val="ListNormal"/>
      </w:pPr>
      <w:r w:rsidRPr="006278BE">
        <w:t>the information that will be used for the performance assessment, including how reporting will be used in that evaluation;</w:t>
      </w:r>
    </w:p>
    <w:p w14:paraId="3010BCB3" w14:textId="77777777" w:rsidR="001A2306" w:rsidRPr="006278BE" w:rsidRDefault="001A2306" w:rsidP="00837CE3">
      <w:pPr>
        <w:pStyle w:val="ListNormal"/>
      </w:pPr>
      <w:r w:rsidRPr="006278BE">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6278BE">
        <w:rPr>
          <w:rStyle w:val="Subscript"/>
        </w:rPr>
        <w:t>t</w:t>
      </w:r>
      <w:r w:rsidRPr="006278BE">
        <w:t>;</w:t>
      </w:r>
    </w:p>
    <w:p w14:paraId="0D23FECB" w14:textId="77777777" w:rsidR="001A2306" w:rsidRPr="006278BE" w:rsidRDefault="001A2306" w:rsidP="00837CE3">
      <w:pPr>
        <w:pStyle w:val="ListNormal"/>
      </w:pPr>
      <w:r w:rsidRPr="006278BE">
        <w:t>the role of the Distribution System Operation Performance Panel; and</w:t>
      </w:r>
    </w:p>
    <w:p w14:paraId="38F25B1B" w14:textId="77777777" w:rsidR="001A2306" w:rsidRPr="006278BE" w:rsidRDefault="001A2306" w:rsidP="00837CE3">
      <w:pPr>
        <w:pStyle w:val="ListNormal"/>
      </w:pPr>
      <w:r w:rsidRPr="006278BE">
        <w:t>the process for the appointment, by the Authority, of persons who will make up the Distribution System Operation Performance Panel.</w:t>
      </w:r>
    </w:p>
    <w:p w14:paraId="449DFED7" w14:textId="77777777" w:rsidR="001A2306" w:rsidRPr="006278BE" w:rsidRDefault="001A2306" w:rsidP="00837CE3">
      <w:pPr>
        <w:pStyle w:val="NumberedNormal"/>
      </w:pPr>
      <w:r w:rsidRPr="006278BE">
        <w:t>The procedure for issuing and amending the Distribution System Operation Incentive Governance Document is provided in Special Condition 1.3 (Common procedure).</w:t>
      </w:r>
    </w:p>
    <w:p w14:paraId="7C464463" w14:textId="77777777" w:rsidR="001A2306" w:rsidRPr="006278BE" w:rsidRDefault="001A2306" w:rsidP="001A2306">
      <w:pPr>
        <w:pStyle w:val="AppendixHeading"/>
      </w:pPr>
      <w:bookmarkStart w:id="256" w:name="_Hlk106895271"/>
    </w:p>
    <w:p w14:paraId="2EBA7257" w14:textId="77777777" w:rsidR="001A2306" w:rsidRPr="006278BE" w:rsidRDefault="001A2306" w:rsidP="00837CE3">
      <w:pPr>
        <w:pStyle w:val="Caption"/>
      </w:pPr>
      <w:r w:rsidRPr="006278BE">
        <w:t>Maximum reward for the Distribution System Operation Stakeholder Satisfaction Survey term (DSOSAU</w:t>
      </w:r>
      <w:r w:rsidRPr="006278BE">
        <w:rPr>
          <w:rStyle w:val="Subscript"/>
        </w:rPr>
        <w:t>t</w:t>
      </w:r>
      <w:r w:rsidRPr="006278BE">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6278BE"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6278BE" w:rsidRDefault="001A2306" w:rsidP="00837CE3">
            <w:r w:rsidRPr="006278BE">
              <w:t>Licensee</w:t>
            </w:r>
          </w:p>
        </w:tc>
        <w:tc>
          <w:tcPr>
            <w:tcW w:w="1553" w:type="dxa"/>
          </w:tcPr>
          <w:p w14:paraId="2FED1E47" w14:textId="77777777" w:rsidR="001A2306" w:rsidRPr="006278BE" w:rsidRDefault="001A2306" w:rsidP="00837CE3">
            <w:r w:rsidRPr="006278BE">
              <w:t>2023/24</w:t>
            </w:r>
          </w:p>
        </w:tc>
        <w:tc>
          <w:tcPr>
            <w:tcW w:w="1553" w:type="dxa"/>
          </w:tcPr>
          <w:p w14:paraId="36AF4FDA" w14:textId="77777777" w:rsidR="001A2306" w:rsidRPr="006278BE" w:rsidRDefault="001A2306" w:rsidP="00837CE3">
            <w:r w:rsidRPr="006278BE">
              <w:t>2024/25</w:t>
            </w:r>
          </w:p>
        </w:tc>
        <w:tc>
          <w:tcPr>
            <w:tcW w:w="1554" w:type="dxa"/>
          </w:tcPr>
          <w:p w14:paraId="7E9731A9" w14:textId="77777777" w:rsidR="001A2306" w:rsidRPr="006278BE" w:rsidRDefault="001A2306" w:rsidP="00837CE3">
            <w:r w:rsidRPr="006278BE">
              <w:t>2025/26</w:t>
            </w:r>
          </w:p>
        </w:tc>
        <w:tc>
          <w:tcPr>
            <w:tcW w:w="1553" w:type="dxa"/>
          </w:tcPr>
          <w:p w14:paraId="09592DF0" w14:textId="77777777" w:rsidR="001A2306" w:rsidRPr="006278BE" w:rsidRDefault="001A2306" w:rsidP="00837CE3">
            <w:r w:rsidRPr="006278BE">
              <w:t>2026/27</w:t>
            </w:r>
          </w:p>
        </w:tc>
        <w:tc>
          <w:tcPr>
            <w:tcW w:w="1554" w:type="dxa"/>
          </w:tcPr>
          <w:p w14:paraId="3D44084F" w14:textId="77777777" w:rsidR="001A2306" w:rsidRPr="006278BE" w:rsidRDefault="001A2306" w:rsidP="00837CE3">
            <w:r w:rsidRPr="006278BE">
              <w:t>2027/28</w:t>
            </w:r>
          </w:p>
        </w:tc>
      </w:tr>
      <w:tr w:rsidR="001A2306" w:rsidRPr="006278BE" w14:paraId="6A810D1D" w14:textId="77777777" w:rsidTr="00A75C46">
        <w:trPr>
          <w:trHeight w:val="338"/>
        </w:trPr>
        <w:tc>
          <w:tcPr>
            <w:tcW w:w="1129" w:type="dxa"/>
          </w:tcPr>
          <w:p w14:paraId="69D39492" w14:textId="77777777" w:rsidR="001A2306" w:rsidRPr="006278BE" w:rsidRDefault="001A2306" w:rsidP="00837CE3">
            <w:r w:rsidRPr="006278BE">
              <w:t>ENWL</w:t>
            </w:r>
          </w:p>
        </w:tc>
        <w:tc>
          <w:tcPr>
            <w:tcW w:w="1553" w:type="dxa"/>
          </w:tcPr>
          <w:p w14:paraId="74F78A90" w14:textId="77777777" w:rsidR="001A2306" w:rsidRPr="006278BE" w:rsidRDefault="001A2306" w:rsidP="00837CE3">
            <w:r w:rsidRPr="006278BE">
              <w:t>1.396</w:t>
            </w:r>
          </w:p>
        </w:tc>
        <w:tc>
          <w:tcPr>
            <w:tcW w:w="1553" w:type="dxa"/>
          </w:tcPr>
          <w:p w14:paraId="578BBB3C" w14:textId="77777777" w:rsidR="001A2306" w:rsidRPr="006278BE" w:rsidRDefault="001A2306" w:rsidP="00837CE3">
            <w:r w:rsidRPr="006278BE">
              <w:t>1.396</w:t>
            </w:r>
          </w:p>
        </w:tc>
        <w:tc>
          <w:tcPr>
            <w:tcW w:w="1554" w:type="dxa"/>
          </w:tcPr>
          <w:p w14:paraId="269ACFA1" w14:textId="77777777" w:rsidR="001A2306" w:rsidRPr="006278BE" w:rsidRDefault="001A2306" w:rsidP="00837CE3">
            <w:r w:rsidRPr="006278BE">
              <w:t>1.396</w:t>
            </w:r>
          </w:p>
        </w:tc>
        <w:tc>
          <w:tcPr>
            <w:tcW w:w="1553" w:type="dxa"/>
          </w:tcPr>
          <w:p w14:paraId="1C1C1D5F" w14:textId="77777777" w:rsidR="001A2306" w:rsidRPr="006278BE" w:rsidRDefault="001A2306" w:rsidP="00837CE3">
            <w:r w:rsidRPr="006278BE">
              <w:t>1.396</w:t>
            </w:r>
          </w:p>
        </w:tc>
        <w:tc>
          <w:tcPr>
            <w:tcW w:w="1554" w:type="dxa"/>
          </w:tcPr>
          <w:p w14:paraId="7D9F7CBB" w14:textId="77777777" w:rsidR="001A2306" w:rsidRPr="006278BE" w:rsidRDefault="001A2306" w:rsidP="00837CE3">
            <w:r w:rsidRPr="006278BE">
              <w:t>1.396</w:t>
            </w:r>
          </w:p>
        </w:tc>
      </w:tr>
      <w:tr w:rsidR="001A2306" w:rsidRPr="006278BE" w14:paraId="5C53B7F2" w14:textId="77777777" w:rsidTr="00A75C46">
        <w:trPr>
          <w:trHeight w:val="338"/>
        </w:trPr>
        <w:tc>
          <w:tcPr>
            <w:tcW w:w="1129" w:type="dxa"/>
          </w:tcPr>
          <w:p w14:paraId="73E1030C" w14:textId="77777777" w:rsidR="001A2306" w:rsidRPr="006278BE" w:rsidRDefault="001A2306" w:rsidP="00837CE3">
            <w:r w:rsidRPr="006278BE">
              <w:t>NPgN</w:t>
            </w:r>
          </w:p>
        </w:tc>
        <w:tc>
          <w:tcPr>
            <w:tcW w:w="1553" w:type="dxa"/>
          </w:tcPr>
          <w:p w14:paraId="1A3EEAAF" w14:textId="77777777" w:rsidR="001A2306" w:rsidRPr="006278BE" w:rsidRDefault="001A2306" w:rsidP="00837CE3">
            <w:r w:rsidRPr="006278BE">
              <w:t>1.037</w:t>
            </w:r>
          </w:p>
        </w:tc>
        <w:tc>
          <w:tcPr>
            <w:tcW w:w="1553" w:type="dxa"/>
          </w:tcPr>
          <w:p w14:paraId="7ABDF0D8" w14:textId="77777777" w:rsidR="001A2306" w:rsidRPr="006278BE" w:rsidRDefault="001A2306" w:rsidP="00837CE3">
            <w:r w:rsidRPr="006278BE">
              <w:t>1.037</w:t>
            </w:r>
          </w:p>
        </w:tc>
        <w:tc>
          <w:tcPr>
            <w:tcW w:w="1554" w:type="dxa"/>
          </w:tcPr>
          <w:p w14:paraId="63CD944A" w14:textId="77777777" w:rsidR="001A2306" w:rsidRPr="006278BE" w:rsidRDefault="001A2306" w:rsidP="00837CE3">
            <w:r w:rsidRPr="006278BE">
              <w:t>1.037</w:t>
            </w:r>
          </w:p>
        </w:tc>
        <w:tc>
          <w:tcPr>
            <w:tcW w:w="1553" w:type="dxa"/>
          </w:tcPr>
          <w:p w14:paraId="60BEC49B" w14:textId="77777777" w:rsidR="001A2306" w:rsidRPr="006278BE" w:rsidRDefault="001A2306" w:rsidP="00837CE3">
            <w:r w:rsidRPr="006278BE">
              <w:t>1.037</w:t>
            </w:r>
          </w:p>
        </w:tc>
        <w:tc>
          <w:tcPr>
            <w:tcW w:w="1554" w:type="dxa"/>
          </w:tcPr>
          <w:p w14:paraId="11895377" w14:textId="77777777" w:rsidR="001A2306" w:rsidRPr="006278BE" w:rsidRDefault="001A2306" w:rsidP="00837CE3">
            <w:r w:rsidRPr="006278BE">
              <w:t>1.037</w:t>
            </w:r>
          </w:p>
        </w:tc>
      </w:tr>
      <w:tr w:rsidR="001A2306" w:rsidRPr="006278BE" w14:paraId="5842BFCB" w14:textId="77777777" w:rsidTr="00A75C46">
        <w:trPr>
          <w:trHeight w:val="338"/>
        </w:trPr>
        <w:tc>
          <w:tcPr>
            <w:tcW w:w="1129" w:type="dxa"/>
          </w:tcPr>
          <w:p w14:paraId="12C4B634" w14:textId="77777777" w:rsidR="001A2306" w:rsidRPr="006278BE" w:rsidRDefault="001A2306" w:rsidP="00837CE3">
            <w:r w:rsidRPr="006278BE">
              <w:t>NPgY</w:t>
            </w:r>
          </w:p>
        </w:tc>
        <w:tc>
          <w:tcPr>
            <w:tcW w:w="1553" w:type="dxa"/>
          </w:tcPr>
          <w:p w14:paraId="1F8EA2F6" w14:textId="77777777" w:rsidR="001A2306" w:rsidRPr="006278BE" w:rsidRDefault="001A2306" w:rsidP="00837CE3">
            <w:r w:rsidRPr="006278BE">
              <w:t>1.431</w:t>
            </w:r>
          </w:p>
        </w:tc>
        <w:tc>
          <w:tcPr>
            <w:tcW w:w="1553" w:type="dxa"/>
          </w:tcPr>
          <w:p w14:paraId="3E0E8871" w14:textId="77777777" w:rsidR="001A2306" w:rsidRPr="006278BE" w:rsidRDefault="001A2306" w:rsidP="00837CE3">
            <w:r w:rsidRPr="006278BE">
              <w:t>1.431</w:t>
            </w:r>
          </w:p>
        </w:tc>
        <w:tc>
          <w:tcPr>
            <w:tcW w:w="1554" w:type="dxa"/>
          </w:tcPr>
          <w:p w14:paraId="4E951F0E" w14:textId="77777777" w:rsidR="001A2306" w:rsidRPr="006278BE" w:rsidRDefault="001A2306" w:rsidP="00837CE3">
            <w:r w:rsidRPr="006278BE">
              <w:t>1.431</w:t>
            </w:r>
          </w:p>
        </w:tc>
        <w:tc>
          <w:tcPr>
            <w:tcW w:w="1553" w:type="dxa"/>
          </w:tcPr>
          <w:p w14:paraId="49D54B47" w14:textId="77777777" w:rsidR="001A2306" w:rsidRPr="006278BE" w:rsidRDefault="001A2306" w:rsidP="00837CE3">
            <w:r w:rsidRPr="006278BE">
              <w:t>1.431</w:t>
            </w:r>
          </w:p>
        </w:tc>
        <w:tc>
          <w:tcPr>
            <w:tcW w:w="1554" w:type="dxa"/>
          </w:tcPr>
          <w:p w14:paraId="16B5D1EA" w14:textId="77777777" w:rsidR="001A2306" w:rsidRPr="006278BE" w:rsidRDefault="001A2306" w:rsidP="00837CE3">
            <w:r w:rsidRPr="006278BE">
              <w:t>1.431</w:t>
            </w:r>
          </w:p>
        </w:tc>
      </w:tr>
      <w:tr w:rsidR="001A2306" w:rsidRPr="006278BE" w14:paraId="4A2C5518" w14:textId="77777777" w:rsidTr="00A75C46">
        <w:trPr>
          <w:trHeight w:val="338"/>
        </w:trPr>
        <w:tc>
          <w:tcPr>
            <w:tcW w:w="1129" w:type="dxa"/>
          </w:tcPr>
          <w:p w14:paraId="13C4BB05" w14:textId="77777777" w:rsidR="001A2306" w:rsidRPr="006278BE" w:rsidRDefault="001A2306" w:rsidP="00837CE3">
            <w:r w:rsidRPr="006278BE">
              <w:t>WMID</w:t>
            </w:r>
          </w:p>
        </w:tc>
        <w:tc>
          <w:tcPr>
            <w:tcW w:w="1553" w:type="dxa"/>
          </w:tcPr>
          <w:p w14:paraId="7D477459" w14:textId="77777777" w:rsidR="001A2306" w:rsidRPr="006278BE" w:rsidRDefault="001A2306" w:rsidP="00837CE3">
            <w:r w:rsidRPr="006278BE">
              <w:t>1.802</w:t>
            </w:r>
          </w:p>
        </w:tc>
        <w:tc>
          <w:tcPr>
            <w:tcW w:w="1553" w:type="dxa"/>
          </w:tcPr>
          <w:p w14:paraId="394769C0" w14:textId="77777777" w:rsidR="001A2306" w:rsidRPr="006278BE" w:rsidRDefault="001A2306" w:rsidP="00837CE3">
            <w:r w:rsidRPr="006278BE">
              <w:t>1.802</w:t>
            </w:r>
          </w:p>
        </w:tc>
        <w:tc>
          <w:tcPr>
            <w:tcW w:w="1554" w:type="dxa"/>
          </w:tcPr>
          <w:p w14:paraId="03B0C87D" w14:textId="77777777" w:rsidR="001A2306" w:rsidRPr="006278BE" w:rsidRDefault="001A2306" w:rsidP="00837CE3">
            <w:r w:rsidRPr="006278BE">
              <w:t>1.802</w:t>
            </w:r>
          </w:p>
        </w:tc>
        <w:tc>
          <w:tcPr>
            <w:tcW w:w="1553" w:type="dxa"/>
          </w:tcPr>
          <w:p w14:paraId="30081FCE" w14:textId="77777777" w:rsidR="001A2306" w:rsidRPr="006278BE" w:rsidRDefault="001A2306" w:rsidP="00837CE3">
            <w:r w:rsidRPr="006278BE">
              <w:t>1.802</w:t>
            </w:r>
          </w:p>
        </w:tc>
        <w:tc>
          <w:tcPr>
            <w:tcW w:w="1554" w:type="dxa"/>
          </w:tcPr>
          <w:p w14:paraId="42B8E4BF" w14:textId="77777777" w:rsidR="001A2306" w:rsidRPr="006278BE" w:rsidRDefault="001A2306" w:rsidP="00837CE3">
            <w:r w:rsidRPr="006278BE">
              <w:t>1.802</w:t>
            </w:r>
          </w:p>
        </w:tc>
      </w:tr>
      <w:tr w:rsidR="001A2306" w:rsidRPr="006278BE" w14:paraId="4BD83609" w14:textId="77777777" w:rsidTr="00A75C46">
        <w:trPr>
          <w:trHeight w:val="338"/>
        </w:trPr>
        <w:tc>
          <w:tcPr>
            <w:tcW w:w="1129" w:type="dxa"/>
          </w:tcPr>
          <w:p w14:paraId="21C94E2A" w14:textId="77777777" w:rsidR="001A2306" w:rsidRPr="006278BE" w:rsidRDefault="001A2306" w:rsidP="00837CE3">
            <w:r w:rsidRPr="006278BE">
              <w:t>EMID</w:t>
            </w:r>
          </w:p>
        </w:tc>
        <w:tc>
          <w:tcPr>
            <w:tcW w:w="1553" w:type="dxa"/>
          </w:tcPr>
          <w:p w14:paraId="42C86FEF" w14:textId="77777777" w:rsidR="001A2306" w:rsidRPr="006278BE" w:rsidRDefault="001A2306" w:rsidP="00837CE3">
            <w:r w:rsidRPr="006278BE">
              <w:t>1.844</w:t>
            </w:r>
          </w:p>
        </w:tc>
        <w:tc>
          <w:tcPr>
            <w:tcW w:w="1553" w:type="dxa"/>
          </w:tcPr>
          <w:p w14:paraId="1E7AF307" w14:textId="77777777" w:rsidR="001A2306" w:rsidRPr="006278BE" w:rsidRDefault="001A2306" w:rsidP="00837CE3">
            <w:r w:rsidRPr="006278BE">
              <w:t>1.844</w:t>
            </w:r>
          </w:p>
        </w:tc>
        <w:tc>
          <w:tcPr>
            <w:tcW w:w="1554" w:type="dxa"/>
          </w:tcPr>
          <w:p w14:paraId="6DCA06CB" w14:textId="77777777" w:rsidR="001A2306" w:rsidRPr="006278BE" w:rsidRDefault="001A2306" w:rsidP="00837CE3">
            <w:r w:rsidRPr="006278BE">
              <w:t>1.844</w:t>
            </w:r>
          </w:p>
        </w:tc>
        <w:tc>
          <w:tcPr>
            <w:tcW w:w="1553" w:type="dxa"/>
          </w:tcPr>
          <w:p w14:paraId="7A737CDF" w14:textId="77777777" w:rsidR="001A2306" w:rsidRPr="006278BE" w:rsidRDefault="001A2306" w:rsidP="00837CE3">
            <w:r w:rsidRPr="006278BE">
              <w:t>1.844</w:t>
            </w:r>
          </w:p>
        </w:tc>
        <w:tc>
          <w:tcPr>
            <w:tcW w:w="1554" w:type="dxa"/>
          </w:tcPr>
          <w:p w14:paraId="3B8A8334" w14:textId="77777777" w:rsidR="001A2306" w:rsidRPr="006278BE" w:rsidRDefault="001A2306" w:rsidP="00837CE3">
            <w:r w:rsidRPr="006278BE">
              <w:t>1.844</w:t>
            </w:r>
          </w:p>
        </w:tc>
      </w:tr>
      <w:tr w:rsidR="001A2306" w:rsidRPr="006278BE" w14:paraId="3D0C9BCF" w14:textId="77777777" w:rsidTr="00A75C46">
        <w:trPr>
          <w:trHeight w:val="338"/>
        </w:trPr>
        <w:tc>
          <w:tcPr>
            <w:tcW w:w="1129" w:type="dxa"/>
          </w:tcPr>
          <w:p w14:paraId="409DD06F" w14:textId="77777777" w:rsidR="001A2306" w:rsidRPr="006278BE" w:rsidRDefault="001A2306" w:rsidP="00837CE3">
            <w:r w:rsidRPr="006278BE">
              <w:t>SWALES</w:t>
            </w:r>
          </w:p>
        </w:tc>
        <w:tc>
          <w:tcPr>
            <w:tcW w:w="1553" w:type="dxa"/>
          </w:tcPr>
          <w:p w14:paraId="01521203" w14:textId="77777777" w:rsidR="001A2306" w:rsidRPr="006278BE" w:rsidRDefault="001A2306" w:rsidP="00837CE3">
            <w:r w:rsidRPr="006278BE">
              <w:t>0.921</w:t>
            </w:r>
          </w:p>
        </w:tc>
        <w:tc>
          <w:tcPr>
            <w:tcW w:w="1553" w:type="dxa"/>
          </w:tcPr>
          <w:p w14:paraId="4489AED8" w14:textId="77777777" w:rsidR="001A2306" w:rsidRPr="006278BE" w:rsidRDefault="001A2306" w:rsidP="00837CE3">
            <w:r w:rsidRPr="006278BE">
              <w:t>0.921</w:t>
            </w:r>
          </w:p>
        </w:tc>
        <w:tc>
          <w:tcPr>
            <w:tcW w:w="1554" w:type="dxa"/>
          </w:tcPr>
          <w:p w14:paraId="71055F52" w14:textId="77777777" w:rsidR="001A2306" w:rsidRPr="006278BE" w:rsidRDefault="001A2306" w:rsidP="00837CE3">
            <w:r w:rsidRPr="006278BE">
              <w:t>0.921</w:t>
            </w:r>
          </w:p>
        </w:tc>
        <w:tc>
          <w:tcPr>
            <w:tcW w:w="1553" w:type="dxa"/>
          </w:tcPr>
          <w:p w14:paraId="7626C3B3" w14:textId="77777777" w:rsidR="001A2306" w:rsidRPr="006278BE" w:rsidRDefault="001A2306" w:rsidP="00837CE3">
            <w:r w:rsidRPr="006278BE">
              <w:t>0.921</w:t>
            </w:r>
          </w:p>
        </w:tc>
        <w:tc>
          <w:tcPr>
            <w:tcW w:w="1554" w:type="dxa"/>
          </w:tcPr>
          <w:p w14:paraId="482E8E0E" w14:textId="77777777" w:rsidR="001A2306" w:rsidRPr="006278BE" w:rsidRDefault="001A2306" w:rsidP="00837CE3">
            <w:r w:rsidRPr="006278BE">
              <w:t>0.921</w:t>
            </w:r>
          </w:p>
        </w:tc>
      </w:tr>
      <w:tr w:rsidR="001A2306" w:rsidRPr="006278BE" w14:paraId="0926C479" w14:textId="77777777" w:rsidTr="00A75C46">
        <w:trPr>
          <w:trHeight w:val="338"/>
        </w:trPr>
        <w:tc>
          <w:tcPr>
            <w:tcW w:w="1129" w:type="dxa"/>
          </w:tcPr>
          <w:p w14:paraId="27C21D2E" w14:textId="77777777" w:rsidR="001A2306" w:rsidRPr="006278BE" w:rsidRDefault="001A2306" w:rsidP="00837CE3">
            <w:r w:rsidRPr="006278BE">
              <w:t>SWEST</w:t>
            </w:r>
          </w:p>
        </w:tc>
        <w:tc>
          <w:tcPr>
            <w:tcW w:w="1553" w:type="dxa"/>
          </w:tcPr>
          <w:p w14:paraId="5CE64467" w14:textId="77777777" w:rsidR="001A2306" w:rsidRPr="006278BE" w:rsidRDefault="001A2306" w:rsidP="00837CE3">
            <w:r w:rsidRPr="006278BE">
              <w:t>1.399</w:t>
            </w:r>
          </w:p>
        </w:tc>
        <w:tc>
          <w:tcPr>
            <w:tcW w:w="1553" w:type="dxa"/>
          </w:tcPr>
          <w:p w14:paraId="08DB0354" w14:textId="77777777" w:rsidR="001A2306" w:rsidRPr="006278BE" w:rsidRDefault="001A2306" w:rsidP="00837CE3">
            <w:r w:rsidRPr="006278BE">
              <w:t>1.399</w:t>
            </w:r>
          </w:p>
        </w:tc>
        <w:tc>
          <w:tcPr>
            <w:tcW w:w="1554" w:type="dxa"/>
          </w:tcPr>
          <w:p w14:paraId="551B742C" w14:textId="77777777" w:rsidR="001A2306" w:rsidRPr="006278BE" w:rsidRDefault="001A2306" w:rsidP="00837CE3">
            <w:r w:rsidRPr="006278BE">
              <w:t>1.399</w:t>
            </w:r>
          </w:p>
        </w:tc>
        <w:tc>
          <w:tcPr>
            <w:tcW w:w="1553" w:type="dxa"/>
          </w:tcPr>
          <w:p w14:paraId="1944A0D7" w14:textId="77777777" w:rsidR="001A2306" w:rsidRPr="006278BE" w:rsidRDefault="001A2306" w:rsidP="00837CE3">
            <w:r w:rsidRPr="006278BE">
              <w:t>1.399</w:t>
            </w:r>
          </w:p>
        </w:tc>
        <w:tc>
          <w:tcPr>
            <w:tcW w:w="1554" w:type="dxa"/>
          </w:tcPr>
          <w:p w14:paraId="78DB1E4F" w14:textId="77777777" w:rsidR="001A2306" w:rsidRPr="006278BE" w:rsidRDefault="001A2306" w:rsidP="00837CE3">
            <w:r w:rsidRPr="006278BE">
              <w:t>1.399</w:t>
            </w:r>
          </w:p>
        </w:tc>
      </w:tr>
      <w:tr w:rsidR="001A2306" w:rsidRPr="006278BE" w14:paraId="1E182E97" w14:textId="77777777" w:rsidTr="00A75C46">
        <w:trPr>
          <w:trHeight w:val="338"/>
        </w:trPr>
        <w:tc>
          <w:tcPr>
            <w:tcW w:w="1129" w:type="dxa"/>
          </w:tcPr>
          <w:p w14:paraId="2F4C0E87" w14:textId="77777777" w:rsidR="001A2306" w:rsidRPr="006278BE" w:rsidRDefault="001A2306" w:rsidP="00837CE3">
            <w:r w:rsidRPr="006278BE">
              <w:t>LPN</w:t>
            </w:r>
          </w:p>
        </w:tc>
        <w:tc>
          <w:tcPr>
            <w:tcW w:w="1553" w:type="dxa"/>
          </w:tcPr>
          <w:p w14:paraId="13D63034" w14:textId="77777777" w:rsidR="001A2306" w:rsidRPr="006278BE" w:rsidRDefault="001A2306" w:rsidP="00837CE3">
            <w:r w:rsidRPr="006278BE">
              <w:t>1.211</w:t>
            </w:r>
          </w:p>
        </w:tc>
        <w:tc>
          <w:tcPr>
            <w:tcW w:w="1553" w:type="dxa"/>
          </w:tcPr>
          <w:p w14:paraId="1B040898" w14:textId="77777777" w:rsidR="001A2306" w:rsidRPr="006278BE" w:rsidRDefault="001A2306" w:rsidP="00837CE3">
            <w:r w:rsidRPr="006278BE">
              <w:t>1.211</w:t>
            </w:r>
          </w:p>
        </w:tc>
        <w:tc>
          <w:tcPr>
            <w:tcW w:w="1554" w:type="dxa"/>
          </w:tcPr>
          <w:p w14:paraId="04CA708F" w14:textId="77777777" w:rsidR="001A2306" w:rsidRPr="006278BE" w:rsidRDefault="001A2306" w:rsidP="00837CE3">
            <w:r w:rsidRPr="006278BE">
              <w:t>1.211</w:t>
            </w:r>
          </w:p>
        </w:tc>
        <w:tc>
          <w:tcPr>
            <w:tcW w:w="1553" w:type="dxa"/>
          </w:tcPr>
          <w:p w14:paraId="654CE069" w14:textId="77777777" w:rsidR="001A2306" w:rsidRPr="006278BE" w:rsidRDefault="001A2306" w:rsidP="00837CE3">
            <w:r w:rsidRPr="006278BE">
              <w:t>1.211</w:t>
            </w:r>
          </w:p>
        </w:tc>
        <w:tc>
          <w:tcPr>
            <w:tcW w:w="1554" w:type="dxa"/>
          </w:tcPr>
          <w:p w14:paraId="5149FA67" w14:textId="77777777" w:rsidR="001A2306" w:rsidRPr="006278BE" w:rsidRDefault="001A2306" w:rsidP="00837CE3">
            <w:r w:rsidRPr="006278BE">
              <w:t>1.211</w:t>
            </w:r>
          </w:p>
        </w:tc>
      </w:tr>
      <w:tr w:rsidR="001A2306" w:rsidRPr="006278BE" w14:paraId="1B200DFC" w14:textId="77777777" w:rsidTr="00A75C46">
        <w:trPr>
          <w:trHeight w:val="338"/>
        </w:trPr>
        <w:tc>
          <w:tcPr>
            <w:tcW w:w="1129" w:type="dxa"/>
          </w:tcPr>
          <w:p w14:paraId="20C02349" w14:textId="77777777" w:rsidR="001A2306" w:rsidRPr="006278BE" w:rsidRDefault="001A2306" w:rsidP="00837CE3">
            <w:r w:rsidRPr="006278BE">
              <w:t>SPN</w:t>
            </w:r>
          </w:p>
        </w:tc>
        <w:tc>
          <w:tcPr>
            <w:tcW w:w="1553" w:type="dxa"/>
          </w:tcPr>
          <w:p w14:paraId="0616657D" w14:textId="77777777" w:rsidR="001A2306" w:rsidRPr="006278BE" w:rsidRDefault="001A2306" w:rsidP="00837CE3">
            <w:r w:rsidRPr="006278BE">
              <w:t>1.253</w:t>
            </w:r>
          </w:p>
        </w:tc>
        <w:tc>
          <w:tcPr>
            <w:tcW w:w="1553" w:type="dxa"/>
          </w:tcPr>
          <w:p w14:paraId="24402834" w14:textId="77777777" w:rsidR="001A2306" w:rsidRPr="006278BE" w:rsidRDefault="001A2306" w:rsidP="00837CE3">
            <w:r w:rsidRPr="006278BE">
              <w:t>1.253</w:t>
            </w:r>
          </w:p>
        </w:tc>
        <w:tc>
          <w:tcPr>
            <w:tcW w:w="1554" w:type="dxa"/>
          </w:tcPr>
          <w:p w14:paraId="4C532AC8" w14:textId="77777777" w:rsidR="001A2306" w:rsidRPr="006278BE" w:rsidRDefault="001A2306" w:rsidP="00837CE3">
            <w:r w:rsidRPr="006278BE">
              <w:t>1.253</w:t>
            </w:r>
          </w:p>
        </w:tc>
        <w:tc>
          <w:tcPr>
            <w:tcW w:w="1553" w:type="dxa"/>
          </w:tcPr>
          <w:p w14:paraId="2D9D16F8" w14:textId="77777777" w:rsidR="001A2306" w:rsidRPr="006278BE" w:rsidRDefault="001A2306" w:rsidP="00837CE3">
            <w:r w:rsidRPr="006278BE">
              <w:t>1.253</w:t>
            </w:r>
          </w:p>
        </w:tc>
        <w:tc>
          <w:tcPr>
            <w:tcW w:w="1554" w:type="dxa"/>
          </w:tcPr>
          <w:p w14:paraId="7E86F98A" w14:textId="77777777" w:rsidR="001A2306" w:rsidRPr="006278BE" w:rsidRDefault="001A2306" w:rsidP="00837CE3">
            <w:r w:rsidRPr="006278BE">
              <w:t>1.253</w:t>
            </w:r>
          </w:p>
        </w:tc>
      </w:tr>
      <w:tr w:rsidR="001A2306" w:rsidRPr="006278BE" w14:paraId="55337A8E" w14:textId="77777777" w:rsidTr="00A75C46">
        <w:trPr>
          <w:trHeight w:val="338"/>
        </w:trPr>
        <w:tc>
          <w:tcPr>
            <w:tcW w:w="1129" w:type="dxa"/>
          </w:tcPr>
          <w:p w14:paraId="37C530EC" w14:textId="77777777" w:rsidR="001A2306" w:rsidRPr="006278BE" w:rsidRDefault="001A2306" w:rsidP="00837CE3">
            <w:r w:rsidRPr="006278BE">
              <w:t>EPN</w:t>
            </w:r>
          </w:p>
        </w:tc>
        <w:tc>
          <w:tcPr>
            <w:tcW w:w="1553" w:type="dxa"/>
          </w:tcPr>
          <w:p w14:paraId="22F2A64D" w14:textId="77777777" w:rsidR="001A2306" w:rsidRPr="006278BE" w:rsidRDefault="001A2306" w:rsidP="00837CE3">
            <w:r w:rsidRPr="006278BE">
              <w:t>1.956</w:t>
            </w:r>
          </w:p>
        </w:tc>
        <w:tc>
          <w:tcPr>
            <w:tcW w:w="1553" w:type="dxa"/>
          </w:tcPr>
          <w:p w14:paraId="51E2A646" w14:textId="77777777" w:rsidR="001A2306" w:rsidRPr="006278BE" w:rsidRDefault="001A2306" w:rsidP="00837CE3">
            <w:r w:rsidRPr="006278BE">
              <w:t>1.956</w:t>
            </w:r>
          </w:p>
        </w:tc>
        <w:tc>
          <w:tcPr>
            <w:tcW w:w="1554" w:type="dxa"/>
          </w:tcPr>
          <w:p w14:paraId="7F119E26" w14:textId="77777777" w:rsidR="001A2306" w:rsidRPr="006278BE" w:rsidRDefault="001A2306" w:rsidP="00837CE3">
            <w:r w:rsidRPr="006278BE">
              <w:t>1.956</w:t>
            </w:r>
          </w:p>
        </w:tc>
        <w:tc>
          <w:tcPr>
            <w:tcW w:w="1553" w:type="dxa"/>
          </w:tcPr>
          <w:p w14:paraId="61ED0606" w14:textId="77777777" w:rsidR="001A2306" w:rsidRPr="006278BE" w:rsidRDefault="001A2306" w:rsidP="00837CE3">
            <w:r w:rsidRPr="006278BE">
              <w:t>1.956</w:t>
            </w:r>
          </w:p>
        </w:tc>
        <w:tc>
          <w:tcPr>
            <w:tcW w:w="1554" w:type="dxa"/>
          </w:tcPr>
          <w:p w14:paraId="5D0CF583" w14:textId="77777777" w:rsidR="001A2306" w:rsidRPr="006278BE" w:rsidRDefault="001A2306" w:rsidP="00837CE3">
            <w:r w:rsidRPr="006278BE">
              <w:t>1.956</w:t>
            </w:r>
          </w:p>
        </w:tc>
      </w:tr>
      <w:tr w:rsidR="001A2306" w:rsidRPr="006278BE" w14:paraId="3E53C1A1" w14:textId="77777777" w:rsidTr="00A75C46">
        <w:trPr>
          <w:trHeight w:val="338"/>
        </w:trPr>
        <w:tc>
          <w:tcPr>
            <w:tcW w:w="1129" w:type="dxa"/>
          </w:tcPr>
          <w:p w14:paraId="32F17CDE" w14:textId="77777777" w:rsidR="001A2306" w:rsidRPr="006278BE" w:rsidRDefault="001A2306" w:rsidP="00837CE3">
            <w:r w:rsidRPr="006278BE">
              <w:t>SPD</w:t>
            </w:r>
          </w:p>
        </w:tc>
        <w:tc>
          <w:tcPr>
            <w:tcW w:w="1553" w:type="dxa"/>
          </w:tcPr>
          <w:p w14:paraId="75501DF9" w14:textId="77777777" w:rsidR="001A2306" w:rsidRPr="006278BE" w:rsidRDefault="001A2306" w:rsidP="00837CE3">
            <w:r w:rsidRPr="006278BE">
              <w:t>1.329</w:t>
            </w:r>
          </w:p>
        </w:tc>
        <w:tc>
          <w:tcPr>
            <w:tcW w:w="1553" w:type="dxa"/>
          </w:tcPr>
          <w:p w14:paraId="1D9AC4AF" w14:textId="77777777" w:rsidR="001A2306" w:rsidRPr="006278BE" w:rsidRDefault="001A2306" w:rsidP="00837CE3">
            <w:r w:rsidRPr="006278BE">
              <w:t>1.329</w:t>
            </w:r>
          </w:p>
        </w:tc>
        <w:tc>
          <w:tcPr>
            <w:tcW w:w="1554" w:type="dxa"/>
          </w:tcPr>
          <w:p w14:paraId="55781E5A" w14:textId="77777777" w:rsidR="001A2306" w:rsidRPr="006278BE" w:rsidRDefault="001A2306" w:rsidP="00837CE3">
            <w:r w:rsidRPr="006278BE">
              <w:t>1.329</w:t>
            </w:r>
          </w:p>
        </w:tc>
        <w:tc>
          <w:tcPr>
            <w:tcW w:w="1553" w:type="dxa"/>
          </w:tcPr>
          <w:p w14:paraId="7C31460C" w14:textId="77777777" w:rsidR="001A2306" w:rsidRPr="006278BE" w:rsidRDefault="001A2306" w:rsidP="00837CE3">
            <w:r w:rsidRPr="006278BE">
              <w:t>1.329</w:t>
            </w:r>
          </w:p>
        </w:tc>
        <w:tc>
          <w:tcPr>
            <w:tcW w:w="1554" w:type="dxa"/>
          </w:tcPr>
          <w:p w14:paraId="09593505" w14:textId="77777777" w:rsidR="001A2306" w:rsidRPr="006278BE" w:rsidRDefault="001A2306" w:rsidP="00837CE3">
            <w:r w:rsidRPr="006278BE">
              <w:t>1.329</w:t>
            </w:r>
          </w:p>
        </w:tc>
      </w:tr>
      <w:tr w:rsidR="001A2306" w:rsidRPr="006278BE" w14:paraId="24D76FE0" w14:textId="77777777" w:rsidTr="00A75C46">
        <w:trPr>
          <w:trHeight w:val="338"/>
        </w:trPr>
        <w:tc>
          <w:tcPr>
            <w:tcW w:w="1129" w:type="dxa"/>
          </w:tcPr>
          <w:p w14:paraId="2E381BE6" w14:textId="77777777" w:rsidR="001A2306" w:rsidRPr="006278BE" w:rsidRDefault="001A2306" w:rsidP="00837CE3">
            <w:r w:rsidRPr="006278BE">
              <w:t>SPMW</w:t>
            </w:r>
          </w:p>
        </w:tc>
        <w:tc>
          <w:tcPr>
            <w:tcW w:w="1553" w:type="dxa"/>
          </w:tcPr>
          <w:p w14:paraId="39931B4D" w14:textId="77777777" w:rsidR="001A2306" w:rsidRPr="006278BE" w:rsidRDefault="001A2306" w:rsidP="00837CE3">
            <w:r w:rsidRPr="006278BE">
              <w:t>1.479</w:t>
            </w:r>
          </w:p>
        </w:tc>
        <w:tc>
          <w:tcPr>
            <w:tcW w:w="1553" w:type="dxa"/>
          </w:tcPr>
          <w:p w14:paraId="5B8B1D28" w14:textId="77777777" w:rsidR="001A2306" w:rsidRPr="006278BE" w:rsidRDefault="001A2306" w:rsidP="00837CE3">
            <w:r w:rsidRPr="006278BE">
              <w:t>1.479</w:t>
            </w:r>
          </w:p>
        </w:tc>
        <w:tc>
          <w:tcPr>
            <w:tcW w:w="1554" w:type="dxa"/>
          </w:tcPr>
          <w:p w14:paraId="02EA6C9D" w14:textId="77777777" w:rsidR="001A2306" w:rsidRPr="006278BE" w:rsidRDefault="001A2306" w:rsidP="00837CE3">
            <w:r w:rsidRPr="006278BE">
              <w:t>1.479</w:t>
            </w:r>
          </w:p>
        </w:tc>
        <w:tc>
          <w:tcPr>
            <w:tcW w:w="1553" w:type="dxa"/>
          </w:tcPr>
          <w:p w14:paraId="765577C8" w14:textId="77777777" w:rsidR="001A2306" w:rsidRPr="006278BE" w:rsidRDefault="001A2306" w:rsidP="00837CE3">
            <w:r w:rsidRPr="006278BE">
              <w:t>1.479</w:t>
            </w:r>
          </w:p>
        </w:tc>
        <w:tc>
          <w:tcPr>
            <w:tcW w:w="1554" w:type="dxa"/>
          </w:tcPr>
          <w:p w14:paraId="47E12F11" w14:textId="77777777" w:rsidR="001A2306" w:rsidRPr="006278BE" w:rsidRDefault="001A2306" w:rsidP="00837CE3">
            <w:r w:rsidRPr="006278BE">
              <w:t>1.479</w:t>
            </w:r>
          </w:p>
        </w:tc>
      </w:tr>
      <w:tr w:rsidR="001A2306" w:rsidRPr="006278BE" w14:paraId="451DC57C" w14:textId="77777777" w:rsidTr="00A75C46">
        <w:trPr>
          <w:trHeight w:val="338"/>
        </w:trPr>
        <w:tc>
          <w:tcPr>
            <w:tcW w:w="1129" w:type="dxa"/>
          </w:tcPr>
          <w:p w14:paraId="77EBAFE6" w14:textId="77777777" w:rsidR="001A2306" w:rsidRPr="006278BE" w:rsidRDefault="001A2306" w:rsidP="00837CE3">
            <w:r w:rsidRPr="006278BE">
              <w:t>SSEH</w:t>
            </w:r>
          </w:p>
        </w:tc>
        <w:tc>
          <w:tcPr>
            <w:tcW w:w="1553" w:type="dxa"/>
          </w:tcPr>
          <w:p w14:paraId="27C80E5B" w14:textId="77777777" w:rsidR="001A2306" w:rsidRPr="006278BE" w:rsidRDefault="001A2306" w:rsidP="00837CE3">
            <w:r w:rsidRPr="006278BE">
              <w:t>0.992</w:t>
            </w:r>
          </w:p>
        </w:tc>
        <w:tc>
          <w:tcPr>
            <w:tcW w:w="1553" w:type="dxa"/>
          </w:tcPr>
          <w:p w14:paraId="40DB8004" w14:textId="77777777" w:rsidR="001A2306" w:rsidRPr="006278BE" w:rsidRDefault="001A2306" w:rsidP="00837CE3">
            <w:r w:rsidRPr="006278BE">
              <w:t>0.992</w:t>
            </w:r>
          </w:p>
        </w:tc>
        <w:tc>
          <w:tcPr>
            <w:tcW w:w="1554" w:type="dxa"/>
          </w:tcPr>
          <w:p w14:paraId="3FCAF3D1" w14:textId="77777777" w:rsidR="001A2306" w:rsidRPr="006278BE" w:rsidRDefault="001A2306" w:rsidP="00837CE3">
            <w:r w:rsidRPr="006278BE">
              <w:t>0.992</w:t>
            </w:r>
          </w:p>
        </w:tc>
        <w:tc>
          <w:tcPr>
            <w:tcW w:w="1553" w:type="dxa"/>
          </w:tcPr>
          <w:p w14:paraId="67F87503" w14:textId="77777777" w:rsidR="001A2306" w:rsidRPr="006278BE" w:rsidRDefault="001A2306" w:rsidP="00837CE3">
            <w:r w:rsidRPr="006278BE">
              <w:t>0.992</w:t>
            </w:r>
          </w:p>
        </w:tc>
        <w:tc>
          <w:tcPr>
            <w:tcW w:w="1554" w:type="dxa"/>
          </w:tcPr>
          <w:p w14:paraId="41ADD6FF" w14:textId="77777777" w:rsidR="001A2306" w:rsidRPr="006278BE" w:rsidRDefault="001A2306" w:rsidP="00837CE3">
            <w:r w:rsidRPr="006278BE">
              <w:t>0.992</w:t>
            </w:r>
          </w:p>
        </w:tc>
      </w:tr>
      <w:tr w:rsidR="001A2306" w:rsidRPr="006278BE" w14:paraId="4FC67462" w14:textId="77777777" w:rsidTr="00A75C46">
        <w:trPr>
          <w:trHeight w:val="338"/>
        </w:trPr>
        <w:tc>
          <w:tcPr>
            <w:tcW w:w="1129" w:type="dxa"/>
          </w:tcPr>
          <w:p w14:paraId="222DFF83" w14:textId="77777777" w:rsidR="001A2306" w:rsidRPr="006278BE" w:rsidRDefault="001A2306" w:rsidP="00837CE3">
            <w:r w:rsidRPr="006278BE">
              <w:t>SSES</w:t>
            </w:r>
          </w:p>
        </w:tc>
        <w:tc>
          <w:tcPr>
            <w:tcW w:w="1553" w:type="dxa"/>
          </w:tcPr>
          <w:p w14:paraId="59B019C8" w14:textId="77777777" w:rsidR="001A2306" w:rsidRPr="006278BE" w:rsidRDefault="001A2306" w:rsidP="00837CE3">
            <w:r w:rsidRPr="006278BE">
              <w:t>1.871</w:t>
            </w:r>
          </w:p>
        </w:tc>
        <w:tc>
          <w:tcPr>
            <w:tcW w:w="1553" w:type="dxa"/>
          </w:tcPr>
          <w:p w14:paraId="53D9FBA6" w14:textId="77777777" w:rsidR="001A2306" w:rsidRPr="006278BE" w:rsidRDefault="001A2306" w:rsidP="00837CE3">
            <w:r w:rsidRPr="006278BE">
              <w:t>1.871</w:t>
            </w:r>
          </w:p>
        </w:tc>
        <w:tc>
          <w:tcPr>
            <w:tcW w:w="1554" w:type="dxa"/>
          </w:tcPr>
          <w:p w14:paraId="6C980204" w14:textId="77777777" w:rsidR="001A2306" w:rsidRPr="006278BE" w:rsidRDefault="001A2306" w:rsidP="00837CE3">
            <w:r w:rsidRPr="006278BE">
              <w:t>1.871</w:t>
            </w:r>
          </w:p>
        </w:tc>
        <w:tc>
          <w:tcPr>
            <w:tcW w:w="1553" w:type="dxa"/>
          </w:tcPr>
          <w:p w14:paraId="1E92572E" w14:textId="77777777" w:rsidR="001A2306" w:rsidRPr="006278BE" w:rsidRDefault="001A2306" w:rsidP="00837CE3">
            <w:r w:rsidRPr="006278BE">
              <w:t>1.871</w:t>
            </w:r>
          </w:p>
        </w:tc>
        <w:tc>
          <w:tcPr>
            <w:tcW w:w="1554" w:type="dxa"/>
          </w:tcPr>
          <w:p w14:paraId="6F273FC6" w14:textId="77777777" w:rsidR="001A2306" w:rsidRPr="006278BE" w:rsidRDefault="001A2306" w:rsidP="00837CE3">
            <w:r w:rsidRPr="006278BE">
              <w:t>1.871</w:t>
            </w:r>
          </w:p>
        </w:tc>
      </w:tr>
    </w:tbl>
    <w:p w14:paraId="0B6BAB59" w14:textId="77777777" w:rsidR="001A2306" w:rsidRPr="006278BE" w:rsidRDefault="001A2306" w:rsidP="001A2306">
      <w:pPr>
        <w:pStyle w:val="AppendixHeading"/>
      </w:pPr>
      <w:bookmarkStart w:id="257" w:name="_Hlk107414203"/>
      <w:bookmarkEnd w:id="256"/>
    </w:p>
    <w:p w14:paraId="3C991D58" w14:textId="77777777" w:rsidR="001A2306" w:rsidRPr="006278BE" w:rsidRDefault="001A2306" w:rsidP="00837CE3">
      <w:pPr>
        <w:pStyle w:val="Caption"/>
      </w:pPr>
      <w:r w:rsidRPr="006278BE">
        <w:t>Reward incentive rate for the Distribution System Operation Stakeholder Satisfaction Survey term (DSOSRIR</w:t>
      </w:r>
      <w:r w:rsidRPr="006278BE">
        <w:rPr>
          <w:rStyle w:val="Subscript"/>
        </w:rPr>
        <w:t>t</w:t>
      </w:r>
      <w:r w:rsidRPr="006278BE">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6278BE"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57"/>
          <w:p w14:paraId="590792A8" w14:textId="77777777" w:rsidR="001A2306" w:rsidRPr="006278BE" w:rsidRDefault="001A2306" w:rsidP="00837CE3">
            <w:r w:rsidRPr="006278BE">
              <w:t>Licensee</w:t>
            </w:r>
          </w:p>
        </w:tc>
        <w:tc>
          <w:tcPr>
            <w:tcW w:w="1481" w:type="dxa"/>
          </w:tcPr>
          <w:p w14:paraId="12922122" w14:textId="77777777" w:rsidR="001A2306" w:rsidRPr="006278BE" w:rsidRDefault="001A2306" w:rsidP="00837CE3">
            <w:r w:rsidRPr="006278BE">
              <w:t>2023/24</w:t>
            </w:r>
          </w:p>
        </w:tc>
        <w:tc>
          <w:tcPr>
            <w:tcW w:w="1482" w:type="dxa"/>
          </w:tcPr>
          <w:p w14:paraId="0B0DD0A0" w14:textId="77777777" w:rsidR="001A2306" w:rsidRPr="006278BE" w:rsidRDefault="001A2306" w:rsidP="00837CE3">
            <w:r w:rsidRPr="006278BE">
              <w:t>2024/25</w:t>
            </w:r>
          </w:p>
        </w:tc>
        <w:tc>
          <w:tcPr>
            <w:tcW w:w="1481" w:type="dxa"/>
          </w:tcPr>
          <w:p w14:paraId="2C09313D" w14:textId="77777777" w:rsidR="001A2306" w:rsidRPr="006278BE" w:rsidRDefault="001A2306" w:rsidP="00837CE3">
            <w:r w:rsidRPr="006278BE">
              <w:t>2025/26</w:t>
            </w:r>
          </w:p>
        </w:tc>
        <w:tc>
          <w:tcPr>
            <w:tcW w:w="1482" w:type="dxa"/>
          </w:tcPr>
          <w:p w14:paraId="77B2C3F4" w14:textId="77777777" w:rsidR="001A2306" w:rsidRPr="006278BE" w:rsidRDefault="001A2306" w:rsidP="00837CE3">
            <w:r w:rsidRPr="006278BE">
              <w:t>2026/27</w:t>
            </w:r>
          </w:p>
        </w:tc>
        <w:tc>
          <w:tcPr>
            <w:tcW w:w="1482" w:type="dxa"/>
          </w:tcPr>
          <w:p w14:paraId="20145CD5" w14:textId="77777777" w:rsidR="001A2306" w:rsidRPr="006278BE" w:rsidRDefault="001A2306" w:rsidP="00837CE3">
            <w:r w:rsidRPr="006278BE">
              <w:t>2027/28</w:t>
            </w:r>
          </w:p>
        </w:tc>
      </w:tr>
      <w:tr w:rsidR="001A2306" w:rsidRPr="006278BE" w14:paraId="1DDF365C" w14:textId="77777777" w:rsidTr="00A75C46">
        <w:trPr>
          <w:trHeight w:val="300"/>
        </w:trPr>
        <w:tc>
          <w:tcPr>
            <w:tcW w:w="1118" w:type="dxa"/>
          </w:tcPr>
          <w:p w14:paraId="763DBF8A" w14:textId="77777777" w:rsidR="001A2306" w:rsidRPr="006278BE" w:rsidRDefault="001A2306" w:rsidP="00837CE3">
            <w:r w:rsidRPr="006278BE">
              <w:t>ENWL</w:t>
            </w:r>
          </w:p>
        </w:tc>
        <w:tc>
          <w:tcPr>
            <w:tcW w:w="1481" w:type="dxa"/>
          </w:tcPr>
          <w:p w14:paraId="39E9F503" w14:textId="77777777" w:rsidR="001A2306" w:rsidRPr="006278BE" w:rsidRDefault="001A2306" w:rsidP="00837CE3">
            <w:r w:rsidRPr="006278BE">
              <w:t>1.269</w:t>
            </w:r>
          </w:p>
        </w:tc>
        <w:tc>
          <w:tcPr>
            <w:tcW w:w="1482" w:type="dxa"/>
          </w:tcPr>
          <w:p w14:paraId="5F6952DF" w14:textId="77777777" w:rsidR="001A2306" w:rsidRPr="006278BE" w:rsidRDefault="001A2306" w:rsidP="00837CE3">
            <w:r w:rsidRPr="006278BE">
              <w:t>1.269</w:t>
            </w:r>
          </w:p>
        </w:tc>
        <w:tc>
          <w:tcPr>
            <w:tcW w:w="1481" w:type="dxa"/>
          </w:tcPr>
          <w:p w14:paraId="669D2C98" w14:textId="77777777" w:rsidR="001A2306" w:rsidRPr="006278BE" w:rsidRDefault="001A2306" w:rsidP="00837CE3">
            <w:r w:rsidRPr="006278BE">
              <w:t>1.269</w:t>
            </w:r>
          </w:p>
        </w:tc>
        <w:tc>
          <w:tcPr>
            <w:tcW w:w="1482" w:type="dxa"/>
          </w:tcPr>
          <w:p w14:paraId="36C4BF87" w14:textId="77777777" w:rsidR="001A2306" w:rsidRPr="006278BE" w:rsidRDefault="001A2306" w:rsidP="00837CE3">
            <w:r w:rsidRPr="006278BE">
              <w:t>1.269</w:t>
            </w:r>
          </w:p>
        </w:tc>
        <w:tc>
          <w:tcPr>
            <w:tcW w:w="1482" w:type="dxa"/>
          </w:tcPr>
          <w:p w14:paraId="34F45EA2" w14:textId="77777777" w:rsidR="001A2306" w:rsidRPr="006278BE" w:rsidRDefault="001A2306" w:rsidP="00837CE3">
            <w:r w:rsidRPr="006278BE">
              <w:t>1.269</w:t>
            </w:r>
          </w:p>
        </w:tc>
      </w:tr>
      <w:tr w:rsidR="001A2306" w:rsidRPr="006278BE" w14:paraId="00D6B7D7" w14:textId="77777777" w:rsidTr="00A75C46">
        <w:trPr>
          <w:trHeight w:val="300"/>
        </w:trPr>
        <w:tc>
          <w:tcPr>
            <w:tcW w:w="1118" w:type="dxa"/>
          </w:tcPr>
          <w:p w14:paraId="1735222B" w14:textId="77777777" w:rsidR="001A2306" w:rsidRPr="006278BE" w:rsidRDefault="001A2306" w:rsidP="00837CE3">
            <w:r w:rsidRPr="006278BE">
              <w:t>NPgN</w:t>
            </w:r>
          </w:p>
        </w:tc>
        <w:tc>
          <w:tcPr>
            <w:tcW w:w="1481" w:type="dxa"/>
          </w:tcPr>
          <w:p w14:paraId="6C6C8EAE" w14:textId="77777777" w:rsidR="001A2306" w:rsidRPr="006278BE" w:rsidRDefault="001A2306" w:rsidP="00837CE3">
            <w:r w:rsidRPr="006278BE">
              <w:t>0.943</w:t>
            </w:r>
          </w:p>
        </w:tc>
        <w:tc>
          <w:tcPr>
            <w:tcW w:w="1482" w:type="dxa"/>
          </w:tcPr>
          <w:p w14:paraId="1BAA98DB" w14:textId="77777777" w:rsidR="001A2306" w:rsidRPr="006278BE" w:rsidRDefault="001A2306" w:rsidP="00837CE3">
            <w:r w:rsidRPr="006278BE">
              <w:t>0.943</w:t>
            </w:r>
          </w:p>
        </w:tc>
        <w:tc>
          <w:tcPr>
            <w:tcW w:w="1481" w:type="dxa"/>
          </w:tcPr>
          <w:p w14:paraId="7AB6D5E8" w14:textId="77777777" w:rsidR="001A2306" w:rsidRPr="006278BE" w:rsidRDefault="001A2306" w:rsidP="00837CE3">
            <w:r w:rsidRPr="006278BE">
              <w:t>0.943</w:t>
            </w:r>
          </w:p>
        </w:tc>
        <w:tc>
          <w:tcPr>
            <w:tcW w:w="1482" w:type="dxa"/>
          </w:tcPr>
          <w:p w14:paraId="53392901" w14:textId="77777777" w:rsidR="001A2306" w:rsidRPr="006278BE" w:rsidRDefault="001A2306" w:rsidP="00837CE3">
            <w:r w:rsidRPr="006278BE">
              <w:t>0.943</w:t>
            </w:r>
          </w:p>
        </w:tc>
        <w:tc>
          <w:tcPr>
            <w:tcW w:w="1482" w:type="dxa"/>
          </w:tcPr>
          <w:p w14:paraId="52E6F1CA" w14:textId="77777777" w:rsidR="001A2306" w:rsidRPr="006278BE" w:rsidRDefault="001A2306" w:rsidP="00837CE3">
            <w:r w:rsidRPr="006278BE">
              <w:t>0.943</w:t>
            </w:r>
          </w:p>
        </w:tc>
      </w:tr>
      <w:tr w:rsidR="001A2306" w:rsidRPr="006278BE" w14:paraId="50D04F9E" w14:textId="77777777" w:rsidTr="00A75C46">
        <w:trPr>
          <w:trHeight w:val="300"/>
        </w:trPr>
        <w:tc>
          <w:tcPr>
            <w:tcW w:w="1118" w:type="dxa"/>
          </w:tcPr>
          <w:p w14:paraId="48576455" w14:textId="77777777" w:rsidR="001A2306" w:rsidRPr="006278BE" w:rsidRDefault="001A2306" w:rsidP="00837CE3">
            <w:r w:rsidRPr="006278BE">
              <w:t>NPgY</w:t>
            </w:r>
          </w:p>
        </w:tc>
        <w:tc>
          <w:tcPr>
            <w:tcW w:w="1481" w:type="dxa"/>
          </w:tcPr>
          <w:p w14:paraId="5BB0F7AE" w14:textId="77777777" w:rsidR="001A2306" w:rsidRPr="006278BE" w:rsidRDefault="001A2306" w:rsidP="00837CE3">
            <w:r w:rsidRPr="006278BE">
              <w:t>1.301</w:t>
            </w:r>
          </w:p>
        </w:tc>
        <w:tc>
          <w:tcPr>
            <w:tcW w:w="1482" w:type="dxa"/>
          </w:tcPr>
          <w:p w14:paraId="2F1ABB9C" w14:textId="77777777" w:rsidR="001A2306" w:rsidRPr="006278BE" w:rsidRDefault="001A2306" w:rsidP="00837CE3">
            <w:r w:rsidRPr="006278BE">
              <w:t>1.301</w:t>
            </w:r>
          </w:p>
        </w:tc>
        <w:tc>
          <w:tcPr>
            <w:tcW w:w="1481" w:type="dxa"/>
          </w:tcPr>
          <w:p w14:paraId="2F9C0AA4" w14:textId="77777777" w:rsidR="001A2306" w:rsidRPr="006278BE" w:rsidRDefault="001A2306" w:rsidP="00837CE3">
            <w:r w:rsidRPr="006278BE">
              <w:t>1.301</w:t>
            </w:r>
          </w:p>
        </w:tc>
        <w:tc>
          <w:tcPr>
            <w:tcW w:w="1482" w:type="dxa"/>
          </w:tcPr>
          <w:p w14:paraId="10510D8C" w14:textId="77777777" w:rsidR="001A2306" w:rsidRPr="006278BE" w:rsidRDefault="001A2306" w:rsidP="00837CE3">
            <w:r w:rsidRPr="006278BE">
              <w:t>1.301</w:t>
            </w:r>
          </w:p>
        </w:tc>
        <w:tc>
          <w:tcPr>
            <w:tcW w:w="1482" w:type="dxa"/>
          </w:tcPr>
          <w:p w14:paraId="108170C8" w14:textId="77777777" w:rsidR="001A2306" w:rsidRPr="006278BE" w:rsidRDefault="001A2306" w:rsidP="00837CE3">
            <w:r w:rsidRPr="006278BE">
              <w:t>1.301</w:t>
            </w:r>
          </w:p>
        </w:tc>
      </w:tr>
      <w:tr w:rsidR="001A2306" w:rsidRPr="006278BE" w14:paraId="533C6C09" w14:textId="77777777" w:rsidTr="00A75C46">
        <w:trPr>
          <w:trHeight w:val="300"/>
        </w:trPr>
        <w:tc>
          <w:tcPr>
            <w:tcW w:w="1118" w:type="dxa"/>
          </w:tcPr>
          <w:p w14:paraId="628B4B9E" w14:textId="77777777" w:rsidR="001A2306" w:rsidRPr="006278BE" w:rsidRDefault="001A2306" w:rsidP="00837CE3">
            <w:r w:rsidRPr="006278BE">
              <w:t>WMID</w:t>
            </w:r>
          </w:p>
        </w:tc>
        <w:tc>
          <w:tcPr>
            <w:tcW w:w="1481" w:type="dxa"/>
          </w:tcPr>
          <w:p w14:paraId="14E0E9D5" w14:textId="77777777" w:rsidR="001A2306" w:rsidRPr="006278BE" w:rsidRDefault="001A2306" w:rsidP="00837CE3">
            <w:r w:rsidRPr="006278BE">
              <w:t>1.638</w:t>
            </w:r>
          </w:p>
        </w:tc>
        <w:tc>
          <w:tcPr>
            <w:tcW w:w="1482" w:type="dxa"/>
          </w:tcPr>
          <w:p w14:paraId="13774668" w14:textId="77777777" w:rsidR="001A2306" w:rsidRPr="006278BE" w:rsidRDefault="001A2306" w:rsidP="00837CE3">
            <w:r w:rsidRPr="006278BE">
              <w:t>1.638</w:t>
            </w:r>
          </w:p>
        </w:tc>
        <w:tc>
          <w:tcPr>
            <w:tcW w:w="1481" w:type="dxa"/>
          </w:tcPr>
          <w:p w14:paraId="61D4B5D5" w14:textId="77777777" w:rsidR="001A2306" w:rsidRPr="006278BE" w:rsidRDefault="001A2306" w:rsidP="00837CE3">
            <w:r w:rsidRPr="006278BE">
              <w:t>1.638</w:t>
            </w:r>
          </w:p>
        </w:tc>
        <w:tc>
          <w:tcPr>
            <w:tcW w:w="1482" w:type="dxa"/>
          </w:tcPr>
          <w:p w14:paraId="3850931B" w14:textId="77777777" w:rsidR="001A2306" w:rsidRPr="006278BE" w:rsidRDefault="001A2306" w:rsidP="00837CE3">
            <w:r w:rsidRPr="006278BE">
              <w:t>1.638</w:t>
            </w:r>
          </w:p>
        </w:tc>
        <w:tc>
          <w:tcPr>
            <w:tcW w:w="1482" w:type="dxa"/>
          </w:tcPr>
          <w:p w14:paraId="06284DC7" w14:textId="77777777" w:rsidR="001A2306" w:rsidRPr="006278BE" w:rsidRDefault="001A2306" w:rsidP="00837CE3">
            <w:r w:rsidRPr="006278BE">
              <w:t>1.638</w:t>
            </w:r>
          </w:p>
        </w:tc>
      </w:tr>
      <w:tr w:rsidR="001A2306" w:rsidRPr="006278BE" w14:paraId="7B367FC9" w14:textId="77777777" w:rsidTr="00A75C46">
        <w:trPr>
          <w:trHeight w:val="300"/>
        </w:trPr>
        <w:tc>
          <w:tcPr>
            <w:tcW w:w="1118" w:type="dxa"/>
          </w:tcPr>
          <w:p w14:paraId="50097D92" w14:textId="77777777" w:rsidR="001A2306" w:rsidRPr="006278BE" w:rsidRDefault="001A2306" w:rsidP="00837CE3">
            <w:r w:rsidRPr="006278BE">
              <w:t>EMID</w:t>
            </w:r>
          </w:p>
        </w:tc>
        <w:tc>
          <w:tcPr>
            <w:tcW w:w="1481" w:type="dxa"/>
          </w:tcPr>
          <w:p w14:paraId="17231DE3" w14:textId="77777777" w:rsidR="001A2306" w:rsidRPr="006278BE" w:rsidRDefault="001A2306" w:rsidP="00837CE3">
            <w:r w:rsidRPr="006278BE">
              <w:t>1.677</w:t>
            </w:r>
          </w:p>
        </w:tc>
        <w:tc>
          <w:tcPr>
            <w:tcW w:w="1482" w:type="dxa"/>
          </w:tcPr>
          <w:p w14:paraId="393E4AC2" w14:textId="77777777" w:rsidR="001A2306" w:rsidRPr="006278BE" w:rsidRDefault="001A2306" w:rsidP="00837CE3">
            <w:r w:rsidRPr="006278BE">
              <w:t>1.677</w:t>
            </w:r>
          </w:p>
        </w:tc>
        <w:tc>
          <w:tcPr>
            <w:tcW w:w="1481" w:type="dxa"/>
          </w:tcPr>
          <w:p w14:paraId="25C6BE48" w14:textId="77777777" w:rsidR="001A2306" w:rsidRPr="006278BE" w:rsidRDefault="001A2306" w:rsidP="00837CE3">
            <w:r w:rsidRPr="006278BE">
              <w:t>1.677</w:t>
            </w:r>
          </w:p>
        </w:tc>
        <w:tc>
          <w:tcPr>
            <w:tcW w:w="1482" w:type="dxa"/>
          </w:tcPr>
          <w:p w14:paraId="547EA6C6" w14:textId="77777777" w:rsidR="001A2306" w:rsidRPr="006278BE" w:rsidRDefault="001A2306" w:rsidP="00837CE3">
            <w:r w:rsidRPr="006278BE">
              <w:t>1.677</w:t>
            </w:r>
          </w:p>
        </w:tc>
        <w:tc>
          <w:tcPr>
            <w:tcW w:w="1482" w:type="dxa"/>
          </w:tcPr>
          <w:p w14:paraId="19D0D2DF" w14:textId="77777777" w:rsidR="001A2306" w:rsidRPr="006278BE" w:rsidRDefault="001A2306" w:rsidP="00837CE3">
            <w:r w:rsidRPr="006278BE">
              <w:t>1.677</w:t>
            </w:r>
          </w:p>
        </w:tc>
      </w:tr>
      <w:tr w:rsidR="001A2306" w:rsidRPr="006278BE" w14:paraId="02378006" w14:textId="77777777" w:rsidTr="00A75C46">
        <w:trPr>
          <w:trHeight w:val="300"/>
        </w:trPr>
        <w:tc>
          <w:tcPr>
            <w:tcW w:w="1118" w:type="dxa"/>
          </w:tcPr>
          <w:p w14:paraId="74D14CDC" w14:textId="77777777" w:rsidR="001A2306" w:rsidRPr="006278BE" w:rsidRDefault="001A2306" w:rsidP="00837CE3">
            <w:r w:rsidRPr="006278BE">
              <w:t>SWALES</w:t>
            </w:r>
          </w:p>
        </w:tc>
        <w:tc>
          <w:tcPr>
            <w:tcW w:w="1481" w:type="dxa"/>
          </w:tcPr>
          <w:p w14:paraId="1C7E8418" w14:textId="77777777" w:rsidR="001A2306" w:rsidRPr="006278BE" w:rsidRDefault="001A2306" w:rsidP="00837CE3">
            <w:r w:rsidRPr="006278BE">
              <w:t>0.837</w:t>
            </w:r>
          </w:p>
        </w:tc>
        <w:tc>
          <w:tcPr>
            <w:tcW w:w="1482" w:type="dxa"/>
          </w:tcPr>
          <w:p w14:paraId="3C9E3D0C" w14:textId="77777777" w:rsidR="001A2306" w:rsidRPr="006278BE" w:rsidRDefault="001A2306" w:rsidP="00837CE3">
            <w:r w:rsidRPr="006278BE">
              <w:t>0.837</w:t>
            </w:r>
          </w:p>
        </w:tc>
        <w:tc>
          <w:tcPr>
            <w:tcW w:w="1481" w:type="dxa"/>
          </w:tcPr>
          <w:p w14:paraId="1D98D545" w14:textId="77777777" w:rsidR="001A2306" w:rsidRPr="006278BE" w:rsidRDefault="001A2306" w:rsidP="00837CE3">
            <w:r w:rsidRPr="006278BE">
              <w:t>0.837</w:t>
            </w:r>
          </w:p>
        </w:tc>
        <w:tc>
          <w:tcPr>
            <w:tcW w:w="1482" w:type="dxa"/>
          </w:tcPr>
          <w:p w14:paraId="0B3A7EBA" w14:textId="77777777" w:rsidR="001A2306" w:rsidRPr="006278BE" w:rsidRDefault="001A2306" w:rsidP="00837CE3">
            <w:r w:rsidRPr="006278BE">
              <w:t>0.837</w:t>
            </w:r>
          </w:p>
        </w:tc>
        <w:tc>
          <w:tcPr>
            <w:tcW w:w="1482" w:type="dxa"/>
          </w:tcPr>
          <w:p w14:paraId="5E1C640F" w14:textId="77777777" w:rsidR="001A2306" w:rsidRPr="006278BE" w:rsidRDefault="001A2306" w:rsidP="00837CE3">
            <w:r w:rsidRPr="006278BE">
              <w:t>0.837</w:t>
            </w:r>
          </w:p>
        </w:tc>
      </w:tr>
      <w:tr w:rsidR="001A2306" w:rsidRPr="006278BE" w14:paraId="6269FF67" w14:textId="77777777" w:rsidTr="00A75C46">
        <w:trPr>
          <w:trHeight w:val="300"/>
        </w:trPr>
        <w:tc>
          <w:tcPr>
            <w:tcW w:w="1118" w:type="dxa"/>
          </w:tcPr>
          <w:p w14:paraId="2637213A" w14:textId="77777777" w:rsidR="001A2306" w:rsidRPr="006278BE" w:rsidRDefault="001A2306" w:rsidP="00837CE3">
            <w:r w:rsidRPr="006278BE">
              <w:t>SWEST</w:t>
            </w:r>
          </w:p>
        </w:tc>
        <w:tc>
          <w:tcPr>
            <w:tcW w:w="1481" w:type="dxa"/>
          </w:tcPr>
          <w:p w14:paraId="2C0266A5" w14:textId="77777777" w:rsidR="001A2306" w:rsidRPr="006278BE" w:rsidRDefault="001A2306" w:rsidP="00837CE3">
            <w:r w:rsidRPr="006278BE">
              <w:t>1.272</w:t>
            </w:r>
          </w:p>
        </w:tc>
        <w:tc>
          <w:tcPr>
            <w:tcW w:w="1482" w:type="dxa"/>
          </w:tcPr>
          <w:p w14:paraId="732897BD" w14:textId="77777777" w:rsidR="001A2306" w:rsidRPr="006278BE" w:rsidRDefault="001A2306" w:rsidP="00837CE3">
            <w:r w:rsidRPr="006278BE">
              <w:t>1.272</w:t>
            </w:r>
          </w:p>
        </w:tc>
        <w:tc>
          <w:tcPr>
            <w:tcW w:w="1481" w:type="dxa"/>
          </w:tcPr>
          <w:p w14:paraId="775218A8" w14:textId="77777777" w:rsidR="001A2306" w:rsidRPr="006278BE" w:rsidRDefault="001A2306" w:rsidP="00837CE3">
            <w:r w:rsidRPr="006278BE">
              <w:t>1.272</w:t>
            </w:r>
          </w:p>
        </w:tc>
        <w:tc>
          <w:tcPr>
            <w:tcW w:w="1482" w:type="dxa"/>
          </w:tcPr>
          <w:p w14:paraId="2388CD8F" w14:textId="77777777" w:rsidR="001A2306" w:rsidRPr="006278BE" w:rsidRDefault="001A2306" w:rsidP="00837CE3">
            <w:r w:rsidRPr="006278BE">
              <w:t>1.272</w:t>
            </w:r>
          </w:p>
        </w:tc>
        <w:tc>
          <w:tcPr>
            <w:tcW w:w="1482" w:type="dxa"/>
          </w:tcPr>
          <w:p w14:paraId="5242A969" w14:textId="77777777" w:rsidR="001A2306" w:rsidRPr="006278BE" w:rsidRDefault="001A2306" w:rsidP="00837CE3">
            <w:r w:rsidRPr="006278BE">
              <w:t>1.272</w:t>
            </w:r>
          </w:p>
        </w:tc>
      </w:tr>
      <w:tr w:rsidR="001A2306" w:rsidRPr="006278BE" w14:paraId="39451CA3" w14:textId="77777777" w:rsidTr="00A75C46">
        <w:trPr>
          <w:trHeight w:val="300"/>
        </w:trPr>
        <w:tc>
          <w:tcPr>
            <w:tcW w:w="1118" w:type="dxa"/>
          </w:tcPr>
          <w:p w14:paraId="1777FF97" w14:textId="77777777" w:rsidR="001A2306" w:rsidRPr="006278BE" w:rsidRDefault="001A2306" w:rsidP="00837CE3">
            <w:r w:rsidRPr="006278BE">
              <w:t>LPN</w:t>
            </w:r>
          </w:p>
        </w:tc>
        <w:tc>
          <w:tcPr>
            <w:tcW w:w="1481" w:type="dxa"/>
          </w:tcPr>
          <w:p w14:paraId="71951048" w14:textId="77777777" w:rsidR="001A2306" w:rsidRPr="006278BE" w:rsidRDefault="001A2306" w:rsidP="00837CE3">
            <w:r w:rsidRPr="006278BE">
              <w:t>1.101</w:t>
            </w:r>
          </w:p>
        </w:tc>
        <w:tc>
          <w:tcPr>
            <w:tcW w:w="1482" w:type="dxa"/>
          </w:tcPr>
          <w:p w14:paraId="7E9E7E7B" w14:textId="77777777" w:rsidR="001A2306" w:rsidRPr="006278BE" w:rsidRDefault="001A2306" w:rsidP="00837CE3">
            <w:r w:rsidRPr="006278BE">
              <w:t>1.101</w:t>
            </w:r>
          </w:p>
        </w:tc>
        <w:tc>
          <w:tcPr>
            <w:tcW w:w="1481" w:type="dxa"/>
          </w:tcPr>
          <w:p w14:paraId="21673D48" w14:textId="77777777" w:rsidR="001A2306" w:rsidRPr="006278BE" w:rsidRDefault="001A2306" w:rsidP="00837CE3">
            <w:r w:rsidRPr="006278BE">
              <w:t>1.101</w:t>
            </w:r>
          </w:p>
        </w:tc>
        <w:tc>
          <w:tcPr>
            <w:tcW w:w="1482" w:type="dxa"/>
          </w:tcPr>
          <w:p w14:paraId="10A6ABBB" w14:textId="77777777" w:rsidR="001A2306" w:rsidRPr="006278BE" w:rsidRDefault="001A2306" w:rsidP="00837CE3">
            <w:r w:rsidRPr="006278BE">
              <w:t>1.101</w:t>
            </w:r>
          </w:p>
        </w:tc>
        <w:tc>
          <w:tcPr>
            <w:tcW w:w="1482" w:type="dxa"/>
          </w:tcPr>
          <w:p w14:paraId="6516DDBA" w14:textId="77777777" w:rsidR="001A2306" w:rsidRPr="006278BE" w:rsidRDefault="001A2306" w:rsidP="00837CE3">
            <w:r w:rsidRPr="006278BE">
              <w:t>1.101</w:t>
            </w:r>
          </w:p>
        </w:tc>
      </w:tr>
      <w:tr w:rsidR="001A2306" w:rsidRPr="006278BE" w14:paraId="7D46321A" w14:textId="77777777" w:rsidTr="00A75C46">
        <w:trPr>
          <w:trHeight w:val="300"/>
        </w:trPr>
        <w:tc>
          <w:tcPr>
            <w:tcW w:w="1118" w:type="dxa"/>
          </w:tcPr>
          <w:p w14:paraId="2B685A8E" w14:textId="77777777" w:rsidR="001A2306" w:rsidRPr="006278BE" w:rsidRDefault="001A2306" w:rsidP="00837CE3">
            <w:r w:rsidRPr="006278BE">
              <w:t>SPN</w:t>
            </w:r>
          </w:p>
        </w:tc>
        <w:tc>
          <w:tcPr>
            <w:tcW w:w="1481" w:type="dxa"/>
          </w:tcPr>
          <w:p w14:paraId="5D66BC0C" w14:textId="77777777" w:rsidR="001A2306" w:rsidRPr="006278BE" w:rsidRDefault="001A2306" w:rsidP="00837CE3">
            <w:r w:rsidRPr="006278BE">
              <w:t>1.139</w:t>
            </w:r>
          </w:p>
        </w:tc>
        <w:tc>
          <w:tcPr>
            <w:tcW w:w="1482" w:type="dxa"/>
          </w:tcPr>
          <w:p w14:paraId="4948F69E" w14:textId="77777777" w:rsidR="001A2306" w:rsidRPr="006278BE" w:rsidRDefault="001A2306" w:rsidP="00837CE3">
            <w:r w:rsidRPr="006278BE">
              <w:t>1.139</w:t>
            </w:r>
          </w:p>
        </w:tc>
        <w:tc>
          <w:tcPr>
            <w:tcW w:w="1481" w:type="dxa"/>
          </w:tcPr>
          <w:p w14:paraId="0F29F892" w14:textId="77777777" w:rsidR="001A2306" w:rsidRPr="006278BE" w:rsidRDefault="001A2306" w:rsidP="00837CE3">
            <w:r w:rsidRPr="006278BE">
              <w:t>1.139</w:t>
            </w:r>
          </w:p>
        </w:tc>
        <w:tc>
          <w:tcPr>
            <w:tcW w:w="1482" w:type="dxa"/>
          </w:tcPr>
          <w:p w14:paraId="5831C577" w14:textId="77777777" w:rsidR="001A2306" w:rsidRPr="006278BE" w:rsidRDefault="001A2306" w:rsidP="00837CE3">
            <w:r w:rsidRPr="006278BE">
              <w:t>1.139</w:t>
            </w:r>
          </w:p>
        </w:tc>
        <w:tc>
          <w:tcPr>
            <w:tcW w:w="1482" w:type="dxa"/>
          </w:tcPr>
          <w:p w14:paraId="08714A90" w14:textId="77777777" w:rsidR="001A2306" w:rsidRPr="006278BE" w:rsidRDefault="001A2306" w:rsidP="00837CE3">
            <w:r w:rsidRPr="006278BE">
              <w:t>1.139</w:t>
            </w:r>
          </w:p>
        </w:tc>
      </w:tr>
      <w:tr w:rsidR="001A2306" w:rsidRPr="006278BE" w14:paraId="4912782F" w14:textId="77777777" w:rsidTr="00A75C46">
        <w:trPr>
          <w:trHeight w:val="300"/>
        </w:trPr>
        <w:tc>
          <w:tcPr>
            <w:tcW w:w="1118" w:type="dxa"/>
          </w:tcPr>
          <w:p w14:paraId="08FD0DB4" w14:textId="77777777" w:rsidR="001A2306" w:rsidRPr="006278BE" w:rsidRDefault="001A2306" w:rsidP="00837CE3">
            <w:r w:rsidRPr="006278BE">
              <w:t>EPN</w:t>
            </w:r>
          </w:p>
        </w:tc>
        <w:tc>
          <w:tcPr>
            <w:tcW w:w="1481" w:type="dxa"/>
          </w:tcPr>
          <w:p w14:paraId="6F036869" w14:textId="77777777" w:rsidR="001A2306" w:rsidRPr="006278BE" w:rsidRDefault="001A2306" w:rsidP="00837CE3">
            <w:r w:rsidRPr="006278BE">
              <w:t>1.778</w:t>
            </w:r>
          </w:p>
        </w:tc>
        <w:tc>
          <w:tcPr>
            <w:tcW w:w="1482" w:type="dxa"/>
          </w:tcPr>
          <w:p w14:paraId="70C982EC" w14:textId="77777777" w:rsidR="001A2306" w:rsidRPr="006278BE" w:rsidRDefault="001A2306" w:rsidP="00837CE3">
            <w:r w:rsidRPr="006278BE">
              <w:t>1.778</w:t>
            </w:r>
          </w:p>
        </w:tc>
        <w:tc>
          <w:tcPr>
            <w:tcW w:w="1481" w:type="dxa"/>
          </w:tcPr>
          <w:p w14:paraId="7DB07E75" w14:textId="77777777" w:rsidR="001A2306" w:rsidRPr="006278BE" w:rsidRDefault="001A2306" w:rsidP="00837CE3">
            <w:r w:rsidRPr="006278BE">
              <w:t>1.778</w:t>
            </w:r>
          </w:p>
        </w:tc>
        <w:tc>
          <w:tcPr>
            <w:tcW w:w="1482" w:type="dxa"/>
          </w:tcPr>
          <w:p w14:paraId="76F04FE7" w14:textId="77777777" w:rsidR="001A2306" w:rsidRPr="006278BE" w:rsidRDefault="001A2306" w:rsidP="00837CE3">
            <w:r w:rsidRPr="006278BE">
              <w:t>1.778</w:t>
            </w:r>
          </w:p>
        </w:tc>
        <w:tc>
          <w:tcPr>
            <w:tcW w:w="1482" w:type="dxa"/>
          </w:tcPr>
          <w:p w14:paraId="7C36456E" w14:textId="77777777" w:rsidR="001A2306" w:rsidRPr="006278BE" w:rsidRDefault="001A2306" w:rsidP="00837CE3">
            <w:r w:rsidRPr="006278BE">
              <w:t>1.778</w:t>
            </w:r>
          </w:p>
        </w:tc>
      </w:tr>
      <w:tr w:rsidR="001A2306" w:rsidRPr="006278BE" w14:paraId="4641A5BD" w14:textId="77777777" w:rsidTr="00A75C46">
        <w:trPr>
          <w:trHeight w:val="300"/>
        </w:trPr>
        <w:tc>
          <w:tcPr>
            <w:tcW w:w="1118" w:type="dxa"/>
          </w:tcPr>
          <w:p w14:paraId="64997A37" w14:textId="77777777" w:rsidR="001A2306" w:rsidRPr="006278BE" w:rsidRDefault="001A2306" w:rsidP="00837CE3">
            <w:r w:rsidRPr="006278BE">
              <w:t>SPD</w:t>
            </w:r>
          </w:p>
        </w:tc>
        <w:tc>
          <w:tcPr>
            <w:tcW w:w="1481" w:type="dxa"/>
          </w:tcPr>
          <w:p w14:paraId="6EF27355" w14:textId="77777777" w:rsidR="001A2306" w:rsidRPr="006278BE" w:rsidRDefault="001A2306" w:rsidP="00837CE3">
            <w:r w:rsidRPr="006278BE">
              <w:t>1.208</w:t>
            </w:r>
          </w:p>
        </w:tc>
        <w:tc>
          <w:tcPr>
            <w:tcW w:w="1482" w:type="dxa"/>
          </w:tcPr>
          <w:p w14:paraId="663F7E89" w14:textId="77777777" w:rsidR="001A2306" w:rsidRPr="006278BE" w:rsidRDefault="001A2306" w:rsidP="00837CE3">
            <w:r w:rsidRPr="006278BE">
              <w:t>1.208</w:t>
            </w:r>
          </w:p>
        </w:tc>
        <w:tc>
          <w:tcPr>
            <w:tcW w:w="1481" w:type="dxa"/>
          </w:tcPr>
          <w:p w14:paraId="2CE634F3" w14:textId="77777777" w:rsidR="001A2306" w:rsidRPr="006278BE" w:rsidRDefault="001A2306" w:rsidP="00837CE3">
            <w:r w:rsidRPr="006278BE">
              <w:t>1.208</w:t>
            </w:r>
          </w:p>
        </w:tc>
        <w:tc>
          <w:tcPr>
            <w:tcW w:w="1482" w:type="dxa"/>
          </w:tcPr>
          <w:p w14:paraId="168A0654" w14:textId="77777777" w:rsidR="001A2306" w:rsidRPr="006278BE" w:rsidRDefault="001A2306" w:rsidP="00837CE3">
            <w:r w:rsidRPr="006278BE">
              <w:t>1.208</w:t>
            </w:r>
          </w:p>
        </w:tc>
        <w:tc>
          <w:tcPr>
            <w:tcW w:w="1482" w:type="dxa"/>
          </w:tcPr>
          <w:p w14:paraId="482172E5" w14:textId="77777777" w:rsidR="001A2306" w:rsidRPr="006278BE" w:rsidRDefault="001A2306" w:rsidP="00837CE3">
            <w:r w:rsidRPr="006278BE">
              <w:t>1.208</w:t>
            </w:r>
          </w:p>
        </w:tc>
      </w:tr>
      <w:tr w:rsidR="001A2306" w:rsidRPr="006278BE" w14:paraId="08F680EB" w14:textId="77777777" w:rsidTr="00A75C46">
        <w:trPr>
          <w:trHeight w:val="300"/>
        </w:trPr>
        <w:tc>
          <w:tcPr>
            <w:tcW w:w="1118" w:type="dxa"/>
          </w:tcPr>
          <w:p w14:paraId="5F8028BD" w14:textId="77777777" w:rsidR="001A2306" w:rsidRPr="006278BE" w:rsidRDefault="001A2306" w:rsidP="00837CE3">
            <w:r w:rsidRPr="006278BE">
              <w:t>SPMW</w:t>
            </w:r>
          </w:p>
        </w:tc>
        <w:tc>
          <w:tcPr>
            <w:tcW w:w="1481" w:type="dxa"/>
          </w:tcPr>
          <w:p w14:paraId="52A7B5C6" w14:textId="77777777" w:rsidR="001A2306" w:rsidRPr="006278BE" w:rsidRDefault="001A2306" w:rsidP="00837CE3">
            <w:r w:rsidRPr="006278BE">
              <w:t>1.344</w:t>
            </w:r>
          </w:p>
        </w:tc>
        <w:tc>
          <w:tcPr>
            <w:tcW w:w="1482" w:type="dxa"/>
          </w:tcPr>
          <w:p w14:paraId="06F541FA" w14:textId="77777777" w:rsidR="001A2306" w:rsidRPr="006278BE" w:rsidRDefault="001A2306" w:rsidP="00837CE3">
            <w:r w:rsidRPr="006278BE">
              <w:t>1.344</w:t>
            </w:r>
          </w:p>
        </w:tc>
        <w:tc>
          <w:tcPr>
            <w:tcW w:w="1481" w:type="dxa"/>
          </w:tcPr>
          <w:p w14:paraId="09F0CD85" w14:textId="77777777" w:rsidR="001A2306" w:rsidRPr="006278BE" w:rsidRDefault="001A2306" w:rsidP="00837CE3">
            <w:r w:rsidRPr="006278BE">
              <w:t>1.344</w:t>
            </w:r>
          </w:p>
        </w:tc>
        <w:tc>
          <w:tcPr>
            <w:tcW w:w="1482" w:type="dxa"/>
          </w:tcPr>
          <w:p w14:paraId="7609158B" w14:textId="77777777" w:rsidR="001A2306" w:rsidRPr="006278BE" w:rsidRDefault="001A2306" w:rsidP="00837CE3">
            <w:r w:rsidRPr="006278BE">
              <w:t>1.344</w:t>
            </w:r>
          </w:p>
        </w:tc>
        <w:tc>
          <w:tcPr>
            <w:tcW w:w="1482" w:type="dxa"/>
          </w:tcPr>
          <w:p w14:paraId="558C7878" w14:textId="77777777" w:rsidR="001A2306" w:rsidRPr="006278BE" w:rsidRDefault="001A2306" w:rsidP="00837CE3">
            <w:r w:rsidRPr="006278BE">
              <w:t>1.344</w:t>
            </w:r>
          </w:p>
        </w:tc>
      </w:tr>
      <w:tr w:rsidR="001A2306" w:rsidRPr="006278BE" w14:paraId="62F8DFE3" w14:textId="77777777" w:rsidTr="00A75C46">
        <w:trPr>
          <w:trHeight w:val="300"/>
        </w:trPr>
        <w:tc>
          <w:tcPr>
            <w:tcW w:w="1118" w:type="dxa"/>
          </w:tcPr>
          <w:p w14:paraId="73BC6B5E" w14:textId="77777777" w:rsidR="001A2306" w:rsidRPr="006278BE" w:rsidRDefault="001A2306" w:rsidP="00837CE3">
            <w:r w:rsidRPr="006278BE">
              <w:t>SSEH</w:t>
            </w:r>
          </w:p>
        </w:tc>
        <w:tc>
          <w:tcPr>
            <w:tcW w:w="1481" w:type="dxa"/>
          </w:tcPr>
          <w:p w14:paraId="1E6FF79A" w14:textId="77777777" w:rsidR="001A2306" w:rsidRPr="006278BE" w:rsidRDefault="001A2306" w:rsidP="00837CE3">
            <w:r w:rsidRPr="006278BE">
              <w:t>0.902</w:t>
            </w:r>
          </w:p>
        </w:tc>
        <w:tc>
          <w:tcPr>
            <w:tcW w:w="1482" w:type="dxa"/>
          </w:tcPr>
          <w:p w14:paraId="487A8B90" w14:textId="77777777" w:rsidR="001A2306" w:rsidRPr="006278BE" w:rsidRDefault="001A2306" w:rsidP="00837CE3">
            <w:r w:rsidRPr="006278BE">
              <w:t>0.902</w:t>
            </w:r>
          </w:p>
        </w:tc>
        <w:tc>
          <w:tcPr>
            <w:tcW w:w="1481" w:type="dxa"/>
          </w:tcPr>
          <w:p w14:paraId="2048EB21" w14:textId="77777777" w:rsidR="001A2306" w:rsidRPr="006278BE" w:rsidRDefault="001A2306" w:rsidP="00837CE3">
            <w:r w:rsidRPr="006278BE">
              <w:t>0.902</w:t>
            </w:r>
          </w:p>
        </w:tc>
        <w:tc>
          <w:tcPr>
            <w:tcW w:w="1482" w:type="dxa"/>
          </w:tcPr>
          <w:p w14:paraId="28712655" w14:textId="77777777" w:rsidR="001A2306" w:rsidRPr="006278BE" w:rsidRDefault="001A2306" w:rsidP="00837CE3">
            <w:r w:rsidRPr="006278BE">
              <w:t>0.902</w:t>
            </w:r>
          </w:p>
        </w:tc>
        <w:tc>
          <w:tcPr>
            <w:tcW w:w="1482" w:type="dxa"/>
          </w:tcPr>
          <w:p w14:paraId="17D86073" w14:textId="77777777" w:rsidR="001A2306" w:rsidRPr="006278BE" w:rsidRDefault="001A2306" w:rsidP="00837CE3">
            <w:r w:rsidRPr="006278BE">
              <w:t>0.902</w:t>
            </w:r>
          </w:p>
        </w:tc>
      </w:tr>
      <w:tr w:rsidR="001A2306" w:rsidRPr="006278BE" w14:paraId="5A0220B0" w14:textId="77777777" w:rsidTr="00A75C46">
        <w:trPr>
          <w:trHeight w:val="300"/>
        </w:trPr>
        <w:tc>
          <w:tcPr>
            <w:tcW w:w="1118" w:type="dxa"/>
          </w:tcPr>
          <w:p w14:paraId="00B1E594" w14:textId="77777777" w:rsidR="001A2306" w:rsidRPr="006278BE" w:rsidRDefault="001A2306" w:rsidP="00837CE3">
            <w:r w:rsidRPr="006278BE">
              <w:t>SSES</w:t>
            </w:r>
          </w:p>
        </w:tc>
        <w:tc>
          <w:tcPr>
            <w:tcW w:w="1481" w:type="dxa"/>
          </w:tcPr>
          <w:p w14:paraId="43C117A3" w14:textId="77777777" w:rsidR="001A2306" w:rsidRPr="006278BE" w:rsidRDefault="001A2306" w:rsidP="00837CE3">
            <w:r w:rsidRPr="006278BE">
              <w:t>1.701</w:t>
            </w:r>
          </w:p>
        </w:tc>
        <w:tc>
          <w:tcPr>
            <w:tcW w:w="1482" w:type="dxa"/>
          </w:tcPr>
          <w:p w14:paraId="61B49CE2" w14:textId="77777777" w:rsidR="001A2306" w:rsidRPr="006278BE" w:rsidRDefault="001A2306" w:rsidP="00837CE3">
            <w:r w:rsidRPr="006278BE">
              <w:t>1.701</w:t>
            </w:r>
          </w:p>
        </w:tc>
        <w:tc>
          <w:tcPr>
            <w:tcW w:w="1481" w:type="dxa"/>
          </w:tcPr>
          <w:p w14:paraId="68F37925" w14:textId="77777777" w:rsidR="001A2306" w:rsidRPr="006278BE" w:rsidRDefault="001A2306" w:rsidP="00837CE3">
            <w:r w:rsidRPr="006278BE">
              <w:t>1.701</w:t>
            </w:r>
          </w:p>
        </w:tc>
        <w:tc>
          <w:tcPr>
            <w:tcW w:w="1482" w:type="dxa"/>
          </w:tcPr>
          <w:p w14:paraId="5F7B619F" w14:textId="77777777" w:rsidR="001A2306" w:rsidRPr="006278BE" w:rsidRDefault="001A2306" w:rsidP="00837CE3">
            <w:r w:rsidRPr="006278BE">
              <w:t>1.701</w:t>
            </w:r>
          </w:p>
        </w:tc>
        <w:tc>
          <w:tcPr>
            <w:tcW w:w="1482" w:type="dxa"/>
          </w:tcPr>
          <w:p w14:paraId="1B5D0128" w14:textId="77777777" w:rsidR="001A2306" w:rsidRPr="006278BE" w:rsidRDefault="001A2306" w:rsidP="00837CE3">
            <w:r w:rsidRPr="006278BE">
              <w:t>1.701</w:t>
            </w:r>
          </w:p>
        </w:tc>
      </w:tr>
    </w:tbl>
    <w:p w14:paraId="1EACF2E1" w14:textId="77777777" w:rsidR="001A2306" w:rsidRPr="006278BE" w:rsidRDefault="001A2306" w:rsidP="001A2306">
      <w:pPr>
        <w:pStyle w:val="AppendixHeading"/>
      </w:pPr>
      <w:bookmarkStart w:id="258" w:name="_Hlk107410688"/>
      <w:bookmarkStart w:id="259" w:name="_Hlk107410500"/>
    </w:p>
    <w:p w14:paraId="6BEE6DA3" w14:textId="77777777" w:rsidR="001A2306" w:rsidRPr="006278BE" w:rsidRDefault="001A2306" w:rsidP="00837CE3">
      <w:pPr>
        <w:pStyle w:val="Caption"/>
      </w:pPr>
      <w:r w:rsidRPr="006278BE">
        <w:t>Maximum penalty for the Distribution System Operation Stakeholder Satisfaction Survey term (DSOSAD</w:t>
      </w:r>
      <w:r w:rsidRPr="006278BE">
        <w:rPr>
          <w:rStyle w:val="Subscript"/>
        </w:rPr>
        <w:t>t</w:t>
      </w:r>
      <w:r w:rsidRPr="006278BE">
        <w:t>) (£m)</w:t>
      </w:r>
      <w:bookmarkEnd w:id="258"/>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6278BE"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59"/>
          <w:p w14:paraId="34F1067E" w14:textId="77777777" w:rsidR="001A2306" w:rsidRPr="006278BE" w:rsidRDefault="001A2306" w:rsidP="00837CE3">
            <w:r w:rsidRPr="006278BE">
              <w:t>Licensee</w:t>
            </w:r>
          </w:p>
        </w:tc>
        <w:tc>
          <w:tcPr>
            <w:tcW w:w="1559" w:type="dxa"/>
          </w:tcPr>
          <w:p w14:paraId="1D92E86B" w14:textId="77777777" w:rsidR="001A2306" w:rsidRPr="006278BE" w:rsidRDefault="001A2306" w:rsidP="00837CE3">
            <w:r w:rsidRPr="006278BE">
              <w:t>2023/24</w:t>
            </w:r>
          </w:p>
        </w:tc>
        <w:tc>
          <w:tcPr>
            <w:tcW w:w="1559" w:type="dxa"/>
          </w:tcPr>
          <w:p w14:paraId="27EAFFC7" w14:textId="77777777" w:rsidR="001A2306" w:rsidRPr="006278BE" w:rsidRDefault="001A2306" w:rsidP="00837CE3">
            <w:r w:rsidRPr="006278BE">
              <w:t>2024/25</w:t>
            </w:r>
          </w:p>
        </w:tc>
        <w:tc>
          <w:tcPr>
            <w:tcW w:w="1560" w:type="dxa"/>
          </w:tcPr>
          <w:p w14:paraId="7D6343E4" w14:textId="77777777" w:rsidR="001A2306" w:rsidRPr="006278BE" w:rsidRDefault="001A2306" w:rsidP="00837CE3">
            <w:r w:rsidRPr="006278BE">
              <w:t>2025/26</w:t>
            </w:r>
          </w:p>
        </w:tc>
        <w:tc>
          <w:tcPr>
            <w:tcW w:w="1559" w:type="dxa"/>
          </w:tcPr>
          <w:p w14:paraId="6430706C" w14:textId="77777777" w:rsidR="001A2306" w:rsidRPr="006278BE" w:rsidRDefault="001A2306" w:rsidP="00837CE3">
            <w:r w:rsidRPr="006278BE">
              <w:t>2026/27</w:t>
            </w:r>
          </w:p>
        </w:tc>
        <w:tc>
          <w:tcPr>
            <w:tcW w:w="1560" w:type="dxa"/>
          </w:tcPr>
          <w:p w14:paraId="3155BCF9" w14:textId="77777777" w:rsidR="001A2306" w:rsidRPr="006278BE" w:rsidRDefault="001A2306" w:rsidP="00837CE3">
            <w:r w:rsidRPr="006278BE">
              <w:t>2027/28</w:t>
            </w:r>
          </w:p>
        </w:tc>
      </w:tr>
      <w:tr w:rsidR="001A2306" w:rsidRPr="006278BE" w14:paraId="6095DEDC" w14:textId="77777777" w:rsidTr="00A75C46">
        <w:tc>
          <w:tcPr>
            <w:tcW w:w="1134" w:type="dxa"/>
          </w:tcPr>
          <w:p w14:paraId="3640661B" w14:textId="77777777" w:rsidR="001A2306" w:rsidRPr="006278BE" w:rsidRDefault="001A2306" w:rsidP="00837CE3">
            <w:r w:rsidRPr="006278BE">
              <w:t>ENWL</w:t>
            </w:r>
          </w:p>
        </w:tc>
        <w:tc>
          <w:tcPr>
            <w:tcW w:w="1559" w:type="dxa"/>
          </w:tcPr>
          <w:p w14:paraId="5F99FB83" w14:textId="77777777" w:rsidR="001A2306" w:rsidRPr="006278BE" w:rsidRDefault="001A2306" w:rsidP="00837CE3">
            <w:r w:rsidRPr="006278BE">
              <w:t>0.698</w:t>
            </w:r>
          </w:p>
        </w:tc>
        <w:tc>
          <w:tcPr>
            <w:tcW w:w="1559" w:type="dxa"/>
          </w:tcPr>
          <w:p w14:paraId="3152CB66" w14:textId="77777777" w:rsidR="001A2306" w:rsidRPr="006278BE" w:rsidRDefault="001A2306" w:rsidP="00837CE3">
            <w:r w:rsidRPr="006278BE">
              <w:t>0.698</w:t>
            </w:r>
          </w:p>
        </w:tc>
        <w:tc>
          <w:tcPr>
            <w:tcW w:w="1560" w:type="dxa"/>
          </w:tcPr>
          <w:p w14:paraId="5051D6BB" w14:textId="77777777" w:rsidR="001A2306" w:rsidRPr="006278BE" w:rsidRDefault="001A2306" w:rsidP="00837CE3">
            <w:r w:rsidRPr="006278BE">
              <w:t>0.698</w:t>
            </w:r>
          </w:p>
        </w:tc>
        <w:tc>
          <w:tcPr>
            <w:tcW w:w="1559" w:type="dxa"/>
          </w:tcPr>
          <w:p w14:paraId="6EA79321" w14:textId="77777777" w:rsidR="001A2306" w:rsidRPr="006278BE" w:rsidRDefault="001A2306" w:rsidP="00837CE3">
            <w:r w:rsidRPr="006278BE">
              <w:t>0.698</w:t>
            </w:r>
          </w:p>
        </w:tc>
        <w:tc>
          <w:tcPr>
            <w:tcW w:w="1560" w:type="dxa"/>
          </w:tcPr>
          <w:p w14:paraId="2DC458F8" w14:textId="77777777" w:rsidR="001A2306" w:rsidRPr="006278BE" w:rsidRDefault="001A2306" w:rsidP="00837CE3">
            <w:r w:rsidRPr="006278BE">
              <w:t>0.698</w:t>
            </w:r>
          </w:p>
        </w:tc>
      </w:tr>
      <w:tr w:rsidR="001A2306" w:rsidRPr="006278BE" w14:paraId="105B5A38" w14:textId="77777777" w:rsidTr="00A75C46">
        <w:tc>
          <w:tcPr>
            <w:tcW w:w="1134" w:type="dxa"/>
          </w:tcPr>
          <w:p w14:paraId="709383AC" w14:textId="77777777" w:rsidR="001A2306" w:rsidRPr="006278BE" w:rsidRDefault="001A2306" w:rsidP="00837CE3">
            <w:r w:rsidRPr="006278BE">
              <w:t>NPgN</w:t>
            </w:r>
          </w:p>
        </w:tc>
        <w:tc>
          <w:tcPr>
            <w:tcW w:w="1559" w:type="dxa"/>
          </w:tcPr>
          <w:p w14:paraId="662F50F2" w14:textId="77777777" w:rsidR="001A2306" w:rsidRPr="006278BE" w:rsidRDefault="001A2306" w:rsidP="00837CE3">
            <w:r w:rsidRPr="006278BE">
              <w:t>0.519</w:t>
            </w:r>
          </w:p>
        </w:tc>
        <w:tc>
          <w:tcPr>
            <w:tcW w:w="1559" w:type="dxa"/>
          </w:tcPr>
          <w:p w14:paraId="404150AC" w14:textId="77777777" w:rsidR="001A2306" w:rsidRPr="006278BE" w:rsidRDefault="001A2306" w:rsidP="00837CE3">
            <w:r w:rsidRPr="006278BE">
              <w:t>0.519</w:t>
            </w:r>
          </w:p>
        </w:tc>
        <w:tc>
          <w:tcPr>
            <w:tcW w:w="1560" w:type="dxa"/>
          </w:tcPr>
          <w:p w14:paraId="24C09A85" w14:textId="77777777" w:rsidR="001A2306" w:rsidRPr="006278BE" w:rsidRDefault="001A2306" w:rsidP="00837CE3">
            <w:r w:rsidRPr="006278BE">
              <w:t>0.519</w:t>
            </w:r>
          </w:p>
        </w:tc>
        <w:tc>
          <w:tcPr>
            <w:tcW w:w="1559" w:type="dxa"/>
          </w:tcPr>
          <w:p w14:paraId="0BF4B776" w14:textId="77777777" w:rsidR="001A2306" w:rsidRPr="006278BE" w:rsidRDefault="001A2306" w:rsidP="00837CE3">
            <w:r w:rsidRPr="006278BE">
              <w:t>0.519</w:t>
            </w:r>
          </w:p>
        </w:tc>
        <w:tc>
          <w:tcPr>
            <w:tcW w:w="1560" w:type="dxa"/>
          </w:tcPr>
          <w:p w14:paraId="462EE6DC" w14:textId="77777777" w:rsidR="001A2306" w:rsidRPr="006278BE" w:rsidRDefault="001A2306" w:rsidP="00837CE3">
            <w:r w:rsidRPr="006278BE">
              <w:t>0.519</w:t>
            </w:r>
          </w:p>
        </w:tc>
      </w:tr>
      <w:tr w:rsidR="001A2306" w:rsidRPr="006278BE" w14:paraId="4DF43917" w14:textId="77777777" w:rsidTr="00A75C46">
        <w:tc>
          <w:tcPr>
            <w:tcW w:w="1134" w:type="dxa"/>
          </w:tcPr>
          <w:p w14:paraId="1BA0D716" w14:textId="77777777" w:rsidR="001A2306" w:rsidRPr="006278BE" w:rsidRDefault="001A2306" w:rsidP="00837CE3">
            <w:r w:rsidRPr="006278BE">
              <w:t>NPgY</w:t>
            </w:r>
          </w:p>
        </w:tc>
        <w:tc>
          <w:tcPr>
            <w:tcW w:w="1559" w:type="dxa"/>
          </w:tcPr>
          <w:p w14:paraId="04681813" w14:textId="77777777" w:rsidR="001A2306" w:rsidRPr="006278BE" w:rsidRDefault="001A2306" w:rsidP="00837CE3">
            <w:r w:rsidRPr="006278BE">
              <w:t>0.716</w:t>
            </w:r>
          </w:p>
        </w:tc>
        <w:tc>
          <w:tcPr>
            <w:tcW w:w="1559" w:type="dxa"/>
          </w:tcPr>
          <w:p w14:paraId="28704368" w14:textId="77777777" w:rsidR="001A2306" w:rsidRPr="006278BE" w:rsidRDefault="001A2306" w:rsidP="00837CE3">
            <w:r w:rsidRPr="006278BE">
              <w:t>0.716</w:t>
            </w:r>
          </w:p>
        </w:tc>
        <w:tc>
          <w:tcPr>
            <w:tcW w:w="1560" w:type="dxa"/>
          </w:tcPr>
          <w:p w14:paraId="75D6B097" w14:textId="77777777" w:rsidR="001A2306" w:rsidRPr="006278BE" w:rsidRDefault="001A2306" w:rsidP="00837CE3">
            <w:r w:rsidRPr="006278BE">
              <w:t>0.716</w:t>
            </w:r>
          </w:p>
        </w:tc>
        <w:tc>
          <w:tcPr>
            <w:tcW w:w="1559" w:type="dxa"/>
          </w:tcPr>
          <w:p w14:paraId="48417975" w14:textId="77777777" w:rsidR="001A2306" w:rsidRPr="006278BE" w:rsidRDefault="001A2306" w:rsidP="00837CE3">
            <w:r w:rsidRPr="006278BE">
              <w:t>0.716</w:t>
            </w:r>
          </w:p>
        </w:tc>
        <w:tc>
          <w:tcPr>
            <w:tcW w:w="1560" w:type="dxa"/>
          </w:tcPr>
          <w:p w14:paraId="12DD46DD" w14:textId="77777777" w:rsidR="001A2306" w:rsidRPr="006278BE" w:rsidRDefault="001A2306" w:rsidP="00837CE3">
            <w:r w:rsidRPr="006278BE">
              <w:t>0.716</w:t>
            </w:r>
          </w:p>
        </w:tc>
      </w:tr>
      <w:tr w:rsidR="001A2306" w:rsidRPr="006278BE" w14:paraId="22B3773F" w14:textId="77777777" w:rsidTr="00A75C46">
        <w:tc>
          <w:tcPr>
            <w:tcW w:w="1134" w:type="dxa"/>
          </w:tcPr>
          <w:p w14:paraId="2D3F1906" w14:textId="77777777" w:rsidR="001A2306" w:rsidRPr="006278BE" w:rsidRDefault="001A2306" w:rsidP="00837CE3">
            <w:r w:rsidRPr="006278BE">
              <w:t>WMID</w:t>
            </w:r>
          </w:p>
        </w:tc>
        <w:tc>
          <w:tcPr>
            <w:tcW w:w="1559" w:type="dxa"/>
          </w:tcPr>
          <w:p w14:paraId="68AFC3B5" w14:textId="77777777" w:rsidR="001A2306" w:rsidRPr="006278BE" w:rsidRDefault="001A2306" w:rsidP="00837CE3">
            <w:r w:rsidRPr="006278BE">
              <w:t>0.901</w:t>
            </w:r>
          </w:p>
        </w:tc>
        <w:tc>
          <w:tcPr>
            <w:tcW w:w="1559" w:type="dxa"/>
          </w:tcPr>
          <w:p w14:paraId="39F3F05D" w14:textId="77777777" w:rsidR="001A2306" w:rsidRPr="006278BE" w:rsidRDefault="001A2306" w:rsidP="00837CE3">
            <w:r w:rsidRPr="006278BE">
              <w:t>0.901</w:t>
            </w:r>
          </w:p>
        </w:tc>
        <w:tc>
          <w:tcPr>
            <w:tcW w:w="1560" w:type="dxa"/>
          </w:tcPr>
          <w:p w14:paraId="5E58F20E" w14:textId="77777777" w:rsidR="001A2306" w:rsidRPr="006278BE" w:rsidRDefault="001A2306" w:rsidP="00837CE3">
            <w:r w:rsidRPr="006278BE">
              <w:t>0.901</w:t>
            </w:r>
          </w:p>
        </w:tc>
        <w:tc>
          <w:tcPr>
            <w:tcW w:w="1559" w:type="dxa"/>
          </w:tcPr>
          <w:p w14:paraId="154AEDDD" w14:textId="77777777" w:rsidR="001A2306" w:rsidRPr="006278BE" w:rsidRDefault="001A2306" w:rsidP="00837CE3">
            <w:r w:rsidRPr="006278BE">
              <w:t>0.901</w:t>
            </w:r>
          </w:p>
        </w:tc>
        <w:tc>
          <w:tcPr>
            <w:tcW w:w="1560" w:type="dxa"/>
          </w:tcPr>
          <w:p w14:paraId="7693E48A" w14:textId="77777777" w:rsidR="001A2306" w:rsidRPr="006278BE" w:rsidRDefault="001A2306" w:rsidP="00837CE3">
            <w:r w:rsidRPr="006278BE">
              <w:t>0.901</w:t>
            </w:r>
          </w:p>
        </w:tc>
      </w:tr>
      <w:tr w:rsidR="001A2306" w:rsidRPr="006278BE" w14:paraId="1EE72FFF" w14:textId="77777777" w:rsidTr="00A75C46">
        <w:tc>
          <w:tcPr>
            <w:tcW w:w="1134" w:type="dxa"/>
          </w:tcPr>
          <w:p w14:paraId="59F28221" w14:textId="77777777" w:rsidR="001A2306" w:rsidRPr="006278BE" w:rsidRDefault="001A2306" w:rsidP="00837CE3">
            <w:r w:rsidRPr="006278BE">
              <w:t>EMID</w:t>
            </w:r>
          </w:p>
        </w:tc>
        <w:tc>
          <w:tcPr>
            <w:tcW w:w="1559" w:type="dxa"/>
          </w:tcPr>
          <w:p w14:paraId="47770873" w14:textId="77777777" w:rsidR="001A2306" w:rsidRPr="006278BE" w:rsidRDefault="001A2306" w:rsidP="00837CE3">
            <w:r w:rsidRPr="006278BE">
              <w:t>0.922</w:t>
            </w:r>
          </w:p>
        </w:tc>
        <w:tc>
          <w:tcPr>
            <w:tcW w:w="1559" w:type="dxa"/>
          </w:tcPr>
          <w:p w14:paraId="3C8C0329" w14:textId="77777777" w:rsidR="001A2306" w:rsidRPr="006278BE" w:rsidRDefault="001A2306" w:rsidP="00837CE3">
            <w:r w:rsidRPr="006278BE">
              <w:t>0.922</w:t>
            </w:r>
          </w:p>
        </w:tc>
        <w:tc>
          <w:tcPr>
            <w:tcW w:w="1560" w:type="dxa"/>
          </w:tcPr>
          <w:p w14:paraId="62621E80" w14:textId="77777777" w:rsidR="001A2306" w:rsidRPr="006278BE" w:rsidRDefault="001A2306" w:rsidP="00837CE3">
            <w:r w:rsidRPr="006278BE">
              <w:t>0.922</w:t>
            </w:r>
          </w:p>
        </w:tc>
        <w:tc>
          <w:tcPr>
            <w:tcW w:w="1559" w:type="dxa"/>
          </w:tcPr>
          <w:p w14:paraId="6938EFD6" w14:textId="77777777" w:rsidR="001A2306" w:rsidRPr="006278BE" w:rsidRDefault="001A2306" w:rsidP="00837CE3">
            <w:r w:rsidRPr="006278BE">
              <w:t>0.922</w:t>
            </w:r>
          </w:p>
        </w:tc>
        <w:tc>
          <w:tcPr>
            <w:tcW w:w="1560" w:type="dxa"/>
          </w:tcPr>
          <w:p w14:paraId="4855CEB1" w14:textId="77777777" w:rsidR="001A2306" w:rsidRPr="006278BE" w:rsidRDefault="001A2306" w:rsidP="00837CE3">
            <w:r w:rsidRPr="006278BE">
              <w:t>0.922</w:t>
            </w:r>
          </w:p>
        </w:tc>
      </w:tr>
      <w:tr w:rsidR="001A2306" w:rsidRPr="006278BE" w14:paraId="079756AB" w14:textId="77777777" w:rsidTr="00A75C46">
        <w:tc>
          <w:tcPr>
            <w:tcW w:w="1134" w:type="dxa"/>
          </w:tcPr>
          <w:p w14:paraId="26291F5B" w14:textId="77777777" w:rsidR="001A2306" w:rsidRPr="006278BE" w:rsidRDefault="001A2306" w:rsidP="00837CE3">
            <w:r w:rsidRPr="006278BE">
              <w:t>SWALES</w:t>
            </w:r>
          </w:p>
        </w:tc>
        <w:tc>
          <w:tcPr>
            <w:tcW w:w="1559" w:type="dxa"/>
          </w:tcPr>
          <w:p w14:paraId="12A4B81C" w14:textId="77777777" w:rsidR="001A2306" w:rsidRPr="006278BE" w:rsidRDefault="001A2306" w:rsidP="00837CE3">
            <w:r w:rsidRPr="006278BE">
              <w:t>0.461</w:t>
            </w:r>
          </w:p>
        </w:tc>
        <w:tc>
          <w:tcPr>
            <w:tcW w:w="1559" w:type="dxa"/>
          </w:tcPr>
          <w:p w14:paraId="5437B9AD" w14:textId="77777777" w:rsidR="001A2306" w:rsidRPr="006278BE" w:rsidRDefault="001A2306" w:rsidP="00837CE3">
            <w:r w:rsidRPr="006278BE">
              <w:t>0.461</w:t>
            </w:r>
          </w:p>
        </w:tc>
        <w:tc>
          <w:tcPr>
            <w:tcW w:w="1560" w:type="dxa"/>
          </w:tcPr>
          <w:p w14:paraId="78DB01D4" w14:textId="77777777" w:rsidR="001A2306" w:rsidRPr="006278BE" w:rsidRDefault="001A2306" w:rsidP="00837CE3">
            <w:r w:rsidRPr="006278BE">
              <w:t>0.461</w:t>
            </w:r>
          </w:p>
        </w:tc>
        <w:tc>
          <w:tcPr>
            <w:tcW w:w="1559" w:type="dxa"/>
          </w:tcPr>
          <w:p w14:paraId="04E21602" w14:textId="77777777" w:rsidR="001A2306" w:rsidRPr="006278BE" w:rsidRDefault="001A2306" w:rsidP="00837CE3">
            <w:r w:rsidRPr="006278BE">
              <w:t>0.461</w:t>
            </w:r>
          </w:p>
        </w:tc>
        <w:tc>
          <w:tcPr>
            <w:tcW w:w="1560" w:type="dxa"/>
          </w:tcPr>
          <w:p w14:paraId="70730518" w14:textId="77777777" w:rsidR="001A2306" w:rsidRPr="006278BE" w:rsidRDefault="001A2306" w:rsidP="00837CE3">
            <w:r w:rsidRPr="006278BE">
              <w:t>0.461</w:t>
            </w:r>
          </w:p>
        </w:tc>
      </w:tr>
      <w:tr w:rsidR="001A2306" w:rsidRPr="006278BE" w14:paraId="4EEF5503" w14:textId="77777777" w:rsidTr="00A75C46">
        <w:tc>
          <w:tcPr>
            <w:tcW w:w="1134" w:type="dxa"/>
          </w:tcPr>
          <w:p w14:paraId="53E495CB" w14:textId="77777777" w:rsidR="001A2306" w:rsidRPr="006278BE" w:rsidRDefault="001A2306" w:rsidP="00837CE3">
            <w:r w:rsidRPr="006278BE">
              <w:t>SWEST</w:t>
            </w:r>
          </w:p>
        </w:tc>
        <w:tc>
          <w:tcPr>
            <w:tcW w:w="1559" w:type="dxa"/>
          </w:tcPr>
          <w:p w14:paraId="03536504" w14:textId="77777777" w:rsidR="001A2306" w:rsidRPr="006278BE" w:rsidRDefault="001A2306" w:rsidP="00837CE3">
            <w:r w:rsidRPr="006278BE">
              <w:t>0.700</w:t>
            </w:r>
          </w:p>
        </w:tc>
        <w:tc>
          <w:tcPr>
            <w:tcW w:w="1559" w:type="dxa"/>
          </w:tcPr>
          <w:p w14:paraId="3156FCE2" w14:textId="77777777" w:rsidR="001A2306" w:rsidRPr="006278BE" w:rsidRDefault="001A2306" w:rsidP="00837CE3">
            <w:r w:rsidRPr="006278BE">
              <w:t>0.700</w:t>
            </w:r>
          </w:p>
        </w:tc>
        <w:tc>
          <w:tcPr>
            <w:tcW w:w="1560" w:type="dxa"/>
          </w:tcPr>
          <w:p w14:paraId="713026F1" w14:textId="77777777" w:rsidR="001A2306" w:rsidRPr="006278BE" w:rsidRDefault="001A2306" w:rsidP="00837CE3">
            <w:r w:rsidRPr="006278BE">
              <w:t>0.700</w:t>
            </w:r>
          </w:p>
        </w:tc>
        <w:tc>
          <w:tcPr>
            <w:tcW w:w="1559" w:type="dxa"/>
          </w:tcPr>
          <w:p w14:paraId="5F52EF46" w14:textId="77777777" w:rsidR="001A2306" w:rsidRPr="006278BE" w:rsidRDefault="001A2306" w:rsidP="00837CE3">
            <w:r w:rsidRPr="006278BE">
              <w:t>0.700</w:t>
            </w:r>
          </w:p>
        </w:tc>
        <w:tc>
          <w:tcPr>
            <w:tcW w:w="1560" w:type="dxa"/>
          </w:tcPr>
          <w:p w14:paraId="0BB236DC" w14:textId="77777777" w:rsidR="001A2306" w:rsidRPr="006278BE" w:rsidRDefault="001A2306" w:rsidP="00837CE3">
            <w:r w:rsidRPr="006278BE">
              <w:t>0.700</w:t>
            </w:r>
          </w:p>
        </w:tc>
      </w:tr>
      <w:tr w:rsidR="001A2306" w:rsidRPr="006278BE" w14:paraId="2A01B00F" w14:textId="77777777" w:rsidTr="00A75C46">
        <w:tc>
          <w:tcPr>
            <w:tcW w:w="1134" w:type="dxa"/>
          </w:tcPr>
          <w:p w14:paraId="4E9D2BAE" w14:textId="77777777" w:rsidR="001A2306" w:rsidRPr="006278BE" w:rsidRDefault="001A2306" w:rsidP="00837CE3">
            <w:r w:rsidRPr="006278BE">
              <w:t>LPN</w:t>
            </w:r>
          </w:p>
        </w:tc>
        <w:tc>
          <w:tcPr>
            <w:tcW w:w="1559" w:type="dxa"/>
          </w:tcPr>
          <w:p w14:paraId="7EA19902" w14:textId="77777777" w:rsidR="001A2306" w:rsidRPr="006278BE" w:rsidRDefault="001A2306" w:rsidP="00837CE3">
            <w:r w:rsidRPr="006278BE">
              <w:t>0.605</w:t>
            </w:r>
          </w:p>
        </w:tc>
        <w:tc>
          <w:tcPr>
            <w:tcW w:w="1559" w:type="dxa"/>
          </w:tcPr>
          <w:p w14:paraId="1877EA06" w14:textId="77777777" w:rsidR="001A2306" w:rsidRPr="006278BE" w:rsidRDefault="001A2306" w:rsidP="00837CE3">
            <w:r w:rsidRPr="006278BE">
              <w:t>0.605</w:t>
            </w:r>
          </w:p>
        </w:tc>
        <w:tc>
          <w:tcPr>
            <w:tcW w:w="1560" w:type="dxa"/>
          </w:tcPr>
          <w:p w14:paraId="4B59AB3D" w14:textId="77777777" w:rsidR="001A2306" w:rsidRPr="006278BE" w:rsidRDefault="001A2306" w:rsidP="00837CE3">
            <w:r w:rsidRPr="006278BE">
              <w:t>0.605</w:t>
            </w:r>
          </w:p>
        </w:tc>
        <w:tc>
          <w:tcPr>
            <w:tcW w:w="1559" w:type="dxa"/>
          </w:tcPr>
          <w:p w14:paraId="4A0B32CE" w14:textId="77777777" w:rsidR="001A2306" w:rsidRPr="006278BE" w:rsidRDefault="001A2306" w:rsidP="00837CE3">
            <w:r w:rsidRPr="006278BE">
              <w:t>0.605</w:t>
            </w:r>
          </w:p>
        </w:tc>
        <w:tc>
          <w:tcPr>
            <w:tcW w:w="1560" w:type="dxa"/>
          </w:tcPr>
          <w:p w14:paraId="2AA8D50A" w14:textId="77777777" w:rsidR="001A2306" w:rsidRPr="006278BE" w:rsidRDefault="001A2306" w:rsidP="00837CE3">
            <w:r w:rsidRPr="006278BE">
              <w:t>0.605</w:t>
            </w:r>
          </w:p>
        </w:tc>
      </w:tr>
      <w:tr w:rsidR="001A2306" w:rsidRPr="006278BE" w14:paraId="309CEC06" w14:textId="77777777" w:rsidTr="00A75C46">
        <w:tc>
          <w:tcPr>
            <w:tcW w:w="1134" w:type="dxa"/>
          </w:tcPr>
          <w:p w14:paraId="1DCBF79C" w14:textId="77777777" w:rsidR="001A2306" w:rsidRPr="006278BE" w:rsidRDefault="001A2306" w:rsidP="00837CE3">
            <w:r w:rsidRPr="006278BE">
              <w:t>SPN</w:t>
            </w:r>
          </w:p>
        </w:tc>
        <w:tc>
          <w:tcPr>
            <w:tcW w:w="1559" w:type="dxa"/>
          </w:tcPr>
          <w:p w14:paraId="34E6CC14" w14:textId="77777777" w:rsidR="001A2306" w:rsidRPr="006278BE" w:rsidRDefault="001A2306" w:rsidP="00837CE3">
            <w:r w:rsidRPr="006278BE">
              <w:t>0.626</w:t>
            </w:r>
          </w:p>
        </w:tc>
        <w:tc>
          <w:tcPr>
            <w:tcW w:w="1559" w:type="dxa"/>
          </w:tcPr>
          <w:p w14:paraId="152FDBC8" w14:textId="77777777" w:rsidR="001A2306" w:rsidRPr="006278BE" w:rsidRDefault="001A2306" w:rsidP="00837CE3">
            <w:r w:rsidRPr="006278BE">
              <w:t>0.626</w:t>
            </w:r>
          </w:p>
        </w:tc>
        <w:tc>
          <w:tcPr>
            <w:tcW w:w="1560" w:type="dxa"/>
          </w:tcPr>
          <w:p w14:paraId="680F4A31" w14:textId="77777777" w:rsidR="001A2306" w:rsidRPr="006278BE" w:rsidRDefault="001A2306" w:rsidP="00837CE3">
            <w:r w:rsidRPr="006278BE">
              <w:t>0.626</w:t>
            </w:r>
          </w:p>
        </w:tc>
        <w:tc>
          <w:tcPr>
            <w:tcW w:w="1559" w:type="dxa"/>
          </w:tcPr>
          <w:p w14:paraId="2D9E1F08" w14:textId="77777777" w:rsidR="001A2306" w:rsidRPr="006278BE" w:rsidRDefault="001A2306" w:rsidP="00837CE3">
            <w:r w:rsidRPr="006278BE">
              <w:t>0.626</w:t>
            </w:r>
          </w:p>
        </w:tc>
        <w:tc>
          <w:tcPr>
            <w:tcW w:w="1560" w:type="dxa"/>
          </w:tcPr>
          <w:p w14:paraId="26193898" w14:textId="77777777" w:rsidR="001A2306" w:rsidRPr="006278BE" w:rsidRDefault="001A2306" w:rsidP="00837CE3">
            <w:r w:rsidRPr="006278BE">
              <w:t>0.626</w:t>
            </w:r>
          </w:p>
        </w:tc>
      </w:tr>
      <w:tr w:rsidR="001A2306" w:rsidRPr="006278BE" w14:paraId="3184B404" w14:textId="77777777" w:rsidTr="00A75C46">
        <w:tc>
          <w:tcPr>
            <w:tcW w:w="1134" w:type="dxa"/>
          </w:tcPr>
          <w:p w14:paraId="0F175CA1" w14:textId="77777777" w:rsidR="001A2306" w:rsidRPr="006278BE" w:rsidRDefault="001A2306" w:rsidP="00837CE3">
            <w:r w:rsidRPr="006278BE">
              <w:t>EPN</w:t>
            </w:r>
          </w:p>
        </w:tc>
        <w:tc>
          <w:tcPr>
            <w:tcW w:w="1559" w:type="dxa"/>
          </w:tcPr>
          <w:p w14:paraId="0E4933AE" w14:textId="77777777" w:rsidR="001A2306" w:rsidRPr="006278BE" w:rsidRDefault="001A2306" w:rsidP="00837CE3">
            <w:r w:rsidRPr="006278BE">
              <w:t>0.978</w:t>
            </w:r>
          </w:p>
        </w:tc>
        <w:tc>
          <w:tcPr>
            <w:tcW w:w="1559" w:type="dxa"/>
          </w:tcPr>
          <w:p w14:paraId="29504D9D" w14:textId="77777777" w:rsidR="001A2306" w:rsidRPr="006278BE" w:rsidRDefault="001A2306" w:rsidP="00837CE3">
            <w:r w:rsidRPr="006278BE">
              <w:t>0.978</w:t>
            </w:r>
          </w:p>
        </w:tc>
        <w:tc>
          <w:tcPr>
            <w:tcW w:w="1560" w:type="dxa"/>
          </w:tcPr>
          <w:p w14:paraId="08BE4ABE" w14:textId="77777777" w:rsidR="001A2306" w:rsidRPr="006278BE" w:rsidRDefault="001A2306" w:rsidP="00837CE3">
            <w:r w:rsidRPr="006278BE">
              <w:t>0.978</w:t>
            </w:r>
          </w:p>
        </w:tc>
        <w:tc>
          <w:tcPr>
            <w:tcW w:w="1559" w:type="dxa"/>
          </w:tcPr>
          <w:p w14:paraId="0746122D" w14:textId="77777777" w:rsidR="001A2306" w:rsidRPr="006278BE" w:rsidRDefault="001A2306" w:rsidP="00837CE3">
            <w:r w:rsidRPr="006278BE">
              <w:t>0.978</w:t>
            </w:r>
          </w:p>
        </w:tc>
        <w:tc>
          <w:tcPr>
            <w:tcW w:w="1560" w:type="dxa"/>
          </w:tcPr>
          <w:p w14:paraId="2633EFD6" w14:textId="77777777" w:rsidR="001A2306" w:rsidRPr="006278BE" w:rsidRDefault="001A2306" w:rsidP="00837CE3">
            <w:r w:rsidRPr="006278BE">
              <w:t>0.978</w:t>
            </w:r>
          </w:p>
        </w:tc>
      </w:tr>
      <w:tr w:rsidR="001A2306" w:rsidRPr="006278BE" w14:paraId="30818C79" w14:textId="77777777" w:rsidTr="00A75C46">
        <w:tc>
          <w:tcPr>
            <w:tcW w:w="1134" w:type="dxa"/>
          </w:tcPr>
          <w:p w14:paraId="4AFADE09" w14:textId="77777777" w:rsidR="001A2306" w:rsidRPr="006278BE" w:rsidRDefault="001A2306" w:rsidP="00837CE3">
            <w:r w:rsidRPr="006278BE">
              <w:t>SPD</w:t>
            </w:r>
          </w:p>
        </w:tc>
        <w:tc>
          <w:tcPr>
            <w:tcW w:w="1559" w:type="dxa"/>
          </w:tcPr>
          <w:p w14:paraId="1524DE48" w14:textId="77777777" w:rsidR="001A2306" w:rsidRPr="006278BE" w:rsidRDefault="001A2306" w:rsidP="00837CE3">
            <w:r w:rsidRPr="006278BE">
              <w:t>0.665</w:t>
            </w:r>
          </w:p>
        </w:tc>
        <w:tc>
          <w:tcPr>
            <w:tcW w:w="1559" w:type="dxa"/>
          </w:tcPr>
          <w:p w14:paraId="42702FEC" w14:textId="77777777" w:rsidR="001A2306" w:rsidRPr="006278BE" w:rsidRDefault="001A2306" w:rsidP="00837CE3">
            <w:r w:rsidRPr="006278BE">
              <w:t>0.665</w:t>
            </w:r>
          </w:p>
        </w:tc>
        <w:tc>
          <w:tcPr>
            <w:tcW w:w="1560" w:type="dxa"/>
          </w:tcPr>
          <w:p w14:paraId="64EB3A50" w14:textId="77777777" w:rsidR="001A2306" w:rsidRPr="006278BE" w:rsidRDefault="001A2306" w:rsidP="00837CE3">
            <w:r w:rsidRPr="006278BE">
              <w:t>0.665</w:t>
            </w:r>
          </w:p>
        </w:tc>
        <w:tc>
          <w:tcPr>
            <w:tcW w:w="1559" w:type="dxa"/>
          </w:tcPr>
          <w:p w14:paraId="2F28F724" w14:textId="77777777" w:rsidR="001A2306" w:rsidRPr="006278BE" w:rsidRDefault="001A2306" w:rsidP="00837CE3">
            <w:r w:rsidRPr="006278BE">
              <w:t>0.665</w:t>
            </w:r>
          </w:p>
        </w:tc>
        <w:tc>
          <w:tcPr>
            <w:tcW w:w="1560" w:type="dxa"/>
          </w:tcPr>
          <w:p w14:paraId="519DDF04" w14:textId="77777777" w:rsidR="001A2306" w:rsidRPr="006278BE" w:rsidRDefault="001A2306" w:rsidP="00837CE3">
            <w:r w:rsidRPr="006278BE">
              <w:t>0.665</w:t>
            </w:r>
          </w:p>
        </w:tc>
      </w:tr>
      <w:tr w:rsidR="001A2306" w:rsidRPr="006278BE" w14:paraId="4153AF1D" w14:textId="77777777" w:rsidTr="00A75C46">
        <w:tc>
          <w:tcPr>
            <w:tcW w:w="1134" w:type="dxa"/>
          </w:tcPr>
          <w:p w14:paraId="74F6C6A2" w14:textId="77777777" w:rsidR="001A2306" w:rsidRPr="006278BE" w:rsidRDefault="001A2306" w:rsidP="00837CE3">
            <w:r w:rsidRPr="006278BE">
              <w:t>SPMW</w:t>
            </w:r>
          </w:p>
        </w:tc>
        <w:tc>
          <w:tcPr>
            <w:tcW w:w="1559" w:type="dxa"/>
          </w:tcPr>
          <w:p w14:paraId="3A2F3C66" w14:textId="77777777" w:rsidR="001A2306" w:rsidRPr="006278BE" w:rsidRDefault="001A2306" w:rsidP="00837CE3">
            <w:r w:rsidRPr="006278BE">
              <w:t>0.739</w:t>
            </w:r>
          </w:p>
        </w:tc>
        <w:tc>
          <w:tcPr>
            <w:tcW w:w="1559" w:type="dxa"/>
          </w:tcPr>
          <w:p w14:paraId="412CDF29" w14:textId="77777777" w:rsidR="001A2306" w:rsidRPr="006278BE" w:rsidRDefault="001A2306" w:rsidP="00837CE3">
            <w:r w:rsidRPr="006278BE">
              <w:t>0.739</w:t>
            </w:r>
          </w:p>
        </w:tc>
        <w:tc>
          <w:tcPr>
            <w:tcW w:w="1560" w:type="dxa"/>
          </w:tcPr>
          <w:p w14:paraId="7179F405" w14:textId="77777777" w:rsidR="001A2306" w:rsidRPr="006278BE" w:rsidRDefault="001A2306" w:rsidP="00837CE3">
            <w:r w:rsidRPr="006278BE">
              <w:t>0.739</w:t>
            </w:r>
          </w:p>
        </w:tc>
        <w:tc>
          <w:tcPr>
            <w:tcW w:w="1559" w:type="dxa"/>
          </w:tcPr>
          <w:p w14:paraId="6E9352A2" w14:textId="77777777" w:rsidR="001A2306" w:rsidRPr="006278BE" w:rsidRDefault="001A2306" w:rsidP="00837CE3">
            <w:r w:rsidRPr="006278BE">
              <w:t>0.739</w:t>
            </w:r>
          </w:p>
        </w:tc>
        <w:tc>
          <w:tcPr>
            <w:tcW w:w="1560" w:type="dxa"/>
          </w:tcPr>
          <w:p w14:paraId="24D60392" w14:textId="77777777" w:rsidR="001A2306" w:rsidRPr="006278BE" w:rsidRDefault="001A2306" w:rsidP="00837CE3">
            <w:r w:rsidRPr="006278BE">
              <w:t>0.739</w:t>
            </w:r>
          </w:p>
        </w:tc>
      </w:tr>
      <w:tr w:rsidR="001A2306" w:rsidRPr="006278BE" w14:paraId="00B1275D" w14:textId="77777777" w:rsidTr="00A75C46">
        <w:tc>
          <w:tcPr>
            <w:tcW w:w="1134" w:type="dxa"/>
          </w:tcPr>
          <w:p w14:paraId="4271B26B" w14:textId="77777777" w:rsidR="001A2306" w:rsidRPr="006278BE" w:rsidRDefault="001A2306" w:rsidP="00837CE3">
            <w:r w:rsidRPr="006278BE">
              <w:t>SSEH</w:t>
            </w:r>
          </w:p>
        </w:tc>
        <w:tc>
          <w:tcPr>
            <w:tcW w:w="1559" w:type="dxa"/>
          </w:tcPr>
          <w:p w14:paraId="1ED68645" w14:textId="77777777" w:rsidR="001A2306" w:rsidRPr="006278BE" w:rsidRDefault="001A2306" w:rsidP="00837CE3">
            <w:r w:rsidRPr="006278BE">
              <w:t>0.496</w:t>
            </w:r>
          </w:p>
        </w:tc>
        <w:tc>
          <w:tcPr>
            <w:tcW w:w="1559" w:type="dxa"/>
          </w:tcPr>
          <w:p w14:paraId="26E9BEEA" w14:textId="77777777" w:rsidR="001A2306" w:rsidRPr="006278BE" w:rsidRDefault="001A2306" w:rsidP="00837CE3">
            <w:r w:rsidRPr="006278BE">
              <w:t>0.496</w:t>
            </w:r>
          </w:p>
        </w:tc>
        <w:tc>
          <w:tcPr>
            <w:tcW w:w="1560" w:type="dxa"/>
          </w:tcPr>
          <w:p w14:paraId="704DD32C" w14:textId="77777777" w:rsidR="001A2306" w:rsidRPr="006278BE" w:rsidRDefault="001A2306" w:rsidP="00837CE3">
            <w:r w:rsidRPr="006278BE">
              <w:t>0.496</w:t>
            </w:r>
          </w:p>
        </w:tc>
        <w:tc>
          <w:tcPr>
            <w:tcW w:w="1559" w:type="dxa"/>
          </w:tcPr>
          <w:p w14:paraId="74AB39B7" w14:textId="77777777" w:rsidR="001A2306" w:rsidRPr="006278BE" w:rsidRDefault="001A2306" w:rsidP="00837CE3">
            <w:r w:rsidRPr="006278BE">
              <w:t>0.496</w:t>
            </w:r>
          </w:p>
        </w:tc>
        <w:tc>
          <w:tcPr>
            <w:tcW w:w="1560" w:type="dxa"/>
          </w:tcPr>
          <w:p w14:paraId="67D20FB3" w14:textId="77777777" w:rsidR="001A2306" w:rsidRPr="006278BE" w:rsidRDefault="001A2306" w:rsidP="00837CE3">
            <w:r w:rsidRPr="006278BE">
              <w:t>0.496</w:t>
            </w:r>
          </w:p>
        </w:tc>
      </w:tr>
      <w:tr w:rsidR="001A2306" w:rsidRPr="006278BE" w14:paraId="1837D3F9" w14:textId="77777777" w:rsidTr="00A75C46">
        <w:tc>
          <w:tcPr>
            <w:tcW w:w="1134" w:type="dxa"/>
          </w:tcPr>
          <w:p w14:paraId="273FCC64" w14:textId="77777777" w:rsidR="001A2306" w:rsidRPr="006278BE" w:rsidRDefault="001A2306" w:rsidP="00837CE3">
            <w:r w:rsidRPr="006278BE">
              <w:t>SSES</w:t>
            </w:r>
          </w:p>
        </w:tc>
        <w:tc>
          <w:tcPr>
            <w:tcW w:w="1559" w:type="dxa"/>
          </w:tcPr>
          <w:p w14:paraId="5590D53F" w14:textId="77777777" w:rsidR="001A2306" w:rsidRPr="006278BE" w:rsidRDefault="001A2306" w:rsidP="00837CE3">
            <w:r w:rsidRPr="006278BE">
              <w:t>0.935</w:t>
            </w:r>
          </w:p>
        </w:tc>
        <w:tc>
          <w:tcPr>
            <w:tcW w:w="1559" w:type="dxa"/>
          </w:tcPr>
          <w:p w14:paraId="3051AAB7" w14:textId="77777777" w:rsidR="001A2306" w:rsidRPr="006278BE" w:rsidRDefault="001A2306" w:rsidP="00837CE3">
            <w:r w:rsidRPr="006278BE">
              <w:t>0.935</w:t>
            </w:r>
          </w:p>
        </w:tc>
        <w:tc>
          <w:tcPr>
            <w:tcW w:w="1560" w:type="dxa"/>
          </w:tcPr>
          <w:p w14:paraId="480F01F3" w14:textId="77777777" w:rsidR="001A2306" w:rsidRPr="006278BE" w:rsidRDefault="001A2306" w:rsidP="00837CE3">
            <w:r w:rsidRPr="006278BE">
              <w:t>0.935</w:t>
            </w:r>
          </w:p>
        </w:tc>
        <w:tc>
          <w:tcPr>
            <w:tcW w:w="1559" w:type="dxa"/>
          </w:tcPr>
          <w:p w14:paraId="02CAAE75" w14:textId="77777777" w:rsidR="001A2306" w:rsidRPr="006278BE" w:rsidRDefault="001A2306" w:rsidP="00837CE3">
            <w:r w:rsidRPr="006278BE">
              <w:t>0.935</w:t>
            </w:r>
          </w:p>
        </w:tc>
        <w:tc>
          <w:tcPr>
            <w:tcW w:w="1560" w:type="dxa"/>
          </w:tcPr>
          <w:p w14:paraId="3493768D" w14:textId="77777777" w:rsidR="001A2306" w:rsidRPr="006278BE" w:rsidRDefault="001A2306" w:rsidP="00837CE3">
            <w:r w:rsidRPr="006278BE">
              <w:t>0.935</w:t>
            </w:r>
          </w:p>
        </w:tc>
      </w:tr>
    </w:tbl>
    <w:p w14:paraId="30CBAC48" w14:textId="77777777" w:rsidR="001A2306" w:rsidRPr="006278BE" w:rsidRDefault="001A2306" w:rsidP="001A2306">
      <w:pPr>
        <w:pStyle w:val="AppendixHeading"/>
      </w:pPr>
    </w:p>
    <w:p w14:paraId="109D222C" w14:textId="77777777" w:rsidR="001A2306" w:rsidRPr="006278BE" w:rsidRDefault="001A2306" w:rsidP="00837CE3">
      <w:pPr>
        <w:pStyle w:val="Caption"/>
      </w:pPr>
      <w:r w:rsidRPr="006278BE">
        <w:t>Penalty incentive rate for the Distribution System Operation Stakeholder Satisfaction Survey term (DSOSPIR</w:t>
      </w:r>
      <w:r w:rsidRPr="006278BE">
        <w:rPr>
          <w:rStyle w:val="Subscript"/>
        </w:rPr>
        <w:t>t</w:t>
      </w:r>
      <w:r w:rsidRPr="006278BE">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6278BE"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6278BE" w:rsidRDefault="001A2306" w:rsidP="00837CE3">
            <w:bookmarkStart w:id="260" w:name="_Hlk107410287"/>
            <w:r w:rsidRPr="006278BE">
              <w:t>Licensee</w:t>
            </w:r>
          </w:p>
        </w:tc>
        <w:tc>
          <w:tcPr>
            <w:tcW w:w="1531" w:type="dxa"/>
          </w:tcPr>
          <w:p w14:paraId="3A0CEDEB" w14:textId="77777777" w:rsidR="001A2306" w:rsidRPr="006278BE" w:rsidRDefault="001A2306" w:rsidP="00837CE3">
            <w:r w:rsidRPr="006278BE">
              <w:t>2023/24</w:t>
            </w:r>
          </w:p>
        </w:tc>
        <w:tc>
          <w:tcPr>
            <w:tcW w:w="1531" w:type="dxa"/>
          </w:tcPr>
          <w:p w14:paraId="1D10299D" w14:textId="77777777" w:rsidR="001A2306" w:rsidRPr="006278BE" w:rsidRDefault="001A2306" w:rsidP="00837CE3">
            <w:r w:rsidRPr="006278BE">
              <w:t>2024/25</w:t>
            </w:r>
          </w:p>
        </w:tc>
        <w:tc>
          <w:tcPr>
            <w:tcW w:w="1531" w:type="dxa"/>
          </w:tcPr>
          <w:p w14:paraId="10192C54" w14:textId="77777777" w:rsidR="001A2306" w:rsidRPr="006278BE" w:rsidRDefault="001A2306" w:rsidP="00837CE3">
            <w:r w:rsidRPr="006278BE">
              <w:t>2025/26</w:t>
            </w:r>
          </w:p>
        </w:tc>
        <w:tc>
          <w:tcPr>
            <w:tcW w:w="1531" w:type="dxa"/>
          </w:tcPr>
          <w:p w14:paraId="30C64026" w14:textId="77777777" w:rsidR="001A2306" w:rsidRPr="006278BE" w:rsidRDefault="001A2306" w:rsidP="00837CE3">
            <w:r w:rsidRPr="006278BE">
              <w:t>2026/27</w:t>
            </w:r>
          </w:p>
        </w:tc>
        <w:tc>
          <w:tcPr>
            <w:tcW w:w="1531" w:type="dxa"/>
          </w:tcPr>
          <w:p w14:paraId="4097BD08" w14:textId="77777777" w:rsidR="001A2306" w:rsidRPr="006278BE" w:rsidRDefault="001A2306" w:rsidP="00837CE3">
            <w:r w:rsidRPr="006278BE">
              <w:t>2027/28</w:t>
            </w:r>
          </w:p>
        </w:tc>
      </w:tr>
      <w:tr w:rsidR="001A2306" w:rsidRPr="006278BE" w14:paraId="59EF049E" w14:textId="77777777" w:rsidTr="00A75C46">
        <w:tc>
          <w:tcPr>
            <w:tcW w:w="1134" w:type="dxa"/>
          </w:tcPr>
          <w:p w14:paraId="47D499BF" w14:textId="77777777" w:rsidR="001A2306" w:rsidRPr="006278BE" w:rsidRDefault="001A2306" w:rsidP="00837CE3">
            <w:r w:rsidRPr="006278BE">
              <w:t>ENWL</w:t>
            </w:r>
          </w:p>
        </w:tc>
        <w:tc>
          <w:tcPr>
            <w:tcW w:w="1531" w:type="dxa"/>
          </w:tcPr>
          <w:p w14:paraId="421B0649" w14:textId="77777777" w:rsidR="001A2306" w:rsidRPr="006278BE" w:rsidRDefault="001A2306" w:rsidP="00837CE3">
            <w:r w:rsidRPr="006278BE">
              <w:t>0.634</w:t>
            </w:r>
          </w:p>
        </w:tc>
        <w:tc>
          <w:tcPr>
            <w:tcW w:w="1531" w:type="dxa"/>
          </w:tcPr>
          <w:p w14:paraId="21CCE674" w14:textId="77777777" w:rsidR="001A2306" w:rsidRPr="006278BE" w:rsidRDefault="001A2306" w:rsidP="00837CE3">
            <w:r w:rsidRPr="006278BE">
              <w:t>0.634</w:t>
            </w:r>
          </w:p>
        </w:tc>
        <w:tc>
          <w:tcPr>
            <w:tcW w:w="1531" w:type="dxa"/>
          </w:tcPr>
          <w:p w14:paraId="4CB1B201" w14:textId="77777777" w:rsidR="001A2306" w:rsidRPr="006278BE" w:rsidRDefault="001A2306" w:rsidP="00837CE3">
            <w:r w:rsidRPr="006278BE">
              <w:t>0.634</w:t>
            </w:r>
          </w:p>
        </w:tc>
        <w:tc>
          <w:tcPr>
            <w:tcW w:w="1531" w:type="dxa"/>
          </w:tcPr>
          <w:p w14:paraId="58069D3D" w14:textId="77777777" w:rsidR="001A2306" w:rsidRPr="006278BE" w:rsidRDefault="001A2306" w:rsidP="00837CE3">
            <w:r w:rsidRPr="006278BE">
              <w:t>0.634</w:t>
            </w:r>
          </w:p>
        </w:tc>
        <w:tc>
          <w:tcPr>
            <w:tcW w:w="1531" w:type="dxa"/>
          </w:tcPr>
          <w:p w14:paraId="10CB14F0" w14:textId="77777777" w:rsidR="001A2306" w:rsidRPr="006278BE" w:rsidRDefault="001A2306" w:rsidP="00837CE3">
            <w:r w:rsidRPr="006278BE">
              <w:t>0.634</w:t>
            </w:r>
          </w:p>
        </w:tc>
      </w:tr>
      <w:tr w:rsidR="001A2306" w:rsidRPr="006278BE" w14:paraId="716D7205" w14:textId="77777777" w:rsidTr="00A75C46">
        <w:tc>
          <w:tcPr>
            <w:tcW w:w="1134" w:type="dxa"/>
          </w:tcPr>
          <w:p w14:paraId="4190FB8A" w14:textId="77777777" w:rsidR="001A2306" w:rsidRPr="006278BE" w:rsidRDefault="001A2306" w:rsidP="00837CE3">
            <w:r w:rsidRPr="006278BE">
              <w:t>NPgN</w:t>
            </w:r>
          </w:p>
        </w:tc>
        <w:tc>
          <w:tcPr>
            <w:tcW w:w="1531" w:type="dxa"/>
          </w:tcPr>
          <w:p w14:paraId="720EA450" w14:textId="77777777" w:rsidR="001A2306" w:rsidRPr="006278BE" w:rsidRDefault="001A2306" w:rsidP="00837CE3">
            <w:r w:rsidRPr="006278BE">
              <w:t>0.471</w:t>
            </w:r>
          </w:p>
        </w:tc>
        <w:tc>
          <w:tcPr>
            <w:tcW w:w="1531" w:type="dxa"/>
          </w:tcPr>
          <w:p w14:paraId="36C28055" w14:textId="77777777" w:rsidR="001A2306" w:rsidRPr="006278BE" w:rsidRDefault="001A2306" w:rsidP="00837CE3">
            <w:r w:rsidRPr="006278BE">
              <w:t>0.471</w:t>
            </w:r>
          </w:p>
        </w:tc>
        <w:tc>
          <w:tcPr>
            <w:tcW w:w="1531" w:type="dxa"/>
          </w:tcPr>
          <w:p w14:paraId="5EC20CAD" w14:textId="77777777" w:rsidR="001A2306" w:rsidRPr="006278BE" w:rsidRDefault="001A2306" w:rsidP="00837CE3">
            <w:r w:rsidRPr="006278BE">
              <w:t>0.471</w:t>
            </w:r>
          </w:p>
        </w:tc>
        <w:tc>
          <w:tcPr>
            <w:tcW w:w="1531" w:type="dxa"/>
          </w:tcPr>
          <w:p w14:paraId="556D33D8" w14:textId="77777777" w:rsidR="001A2306" w:rsidRPr="006278BE" w:rsidRDefault="001A2306" w:rsidP="00837CE3">
            <w:r w:rsidRPr="006278BE">
              <w:t>0.471</w:t>
            </w:r>
          </w:p>
        </w:tc>
        <w:tc>
          <w:tcPr>
            <w:tcW w:w="1531" w:type="dxa"/>
          </w:tcPr>
          <w:p w14:paraId="596ACDFE" w14:textId="77777777" w:rsidR="001A2306" w:rsidRPr="006278BE" w:rsidRDefault="001A2306" w:rsidP="00837CE3">
            <w:r w:rsidRPr="006278BE">
              <w:t>0.471</w:t>
            </w:r>
          </w:p>
        </w:tc>
      </w:tr>
      <w:tr w:rsidR="001A2306" w:rsidRPr="006278BE" w14:paraId="3E9AB021" w14:textId="77777777" w:rsidTr="00A75C46">
        <w:tc>
          <w:tcPr>
            <w:tcW w:w="1134" w:type="dxa"/>
          </w:tcPr>
          <w:p w14:paraId="0EBC2779" w14:textId="77777777" w:rsidR="001A2306" w:rsidRPr="006278BE" w:rsidRDefault="001A2306" w:rsidP="00837CE3">
            <w:r w:rsidRPr="006278BE">
              <w:t>NPgY</w:t>
            </w:r>
          </w:p>
        </w:tc>
        <w:tc>
          <w:tcPr>
            <w:tcW w:w="1531" w:type="dxa"/>
          </w:tcPr>
          <w:p w14:paraId="634317F5" w14:textId="77777777" w:rsidR="001A2306" w:rsidRPr="006278BE" w:rsidRDefault="001A2306" w:rsidP="00837CE3">
            <w:r w:rsidRPr="006278BE">
              <w:t>0.650</w:t>
            </w:r>
          </w:p>
        </w:tc>
        <w:tc>
          <w:tcPr>
            <w:tcW w:w="1531" w:type="dxa"/>
          </w:tcPr>
          <w:p w14:paraId="1FFB0B64" w14:textId="77777777" w:rsidR="001A2306" w:rsidRPr="006278BE" w:rsidRDefault="001A2306" w:rsidP="00837CE3">
            <w:r w:rsidRPr="006278BE">
              <w:t>0.650</w:t>
            </w:r>
          </w:p>
        </w:tc>
        <w:tc>
          <w:tcPr>
            <w:tcW w:w="1531" w:type="dxa"/>
          </w:tcPr>
          <w:p w14:paraId="7CF0B8B1" w14:textId="77777777" w:rsidR="001A2306" w:rsidRPr="006278BE" w:rsidRDefault="001A2306" w:rsidP="00837CE3">
            <w:r w:rsidRPr="006278BE">
              <w:t>0.650</w:t>
            </w:r>
          </w:p>
        </w:tc>
        <w:tc>
          <w:tcPr>
            <w:tcW w:w="1531" w:type="dxa"/>
          </w:tcPr>
          <w:p w14:paraId="39EA5570" w14:textId="77777777" w:rsidR="001A2306" w:rsidRPr="006278BE" w:rsidRDefault="001A2306" w:rsidP="00837CE3">
            <w:r w:rsidRPr="006278BE">
              <w:t>0.650</w:t>
            </w:r>
          </w:p>
        </w:tc>
        <w:tc>
          <w:tcPr>
            <w:tcW w:w="1531" w:type="dxa"/>
          </w:tcPr>
          <w:p w14:paraId="6DDC7C55" w14:textId="77777777" w:rsidR="001A2306" w:rsidRPr="006278BE" w:rsidRDefault="001A2306" w:rsidP="00837CE3">
            <w:r w:rsidRPr="006278BE">
              <w:t>0.650</w:t>
            </w:r>
          </w:p>
        </w:tc>
      </w:tr>
      <w:tr w:rsidR="001A2306" w:rsidRPr="006278BE" w14:paraId="7AF5B80A" w14:textId="77777777" w:rsidTr="00A75C46">
        <w:tc>
          <w:tcPr>
            <w:tcW w:w="1134" w:type="dxa"/>
          </w:tcPr>
          <w:p w14:paraId="4F63C784" w14:textId="77777777" w:rsidR="001A2306" w:rsidRPr="006278BE" w:rsidRDefault="001A2306" w:rsidP="00837CE3">
            <w:r w:rsidRPr="006278BE">
              <w:t>WMID</w:t>
            </w:r>
          </w:p>
        </w:tc>
        <w:tc>
          <w:tcPr>
            <w:tcW w:w="1531" w:type="dxa"/>
          </w:tcPr>
          <w:p w14:paraId="41E9F183" w14:textId="77777777" w:rsidR="001A2306" w:rsidRPr="006278BE" w:rsidRDefault="001A2306" w:rsidP="00837CE3">
            <w:r w:rsidRPr="006278BE">
              <w:t>0.819</w:t>
            </w:r>
          </w:p>
        </w:tc>
        <w:tc>
          <w:tcPr>
            <w:tcW w:w="1531" w:type="dxa"/>
          </w:tcPr>
          <w:p w14:paraId="46E31145" w14:textId="77777777" w:rsidR="001A2306" w:rsidRPr="006278BE" w:rsidRDefault="001A2306" w:rsidP="00837CE3">
            <w:r w:rsidRPr="006278BE">
              <w:t>0.819</w:t>
            </w:r>
          </w:p>
        </w:tc>
        <w:tc>
          <w:tcPr>
            <w:tcW w:w="1531" w:type="dxa"/>
          </w:tcPr>
          <w:p w14:paraId="101A6660" w14:textId="77777777" w:rsidR="001A2306" w:rsidRPr="006278BE" w:rsidRDefault="001A2306" w:rsidP="00837CE3">
            <w:r w:rsidRPr="006278BE">
              <w:t>0.819</w:t>
            </w:r>
          </w:p>
        </w:tc>
        <w:tc>
          <w:tcPr>
            <w:tcW w:w="1531" w:type="dxa"/>
          </w:tcPr>
          <w:p w14:paraId="5FD63056" w14:textId="77777777" w:rsidR="001A2306" w:rsidRPr="006278BE" w:rsidRDefault="001A2306" w:rsidP="00837CE3">
            <w:r w:rsidRPr="006278BE">
              <w:t>0.819</w:t>
            </w:r>
          </w:p>
        </w:tc>
        <w:tc>
          <w:tcPr>
            <w:tcW w:w="1531" w:type="dxa"/>
          </w:tcPr>
          <w:p w14:paraId="37094DAD" w14:textId="77777777" w:rsidR="001A2306" w:rsidRPr="006278BE" w:rsidRDefault="001A2306" w:rsidP="00837CE3">
            <w:r w:rsidRPr="006278BE">
              <w:t>0.819</w:t>
            </w:r>
          </w:p>
        </w:tc>
      </w:tr>
      <w:tr w:rsidR="001A2306" w:rsidRPr="006278BE" w14:paraId="660150AF" w14:textId="77777777" w:rsidTr="00A75C46">
        <w:tc>
          <w:tcPr>
            <w:tcW w:w="1134" w:type="dxa"/>
          </w:tcPr>
          <w:p w14:paraId="3FA261CD" w14:textId="77777777" w:rsidR="001A2306" w:rsidRPr="006278BE" w:rsidRDefault="001A2306" w:rsidP="00837CE3">
            <w:r w:rsidRPr="006278BE">
              <w:t>EMID</w:t>
            </w:r>
          </w:p>
        </w:tc>
        <w:tc>
          <w:tcPr>
            <w:tcW w:w="1531" w:type="dxa"/>
          </w:tcPr>
          <w:p w14:paraId="538ECD36" w14:textId="77777777" w:rsidR="001A2306" w:rsidRPr="006278BE" w:rsidRDefault="001A2306" w:rsidP="00837CE3">
            <w:r w:rsidRPr="006278BE">
              <w:t>0.838</w:t>
            </w:r>
          </w:p>
        </w:tc>
        <w:tc>
          <w:tcPr>
            <w:tcW w:w="1531" w:type="dxa"/>
          </w:tcPr>
          <w:p w14:paraId="2863855B" w14:textId="77777777" w:rsidR="001A2306" w:rsidRPr="006278BE" w:rsidRDefault="001A2306" w:rsidP="00837CE3">
            <w:r w:rsidRPr="006278BE">
              <w:t>0.838</w:t>
            </w:r>
          </w:p>
        </w:tc>
        <w:tc>
          <w:tcPr>
            <w:tcW w:w="1531" w:type="dxa"/>
          </w:tcPr>
          <w:p w14:paraId="0CFFCDC0" w14:textId="77777777" w:rsidR="001A2306" w:rsidRPr="006278BE" w:rsidRDefault="001A2306" w:rsidP="00837CE3">
            <w:r w:rsidRPr="006278BE">
              <w:t>0.838</w:t>
            </w:r>
          </w:p>
        </w:tc>
        <w:tc>
          <w:tcPr>
            <w:tcW w:w="1531" w:type="dxa"/>
          </w:tcPr>
          <w:p w14:paraId="4C85027C" w14:textId="77777777" w:rsidR="001A2306" w:rsidRPr="006278BE" w:rsidRDefault="001A2306" w:rsidP="00837CE3">
            <w:r w:rsidRPr="006278BE">
              <w:t>0.838</w:t>
            </w:r>
          </w:p>
        </w:tc>
        <w:tc>
          <w:tcPr>
            <w:tcW w:w="1531" w:type="dxa"/>
          </w:tcPr>
          <w:p w14:paraId="25BD30AE" w14:textId="77777777" w:rsidR="001A2306" w:rsidRPr="006278BE" w:rsidRDefault="001A2306" w:rsidP="00837CE3">
            <w:r w:rsidRPr="006278BE">
              <w:t>0.838</w:t>
            </w:r>
          </w:p>
        </w:tc>
      </w:tr>
      <w:tr w:rsidR="001A2306" w:rsidRPr="006278BE" w14:paraId="5E295E29" w14:textId="77777777" w:rsidTr="00A75C46">
        <w:tc>
          <w:tcPr>
            <w:tcW w:w="1134" w:type="dxa"/>
          </w:tcPr>
          <w:p w14:paraId="5B8142BB" w14:textId="77777777" w:rsidR="001A2306" w:rsidRPr="006278BE" w:rsidRDefault="001A2306" w:rsidP="00837CE3">
            <w:r w:rsidRPr="006278BE">
              <w:t>SWALES</w:t>
            </w:r>
          </w:p>
        </w:tc>
        <w:tc>
          <w:tcPr>
            <w:tcW w:w="1531" w:type="dxa"/>
          </w:tcPr>
          <w:p w14:paraId="08E9F520" w14:textId="77777777" w:rsidR="001A2306" w:rsidRPr="006278BE" w:rsidRDefault="001A2306" w:rsidP="00837CE3">
            <w:r w:rsidRPr="006278BE">
              <w:t>0.419</w:t>
            </w:r>
          </w:p>
        </w:tc>
        <w:tc>
          <w:tcPr>
            <w:tcW w:w="1531" w:type="dxa"/>
          </w:tcPr>
          <w:p w14:paraId="126D8367" w14:textId="77777777" w:rsidR="001A2306" w:rsidRPr="006278BE" w:rsidRDefault="001A2306" w:rsidP="00837CE3">
            <w:r w:rsidRPr="006278BE">
              <w:t>0.419</w:t>
            </w:r>
          </w:p>
        </w:tc>
        <w:tc>
          <w:tcPr>
            <w:tcW w:w="1531" w:type="dxa"/>
          </w:tcPr>
          <w:p w14:paraId="0E56B16E" w14:textId="77777777" w:rsidR="001A2306" w:rsidRPr="006278BE" w:rsidRDefault="001A2306" w:rsidP="00837CE3">
            <w:r w:rsidRPr="006278BE">
              <w:t>0.419</w:t>
            </w:r>
          </w:p>
        </w:tc>
        <w:tc>
          <w:tcPr>
            <w:tcW w:w="1531" w:type="dxa"/>
          </w:tcPr>
          <w:p w14:paraId="2EE1867A" w14:textId="77777777" w:rsidR="001A2306" w:rsidRPr="006278BE" w:rsidRDefault="001A2306" w:rsidP="00837CE3">
            <w:r w:rsidRPr="006278BE">
              <w:t>0.419</w:t>
            </w:r>
          </w:p>
        </w:tc>
        <w:tc>
          <w:tcPr>
            <w:tcW w:w="1531" w:type="dxa"/>
          </w:tcPr>
          <w:p w14:paraId="1CF0D508" w14:textId="77777777" w:rsidR="001A2306" w:rsidRPr="006278BE" w:rsidRDefault="001A2306" w:rsidP="00837CE3">
            <w:r w:rsidRPr="006278BE">
              <w:t>0.419</w:t>
            </w:r>
          </w:p>
        </w:tc>
      </w:tr>
      <w:tr w:rsidR="001A2306" w:rsidRPr="006278BE" w14:paraId="5C987670" w14:textId="77777777" w:rsidTr="00A75C46">
        <w:tc>
          <w:tcPr>
            <w:tcW w:w="1134" w:type="dxa"/>
          </w:tcPr>
          <w:p w14:paraId="740E24F5" w14:textId="77777777" w:rsidR="001A2306" w:rsidRPr="006278BE" w:rsidRDefault="001A2306" w:rsidP="00837CE3">
            <w:r w:rsidRPr="006278BE">
              <w:t>SWEST</w:t>
            </w:r>
          </w:p>
        </w:tc>
        <w:tc>
          <w:tcPr>
            <w:tcW w:w="1531" w:type="dxa"/>
          </w:tcPr>
          <w:p w14:paraId="5DACB194" w14:textId="77777777" w:rsidR="001A2306" w:rsidRPr="006278BE" w:rsidRDefault="001A2306" w:rsidP="00837CE3">
            <w:r w:rsidRPr="006278BE">
              <w:t>0.636</w:t>
            </w:r>
          </w:p>
        </w:tc>
        <w:tc>
          <w:tcPr>
            <w:tcW w:w="1531" w:type="dxa"/>
          </w:tcPr>
          <w:p w14:paraId="45256E3B" w14:textId="77777777" w:rsidR="001A2306" w:rsidRPr="006278BE" w:rsidRDefault="001A2306" w:rsidP="00837CE3">
            <w:r w:rsidRPr="006278BE">
              <w:t>0.636</w:t>
            </w:r>
          </w:p>
        </w:tc>
        <w:tc>
          <w:tcPr>
            <w:tcW w:w="1531" w:type="dxa"/>
          </w:tcPr>
          <w:p w14:paraId="4802A3C0" w14:textId="77777777" w:rsidR="001A2306" w:rsidRPr="006278BE" w:rsidRDefault="001A2306" w:rsidP="00837CE3">
            <w:r w:rsidRPr="006278BE">
              <w:t>0.636</w:t>
            </w:r>
          </w:p>
        </w:tc>
        <w:tc>
          <w:tcPr>
            <w:tcW w:w="1531" w:type="dxa"/>
          </w:tcPr>
          <w:p w14:paraId="2850E02E" w14:textId="77777777" w:rsidR="001A2306" w:rsidRPr="006278BE" w:rsidRDefault="001A2306" w:rsidP="00837CE3">
            <w:r w:rsidRPr="006278BE">
              <w:t>0.636</w:t>
            </w:r>
          </w:p>
        </w:tc>
        <w:tc>
          <w:tcPr>
            <w:tcW w:w="1531" w:type="dxa"/>
          </w:tcPr>
          <w:p w14:paraId="41B51FF9" w14:textId="77777777" w:rsidR="001A2306" w:rsidRPr="006278BE" w:rsidRDefault="001A2306" w:rsidP="00837CE3">
            <w:r w:rsidRPr="006278BE">
              <w:t>0.636</w:t>
            </w:r>
          </w:p>
        </w:tc>
      </w:tr>
      <w:tr w:rsidR="001A2306" w:rsidRPr="006278BE" w14:paraId="01EA6B27" w14:textId="77777777" w:rsidTr="00A75C46">
        <w:tc>
          <w:tcPr>
            <w:tcW w:w="1134" w:type="dxa"/>
          </w:tcPr>
          <w:p w14:paraId="60047E80" w14:textId="77777777" w:rsidR="001A2306" w:rsidRPr="006278BE" w:rsidRDefault="001A2306" w:rsidP="00837CE3">
            <w:r w:rsidRPr="006278BE">
              <w:t>LPN</w:t>
            </w:r>
          </w:p>
        </w:tc>
        <w:tc>
          <w:tcPr>
            <w:tcW w:w="1531" w:type="dxa"/>
          </w:tcPr>
          <w:p w14:paraId="2775F035" w14:textId="77777777" w:rsidR="001A2306" w:rsidRPr="006278BE" w:rsidRDefault="001A2306" w:rsidP="00837CE3">
            <w:r w:rsidRPr="006278BE">
              <w:t>0.550</w:t>
            </w:r>
          </w:p>
        </w:tc>
        <w:tc>
          <w:tcPr>
            <w:tcW w:w="1531" w:type="dxa"/>
          </w:tcPr>
          <w:p w14:paraId="728CF6D2" w14:textId="77777777" w:rsidR="001A2306" w:rsidRPr="006278BE" w:rsidRDefault="001A2306" w:rsidP="00837CE3">
            <w:r w:rsidRPr="006278BE">
              <w:t>0.550</w:t>
            </w:r>
          </w:p>
        </w:tc>
        <w:tc>
          <w:tcPr>
            <w:tcW w:w="1531" w:type="dxa"/>
          </w:tcPr>
          <w:p w14:paraId="24E5C0C4" w14:textId="77777777" w:rsidR="001A2306" w:rsidRPr="006278BE" w:rsidRDefault="001A2306" w:rsidP="00837CE3">
            <w:r w:rsidRPr="006278BE">
              <w:t>0.550</w:t>
            </w:r>
          </w:p>
        </w:tc>
        <w:tc>
          <w:tcPr>
            <w:tcW w:w="1531" w:type="dxa"/>
          </w:tcPr>
          <w:p w14:paraId="1D20D707" w14:textId="77777777" w:rsidR="001A2306" w:rsidRPr="006278BE" w:rsidRDefault="001A2306" w:rsidP="00837CE3">
            <w:r w:rsidRPr="006278BE">
              <w:t>0.550</w:t>
            </w:r>
          </w:p>
        </w:tc>
        <w:tc>
          <w:tcPr>
            <w:tcW w:w="1531" w:type="dxa"/>
          </w:tcPr>
          <w:p w14:paraId="0FE5E763" w14:textId="77777777" w:rsidR="001A2306" w:rsidRPr="006278BE" w:rsidRDefault="001A2306" w:rsidP="00837CE3">
            <w:r w:rsidRPr="006278BE">
              <w:t>0.550</w:t>
            </w:r>
          </w:p>
        </w:tc>
      </w:tr>
      <w:tr w:rsidR="001A2306" w:rsidRPr="006278BE" w14:paraId="44E51D7E" w14:textId="77777777" w:rsidTr="00A75C46">
        <w:tc>
          <w:tcPr>
            <w:tcW w:w="1134" w:type="dxa"/>
          </w:tcPr>
          <w:p w14:paraId="191D74C3" w14:textId="77777777" w:rsidR="001A2306" w:rsidRPr="006278BE" w:rsidRDefault="001A2306" w:rsidP="00837CE3">
            <w:r w:rsidRPr="006278BE">
              <w:t>SPN</w:t>
            </w:r>
          </w:p>
        </w:tc>
        <w:tc>
          <w:tcPr>
            <w:tcW w:w="1531" w:type="dxa"/>
          </w:tcPr>
          <w:p w14:paraId="1A151C29" w14:textId="77777777" w:rsidR="001A2306" w:rsidRPr="006278BE" w:rsidRDefault="001A2306" w:rsidP="00837CE3">
            <w:r w:rsidRPr="006278BE">
              <w:t>0.569</w:t>
            </w:r>
          </w:p>
        </w:tc>
        <w:tc>
          <w:tcPr>
            <w:tcW w:w="1531" w:type="dxa"/>
          </w:tcPr>
          <w:p w14:paraId="36E607AB" w14:textId="77777777" w:rsidR="001A2306" w:rsidRPr="006278BE" w:rsidRDefault="001A2306" w:rsidP="00837CE3">
            <w:r w:rsidRPr="006278BE">
              <w:t>0.569</w:t>
            </w:r>
          </w:p>
        </w:tc>
        <w:tc>
          <w:tcPr>
            <w:tcW w:w="1531" w:type="dxa"/>
          </w:tcPr>
          <w:p w14:paraId="31C0FC7F" w14:textId="77777777" w:rsidR="001A2306" w:rsidRPr="006278BE" w:rsidRDefault="001A2306" w:rsidP="00837CE3">
            <w:r w:rsidRPr="006278BE">
              <w:t>0.569</w:t>
            </w:r>
          </w:p>
        </w:tc>
        <w:tc>
          <w:tcPr>
            <w:tcW w:w="1531" w:type="dxa"/>
          </w:tcPr>
          <w:p w14:paraId="53A351A7" w14:textId="77777777" w:rsidR="001A2306" w:rsidRPr="006278BE" w:rsidRDefault="001A2306" w:rsidP="00837CE3">
            <w:r w:rsidRPr="006278BE">
              <w:t>0.569</w:t>
            </w:r>
          </w:p>
        </w:tc>
        <w:tc>
          <w:tcPr>
            <w:tcW w:w="1531" w:type="dxa"/>
          </w:tcPr>
          <w:p w14:paraId="3B805261" w14:textId="77777777" w:rsidR="001A2306" w:rsidRPr="006278BE" w:rsidRDefault="001A2306" w:rsidP="00837CE3">
            <w:r w:rsidRPr="006278BE">
              <w:t>0.569</w:t>
            </w:r>
          </w:p>
        </w:tc>
      </w:tr>
      <w:tr w:rsidR="001A2306" w:rsidRPr="006278BE" w14:paraId="7AE98C0A" w14:textId="77777777" w:rsidTr="00A75C46">
        <w:tc>
          <w:tcPr>
            <w:tcW w:w="1134" w:type="dxa"/>
          </w:tcPr>
          <w:p w14:paraId="24A944D7" w14:textId="77777777" w:rsidR="001A2306" w:rsidRPr="006278BE" w:rsidRDefault="001A2306" w:rsidP="00837CE3">
            <w:r w:rsidRPr="006278BE">
              <w:t>EPN</w:t>
            </w:r>
          </w:p>
        </w:tc>
        <w:tc>
          <w:tcPr>
            <w:tcW w:w="1531" w:type="dxa"/>
          </w:tcPr>
          <w:p w14:paraId="0CC2AC53" w14:textId="77777777" w:rsidR="001A2306" w:rsidRPr="006278BE" w:rsidRDefault="001A2306" w:rsidP="00837CE3">
            <w:r w:rsidRPr="006278BE">
              <w:t>0.889</w:t>
            </w:r>
          </w:p>
        </w:tc>
        <w:tc>
          <w:tcPr>
            <w:tcW w:w="1531" w:type="dxa"/>
          </w:tcPr>
          <w:p w14:paraId="235992D1" w14:textId="77777777" w:rsidR="001A2306" w:rsidRPr="006278BE" w:rsidRDefault="001A2306" w:rsidP="00837CE3">
            <w:r w:rsidRPr="006278BE">
              <w:t>0.889</w:t>
            </w:r>
          </w:p>
        </w:tc>
        <w:tc>
          <w:tcPr>
            <w:tcW w:w="1531" w:type="dxa"/>
          </w:tcPr>
          <w:p w14:paraId="3E622B46" w14:textId="77777777" w:rsidR="001A2306" w:rsidRPr="006278BE" w:rsidRDefault="001A2306" w:rsidP="00837CE3">
            <w:r w:rsidRPr="006278BE">
              <w:t>0.889</w:t>
            </w:r>
          </w:p>
        </w:tc>
        <w:tc>
          <w:tcPr>
            <w:tcW w:w="1531" w:type="dxa"/>
          </w:tcPr>
          <w:p w14:paraId="572303FB" w14:textId="77777777" w:rsidR="001A2306" w:rsidRPr="006278BE" w:rsidRDefault="001A2306" w:rsidP="00837CE3">
            <w:r w:rsidRPr="006278BE">
              <w:t>0.889</w:t>
            </w:r>
          </w:p>
        </w:tc>
        <w:tc>
          <w:tcPr>
            <w:tcW w:w="1531" w:type="dxa"/>
          </w:tcPr>
          <w:p w14:paraId="755C8F12" w14:textId="77777777" w:rsidR="001A2306" w:rsidRPr="006278BE" w:rsidRDefault="001A2306" w:rsidP="00837CE3">
            <w:r w:rsidRPr="006278BE">
              <w:t>0.889</w:t>
            </w:r>
          </w:p>
        </w:tc>
      </w:tr>
      <w:tr w:rsidR="001A2306" w:rsidRPr="006278BE" w14:paraId="1698E197" w14:textId="77777777" w:rsidTr="00A75C46">
        <w:tc>
          <w:tcPr>
            <w:tcW w:w="1134" w:type="dxa"/>
          </w:tcPr>
          <w:p w14:paraId="6CAE480D" w14:textId="77777777" w:rsidR="001A2306" w:rsidRPr="006278BE" w:rsidRDefault="001A2306" w:rsidP="00837CE3">
            <w:r w:rsidRPr="006278BE">
              <w:t>SPD</w:t>
            </w:r>
          </w:p>
        </w:tc>
        <w:tc>
          <w:tcPr>
            <w:tcW w:w="1531" w:type="dxa"/>
          </w:tcPr>
          <w:p w14:paraId="750F14A1" w14:textId="77777777" w:rsidR="001A2306" w:rsidRPr="006278BE" w:rsidRDefault="001A2306" w:rsidP="00837CE3">
            <w:r w:rsidRPr="006278BE">
              <w:t>0.604</w:t>
            </w:r>
          </w:p>
        </w:tc>
        <w:tc>
          <w:tcPr>
            <w:tcW w:w="1531" w:type="dxa"/>
          </w:tcPr>
          <w:p w14:paraId="5E9752B5" w14:textId="77777777" w:rsidR="001A2306" w:rsidRPr="006278BE" w:rsidRDefault="001A2306" w:rsidP="00837CE3">
            <w:r w:rsidRPr="006278BE">
              <w:t>0.604</w:t>
            </w:r>
          </w:p>
        </w:tc>
        <w:tc>
          <w:tcPr>
            <w:tcW w:w="1531" w:type="dxa"/>
          </w:tcPr>
          <w:p w14:paraId="6E4CCB15" w14:textId="77777777" w:rsidR="001A2306" w:rsidRPr="006278BE" w:rsidRDefault="001A2306" w:rsidP="00837CE3">
            <w:r w:rsidRPr="006278BE">
              <w:t>0.604</w:t>
            </w:r>
          </w:p>
        </w:tc>
        <w:tc>
          <w:tcPr>
            <w:tcW w:w="1531" w:type="dxa"/>
          </w:tcPr>
          <w:p w14:paraId="1317E2F6" w14:textId="77777777" w:rsidR="001A2306" w:rsidRPr="006278BE" w:rsidRDefault="001A2306" w:rsidP="00837CE3">
            <w:r w:rsidRPr="006278BE">
              <w:t>0.604</w:t>
            </w:r>
          </w:p>
        </w:tc>
        <w:tc>
          <w:tcPr>
            <w:tcW w:w="1531" w:type="dxa"/>
          </w:tcPr>
          <w:p w14:paraId="166AB470" w14:textId="77777777" w:rsidR="001A2306" w:rsidRPr="006278BE" w:rsidRDefault="001A2306" w:rsidP="00837CE3">
            <w:r w:rsidRPr="006278BE">
              <w:t>0.604</w:t>
            </w:r>
          </w:p>
        </w:tc>
      </w:tr>
      <w:tr w:rsidR="001A2306" w:rsidRPr="006278BE" w14:paraId="37558AB7" w14:textId="77777777" w:rsidTr="00A75C46">
        <w:tc>
          <w:tcPr>
            <w:tcW w:w="1134" w:type="dxa"/>
          </w:tcPr>
          <w:p w14:paraId="02131A7A" w14:textId="77777777" w:rsidR="001A2306" w:rsidRPr="006278BE" w:rsidRDefault="001A2306" w:rsidP="00837CE3">
            <w:r w:rsidRPr="006278BE">
              <w:t>SPMW</w:t>
            </w:r>
          </w:p>
        </w:tc>
        <w:tc>
          <w:tcPr>
            <w:tcW w:w="1531" w:type="dxa"/>
          </w:tcPr>
          <w:p w14:paraId="31EB6BC6" w14:textId="77777777" w:rsidR="001A2306" w:rsidRPr="006278BE" w:rsidRDefault="001A2306" w:rsidP="00837CE3">
            <w:r w:rsidRPr="006278BE">
              <w:t>0.672</w:t>
            </w:r>
          </w:p>
        </w:tc>
        <w:tc>
          <w:tcPr>
            <w:tcW w:w="1531" w:type="dxa"/>
          </w:tcPr>
          <w:p w14:paraId="2F926047" w14:textId="77777777" w:rsidR="001A2306" w:rsidRPr="006278BE" w:rsidRDefault="001A2306" w:rsidP="00837CE3">
            <w:r w:rsidRPr="006278BE">
              <w:t>0.672</w:t>
            </w:r>
          </w:p>
        </w:tc>
        <w:tc>
          <w:tcPr>
            <w:tcW w:w="1531" w:type="dxa"/>
          </w:tcPr>
          <w:p w14:paraId="1D844A01" w14:textId="77777777" w:rsidR="001A2306" w:rsidRPr="006278BE" w:rsidRDefault="001A2306" w:rsidP="00837CE3">
            <w:r w:rsidRPr="006278BE">
              <w:t>0.672</w:t>
            </w:r>
          </w:p>
        </w:tc>
        <w:tc>
          <w:tcPr>
            <w:tcW w:w="1531" w:type="dxa"/>
          </w:tcPr>
          <w:p w14:paraId="7717C367" w14:textId="77777777" w:rsidR="001A2306" w:rsidRPr="006278BE" w:rsidRDefault="001A2306" w:rsidP="00837CE3">
            <w:r w:rsidRPr="006278BE">
              <w:t>0.672</w:t>
            </w:r>
          </w:p>
        </w:tc>
        <w:tc>
          <w:tcPr>
            <w:tcW w:w="1531" w:type="dxa"/>
          </w:tcPr>
          <w:p w14:paraId="65B04BB7" w14:textId="77777777" w:rsidR="001A2306" w:rsidRPr="006278BE" w:rsidRDefault="001A2306" w:rsidP="00837CE3">
            <w:r w:rsidRPr="006278BE">
              <w:t>0.672</w:t>
            </w:r>
          </w:p>
        </w:tc>
      </w:tr>
      <w:tr w:rsidR="001A2306" w:rsidRPr="006278BE" w14:paraId="179656DF" w14:textId="77777777" w:rsidTr="00A75C46">
        <w:tc>
          <w:tcPr>
            <w:tcW w:w="1134" w:type="dxa"/>
          </w:tcPr>
          <w:p w14:paraId="67B76326" w14:textId="77777777" w:rsidR="001A2306" w:rsidRPr="006278BE" w:rsidRDefault="001A2306" w:rsidP="00837CE3">
            <w:r w:rsidRPr="006278BE">
              <w:t>SSEH</w:t>
            </w:r>
          </w:p>
        </w:tc>
        <w:tc>
          <w:tcPr>
            <w:tcW w:w="1531" w:type="dxa"/>
          </w:tcPr>
          <w:p w14:paraId="01638C63" w14:textId="77777777" w:rsidR="001A2306" w:rsidRPr="006278BE" w:rsidRDefault="001A2306" w:rsidP="00837CE3">
            <w:r w:rsidRPr="006278BE">
              <w:t>0.451</w:t>
            </w:r>
          </w:p>
        </w:tc>
        <w:tc>
          <w:tcPr>
            <w:tcW w:w="1531" w:type="dxa"/>
          </w:tcPr>
          <w:p w14:paraId="630D74CD" w14:textId="77777777" w:rsidR="001A2306" w:rsidRPr="006278BE" w:rsidRDefault="001A2306" w:rsidP="00837CE3">
            <w:r w:rsidRPr="006278BE">
              <w:t>0.451</w:t>
            </w:r>
          </w:p>
        </w:tc>
        <w:tc>
          <w:tcPr>
            <w:tcW w:w="1531" w:type="dxa"/>
          </w:tcPr>
          <w:p w14:paraId="1646B737" w14:textId="77777777" w:rsidR="001A2306" w:rsidRPr="006278BE" w:rsidRDefault="001A2306" w:rsidP="00837CE3">
            <w:r w:rsidRPr="006278BE">
              <w:t>0.451</w:t>
            </w:r>
          </w:p>
        </w:tc>
        <w:tc>
          <w:tcPr>
            <w:tcW w:w="1531" w:type="dxa"/>
          </w:tcPr>
          <w:p w14:paraId="31EF76A6" w14:textId="77777777" w:rsidR="001A2306" w:rsidRPr="006278BE" w:rsidRDefault="001A2306" w:rsidP="00837CE3">
            <w:r w:rsidRPr="006278BE">
              <w:t>0.451</w:t>
            </w:r>
          </w:p>
        </w:tc>
        <w:tc>
          <w:tcPr>
            <w:tcW w:w="1531" w:type="dxa"/>
          </w:tcPr>
          <w:p w14:paraId="4AA78496" w14:textId="77777777" w:rsidR="001A2306" w:rsidRPr="006278BE" w:rsidRDefault="001A2306" w:rsidP="00837CE3">
            <w:r w:rsidRPr="006278BE">
              <w:t>0.451</w:t>
            </w:r>
          </w:p>
        </w:tc>
      </w:tr>
      <w:tr w:rsidR="001A2306" w:rsidRPr="006278BE" w14:paraId="0A7ABF9B" w14:textId="77777777" w:rsidTr="00A75C46">
        <w:tc>
          <w:tcPr>
            <w:tcW w:w="1134" w:type="dxa"/>
          </w:tcPr>
          <w:p w14:paraId="7D8F5D75" w14:textId="77777777" w:rsidR="001A2306" w:rsidRPr="006278BE" w:rsidRDefault="001A2306" w:rsidP="00837CE3">
            <w:r w:rsidRPr="006278BE">
              <w:t>SSES</w:t>
            </w:r>
          </w:p>
        </w:tc>
        <w:tc>
          <w:tcPr>
            <w:tcW w:w="1531" w:type="dxa"/>
          </w:tcPr>
          <w:p w14:paraId="00015768" w14:textId="77777777" w:rsidR="001A2306" w:rsidRPr="006278BE" w:rsidRDefault="001A2306" w:rsidP="00837CE3">
            <w:r w:rsidRPr="006278BE">
              <w:t>0.850</w:t>
            </w:r>
          </w:p>
        </w:tc>
        <w:tc>
          <w:tcPr>
            <w:tcW w:w="1531" w:type="dxa"/>
          </w:tcPr>
          <w:p w14:paraId="4E82D4AC" w14:textId="77777777" w:rsidR="001A2306" w:rsidRPr="006278BE" w:rsidRDefault="001A2306" w:rsidP="00837CE3">
            <w:r w:rsidRPr="006278BE">
              <w:t>0.850</w:t>
            </w:r>
          </w:p>
        </w:tc>
        <w:tc>
          <w:tcPr>
            <w:tcW w:w="1531" w:type="dxa"/>
          </w:tcPr>
          <w:p w14:paraId="0C25A48E" w14:textId="77777777" w:rsidR="001A2306" w:rsidRPr="006278BE" w:rsidRDefault="001A2306" w:rsidP="00837CE3">
            <w:r w:rsidRPr="006278BE">
              <w:t>0.850</w:t>
            </w:r>
          </w:p>
        </w:tc>
        <w:tc>
          <w:tcPr>
            <w:tcW w:w="1531" w:type="dxa"/>
          </w:tcPr>
          <w:p w14:paraId="1B26834D" w14:textId="77777777" w:rsidR="001A2306" w:rsidRPr="006278BE" w:rsidRDefault="001A2306" w:rsidP="00837CE3">
            <w:r w:rsidRPr="006278BE">
              <w:t>0.850</w:t>
            </w:r>
          </w:p>
        </w:tc>
        <w:tc>
          <w:tcPr>
            <w:tcW w:w="1531" w:type="dxa"/>
          </w:tcPr>
          <w:p w14:paraId="2F87DECA" w14:textId="77777777" w:rsidR="001A2306" w:rsidRPr="006278BE" w:rsidRDefault="001A2306" w:rsidP="00837CE3">
            <w:r w:rsidRPr="006278BE">
              <w:t>0.850</w:t>
            </w:r>
          </w:p>
        </w:tc>
      </w:tr>
    </w:tbl>
    <w:p w14:paraId="22155715" w14:textId="77777777" w:rsidR="001A2306" w:rsidRPr="006278BE" w:rsidRDefault="001A2306" w:rsidP="001A2306">
      <w:pPr>
        <w:pStyle w:val="AppendixHeading"/>
      </w:pPr>
      <w:bookmarkStart w:id="261" w:name="_Hlk107414105"/>
      <w:bookmarkEnd w:id="260"/>
    </w:p>
    <w:p w14:paraId="27BA75D4" w14:textId="77777777" w:rsidR="001A2306" w:rsidRPr="006278BE" w:rsidRDefault="001A2306" w:rsidP="00837CE3">
      <w:pPr>
        <w:pStyle w:val="Caption"/>
      </w:pPr>
      <w:r w:rsidRPr="006278BE">
        <w:t>Maximum reward for the Distribution System Operation Performance Panel term (DSOPAU</w:t>
      </w:r>
      <w:r w:rsidRPr="006278BE">
        <w:rPr>
          <w:rStyle w:val="Subscript"/>
        </w:rPr>
        <w:t>t</w:t>
      </w:r>
      <w:r w:rsidRPr="006278BE">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6278BE"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1"/>
          <w:p w14:paraId="37471E82" w14:textId="77777777" w:rsidR="001A2306" w:rsidRPr="006278BE" w:rsidRDefault="001A2306" w:rsidP="00837CE3">
            <w:r w:rsidRPr="006278BE">
              <w:t>Licensee</w:t>
            </w:r>
          </w:p>
        </w:tc>
        <w:tc>
          <w:tcPr>
            <w:tcW w:w="1559" w:type="dxa"/>
          </w:tcPr>
          <w:p w14:paraId="3E6A288F" w14:textId="77777777" w:rsidR="001A2306" w:rsidRPr="006278BE" w:rsidRDefault="001A2306" w:rsidP="00837CE3">
            <w:r w:rsidRPr="006278BE">
              <w:t>2023/24</w:t>
            </w:r>
          </w:p>
        </w:tc>
        <w:tc>
          <w:tcPr>
            <w:tcW w:w="1559" w:type="dxa"/>
          </w:tcPr>
          <w:p w14:paraId="09A2CCCB" w14:textId="77777777" w:rsidR="001A2306" w:rsidRPr="006278BE" w:rsidRDefault="001A2306" w:rsidP="00837CE3">
            <w:r w:rsidRPr="006278BE">
              <w:t>2024/25</w:t>
            </w:r>
          </w:p>
        </w:tc>
        <w:tc>
          <w:tcPr>
            <w:tcW w:w="1560" w:type="dxa"/>
          </w:tcPr>
          <w:p w14:paraId="45974F3A" w14:textId="77777777" w:rsidR="001A2306" w:rsidRPr="006278BE" w:rsidRDefault="001A2306" w:rsidP="00837CE3">
            <w:r w:rsidRPr="006278BE">
              <w:t>2025/26</w:t>
            </w:r>
          </w:p>
        </w:tc>
        <w:tc>
          <w:tcPr>
            <w:tcW w:w="1559" w:type="dxa"/>
          </w:tcPr>
          <w:p w14:paraId="58C748D9" w14:textId="77777777" w:rsidR="001A2306" w:rsidRPr="006278BE" w:rsidRDefault="001A2306" w:rsidP="00837CE3">
            <w:r w:rsidRPr="006278BE">
              <w:t>2026/27</w:t>
            </w:r>
          </w:p>
        </w:tc>
        <w:tc>
          <w:tcPr>
            <w:tcW w:w="1560" w:type="dxa"/>
          </w:tcPr>
          <w:p w14:paraId="7042926F" w14:textId="77777777" w:rsidR="001A2306" w:rsidRPr="006278BE" w:rsidRDefault="001A2306" w:rsidP="00837CE3">
            <w:r w:rsidRPr="006278BE">
              <w:t>2027/28</w:t>
            </w:r>
          </w:p>
        </w:tc>
      </w:tr>
      <w:tr w:rsidR="001A2306" w:rsidRPr="006278BE" w14:paraId="3B5C4503" w14:textId="77777777" w:rsidTr="00A75C46">
        <w:tc>
          <w:tcPr>
            <w:tcW w:w="1134" w:type="dxa"/>
          </w:tcPr>
          <w:p w14:paraId="0F0036D5" w14:textId="77777777" w:rsidR="001A2306" w:rsidRPr="006278BE" w:rsidRDefault="001A2306" w:rsidP="00837CE3">
            <w:r w:rsidRPr="006278BE">
              <w:t>ENWL</w:t>
            </w:r>
          </w:p>
        </w:tc>
        <w:tc>
          <w:tcPr>
            <w:tcW w:w="1559" w:type="dxa"/>
          </w:tcPr>
          <w:p w14:paraId="16444CAB" w14:textId="77777777" w:rsidR="001A2306" w:rsidRPr="006278BE" w:rsidRDefault="001A2306" w:rsidP="00837CE3">
            <w:r w:rsidRPr="006278BE">
              <w:t>1.396</w:t>
            </w:r>
          </w:p>
        </w:tc>
        <w:tc>
          <w:tcPr>
            <w:tcW w:w="1559" w:type="dxa"/>
          </w:tcPr>
          <w:p w14:paraId="553DF3F1" w14:textId="77777777" w:rsidR="001A2306" w:rsidRPr="006278BE" w:rsidRDefault="001A2306" w:rsidP="00837CE3">
            <w:r w:rsidRPr="006278BE">
              <w:t>1.396</w:t>
            </w:r>
          </w:p>
        </w:tc>
        <w:tc>
          <w:tcPr>
            <w:tcW w:w="1560" w:type="dxa"/>
          </w:tcPr>
          <w:p w14:paraId="44C44AC1" w14:textId="77777777" w:rsidR="001A2306" w:rsidRPr="006278BE" w:rsidRDefault="001A2306" w:rsidP="00837CE3">
            <w:r w:rsidRPr="006278BE">
              <w:t>1.396</w:t>
            </w:r>
          </w:p>
        </w:tc>
        <w:tc>
          <w:tcPr>
            <w:tcW w:w="1559" w:type="dxa"/>
          </w:tcPr>
          <w:p w14:paraId="39749EA9" w14:textId="77777777" w:rsidR="001A2306" w:rsidRPr="006278BE" w:rsidRDefault="001A2306" w:rsidP="00837CE3">
            <w:r w:rsidRPr="006278BE">
              <w:t>1.396</w:t>
            </w:r>
          </w:p>
        </w:tc>
        <w:tc>
          <w:tcPr>
            <w:tcW w:w="1560" w:type="dxa"/>
          </w:tcPr>
          <w:p w14:paraId="49F79D59" w14:textId="77777777" w:rsidR="001A2306" w:rsidRPr="006278BE" w:rsidRDefault="001A2306" w:rsidP="00837CE3">
            <w:r w:rsidRPr="006278BE">
              <w:t>1.396</w:t>
            </w:r>
          </w:p>
        </w:tc>
      </w:tr>
      <w:tr w:rsidR="001A2306" w:rsidRPr="006278BE" w14:paraId="23D22BDE" w14:textId="77777777" w:rsidTr="00A75C46">
        <w:tc>
          <w:tcPr>
            <w:tcW w:w="1134" w:type="dxa"/>
          </w:tcPr>
          <w:p w14:paraId="5DD04A39" w14:textId="77777777" w:rsidR="001A2306" w:rsidRPr="006278BE" w:rsidRDefault="001A2306" w:rsidP="00837CE3">
            <w:r w:rsidRPr="006278BE">
              <w:t>NPgN</w:t>
            </w:r>
          </w:p>
        </w:tc>
        <w:tc>
          <w:tcPr>
            <w:tcW w:w="1559" w:type="dxa"/>
          </w:tcPr>
          <w:p w14:paraId="1ABC4726" w14:textId="77777777" w:rsidR="001A2306" w:rsidRPr="006278BE" w:rsidRDefault="001A2306" w:rsidP="00837CE3">
            <w:r w:rsidRPr="006278BE">
              <w:t>1.037</w:t>
            </w:r>
          </w:p>
        </w:tc>
        <w:tc>
          <w:tcPr>
            <w:tcW w:w="1559" w:type="dxa"/>
          </w:tcPr>
          <w:p w14:paraId="4402397F" w14:textId="77777777" w:rsidR="001A2306" w:rsidRPr="006278BE" w:rsidRDefault="001A2306" w:rsidP="00837CE3">
            <w:r w:rsidRPr="006278BE">
              <w:t>1.037</w:t>
            </w:r>
          </w:p>
        </w:tc>
        <w:tc>
          <w:tcPr>
            <w:tcW w:w="1560" w:type="dxa"/>
          </w:tcPr>
          <w:p w14:paraId="24649BEC" w14:textId="77777777" w:rsidR="001A2306" w:rsidRPr="006278BE" w:rsidRDefault="001A2306" w:rsidP="00837CE3">
            <w:r w:rsidRPr="006278BE">
              <w:t>1.037</w:t>
            </w:r>
          </w:p>
        </w:tc>
        <w:tc>
          <w:tcPr>
            <w:tcW w:w="1559" w:type="dxa"/>
          </w:tcPr>
          <w:p w14:paraId="42BE7DF5" w14:textId="77777777" w:rsidR="001A2306" w:rsidRPr="006278BE" w:rsidRDefault="001A2306" w:rsidP="00837CE3">
            <w:r w:rsidRPr="006278BE">
              <w:t>1.037</w:t>
            </w:r>
          </w:p>
        </w:tc>
        <w:tc>
          <w:tcPr>
            <w:tcW w:w="1560" w:type="dxa"/>
          </w:tcPr>
          <w:p w14:paraId="20F2F5F3" w14:textId="77777777" w:rsidR="001A2306" w:rsidRPr="006278BE" w:rsidRDefault="001A2306" w:rsidP="00837CE3">
            <w:r w:rsidRPr="006278BE">
              <w:t>1.037</w:t>
            </w:r>
          </w:p>
        </w:tc>
      </w:tr>
      <w:tr w:rsidR="001A2306" w:rsidRPr="006278BE" w14:paraId="3AE177C8" w14:textId="77777777" w:rsidTr="00A75C46">
        <w:tc>
          <w:tcPr>
            <w:tcW w:w="1134" w:type="dxa"/>
          </w:tcPr>
          <w:p w14:paraId="50E9AD27" w14:textId="77777777" w:rsidR="001A2306" w:rsidRPr="006278BE" w:rsidRDefault="001A2306" w:rsidP="00837CE3">
            <w:r w:rsidRPr="006278BE">
              <w:t>NPgY</w:t>
            </w:r>
          </w:p>
        </w:tc>
        <w:tc>
          <w:tcPr>
            <w:tcW w:w="1559" w:type="dxa"/>
          </w:tcPr>
          <w:p w14:paraId="2FA49247" w14:textId="77777777" w:rsidR="001A2306" w:rsidRPr="006278BE" w:rsidRDefault="001A2306" w:rsidP="00837CE3">
            <w:r w:rsidRPr="006278BE">
              <w:t>1.431</w:t>
            </w:r>
          </w:p>
        </w:tc>
        <w:tc>
          <w:tcPr>
            <w:tcW w:w="1559" w:type="dxa"/>
          </w:tcPr>
          <w:p w14:paraId="578C70DA" w14:textId="77777777" w:rsidR="001A2306" w:rsidRPr="006278BE" w:rsidRDefault="001A2306" w:rsidP="00837CE3">
            <w:r w:rsidRPr="006278BE">
              <w:t>1.431</w:t>
            </w:r>
          </w:p>
        </w:tc>
        <w:tc>
          <w:tcPr>
            <w:tcW w:w="1560" w:type="dxa"/>
          </w:tcPr>
          <w:p w14:paraId="41D24AD7" w14:textId="77777777" w:rsidR="001A2306" w:rsidRPr="006278BE" w:rsidRDefault="001A2306" w:rsidP="00837CE3">
            <w:r w:rsidRPr="006278BE">
              <w:t>1.431</w:t>
            </w:r>
          </w:p>
        </w:tc>
        <w:tc>
          <w:tcPr>
            <w:tcW w:w="1559" w:type="dxa"/>
          </w:tcPr>
          <w:p w14:paraId="3B8DE64F" w14:textId="77777777" w:rsidR="001A2306" w:rsidRPr="006278BE" w:rsidRDefault="001A2306" w:rsidP="00837CE3">
            <w:r w:rsidRPr="006278BE">
              <w:t>1.431</w:t>
            </w:r>
          </w:p>
        </w:tc>
        <w:tc>
          <w:tcPr>
            <w:tcW w:w="1560" w:type="dxa"/>
          </w:tcPr>
          <w:p w14:paraId="4DC9341F" w14:textId="77777777" w:rsidR="001A2306" w:rsidRPr="006278BE" w:rsidRDefault="001A2306" w:rsidP="00837CE3">
            <w:r w:rsidRPr="006278BE">
              <w:t>1.431</w:t>
            </w:r>
          </w:p>
        </w:tc>
      </w:tr>
      <w:tr w:rsidR="001A2306" w:rsidRPr="006278BE" w14:paraId="66899AAF" w14:textId="77777777" w:rsidTr="00A75C46">
        <w:tc>
          <w:tcPr>
            <w:tcW w:w="1134" w:type="dxa"/>
          </w:tcPr>
          <w:p w14:paraId="76BD0A6C" w14:textId="77777777" w:rsidR="001A2306" w:rsidRPr="006278BE" w:rsidRDefault="001A2306" w:rsidP="00837CE3">
            <w:r w:rsidRPr="006278BE">
              <w:t>WMID</w:t>
            </w:r>
          </w:p>
        </w:tc>
        <w:tc>
          <w:tcPr>
            <w:tcW w:w="1559" w:type="dxa"/>
          </w:tcPr>
          <w:p w14:paraId="4D45B81C" w14:textId="77777777" w:rsidR="001A2306" w:rsidRPr="006278BE" w:rsidRDefault="001A2306" w:rsidP="00837CE3">
            <w:r w:rsidRPr="006278BE">
              <w:t>1.802</w:t>
            </w:r>
          </w:p>
        </w:tc>
        <w:tc>
          <w:tcPr>
            <w:tcW w:w="1559" w:type="dxa"/>
          </w:tcPr>
          <w:p w14:paraId="06B4F326" w14:textId="77777777" w:rsidR="001A2306" w:rsidRPr="006278BE" w:rsidRDefault="001A2306" w:rsidP="00837CE3">
            <w:r w:rsidRPr="006278BE">
              <w:t>1.802</w:t>
            </w:r>
          </w:p>
        </w:tc>
        <w:tc>
          <w:tcPr>
            <w:tcW w:w="1560" w:type="dxa"/>
          </w:tcPr>
          <w:p w14:paraId="66E0BEA3" w14:textId="77777777" w:rsidR="001A2306" w:rsidRPr="006278BE" w:rsidRDefault="001A2306" w:rsidP="00837CE3">
            <w:r w:rsidRPr="006278BE">
              <w:t>1.802</w:t>
            </w:r>
          </w:p>
        </w:tc>
        <w:tc>
          <w:tcPr>
            <w:tcW w:w="1559" w:type="dxa"/>
          </w:tcPr>
          <w:p w14:paraId="56FE5824" w14:textId="77777777" w:rsidR="001A2306" w:rsidRPr="006278BE" w:rsidRDefault="001A2306" w:rsidP="00837CE3">
            <w:r w:rsidRPr="006278BE">
              <w:t>1.802</w:t>
            </w:r>
          </w:p>
        </w:tc>
        <w:tc>
          <w:tcPr>
            <w:tcW w:w="1560" w:type="dxa"/>
          </w:tcPr>
          <w:p w14:paraId="7688509D" w14:textId="77777777" w:rsidR="001A2306" w:rsidRPr="006278BE" w:rsidRDefault="001A2306" w:rsidP="00837CE3">
            <w:r w:rsidRPr="006278BE">
              <w:t>1.802</w:t>
            </w:r>
          </w:p>
        </w:tc>
      </w:tr>
      <w:tr w:rsidR="001A2306" w:rsidRPr="006278BE" w14:paraId="144B3B08" w14:textId="77777777" w:rsidTr="00A75C46">
        <w:tc>
          <w:tcPr>
            <w:tcW w:w="1134" w:type="dxa"/>
          </w:tcPr>
          <w:p w14:paraId="48000AF5" w14:textId="77777777" w:rsidR="001A2306" w:rsidRPr="006278BE" w:rsidRDefault="001A2306" w:rsidP="00837CE3">
            <w:r w:rsidRPr="006278BE">
              <w:t>EMID</w:t>
            </w:r>
          </w:p>
        </w:tc>
        <w:tc>
          <w:tcPr>
            <w:tcW w:w="1559" w:type="dxa"/>
          </w:tcPr>
          <w:p w14:paraId="44B13B9C" w14:textId="77777777" w:rsidR="001A2306" w:rsidRPr="006278BE" w:rsidRDefault="001A2306" w:rsidP="00837CE3">
            <w:r w:rsidRPr="006278BE">
              <w:t>1.844</w:t>
            </w:r>
          </w:p>
        </w:tc>
        <w:tc>
          <w:tcPr>
            <w:tcW w:w="1559" w:type="dxa"/>
          </w:tcPr>
          <w:p w14:paraId="5E48AB02" w14:textId="77777777" w:rsidR="001A2306" w:rsidRPr="006278BE" w:rsidRDefault="001A2306" w:rsidP="00837CE3">
            <w:r w:rsidRPr="006278BE">
              <w:t>1.844</w:t>
            </w:r>
          </w:p>
        </w:tc>
        <w:tc>
          <w:tcPr>
            <w:tcW w:w="1560" w:type="dxa"/>
          </w:tcPr>
          <w:p w14:paraId="24D555AD" w14:textId="77777777" w:rsidR="001A2306" w:rsidRPr="006278BE" w:rsidRDefault="001A2306" w:rsidP="00837CE3">
            <w:r w:rsidRPr="006278BE">
              <w:t>1.844</w:t>
            </w:r>
          </w:p>
        </w:tc>
        <w:tc>
          <w:tcPr>
            <w:tcW w:w="1559" w:type="dxa"/>
          </w:tcPr>
          <w:p w14:paraId="2744A18B" w14:textId="77777777" w:rsidR="001A2306" w:rsidRPr="006278BE" w:rsidRDefault="001A2306" w:rsidP="00837CE3">
            <w:r w:rsidRPr="006278BE">
              <w:t>1.844</w:t>
            </w:r>
          </w:p>
        </w:tc>
        <w:tc>
          <w:tcPr>
            <w:tcW w:w="1560" w:type="dxa"/>
          </w:tcPr>
          <w:p w14:paraId="0EF62738" w14:textId="77777777" w:rsidR="001A2306" w:rsidRPr="006278BE" w:rsidRDefault="001A2306" w:rsidP="00837CE3">
            <w:r w:rsidRPr="006278BE">
              <w:t>1.844</w:t>
            </w:r>
          </w:p>
        </w:tc>
      </w:tr>
      <w:tr w:rsidR="001A2306" w:rsidRPr="006278BE" w14:paraId="4A5D36A1" w14:textId="77777777" w:rsidTr="00A75C46">
        <w:tc>
          <w:tcPr>
            <w:tcW w:w="1134" w:type="dxa"/>
          </w:tcPr>
          <w:p w14:paraId="2524516A" w14:textId="77777777" w:rsidR="001A2306" w:rsidRPr="006278BE" w:rsidRDefault="001A2306" w:rsidP="00837CE3">
            <w:r w:rsidRPr="006278BE">
              <w:t>SWALES</w:t>
            </w:r>
          </w:p>
        </w:tc>
        <w:tc>
          <w:tcPr>
            <w:tcW w:w="1559" w:type="dxa"/>
          </w:tcPr>
          <w:p w14:paraId="7D540920" w14:textId="77777777" w:rsidR="001A2306" w:rsidRPr="006278BE" w:rsidRDefault="001A2306" w:rsidP="00837CE3">
            <w:r w:rsidRPr="006278BE">
              <w:t>0.921</w:t>
            </w:r>
          </w:p>
        </w:tc>
        <w:tc>
          <w:tcPr>
            <w:tcW w:w="1559" w:type="dxa"/>
          </w:tcPr>
          <w:p w14:paraId="1BEF049E" w14:textId="77777777" w:rsidR="001A2306" w:rsidRPr="006278BE" w:rsidRDefault="001A2306" w:rsidP="00837CE3">
            <w:r w:rsidRPr="006278BE">
              <w:t>0.921</w:t>
            </w:r>
          </w:p>
        </w:tc>
        <w:tc>
          <w:tcPr>
            <w:tcW w:w="1560" w:type="dxa"/>
          </w:tcPr>
          <w:p w14:paraId="3B90DBC5" w14:textId="77777777" w:rsidR="001A2306" w:rsidRPr="006278BE" w:rsidRDefault="001A2306" w:rsidP="00837CE3">
            <w:r w:rsidRPr="006278BE">
              <w:t>0.921</w:t>
            </w:r>
          </w:p>
        </w:tc>
        <w:tc>
          <w:tcPr>
            <w:tcW w:w="1559" w:type="dxa"/>
          </w:tcPr>
          <w:p w14:paraId="3F4BDB26" w14:textId="77777777" w:rsidR="001A2306" w:rsidRPr="006278BE" w:rsidRDefault="001A2306" w:rsidP="00837CE3">
            <w:r w:rsidRPr="006278BE">
              <w:t>0.921</w:t>
            </w:r>
          </w:p>
        </w:tc>
        <w:tc>
          <w:tcPr>
            <w:tcW w:w="1560" w:type="dxa"/>
          </w:tcPr>
          <w:p w14:paraId="5C231EB0" w14:textId="77777777" w:rsidR="001A2306" w:rsidRPr="006278BE" w:rsidRDefault="001A2306" w:rsidP="00837CE3">
            <w:r w:rsidRPr="006278BE">
              <w:t>0.921</w:t>
            </w:r>
          </w:p>
        </w:tc>
      </w:tr>
      <w:tr w:rsidR="001A2306" w:rsidRPr="006278BE" w14:paraId="5F63A01B" w14:textId="77777777" w:rsidTr="00A75C46">
        <w:tc>
          <w:tcPr>
            <w:tcW w:w="1134" w:type="dxa"/>
          </w:tcPr>
          <w:p w14:paraId="75059F84" w14:textId="77777777" w:rsidR="001A2306" w:rsidRPr="006278BE" w:rsidRDefault="001A2306" w:rsidP="00837CE3">
            <w:r w:rsidRPr="006278BE">
              <w:t>SWEST</w:t>
            </w:r>
          </w:p>
        </w:tc>
        <w:tc>
          <w:tcPr>
            <w:tcW w:w="1559" w:type="dxa"/>
          </w:tcPr>
          <w:p w14:paraId="73C593C5" w14:textId="77777777" w:rsidR="001A2306" w:rsidRPr="006278BE" w:rsidRDefault="001A2306" w:rsidP="00837CE3">
            <w:r w:rsidRPr="006278BE">
              <w:t>1.399</w:t>
            </w:r>
          </w:p>
        </w:tc>
        <w:tc>
          <w:tcPr>
            <w:tcW w:w="1559" w:type="dxa"/>
          </w:tcPr>
          <w:p w14:paraId="7DC2E07A" w14:textId="77777777" w:rsidR="001A2306" w:rsidRPr="006278BE" w:rsidRDefault="001A2306" w:rsidP="00837CE3">
            <w:r w:rsidRPr="006278BE">
              <w:t>1.399</w:t>
            </w:r>
          </w:p>
        </w:tc>
        <w:tc>
          <w:tcPr>
            <w:tcW w:w="1560" w:type="dxa"/>
          </w:tcPr>
          <w:p w14:paraId="382AA886" w14:textId="77777777" w:rsidR="001A2306" w:rsidRPr="006278BE" w:rsidRDefault="001A2306" w:rsidP="00837CE3">
            <w:r w:rsidRPr="006278BE">
              <w:t>1.399</w:t>
            </w:r>
          </w:p>
        </w:tc>
        <w:tc>
          <w:tcPr>
            <w:tcW w:w="1559" w:type="dxa"/>
          </w:tcPr>
          <w:p w14:paraId="578FEE6D" w14:textId="77777777" w:rsidR="001A2306" w:rsidRPr="006278BE" w:rsidRDefault="001A2306" w:rsidP="00837CE3">
            <w:r w:rsidRPr="006278BE">
              <w:t>1.399</w:t>
            </w:r>
          </w:p>
        </w:tc>
        <w:tc>
          <w:tcPr>
            <w:tcW w:w="1560" w:type="dxa"/>
          </w:tcPr>
          <w:p w14:paraId="47BAABF5" w14:textId="77777777" w:rsidR="001A2306" w:rsidRPr="006278BE" w:rsidRDefault="001A2306" w:rsidP="00837CE3">
            <w:r w:rsidRPr="006278BE">
              <w:t>1.399</w:t>
            </w:r>
          </w:p>
        </w:tc>
      </w:tr>
      <w:tr w:rsidR="001A2306" w:rsidRPr="006278BE" w14:paraId="4FCBD22A" w14:textId="77777777" w:rsidTr="00A75C46">
        <w:tc>
          <w:tcPr>
            <w:tcW w:w="1134" w:type="dxa"/>
          </w:tcPr>
          <w:p w14:paraId="0C021E4D" w14:textId="77777777" w:rsidR="001A2306" w:rsidRPr="006278BE" w:rsidRDefault="001A2306" w:rsidP="00837CE3">
            <w:r w:rsidRPr="006278BE">
              <w:t>LPN</w:t>
            </w:r>
          </w:p>
        </w:tc>
        <w:tc>
          <w:tcPr>
            <w:tcW w:w="1559" w:type="dxa"/>
          </w:tcPr>
          <w:p w14:paraId="4851386E" w14:textId="77777777" w:rsidR="001A2306" w:rsidRPr="006278BE" w:rsidRDefault="001A2306" w:rsidP="00837CE3">
            <w:r w:rsidRPr="006278BE">
              <w:t>1.211</w:t>
            </w:r>
          </w:p>
        </w:tc>
        <w:tc>
          <w:tcPr>
            <w:tcW w:w="1559" w:type="dxa"/>
          </w:tcPr>
          <w:p w14:paraId="6EEEA03C" w14:textId="77777777" w:rsidR="001A2306" w:rsidRPr="006278BE" w:rsidRDefault="001A2306" w:rsidP="00837CE3">
            <w:r w:rsidRPr="006278BE">
              <w:t>1.211</w:t>
            </w:r>
          </w:p>
        </w:tc>
        <w:tc>
          <w:tcPr>
            <w:tcW w:w="1560" w:type="dxa"/>
          </w:tcPr>
          <w:p w14:paraId="53861A8D" w14:textId="77777777" w:rsidR="001A2306" w:rsidRPr="006278BE" w:rsidRDefault="001A2306" w:rsidP="00837CE3">
            <w:r w:rsidRPr="006278BE">
              <w:t>1.211</w:t>
            </w:r>
          </w:p>
        </w:tc>
        <w:tc>
          <w:tcPr>
            <w:tcW w:w="1559" w:type="dxa"/>
          </w:tcPr>
          <w:p w14:paraId="5AB57DB2" w14:textId="77777777" w:rsidR="001A2306" w:rsidRPr="006278BE" w:rsidRDefault="001A2306" w:rsidP="00837CE3">
            <w:r w:rsidRPr="006278BE">
              <w:t>1.211</w:t>
            </w:r>
          </w:p>
        </w:tc>
        <w:tc>
          <w:tcPr>
            <w:tcW w:w="1560" w:type="dxa"/>
          </w:tcPr>
          <w:p w14:paraId="7FA3F3C5" w14:textId="77777777" w:rsidR="001A2306" w:rsidRPr="006278BE" w:rsidRDefault="001A2306" w:rsidP="00837CE3">
            <w:r w:rsidRPr="006278BE">
              <w:t>1.211</w:t>
            </w:r>
          </w:p>
        </w:tc>
      </w:tr>
      <w:tr w:rsidR="001A2306" w:rsidRPr="006278BE" w14:paraId="50D62755" w14:textId="77777777" w:rsidTr="00A75C46">
        <w:tc>
          <w:tcPr>
            <w:tcW w:w="1134" w:type="dxa"/>
          </w:tcPr>
          <w:p w14:paraId="594A6A00" w14:textId="77777777" w:rsidR="001A2306" w:rsidRPr="006278BE" w:rsidRDefault="001A2306" w:rsidP="00837CE3">
            <w:r w:rsidRPr="006278BE">
              <w:t>SPN</w:t>
            </w:r>
          </w:p>
        </w:tc>
        <w:tc>
          <w:tcPr>
            <w:tcW w:w="1559" w:type="dxa"/>
          </w:tcPr>
          <w:p w14:paraId="16D16C8D" w14:textId="77777777" w:rsidR="001A2306" w:rsidRPr="006278BE" w:rsidRDefault="001A2306" w:rsidP="00837CE3">
            <w:r w:rsidRPr="006278BE">
              <w:t>1.253</w:t>
            </w:r>
          </w:p>
        </w:tc>
        <w:tc>
          <w:tcPr>
            <w:tcW w:w="1559" w:type="dxa"/>
          </w:tcPr>
          <w:p w14:paraId="7B3E1BEF" w14:textId="77777777" w:rsidR="001A2306" w:rsidRPr="006278BE" w:rsidRDefault="001A2306" w:rsidP="00837CE3">
            <w:r w:rsidRPr="006278BE">
              <w:t>1.253</w:t>
            </w:r>
          </w:p>
        </w:tc>
        <w:tc>
          <w:tcPr>
            <w:tcW w:w="1560" w:type="dxa"/>
          </w:tcPr>
          <w:p w14:paraId="18C2A14E" w14:textId="77777777" w:rsidR="001A2306" w:rsidRPr="006278BE" w:rsidRDefault="001A2306" w:rsidP="00837CE3">
            <w:r w:rsidRPr="006278BE">
              <w:t>1.253</w:t>
            </w:r>
          </w:p>
        </w:tc>
        <w:tc>
          <w:tcPr>
            <w:tcW w:w="1559" w:type="dxa"/>
          </w:tcPr>
          <w:p w14:paraId="7DB2DC03" w14:textId="77777777" w:rsidR="001A2306" w:rsidRPr="006278BE" w:rsidRDefault="001A2306" w:rsidP="00837CE3">
            <w:r w:rsidRPr="006278BE">
              <w:t>1.253</w:t>
            </w:r>
          </w:p>
        </w:tc>
        <w:tc>
          <w:tcPr>
            <w:tcW w:w="1560" w:type="dxa"/>
          </w:tcPr>
          <w:p w14:paraId="51AF6583" w14:textId="77777777" w:rsidR="001A2306" w:rsidRPr="006278BE" w:rsidRDefault="001A2306" w:rsidP="00837CE3">
            <w:r w:rsidRPr="006278BE">
              <w:t>1.253</w:t>
            </w:r>
          </w:p>
        </w:tc>
      </w:tr>
      <w:tr w:rsidR="001A2306" w:rsidRPr="006278BE" w14:paraId="780DD5A8" w14:textId="77777777" w:rsidTr="00A75C46">
        <w:tc>
          <w:tcPr>
            <w:tcW w:w="1134" w:type="dxa"/>
          </w:tcPr>
          <w:p w14:paraId="42AFD26D" w14:textId="77777777" w:rsidR="001A2306" w:rsidRPr="006278BE" w:rsidRDefault="001A2306" w:rsidP="00837CE3">
            <w:r w:rsidRPr="006278BE">
              <w:t>EPN</w:t>
            </w:r>
          </w:p>
        </w:tc>
        <w:tc>
          <w:tcPr>
            <w:tcW w:w="1559" w:type="dxa"/>
          </w:tcPr>
          <w:p w14:paraId="6E2884AC" w14:textId="77777777" w:rsidR="001A2306" w:rsidRPr="006278BE" w:rsidRDefault="001A2306" w:rsidP="00837CE3">
            <w:r w:rsidRPr="006278BE">
              <w:t>1.956</w:t>
            </w:r>
          </w:p>
        </w:tc>
        <w:tc>
          <w:tcPr>
            <w:tcW w:w="1559" w:type="dxa"/>
          </w:tcPr>
          <w:p w14:paraId="2376BBF6" w14:textId="77777777" w:rsidR="001A2306" w:rsidRPr="006278BE" w:rsidRDefault="001A2306" w:rsidP="00837CE3">
            <w:r w:rsidRPr="006278BE">
              <w:t>1.956</w:t>
            </w:r>
          </w:p>
        </w:tc>
        <w:tc>
          <w:tcPr>
            <w:tcW w:w="1560" w:type="dxa"/>
          </w:tcPr>
          <w:p w14:paraId="1D15A16A" w14:textId="77777777" w:rsidR="001A2306" w:rsidRPr="006278BE" w:rsidRDefault="001A2306" w:rsidP="00837CE3">
            <w:r w:rsidRPr="006278BE">
              <w:t>1.956</w:t>
            </w:r>
          </w:p>
        </w:tc>
        <w:tc>
          <w:tcPr>
            <w:tcW w:w="1559" w:type="dxa"/>
          </w:tcPr>
          <w:p w14:paraId="61DE1933" w14:textId="77777777" w:rsidR="001A2306" w:rsidRPr="006278BE" w:rsidRDefault="001A2306" w:rsidP="00837CE3">
            <w:r w:rsidRPr="006278BE">
              <w:t>1.956</w:t>
            </w:r>
          </w:p>
        </w:tc>
        <w:tc>
          <w:tcPr>
            <w:tcW w:w="1560" w:type="dxa"/>
          </w:tcPr>
          <w:p w14:paraId="2079B47D" w14:textId="77777777" w:rsidR="001A2306" w:rsidRPr="006278BE" w:rsidRDefault="001A2306" w:rsidP="00837CE3">
            <w:r w:rsidRPr="006278BE">
              <w:t>1.956</w:t>
            </w:r>
          </w:p>
        </w:tc>
      </w:tr>
      <w:tr w:rsidR="001A2306" w:rsidRPr="006278BE" w14:paraId="6550C816" w14:textId="77777777" w:rsidTr="00A75C46">
        <w:tc>
          <w:tcPr>
            <w:tcW w:w="1134" w:type="dxa"/>
          </w:tcPr>
          <w:p w14:paraId="45CA7B5A" w14:textId="77777777" w:rsidR="001A2306" w:rsidRPr="006278BE" w:rsidRDefault="001A2306" w:rsidP="00837CE3">
            <w:r w:rsidRPr="006278BE">
              <w:t>SPD</w:t>
            </w:r>
          </w:p>
        </w:tc>
        <w:tc>
          <w:tcPr>
            <w:tcW w:w="1559" w:type="dxa"/>
          </w:tcPr>
          <w:p w14:paraId="03EB0623" w14:textId="77777777" w:rsidR="001A2306" w:rsidRPr="006278BE" w:rsidRDefault="001A2306" w:rsidP="00837CE3">
            <w:r w:rsidRPr="006278BE">
              <w:t>1.329</w:t>
            </w:r>
          </w:p>
        </w:tc>
        <w:tc>
          <w:tcPr>
            <w:tcW w:w="1559" w:type="dxa"/>
          </w:tcPr>
          <w:p w14:paraId="6A572968" w14:textId="77777777" w:rsidR="001A2306" w:rsidRPr="006278BE" w:rsidRDefault="001A2306" w:rsidP="00837CE3">
            <w:r w:rsidRPr="006278BE">
              <w:t>1.329</w:t>
            </w:r>
          </w:p>
        </w:tc>
        <w:tc>
          <w:tcPr>
            <w:tcW w:w="1560" w:type="dxa"/>
          </w:tcPr>
          <w:p w14:paraId="2CDC5991" w14:textId="77777777" w:rsidR="001A2306" w:rsidRPr="006278BE" w:rsidRDefault="001A2306" w:rsidP="00837CE3">
            <w:r w:rsidRPr="006278BE">
              <w:t>1.329</w:t>
            </w:r>
          </w:p>
        </w:tc>
        <w:tc>
          <w:tcPr>
            <w:tcW w:w="1559" w:type="dxa"/>
          </w:tcPr>
          <w:p w14:paraId="1C64E0E7" w14:textId="77777777" w:rsidR="001A2306" w:rsidRPr="006278BE" w:rsidRDefault="001A2306" w:rsidP="00837CE3">
            <w:r w:rsidRPr="006278BE">
              <w:t>1.329</w:t>
            </w:r>
          </w:p>
        </w:tc>
        <w:tc>
          <w:tcPr>
            <w:tcW w:w="1560" w:type="dxa"/>
          </w:tcPr>
          <w:p w14:paraId="6514AD7F" w14:textId="77777777" w:rsidR="001A2306" w:rsidRPr="006278BE" w:rsidRDefault="001A2306" w:rsidP="00837CE3">
            <w:r w:rsidRPr="006278BE">
              <w:t>1.329</w:t>
            </w:r>
          </w:p>
        </w:tc>
      </w:tr>
      <w:tr w:rsidR="001A2306" w:rsidRPr="006278BE" w14:paraId="4686B33D" w14:textId="77777777" w:rsidTr="00A75C46">
        <w:tc>
          <w:tcPr>
            <w:tcW w:w="1134" w:type="dxa"/>
          </w:tcPr>
          <w:p w14:paraId="6718E3DC" w14:textId="77777777" w:rsidR="001A2306" w:rsidRPr="006278BE" w:rsidRDefault="001A2306" w:rsidP="00837CE3">
            <w:r w:rsidRPr="006278BE">
              <w:t>SPMW</w:t>
            </w:r>
          </w:p>
        </w:tc>
        <w:tc>
          <w:tcPr>
            <w:tcW w:w="1559" w:type="dxa"/>
          </w:tcPr>
          <w:p w14:paraId="40EA5007" w14:textId="77777777" w:rsidR="001A2306" w:rsidRPr="006278BE" w:rsidRDefault="001A2306" w:rsidP="00837CE3">
            <w:r w:rsidRPr="006278BE">
              <w:t>1.479</w:t>
            </w:r>
          </w:p>
        </w:tc>
        <w:tc>
          <w:tcPr>
            <w:tcW w:w="1559" w:type="dxa"/>
          </w:tcPr>
          <w:p w14:paraId="780D05F7" w14:textId="77777777" w:rsidR="001A2306" w:rsidRPr="006278BE" w:rsidRDefault="001A2306" w:rsidP="00837CE3">
            <w:r w:rsidRPr="006278BE">
              <w:t>1.479</w:t>
            </w:r>
          </w:p>
        </w:tc>
        <w:tc>
          <w:tcPr>
            <w:tcW w:w="1560" w:type="dxa"/>
          </w:tcPr>
          <w:p w14:paraId="26AAC460" w14:textId="77777777" w:rsidR="001A2306" w:rsidRPr="006278BE" w:rsidRDefault="001A2306" w:rsidP="00837CE3">
            <w:r w:rsidRPr="006278BE">
              <w:t>1.479</w:t>
            </w:r>
          </w:p>
        </w:tc>
        <w:tc>
          <w:tcPr>
            <w:tcW w:w="1559" w:type="dxa"/>
          </w:tcPr>
          <w:p w14:paraId="003C633B" w14:textId="77777777" w:rsidR="001A2306" w:rsidRPr="006278BE" w:rsidRDefault="001A2306" w:rsidP="00837CE3">
            <w:r w:rsidRPr="006278BE">
              <w:t>1.479</w:t>
            </w:r>
          </w:p>
        </w:tc>
        <w:tc>
          <w:tcPr>
            <w:tcW w:w="1560" w:type="dxa"/>
          </w:tcPr>
          <w:p w14:paraId="27B7856F" w14:textId="77777777" w:rsidR="001A2306" w:rsidRPr="006278BE" w:rsidRDefault="001A2306" w:rsidP="00837CE3">
            <w:r w:rsidRPr="006278BE">
              <w:t>1.479</w:t>
            </w:r>
          </w:p>
        </w:tc>
      </w:tr>
      <w:tr w:rsidR="001A2306" w:rsidRPr="006278BE" w14:paraId="67AF5E1C" w14:textId="77777777" w:rsidTr="00A75C46">
        <w:tc>
          <w:tcPr>
            <w:tcW w:w="1134" w:type="dxa"/>
          </w:tcPr>
          <w:p w14:paraId="38971110" w14:textId="77777777" w:rsidR="001A2306" w:rsidRPr="006278BE" w:rsidRDefault="001A2306" w:rsidP="00837CE3">
            <w:r w:rsidRPr="006278BE">
              <w:t>SSEH</w:t>
            </w:r>
          </w:p>
        </w:tc>
        <w:tc>
          <w:tcPr>
            <w:tcW w:w="1559" w:type="dxa"/>
          </w:tcPr>
          <w:p w14:paraId="16766DDA" w14:textId="77777777" w:rsidR="001A2306" w:rsidRPr="006278BE" w:rsidRDefault="001A2306" w:rsidP="00837CE3">
            <w:r w:rsidRPr="006278BE">
              <w:t>0.992</w:t>
            </w:r>
          </w:p>
        </w:tc>
        <w:tc>
          <w:tcPr>
            <w:tcW w:w="1559" w:type="dxa"/>
          </w:tcPr>
          <w:p w14:paraId="58611245" w14:textId="77777777" w:rsidR="001A2306" w:rsidRPr="006278BE" w:rsidRDefault="001A2306" w:rsidP="00837CE3">
            <w:r w:rsidRPr="006278BE">
              <w:t>0.992</w:t>
            </w:r>
          </w:p>
        </w:tc>
        <w:tc>
          <w:tcPr>
            <w:tcW w:w="1560" w:type="dxa"/>
          </w:tcPr>
          <w:p w14:paraId="1F06C53F" w14:textId="77777777" w:rsidR="001A2306" w:rsidRPr="006278BE" w:rsidRDefault="001A2306" w:rsidP="00837CE3">
            <w:r w:rsidRPr="006278BE">
              <w:t>0.992</w:t>
            </w:r>
          </w:p>
        </w:tc>
        <w:tc>
          <w:tcPr>
            <w:tcW w:w="1559" w:type="dxa"/>
          </w:tcPr>
          <w:p w14:paraId="61C9D61B" w14:textId="77777777" w:rsidR="001A2306" w:rsidRPr="006278BE" w:rsidRDefault="001A2306" w:rsidP="00837CE3">
            <w:r w:rsidRPr="006278BE">
              <w:t>0.992</w:t>
            </w:r>
          </w:p>
        </w:tc>
        <w:tc>
          <w:tcPr>
            <w:tcW w:w="1560" w:type="dxa"/>
          </w:tcPr>
          <w:p w14:paraId="1727A9F2" w14:textId="77777777" w:rsidR="001A2306" w:rsidRPr="006278BE" w:rsidRDefault="001A2306" w:rsidP="00837CE3">
            <w:r w:rsidRPr="006278BE">
              <w:t>0.992</w:t>
            </w:r>
          </w:p>
        </w:tc>
      </w:tr>
      <w:tr w:rsidR="001A2306" w:rsidRPr="006278BE" w14:paraId="4399DA01" w14:textId="77777777" w:rsidTr="00A75C46">
        <w:tc>
          <w:tcPr>
            <w:tcW w:w="1134" w:type="dxa"/>
          </w:tcPr>
          <w:p w14:paraId="4DBA5706" w14:textId="77777777" w:rsidR="001A2306" w:rsidRPr="006278BE" w:rsidRDefault="001A2306" w:rsidP="00837CE3">
            <w:r w:rsidRPr="006278BE">
              <w:t>SSES</w:t>
            </w:r>
          </w:p>
        </w:tc>
        <w:tc>
          <w:tcPr>
            <w:tcW w:w="1559" w:type="dxa"/>
          </w:tcPr>
          <w:p w14:paraId="00A96EE1" w14:textId="77777777" w:rsidR="001A2306" w:rsidRPr="006278BE" w:rsidRDefault="001A2306" w:rsidP="00837CE3">
            <w:r w:rsidRPr="006278BE">
              <w:t>1.871</w:t>
            </w:r>
          </w:p>
        </w:tc>
        <w:tc>
          <w:tcPr>
            <w:tcW w:w="1559" w:type="dxa"/>
          </w:tcPr>
          <w:p w14:paraId="7F0F5E37" w14:textId="77777777" w:rsidR="001A2306" w:rsidRPr="006278BE" w:rsidRDefault="001A2306" w:rsidP="00837CE3">
            <w:r w:rsidRPr="006278BE">
              <w:t>1.871</w:t>
            </w:r>
          </w:p>
        </w:tc>
        <w:tc>
          <w:tcPr>
            <w:tcW w:w="1560" w:type="dxa"/>
          </w:tcPr>
          <w:p w14:paraId="0B9E51D4" w14:textId="77777777" w:rsidR="001A2306" w:rsidRPr="006278BE" w:rsidRDefault="001A2306" w:rsidP="00837CE3">
            <w:r w:rsidRPr="006278BE">
              <w:t>1.871</w:t>
            </w:r>
          </w:p>
        </w:tc>
        <w:tc>
          <w:tcPr>
            <w:tcW w:w="1559" w:type="dxa"/>
          </w:tcPr>
          <w:p w14:paraId="53B5FBF8" w14:textId="77777777" w:rsidR="001A2306" w:rsidRPr="006278BE" w:rsidRDefault="001A2306" w:rsidP="00837CE3">
            <w:r w:rsidRPr="006278BE">
              <w:t>1.871</w:t>
            </w:r>
          </w:p>
        </w:tc>
        <w:tc>
          <w:tcPr>
            <w:tcW w:w="1560" w:type="dxa"/>
          </w:tcPr>
          <w:p w14:paraId="07903DA7" w14:textId="77777777" w:rsidR="001A2306" w:rsidRPr="006278BE" w:rsidRDefault="001A2306" w:rsidP="00837CE3">
            <w:r w:rsidRPr="006278BE">
              <w:t>1.871</w:t>
            </w:r>
          </w:p>
        </w:tc>
      </w:tr>
    </w:tbl>
    <w:p w14:paraId="004D23E5" w14:textId="77777777" w:rsidR="001A2306" w:rsidRPr="006278BE" w:rsidRDefault="001A2306" w:rsidP="001A2306">
      <w:pPr>
        <w:pStyle w:val="AppendixHeading"/>
      </w:pPr>
    </w:p>
    <w:p w14:paraId="2A66BF44" w14:textId="77777777" w:rsidR="001A2306" w:rsidRPr="006278BE" w:rsidRDefault="001A2306" w:rsidP="00837CE3">
      <w:pPr>
        <w:pStyle w:val="Caption"/>
      </w:pPr>
      <w:r w:rsidRPr="006278BE">
        <w:t>Reward incentive rate for the Distribution System Operation Performance Panel assessment term (DSOPRIR</w:t>
      </w:r>
      <w:r w:rsidRPr="006278BE">
        <w:rPr>
          <w:rStyle w:val="Subscript"/>
        </w:rPr>
        <w:t>t</w:t>
      </w:r>
      <w:r w:rsidRPr="006278BE">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6278BE"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6278BE" w:rsidRDefault="001A2306" w:rsidP="00837CE3">
            <w:r w:rsidRPr="006278BE">
              <w:t>Licensee</w:t>
            </w:r>
          </w:p>
        </w:tc>
        <w:tc>
          <w:tcPr>
            <w:tcW w:w="1587" w:type="dxa"/>
          </w:tcPr>
          <w:p w14:paraId="01D40E47" w14:textId="77777777" w:rsidR="001A2306" w:rsidRPr="006278BE" w:rsidRDefault="001A2306" w:rsidP="00837CE3">
            <w:r w:rsidRPr="006278BE">
              <w:t>2023/24</w:t>
            </w:r>
          </w:p>
        </w:tc>
        <w:tc>
          <w:tcPr>
            <w:tcW w:w="1588" w:type="dxa"/>
          </w:tcPr>
          <w:p w14:paraId="3F346ED8" w14:textId="77777777" w:rsidR="001A2306" w:rsidRPr="006278BE" w:rsidRDefault="001A2306" w:rsidP="00837CE3">
            <w:r w:rsidRPr="006278BE">
              <w:t>2024/25</w:t>
            </w:r>
          </w:p>
        </w:tc>
        <w:tc>
          <w:tcPr>
            <w:tcW w:w="1587" w:type="dxa"/>
          </w:tcPr>
          <w:p w14:paraId="598D1F06" w14:textId="77777777" w:rsidR="001A2306" w:rsidRPr="006278BE" w:rsidRDefault="001A2306" w:rsidP="00837CE3">
            <w:r w:rsidRPr="006278BE">
              <w:t>2025/26</w:t>
            </w:r>
          </w:p>
        </w:tc>
        <w:tc>
          <w:tcPr>
            <w:tcW w:w="1588" w:type="dxa"/>
          </w:tcPr>
          <w:p w14:paraId="15EC0FC2" w14:textId="77777777" w:rsidR="001A2306" w:rsidRPr="006278BE" w:rsidRDefault="001A2306" w:rsidP="00837CE3">
            <w:r w:rsidRPr="006278BE">
              <w:t>2026/27</w:t>
            </w:r>
          </w:p>
        </w:tc>
        <w:tc>
          <w:tcPr>
            <w:tcW w:w="1588" w:type="dxa"/>
          </w:tcPr>
          <w:p w14:paraId="1C255281" w14:textId="77777777" w:rsidR="001A2306" w:rsidRPr="006278BE" w:rsidRDefault="001A2306" w:rsidP="00837CE3">
            <w:r w:rsidRPr="006278BE">
              <w:t>2027/28</w:t>
            </w:r>
          </w:p>
        </w:tc>
      </w:tr>
      <w:tr w:rsidR="001A2306" w:rsidRPr="006278BE" w14:paraId="56138EF0" w14:textId="77777777" w:rsidTr="00A75C46">
        <w:tc>
          <w:tcPr>
            <w:tcW w:w="1134" w:type="dxa"/>
          </w:tcPr>
          <w:p w14:paraId="0FF1752C" w14:textId="77777777" w:rsidR="001A2306" w:rsidRPr="006278BE" w:rsidRDefault="001A2306" w:rsidP="00837CE3">
            <w:r w:rsidRPr="006278BE">
              <w:t>ENWL</w:t>
            </w:r>
          </w:p>
        </w:tc>
        <w:tc>
          <w:tcPr>
            <w:tcW w:w="1587" w:type="dxa"/>
          </w:tcPr>
          <w:p w14:paraId="3D28CD82" w14:textId="77777777" w:rsidR="001A2306" w:rsidRPr="006278BE" w:rsidRDefault="001A2306" w:rsidP="00837CE3">
            <w:r w:rsidRPr="006278BE">
              <w:t>0.698</w:t>
            </w:r>
          </w:p>
        </w:tc>
        <w:tc>
          <w:tcPr>
            <w:tcW w:w="1588" w:type="dxa"/>
          </w:tcPr>
          <w:p w14:paraId="6160DABA" w14:textId="77777777" w:rsidR="001A2306" w:rsidRPr="006278BE" w:rsidRDefault="001A2306" w:rsidP="00837CE3">
            <w:r w:rsidRPr="006278BE">
              <w:t>0.698</w:t>
            </w:r>
          </w:p>
        </w:tc>
        <w:tc>
          <w:tcPr>
            <w:tcW w:w="1587" w:type="dxa"/>
          </w:tcPr>
          <w:p w14:paraId="5BB3FDFD" w14:textId="77777777" w:rsidR="001A2306" w:rsidRPr="006278BE" w:rsidRDefault="001A2306" w:rsidP="00837CE3">
            <w:r w:rsidRPr="006278BE">
              <w:t>0.698</w:t>
            </w:r>
          </w:p>
        </w:tc>
        <w:tc>
          <w:tcPr>
            <w:tcW w:w="1588" w:type="dxa"/>
          </w:tcPr>
          <w:p w14:paraId="2323CCBF" w14:textId="77777777" w:rsidR="001A2306" w:rsidRPr="006278BE" w:rsidRDefault="001A2306" w:rsidP="00837CE3">
            <w:r w:rsidRPr="006278BE">
              <w:t>0.698</w:t>
            </w:r>
          </w:p>
        </w:tc>
        <w:tc>
          <w:tcPr>
            <w:tcW w:w="1588" w:type="dxa"/>
          </w:tcPr>
          <w:p w14:paraId="2F727C33" w14:textId="77777777" w:rsidR="001A2306" w:rsidRPr="006278BE" w:rsidRDefault="001A2306" w:rsidP="00837CE3">
            <w:r w:rsidRPr="006278BE">
              <w:t>0.698</w:t>
            </w:r>
          </w:p>
        </w:tc>
      </w:tr>
      <w:tr w:rsidR="001A2306" w:rsidRPr="006278BE" w14:paraId="10F9BD6E" w14:textId="77777777" w:rsidTr="00A75C46">
        <w:tc>
          <w:tcPr>
            <w:tcW w:w="1134" w:type="dxa"/>
          </w:tcPr>
          <w:p w14:paraId="475F61EE" w14:textId="77777777" w:rsidR="001A2306" w:rsidRPr="006278BE" w:rsidRDefault="001A2306" w:rsidP="00837CE3">
            <w:r w:rsidRPr="006278BE">
              <w:t>NPgN</w:t>
            </w:r>
          </w:p>
        </w:tc>
        <w:tc>
          <w:tcPr>
            <w:tcW w:w="1587" w:type="dxa"/>
          </w:tcPr>
          <w:p w14:paraId="313CD203" w14:textId="77777777" w:rsidR="001A2306" w:rsidRPr="006278BE" w:rsidRDefault="001A2306" w:rsidP="00837CE3">
            <w:r w:rsidRPr="006278BE">
              <w:t>0.519</w:t>
            </w:r>
          </w:p>
        </w:tc>
        <w:tc>
          <w:tcPr>
            <w:tcW w:w="1588" w:type="dxa"/>
          </w:tcPr>
          <w:p w14:paraId="05517BCF" w14:textId="77777777" w:rsidR="001A2306" w:rsidRPr="006278BE" w:rsidRDefault="001A2306" w:rsidP="00837CE3">
            <w:r w:rsidRPr="006278BE">
              <w:t>0.519</w:t>
            </w:r>
          </w:p>
        </w:tc>
        <w:tc>
          <w:tcPr>
            <w:tcW w:w="1587" w:type="dxa"/>
          </w:tcPr>
          <w:p w14:paraId="220768F3" w14:textId="77777777" w:rsidR="001A2306" w:rsidRPr="006278BE" w:rsidRDefault="001A2306" w:rsidP="00837CE3">
            <w:r w:rsidRPr="006278BE">
              <w:t>0.519</w:t>
            </w:r>
          </w:p>
        </w:tc>
        <w:tc>
          <w:tcPr>
            <w:tcW w:w="1588" w:type="dxa"/>
          </w:tcPr>
          <w:p w14:paraId="11520753" w14:textId="77777777" w:rsidR="001A2306" w:rsidRPr="006278BE" w:rsidRDefault="001A2306" w:rsidP="00837CE3">
            <w:r w:rsidRPr="006278BE">
              <w:t>0.519</w:t>
            </w:r>
          </w:p>
        </w:tc>
        <w:tc>
          <w:tcPr>
            <w:tcW w:w="1588" w:type="dxa"/>
          </w:tcPr>
          <w:p w14:paraId="12EFB4DA" w14:textId="77777777" w:rsidR="001A2306" w:rsidRPr="006278BE" w:rsidRDefault="001A2306" w:rsidP="00837CE3">
            <w:r w:rsidRPr="006278BE">
              <w:t>0.519</w:t>
            </w:r>
          </w:p>
        </w:tc>
      </w:tr>
      <w:tr w:rsidR="001A2306" w:rsidRPr="006278BE" w14:paraId="6BAACD33" w14:textId="77777777" w:rsidTr="00A75C46">
        <w:tc>
          <w:tcPr>
            <w:tcW w:w="1134" w:type="dxa"/>
          </w:tcPr>
          <w:p w14:paraId="57E4DB35" w14:textId="77777777" w:rsidR="001A2306" w:rsidRPr="006278BE" w:rsidRDefault="001A2306" w:rsidP="00837CE3">
            <w:r w:rsidRPr="006278BE">
              <w:t>NPgY</w:t>
            </w:r>
          </w:p>
        </w:tc>
        <w:tc>
          <w:tcPr>
            <w:tcW w:w="1587" w:type="dxa"/>
          </w:tcPr>
          <w:p w14:paraId="01BA6D94" w14:textId="77777777" w:rsidR="001A2306" w:rsidRPr="006278BE" w:rsidRDefault="001A2306" w:rsidP="00837CE3">
            <w:r w:rsidRPr="006278BE">
              <w:t>0.716</w:t>
            </w:r>
          </w:p>
        </w:tc>
        <w:tc>
          <w:tcPr>
            <w:tcW w:w="1588" w:type="dxa"/>
          </w:tcPr>
          <w:p w14:paraId="680A7AC4" w14:textId="77777777" w:rsidR="001A2306" w:rsidRPr="006278BE" w:rsidRDefault="001A2306" w:rsidP="00837CE3">
            <w:r w:rsidRPr="006278BE">
              <w:t>0.716</w:t>
            </w:r>
          </w:p>
        </w:tc>
        <w:tc>
          <w:tcPr>
            <w:tcW w:w="1587" w:type="dxa"/>
          </w:tcPr>
          <w:p w14:paraId="75148D4A" w14:textId="77777777" w:rsidR="001A2306" w:rsidRPr="006278BE" w:rsidRDefault="001A2306" w:rsidP="00837CE3">
            <w:r w:rsidRPr="006278BE">
              <w:t>0.716</w:t>
            </w:r>
          </w:p>
        </w:tc>
        <w:tc>
          <w:tcPr>
            <w:tcW w:w="1588" w:type="dxa"/>
          </w:tcPr>
          <w:p w14:paraId="307D49CB" w14:textId="77777777" w:rsidR="001A2306" w:rsidRPr="006278BE" w:rsidRDefault="001A2306" w:rsidP="00837CE3">
            <w:r w:rsidRPr="006278BE">
              <w:t>0.716</w:t>
            </w:r>
          </w:p>
        </w:tc>
        <w:tc>
          <w:tcPr>
            <w:tcW w:w="1588" w:type="dxa"/>
          </w:tcPr>
          <w:p w14:paraId="5184B89A" w14:textId="77777777" w:rsidR="001A2306" w:rsidRPr="006278BE" w:rsidRDefault="001A2306" w:rsidP="00837CE3">
            <w:r w:rsidRPr="006278BE">
              <w:t>0.716</w:t>
            </w:r>
          </w:p>
        </w:tc>
      </w:tr>
      <w:tr w:rsidR="001A2306" w:rsidRPr="006278BE" w14:paraId="46F19043" w14:textId="77777777" w:rsidTr="00A75C46">
        <w:tc>
          <w:tcPr>
            <w:tcW w:w="1134" w:type="dxa"/>
          </w:tcPr>
          <w:p w14:paraId="128F14E4" w14:textId="77777777" w:rsidR="001A2306" w:rsidRPr="006278BE" w:rsidRDefault="001A2306" w:rsidP="00837CE3">
            <w:r w:rsidRPr="006278BE">
              <w:t>WMID</w:t>
            </w:r>
          </w:p>
        </w:tc>
        <w:tc>
          <w:tcPr>
            <w:tcW w:w="1587" w:type="dxa"/>
          </w:tcPr>
          <w:p w14:paraId="16212FF2" w14:textId="77777777" w:rsidR="001A2306" w:rsidRPr="006278BE" w:rsidRDefault="001A2306" w:rsidP="00837CE3">
            <w:r w:rsidRPr="006278BE">
              <w:t>0.901</w:t>
            </w:r>
          </w:p>
        </w:tc>
        <w:tc>
          <w:tcPr>
            <w:tcW w:w="1588" w:type="dxa"/>
          </w:tcPr>
          <w:p w14:paraId="12390479" w14:textId="77777777" w:rsidR="001A2306" w:rsidRPr="006278BE" w:rsidRDefault="001A2306" w:rsidP="00837CE3">
            <w:r w:rsidRPr="006278BE">
              <w:t>0.901</w:t>
            </w:r>
          </w:p>
        </w:tc>
        <w:tc>
          <w:tcPr>
            <w:tcW w:w="1587" w:type="dxa"/>
          </w:tcPr>
          <w:p w14:paraId="306D5A38" w14:textId="77777777" w:rsidR="001A2306" w:rsidRPr="006278BE" w:rsidRDefault="001A2306" w:rsidP="00837CE3">
            <w:r w:rsidRPr="006278BE">
              <w:t>0.901</w:t>
            </w:r>
          </w:p>
        </w:tc>
        <w:tc>
          <w:tcPr>
            <w:tcW w:w="1588" w:type="dxa"/>
          </w:tcPr>
          <w:p w14:paraId="6E2ADC06" w14:textId="77777777" w:rsidR="001A2306" w:rsidRPr="006278BE" w:rsidRDefault="001A2306" w:rsidP="00837CE3">
            <w:r w:rsidRPr="006278BE">
              <w:t>0.901</w:t>
            </w:r>
          </w:p>
        </w:tc>
        <w:tc>
          <w:tcPr>
            <w:tcW w:w="1588" w:type="dxa"/>
          </w:tcPr>
          <w:p w14:paraId="7D47CF88" w14:textId="77777777" w:rsidR="001A2306" w:rsidRPr="006278BE" w:rsidRDefault="001A2306" w:rsidP="00837CE3">
            <w:r w:rsidRPr="006278BE">
              <w:t>0.901</w:t>
            </w:r>
          </w:p>
        </w:tc>
      </w:tr>
      <w:tr w:rsidR="001A2306" w:rsidRPr="006278BE" w14:paraId="58B1E899" w14:textId="77777777" w:rsidTr="00A75C46">
        <w:tc>
          <w:tcPr>
            <w:tcW w:w="1134" w:type="dxa"/>
          </w:tcPr>
          <w:p w14:paraId="3C383DEC" w14:textId="77777777" w:rsidR="001A2306" w:rsidRPr="006278BE" w:rsidRDefault="001A2306" w:rsidP="00837CE3">
            <w:r w:rsidRPr="006278BE">
              <w:t>EMID</w:t>
            </w:r>
          </w:p>
        </w:tc>
        <w:tc>
          <w:tcPr>
            <w:tcW w:w="1587" w:type="dxa"/>
          </w:tcPr>
          <w:p w14:paraId="54AC4992" w14:textId="77777777" w:rsidR="001A2306" w:rsidRPr="006278BE" w:rsidRDefault="001A2306" w:rsidP="00837CE3">
            <w:r w:rsidRPr="006278BE">
              <w:t>0.922</w:t>
            </w:r>
          </w:p>
        </w:tc>
        <w:tc>
          <w:tcPr>
            <w:tcW w:w="1588" w:type="dxa"/>
          </w:tcPr>
          <w:p w14:paraId="708F40C6" w14:textId="77777777" w:rsidR="001A2306" w:rsidRPr="006278BE" w:rsidRDefault="001A2306" w:rsidP="00837CE3">
            <w:r w:rsidRPr="006278BE">
              <w:t>0.922</w:t>
            </w:r>
          </w:p>
        </w:tc>
        <w:tc>
          <w:tcPr>
            <w:tcW w:w="1587" w:type="dxa"/>
          </w:tcPr>
          <w:p w14:paraId="42B4EADC" w14:textId="77777777" w:rsidR="001A2306" w:rsidRPr="006278BE" w:rsidRDefault="001A2306" w:rsidP="00837CE3">
            <w:r w:rsidRPr="006278BE">
              <w:t>0.922</w:t>
            </w:r>
          </w:p>
        </w:tc>
        <w:tc>
          <w:tcPr>
            <w:tcW w:w="1588" w:type="dxa"/>
          </w:tcPr>
          <w:p w14:paraId="31A2C85F" w14:textId="77777777" w:rsidR="001A2306" w:rsidRPr="006278BE" w:rsidRDefault="001A2306" w:rsidP="00837CE3">
            <w:r w:rsidRPr="006278BE">
              <w:t>0.922</w:t>
            </w:r>
          </w:p>
        </w:tc>
        <w:tc>
          <w:tcPr>
            <w:tcW w:w="1588" w:type="dxa"/>
          </w:tcPr>
          <w:p w14:paraId="4CEDC52B" w14:textId="77777777" w:rsidR="001A2306" w:rsidRPr="006278BE" w:rsidRDefault="001A2306" w:rsidP="00837CE3">
            <w:r w:rsidRPr="006278BE">
              <w:t>0.922</w:t>
            </w:r>
          </w:p>
        </w:tc>
      </w:tr>
      <w:tr w:rsidR="001A2306" w:rsidRPr="006278BE" w14:paraId="247B1AA1" w14:textId="77777777" w:rsidTr="00A75C46">
        <w:tc>
          <w:tcPr>
            <w:tcW w:w="1134" w:type="dxa"/>
          </w:tcPr>
          <w:p w14:paraId="3C351797" w14:textId="77777777" w:rsidR="001A2306" w:rsidRPr="006278BE" w:rsidRDefault="001A2306" w:rsidP="00837CE3">
            <w:r w:rsidRPr="006278BE">
              <w:t>SWALES</w:t>
            </w:r>
          </w:p>
        </w:tc>
        <w:tc>
          <w:tcPr>
            <w:tcW w:w="1587" w:type="dxa"/>
          </w:tcPr>
          <w:p w14:paraId="5BD6C5CF" w14:textId="77777777" w:rsidR="001A2306" w:rsidRPr="006278BE" w:rsidRDefault="001A2306" w:rsidP="00837CE3">
            <w:r w:rsidRPr="006278BE">
              <w:t>0.461</w:t>
            </w:r>
          </w:p>
        </w:tc>
        <w:tc>
          <w:tcPr>
            <w:tcW w:w="1588" w:type="dxa"/>
          </w:tcPr>
          <w:p w14:paraId="596F7AC0" w14:textId="77777777" w:rsidR="001A2306" w:rsidRPr="006278BE" w:rsidRDefault="001A2306" w:rsidP="00837CE3">
            <w:r w:rsidRPr="006278BE">
              <w:t>0.461</w:t>
            </w:r>
          </w:p>
        </w:tc>
        <w:tc>
          <w:tcPr>
            <w:tcW w:w="1587" w:type="dxa"/>
          </w:tcPr>
          <w:p w14:paraId="24C50ED0" w14:textId="77777777" w:rsidR="001A2306" w:rsidRPr="006278BE" w:rsidRDefault="001A2306" w:rsidP="00837CE3">
            <w:r w:rsidRPr="006278BE">
              <w:t>0.461</w:t>
            </w:r>
          </w:p>
        </w:tc>
        <w:tc>
          <w:tcPr>
            <w:tcW w:w="1588" w:type="dxa"/>
          </w:tcPr>
          <w:p w14:paraId="36D60D17" w14:textId="77777777" w:rsidR="001A2306" w:rsidRPr="006278BE" w:rsidRDefault="001A2306" w:rsidP="00837CE3">
            <w:r w:rsidRPr="006278BE">
              <w:t>0.461</w:t>
            </w:r>
          </w:p>
        </w:tc>
        <w:tc>
          <w:tcPr>
            <w:tcW w:w="1588" w:type="dxa"/>
          </w:tcPr>
          <w:p w14:paraId="4CC108CA" w14:textId="77777777" w:rsidR="001A2306" w:rsidRPr="006278BE" w:rsidRDefault="001A2306" w:rsidP="00837CE3">
            <w:r w:rsidRPr="006278BE">
              <w:t>0.461</w:t>
            </w:r>
          </w:p>
        </w:tc>
      </w:tr>
      <w:tr w:rsidR="001A2306" w:rsidRPr="006278BE" w14:paraId="7DA12F08" w14:textId="77777777" w:rsidTr="00A75C46">
        <w:tc>
          <w:tcPr>
            <w:tcW w:w="1134" w:type="dxa"/>
          </w:tcPr>
          <w:p w14:paraId="21B965E3" w14:textId="77777777" w:rsidR="001A2306" w:rsidRPr="006278BE" w:rsidRDefault="001A2306" w:rsidP="00837CE3">
            <w:r w:rsidRPr="006278BE">
              <w:t>SWEST</w:t>
            </w:r>
          </w:p>
        </w:tc>
        <w:tc>
          <w:tcPr>
            <w:tcW w:w="1587" w:type="dxa"/>
          </w:tcPr>
          <w:p w14:paraId="60866F4F" w14:textId="77777777" w:rsidR="001A2306" w:rsidRPr="006278BE" w:rsidRDefault="001A2306" w:rsidP="00837CE3">
            <w:r w:rsidRPr="006278BE">
              <w:t>0.700</w:t>
            </w:r>
          </w:p>
        </w:tc>
        <w:tc>
          <w:tcPr>
            <w:tcW w:w="1588" w:type="dxa"/>
          </w:tcPr>
          <w:p w14:paraId="20690C3B" w14:textId="77777777" w:rsidR="001A2306" w:rsidRPr="006278BE" w:rsidRDefault="001A2306" w:rsidP="00837CE3">
            <w:r w:rsidRPr="006278BE">
              <w:t>0.700</w:t>
            </w:r>
          </w:p>
        </w:tc>
        <w:tc>
          <w:tcPr>
            <w:tcW w:w="1587" w:type="dxa"/>
          </w:tcPr>
          <w:p w14:paraId="790707CD" w14:textId="77777777" w:rsidR="001A2306" w:rsidRPr="006278BE" w:rsidRDefault="001A2306" w:rsidP="00837CE3">
            <w:r w:rsidRPr="006278BE">
              <w:t>0.700</w:t>
            </w:r>
          </w:p>
        </w:tc>
        <w:tc>
          <w:tcPr>
            <w:tcW w:w="1588" w:type="dxa"/>
          </w:tcPr>
          <w:p w14:paraId="1DC3318B" w14:textId="77777777" w:rsidR="001A2306" w:rsidRPr="006278BE" w:rsidRDefault="001A2306" w:rsidP="00837CE3">
            <w:r w:rsidRPr="006278BE">
              <w:t>0.700</w:t>
            </w:r>
          </w:p>
        </w:tc>
        <w:tc>
          <w:tcPr>
            <w:tcW w:w="1588" w:type="dxa"/>
          </w:tcPr>
          <w:p w14:paraId="645074E4" w14:textId="77777777" w:rsidR="001A2306" w:rsidRPr="006278BE" w:rsidRDefault="001A2306" w:rsidP="00837CE3">
            <w:r w:rsidRPr="006278BE">
              <w:t>0.700</w:t>
            </w:r>
          </w:p>
        </w:tc>
      </w:tr>
      <w:tr w:rsidR="001A2306" w:rsidRPr="006278BE" w14:paraId="50CFF5CD" w14:textId="77777777" w:rsidTr="00A75C46">
        <w:tc>
          <w:tcPr>
            <w:tcW w:w="1134" w:type="dxa"/>
          </w:tcPr>
          <w:p w14:paraId="2B964ECD" w14:textId="77777777" w:rsidR="001A2306" w:rsidRPr="006278BE" w:rsidRDefault="001A2306" w:rsidP="00837CE3">
            <w:r w:rsidRPr="006278BE">
              <w:t>LPN</w:t>
            </w:r>
          </w:p>
        </w:tc>
        <w:tc>
          <w:tcPr>
            <w:tcW w:w="1587" w:type="dxa"/>
          </w:tcPr>
          <w:p w14:paraId="4059E2EB" w14:textId="77777777" w:rsidR="001A2306" w:rsidRPr="006278BE" w:rsidRDefault="001A2306" w:rsidP="00837CE3">
            <w:r w:rsidRPr="006278BE">
              <w:t>0.605</w:t>
            </w:r>
          </w:p>
        </w:tc>
        <w:tc>
          <w:tcPr>
            <w:tcW w:w="1588" w:type="dxa"/>
          </w:tcPr>
          <w:p w14:paraId="5363200C" w14:textId="77777777" w:rsidR="001A2306" w:rsidRPr="006278BE" w:rsidRDefault="001A2306" w:rsidP="00837CE3">
            <w:r w:rsidRPr="006278BE">
              <w:t>0.605</w:t>
            </w:r>
          </w:p>
        </w:tc>
        <w:tc>
          <w:tcPr>
            <w:tcW w:w="1587" w:type="dxa"/>
          </w:tcPr>
          <w:p w14:paraId="1CD13B90" w14:textId="77777777" w:rsidR="001A2306" w:rsidRPr="006278BE" w:rsidRDefault="001A2306" w:rsidP="00837CE3">
            <w:r w:rsidRPr="006278BE">
              <w:t>0.605</w:t>
            </w:r>
          </w:p>
        </w:tc>
        <w:tc>
          <w:tcPr>
            <w:tcW w:w="1588" w:type="dxa"/>
          </w:tcPr>
          <w:p w14:paraId="21E6B691" w14:textId="77777777" w:rsidR="001A2306" w:rsidRPr="006278BE" w:rsidRDefault="001A2306" w:rsidP="00837CE3">
            <w:r w:rsidRPr="006278BE">
              <w:t>0.605</w:t>
            </w:r>
          </w:p>
        </w:tc>
        <w:tc>
          <w:tcPr>
            <w:tcW w:w="1588" w:type="dxa"/>
          </w:tcPr>
          <w:p w14:paraId="2AF69572" w14:textId="77777777" w:rsidR="001A2306" w:rsidRPr="006278BE" w:rsidRDefault="001A2306" w:rsidP="00837CE3">
            <w:r w:rsidRPr="006278BE">
              <w:t>0.605</w:t>
            </w:r>
          </w:p>
        </w:tc>
      </w:tr>
      <w:tr w:rsidR="001A2306" w:rsidRPr="006278BE" w14:paraId="38EAFFC1" w14:textId="77777777" w:rsidTr="00A75C46">
        <w:tc>
          <w:tcPr>
            <w:tcW w:w="1134" w:type="dxa"/>
          </w:tcPr>
          <w:p w14:paraId="5515ACF0" w14:textId="77777777" w:rsidR="001A2306" w:rsidRPr="006278BE" w:rsidRDefault="001A2306" w:rsidP="00837CE3">
            <w:r w:rsidRPr="006278BE">
              <w:t>SPN</w:t>
            </w:r>
          </w:p>
        </w:tc>
        <w:tc>
          <w:tcPr>
            <w:tcW w:w="1587" w:type="dxa"/>
          </w:tcPr>
          <w:p w14:paraId="3B984981" w14:textId="77777777" w:rsidR="001A2306" w:rsidRPr="006278BE" w:rsidRDefault="001A2306" w:rsidP="00837CE3">
            <w:r w:rsidRPr="006278BE">
              <w:t>0.626</w:t>
            </w:r>
          </w:p>
        </w:tc>
        <w:tc>
          <w:tcPr>
            <w:tcW w:w="1588" w:type="dxa"/>
          </w:tcPr>
          <w:p w14:paraId="5C48BD4B" w14:textId="77777777" w:rsidR="001A2306" w:rsidRPr="006278BE" w:rsidRDefault="001A2306" w:rsidP="00837CE3">
            <w:r w:rsidRPr="006278BE">
              <w:t>0.626</w:t>
            </w:r>
          </w:p>
        </w:tc>
        <w:tc>
          <w:tcPr>
            <w:tcW w:w="1587" w:type="dxa"/>
          </w:tcPr>
          <w:p w14:paraId="6D92C182" w14:textId="77777777" w:rsidR="001A2306" w:rsidRPr="006278BE" w:rsidRDefault="001A2306" w:rsidP="00837CE3">
            <w:r w:rsidRPr="006278BE">
              <w:t>0.626</w:t>
            </w:r>
          </w:p>
        </w:tc>
        <w:tc>
          <w:tcPr>
            <w:tcW w:w="1588" w:type="dxa"/>
          </w:tcPr>
          <w:p w14:paraId="32167B35" w14:textId="77777777" w:rsidR="001A2306" w:rsidRPr="006278BE" w:rsidRDefault="001A2306" w:rsidP="00837CE3">
            <w:r w:rsidRPr="006278BE">
              <w:t>0.626</w:t>
            </w:r>
          </w:p>
        </w:tc>
        <w:tc>
          <w:tcPr>
            <w:tcW w:w="1588" w:type="dxa"/>
          </w:tcPr>
          <w:p w14:paraId="23817826" w14:textId="77777777" w:rsidR="001A2306" w:rsidRPr="006278BE" w:rsidRDefault="001A2306" w:rsidP="00837CE3">
            <w:r w:rsidRPr="006278BE">
              <w:t>0.626</w:t>
            </w:r>
          </w:p>
        </w:tc>
      </w:tr>
      <w:tr w:rsidR="001A2306" w:rsidRPr="006278BE" w14:paraId="626576C6" w14:textId="77777777" w:rsidTr="00A75C46">
        <w:tc>
          <w:tcPr>
            <w:tcW w:w="1134" w:type="dxa"/>
          </w:tcPr>
          <w:p w14:paraId="2A626090" w14:textId="77777777" w:rsidR="001A2306" w:rsidRPr="006278BE" w:rsidRDefault="001A2306" w:rsidP="00837CE3">
            <w:r w:rsidRPr="006278BE">
              <w:t>EPN</w:t>
            </w:r>
          </w:p>
        </w:tc>
        <w:tc>
          <w:tcPr>
            <w:tcW w:w="1587" w:type="dxa"/>
          </w:tcPr>
          <w:p w14:paraId="1B1F38CD" w14:textId="77777777" w:rsidR="001A2306" w:rsidRPr="006278BE" w:rsidRDefault="001A2306" w:rsidP="00837CE3">
            <w:r w:rsidRPr="006278BE">
              <w:t>0.978</w:t>
            </w:r>
          </w:p>
        </w:tc>
        <w:tc>
          <w:tcPr>
            <w:tcW w:w="1588" w:type="dxa"/>
          </w:tcPr>
          <w:p w14:paraId="17D2C4B3" w14:textId="77777777" w:rsidR="001A2306" w:rsidRPr="006278BE" w:rsidRDefault="001A2306" w:rsidP="00837CE3">
            <w:r w:rsidRPr="006278BE">
              <w:t>0.978</w:t>
            </w:r>
          </w:p>
        </w:tc>
        <w:tc>
          <w:tcPr>
            <w:tcW w:w="1587" w:type="dxa"/>
          </w:tcPr>
          <w:p w14:paraId="0BD0D1A9" w14:textId="77777777" w:rsidR="001A2306" w:rsidRPr="006278BE" w:rsidRDefault="001A2306" w:rsidP="00837CE3">
            <w:r w:rsidRPr="006278BE">
              <w:t>0.978</w:t>
            </w:r>
          </w:p>
        </w:tc>
        <w:tc>
          <w:tcPr>
            <w:tcW w:w="1588" w:type="dxa"/>
          </w:tcPr>
          <w:p w14:paraId="6507F092" w14:textId="77777777" w:rsidR="001A2306" w:rsidRPr="006278BE" w:rsidRDefault="001A2306" w:rsidP="00837CE3">
            <w:r w:rsidRPr="006278BE">
              <w:t>0.978</w:t>
            </w:r>
          </w:p>
        </w:tc>
        <w:tc>
          <w:tcPr>
            <w:tcW w:w="1588" w:type="dxa"/>
          </w:tcPr>
          <w:p w14:paraId="7CA5095F" w14:textId="77777777" w:rsidR="001A2306" w:rsidRPr="006278BE" w:rsidRDefault="001A2306" w:rsidP="00837CE3">
            <w:r w:rsidRPr="006278BE">
              <w:t>0.978</w:t>
            </w:r>
          </w:p>
        </w:tc>
      </w:tr>
      <w:tr w:rsidR="001A2306" w:rsidRPr="006278BE" w14:paraId="193BBC01" w14:textId="77777777" w:rsidTr="00A75C46">
        <w:tc>
          <w:tcPr>
            <w:tcW w:w="1134" w:type="dxa"/>
          </w:tcPr>
          <w:p w14:paraId="698A6E1B" w14:textId="77777777" w:rsidR="001A2306" w:rsidRPr="006278BE" w:rsidRDefault="001A2306" w:rsidP="00837CE3">
            <w:r w:rsidRPr="006278BE">
              <w:t>SPD</w:t>
            </w:r>
          </w:p>
        </w:tc>
        <w:tc>
          <w:tcPr>
            <w:tcW w:w="1587" w:type="dxa"/>
          </w:tcPr>
          <w:p w14:paraId="7EAEFC63" w14:textId="77777777" w:rsidR="001A2306" w:rsidRPr="006278BE" w:rsidRDefault="001A2306" w:rsidP="00837CE3">
            <w:r w:rsidRPr="006278BE">
              <w:t>0.665</w:t>
            </w:r>
          </w:p>
        </w:tc>
        <w:tc>
          <w:tcPr>
            <w:tcW w:w="1588" w:type="dxa"/>
          </w:tcPr>
          <w:p w14:paraId="1A156877" w14:textId="77777777" w:rsidR="001A2306" w:rsidRPr="006278BE" w:rsidRDefault="001A2306" w:rsidP="00837CE3">
            <w:r w:rsidRPr="006278BE">
              <w:t>0.665</w:t>
            </w:r>
          </w:p>
        </w:tc>
        <w:tc>
          <w:tcPr>
            <w:tcW w:w="1587" w:type="dxa"/>
          </w:tcPr>
          <w:p w14:paraId="42555281" w14:textId="77777777" w:rsidR="001A2306" w:rsidRPr="006278BE" w:rsidRDefault="001A2306" w:rsidP="00837CE3">
            <w:r w:rsidRPr="006278BE">
              <w:t>0.665</w:t>
            </w:r>
          </w:p>
        </w:tc>
        <w:tc>
          <w:tcPr>
            <w:tcW w:w="1588" w:type="dxa"/>
          </w:tcPr>
          <w:p w14:paraId="5E4AFE52" w14:textId="77777777" w:rsidR="001A2306" w:rsidRPr="006278BE" w:rsidRDefault="001A2306" w:rsidP="00837CE3">
            <w:r w:rsidRPr="006278BE">
              <w:t>0.665</w:t>
            </w:r>
          </w:p>
        </w:tc>
        <w:tc>
          <w:tcPr>
            <w:tcW w:w="1588" w:type="dxa"/>
          </w:tcPr>
          <w:p w14:paraId="7E0B795C" w14:textId="77777777" w:rsidR="001A2306" w:rsidRPr="006278BE" w:rsidRDefault="001A2306" w:rsidP="00837CE3">
            <w:r w:rsidRPr="006278BE">
              <w:t>0.665</w:t>
            </w:r>
          </w:p>
        </w:tc>
      </w:tr>
      <w:tr w:rsidR="001A2306" w:rsidRPr="006278BE" w14:paraId="08886C19" w14:textId="77777777" w:rsidTr="00A75C46">
        <w:tc>
          <w:tcPr>
            <w:tcW w:w="1134" w:type="dxa"/>
          </w:tcPr>
          <w:p w14:paraId="23A83653" w14:textId="77777777" w:rsidR="001A2306" w:rsidRPr="006278BE" w:rsidRDefault="001A2306" w:rsidP="00837CE3">
            <w:r w:rsidRPr="006278BE">
              <w:t>SPMW</w:t>
            </w:r>
          </w:p>
        </w:tc>
        <w:tc>
          <w:tcPr>
            <w:tcW w:w="1587" w:type="dxa"/>
          </w:tcPr>
          <w:p w14:paraId="0738DE54" w14:textId="77777777" w:rsidR="001A2306" w:rsidRPr="006278BE" w:rsidRDefault="001A2306" w:rsidP="00837CE3">
            <w:r w:rsidRPr="006278BE">
              <w:t>0.739</w:t>
            </w:r>
          </w:p>
        </w:tc>
        <w:tc>
          <w:tcPr>
            <w:tcW w:w="1588" w:type="dxa"/>
          </w:tcPr>
          <w:p w14:paraId="2BB5FDA1" w14:textId="77777777" w:rsidR="001A2306" w:rsidRPr="006278BE" w:rsidRDefault="001A2306" w:rsidP="00837CE3">
            <w:r w:rsidRPr="006278BE">
              <w:t>0.739</w:t>
            </w:r>
          </w:p>
        </w:tc>
        <w:tc>
          <w:tcPr>
            <w:tcW w:w="1587" w:type="dxa"/>
          </w:tcPr>
          <w:p w14:paraId="7FCFDD68" w14:textId="77777777" w:rsidR="001A2306" w:rsidRPr="006278BE" w:rsidRDefault="001A2306" w:rsidP="00837CE3">
            <w:r w:rsidRPr="006278BE">
              <w:t>0.739</w:t>
            </w:r>
          </w:p>
        </w:tc>
        <w:tc>
          <w:tcPr>
            <w:tcW w:w="1588" w:type="dxa"/>
          </w:tcPr>
          <w:p w14:paraId="646DC967" w14:textId="77777777" w:rsidR="001A2306" w:rsidRPr="006278BE" w:rsidRDefault="001A2306" w:rsidP="00837CE3">
            <w:r w:rsidRPr="006278BE">
              <w:t>0.739</w:t>
            </w:r>
          </w:p>
        </w:tc>
        <w:tc>
          <w:tcPr>
            <w:tcW w:w="1588" w:type="dxa"/>
          </w:tcPr>
          <w:p w14:paraId="62D4608A" w14:textId="77777777" w:rsidR="001A2306" w:rsidRPr="006278BE" w:rsidRDefault="001A2306" w:rsidP="00837CE3">
            <w:r w:rsidRPr="006278BE">
              <w:t>0.739</w:t>
            </w:r>
          </w:p>
        </w:tc>
      </w:tr>
      <w:tr w:rsidR="001A2306" w:rsidRPr="006278BE" w14:paraId="2314B29B" w14:textId="77777777" w:rsidTr="00A75C46">
        <w:tc>
          <w:tcPr>
            <w:tcW w:w="1134" w:type="dxa"/>
          </w:tcPr>
          <w:p w14:paraId="74A7A603" w14:textId="77777777" w:rsidR="001A2306" w:rsidRPr="006278BE" w:rsidRDefault="001A2306" w:rsidP="00837CE3">
            <w:r w:rsidRPr="006278BE">
              <w:t>SSEH</w:t>
            </w:r>
          </w:p>
        </w:tc>
        <w:tc>
          <w:tcPr>
            <w:tcW w:w="1587" w:type="dxa"/>
          </w:tcPr>
          <w:p w14:paraId="5E98C45D" w14:textId="77777777" w:rsidR="001A2306" w:rsidRPr="006278BE" w:rsidRDefault="001A2306" w:rsidP="00837CE3">
            <w:r w:rsidRPr="006278BE">
              <w:t>0.496</w:t>
            </w:r>
          </w:p>
        </w:tc>
        <w:tc>
          <w:tcPr>
            <w:tcW w:w="1588" w:type="dxa"/>
          </w:tcPr>
          <w:p w14:paraId="25B2069E" w14:textId="77777777" w:rsidR="001A2306" w:rsidRPr="006278BE" w:rsidRDefault="001A2306" w:rsidP="00837CE3">
            <w:r w:rsidRPr="006278BE">
              <w:t>0.496</w:t>
            </w:r>
          </w:p>
        </w:tc>
        <w:tc>
          <w:tcPr>
            <w:tcW w:w="1587" w:type="dxa"/>
          </w:tcPr>
          <w:p w14:paraId="39B4A547" w14:textId="77777777" w:rsidR="001A2306" w:rsidRPr="006278BE" w:rsidRDefault="001A2306" w:rsidP="00837CE3">
            <w:r w:rsidRPr="006278BE">
              <w:t>0.496</w:t>
            </w:r>
          </w:p>
        </w:tc>
        <w:tc>
          <w:tcPr>
            <w:tcW w:w="1588" w:type="dxa"/>
          </w:tcPr>
          <w:p w14:paraId="62357260" w14:textId="77777777" w:rsidR="001A2306" w:rsidRPr="006278BE" w:rsidRDefault="001A2306" w:rsidP="00837CE3">
            <w:r w:rsidRPr="006278BE">
              <w:t>0.496</w:t>
            </w:r>
          </w:p>
        </w:tc>
        <w:tc>
          <w:tcPr>
            <w:tcW w:w="1588" w:type="dxa"/>
          </w:tcPr>
          <w:p w14:paraId="3771C80F" w14:textId="77777777" w:rsidR="001A2306" w:rsidRPr="006278BE" w:rsidRDefault="001A2306" w:rsidP="00837CE3">
            <w:r w:rsidRPr="006278BE">
              <w:t>0.496</w:t>
            </w:r>
          </w:p>
        </w:tc>
      </w:tr>
      <w:tr w:rsidR="001A2306" w:rsidRPr="006278BE" w14:paraId="217D0B03" w14:textId="77777777" w:rsidTr="00A75C46">
        <w:tc>
          <w:tcPr>
            <w:tcW w:w="1134" w:type="dxa"/>
          </w:tcPr>
          <w:p w14:paraId="6C149EE6" w14:textId="77777777" w:rsidR="001A2306" w:rsidRPr="006278BE" w:rsidRDefault="001A2306" w:rsidP="00837CE3">
            <w:r w:rsidRPr="006278BE">
              <w:t>SSES</w:t>
            </w:r>
          </w:p>
        </w:tc>
        <w:tc>
          <w:tcPr>
            <w:tcW w:w="1587" w:type="dxa"/>
          </w:tcPr>
          <w:p w14:paraId="6E20DF67" w14:textId="77777777" w:rsidR="001A2306" w:rsidRPr="006278BE" w:rsidRDefault="001A2306" w:rsidP="00837CE3">
            <w:r w:rsidRPr="006278BE">
              <w:t>0.935</w:t>
            </w:r>
          </w:p>
        </w:tc>
        <w:tc>
          <w:tcPr>
            <w:tcW w:w="1588" w:type="dxa"/>
          </w:tcPr>
          <w:p w14:paraId="7E276A60" w14:textId="77777777" w:rsidR="001A2306" w:rsidRPr="006278BE" w:rsidRDefault="001A2306" w:rsidP="00837CE3">
            <w:r w:rsidRPr="006278BE">
              <w:t>0.935</w:t>
            </w:r>
          </w:p>
        </w:tc>
        <w:tc>
          <w:tcPr>
            <w:tcW w:w="1587" w:type="dxa"/>
          </w:tcPr>
          <w:p w14:paraId="4928DDBC" w14:textId="77777777" w:rsidR="001A2306" w:rsidRPr="006278BE" w:rsidRDefault="001A2306" w:rsidP="00837CE3">
            <w:r w:rsidRPr="006278BE">
              <w:t>0.935</w:t>
            </w:r>
          </w:p>
        </w:tc>
        <w:tc>
          <w:tcPr>
            <w:tcW w:w="1588" w:type="dxa"/>
          </w:tcPr>
          <w:p w14:paraId="3FCF4EB0" w14:textId="77777777" w:rsidR="001A2306" w:rsidRPr="006278BE" w:rsidRDefault="001A2306" w:rsidP="00837CE3">
            <w:r w:rsidRPr="006278BE">
              <w:t>0.935</w:t>
            </w:r>
          </w:p>
        </w:tc>
        <w:tc>
          <w:tcPr>
            <w:tcW w:w="1588" w:type="dxa"/>
          </w:tcPr>
          <w:p w14:paraId="0F0A842A" w14:textId="77777777" w:rsidR="001A2306" w:rsidRPr="006278BE" w:rsidRDefault="001A2306" w:rsidP="00837CE3">
            <w:r w:rsidRPr="006278BE">
              <w:t>0.935</w:t>
            </w:r>
          </w:p>
        </w:tc>
      </w:tr>
    </w:tbl>
    <w:p w14:paraId="551C3E11" w14:textId="77777777" w:rsidR="001A2306" w:rsidRPr="006278BE" w:rsidRDefault="001A2306" w:rsidP="001A2306">
      <w:pPr>
        <w:pStyle w:val="AppendixHeading"/>
      </w:pPr>
    </w:p>
    <w:p w14:paraId="3785F30F" w14:textId="77777777" w:rsidR="001A2306" w:rsidRPr="006278BE" w:rsidRDefault="001A2306" w:rsidP="00837CE3">
      <w:pPr>
        <w:pStyle w:val="Caption"/>
      </w:pPr>
      <w:r w:rsidRPr="006278BE">
        <w:t>Maximum penalty in respect of the Distribution System Operation Performance Panel assessment term (DSOPAD</w:t>
      </w:r>
      <w:r w:rsidRPr="006278BE">
        <w:rPr>
          <w:rStyle w:val="Subscript"/>
        </w:rPr>
        <w:t>t</w:t>
      </w:r>
      <w:r w:rsidRPr="006278BE">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6278BE"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6278BE" w:rsidRDefault="001A2306" w:rsidP="00837CE3">
            <w:r w:rsidRPr="006278BE">
              <w:t>Licensee</w:t>
            </w:r>
          </w:p>
        </w:tc>
        <w:tc>
          <w:tcPr>
            <w:tcW w:w="1555" w:type="dxa"/>
          </w:tcPr>
          <w:p w14:paraId="7610B1BC" w14:textId="77777777" w:rsidR="001A2306" w:rsidRPr="006278BE" w:rsidRDefault="001A2306" w:rsidP="00837CE3">
            <w:r w:rsidRPr="006278BE">
              <w:t>2023/24</w:t>
            </w:r>
          </w:p>
        </w:tc>
        <w:tc>
          <w:tcPr>
            <w:tcW w:w="1555" w:type="dxa"/>
          </w:tcPr>
          <w:p w14:paraId="797F6ABC" w14:textId="77777777" w:rsidR="001A2306" w:rsidRPr="006278BE" w:rsidRDefault="001A2306" w:rsidP="00837CE3">
            <w:r w:rsidRPr="006278BE">
              <w:t>2024/25</w:t>
            </w:r>
          </w:p>
        </w:tc>
        <w:tc>
          <w:tcPr>
            <w:tcW w:w="1556" w:type="dxa"/>
          </w:tcPr>
          <w:p w14:paraId="282EAECD" w14:textId="77777777" w:rsidR="001A2306" w:rsidRPr="006278BE" w:rsidRDefault="001A2306" w:rsidP="00837CE3">
            <w:r w:rsidRPr="006278BE">
              <w:t>2025/26</w:t>
            </w:r>
          </w:p>
        </w:tc>
        <w:tc>
          <w:tcPr>
            <w:tcW w:w="1555" w:type="dxa"/>
          </w:tcPr>
          <w:p w14:paraId="21F4B5BB" w14:textId="77777777" w:rsidR="001A2306" w:rsidRPr="006278BE" w:rsidRDefault="001A2306" w:rsidP="00837CE3">
            <w:r w:rsidRPr="006278BE">
              <w:t>2026/27</w:t>
            </w:r>
          </w:p>
        </w:tc>
        <w:tc>
          <w:tcPr>
            <w:tcW w:w="1556" w:type="dxa"/>
          </w:tcPr>
          <w:p w14:paraId="43EC96CF" w14:textId="77777777" w:rsidR="001A2306" w:rsidRPr="006278BE" w:rsidRDefault="001A2306" w:rsidP="00837CE3">
            <w:r w:rsidRPr="006278BE">
              <w:t>2027/28</w:t>
            </w:r>
          </w:p>
        </w:tc>
      </w:tr>
      <w:tr w:rsidR="001A2306" w:rsidRPr="006278BE" w14:paraId="04158DEA" w14:textId="77777777" w:rsidTr="00A75C46">
        <w:trPr>
          <w:trHeight w:val="317"/>
        </w:trPr>
        <w:tc>
          <w:tcPr>
            <w:tcW w:w="1131" w:type="dxa"/>
          </w:tcPr>
          <w:p w14:paraId="6475F2E0" w14:textId="77777777" w:rsidR="001A2306" w:rsidRPr="006278BE" w:rsidRDefault="001A2306" w:rsidP="00837CE3">
            <w:r w:rsidRPr="006278BE">
              <w:t>ENWL</w:t>
            </w:r>
          </w:p>
        </w:tc>
        <w:tc>
          <w:tcPr>
            <w:tcW w:w="1555" w:type="dxa"/>
          </w:tcPr>
          <w:p w14:paraId="1BF36480" w14:textId="77777777" w:rsidR="001A2306" w:rsidRPr="006278BE" w:rsidRDefault="001A2306" w:rsidP="00837CE3">
            <w:r w:rsidRPr="006278BE">
              <w:t>0.698</w:t>
            </w:r>
          </w:p>
        </w:tc>
        <w:tc>
          <w:tcPr>
            <w:tcW w:w="1555" w:type="dxa"/>
          </w:tcPr>
          <w:p w14:paraId="63635645" w14:textId="77777777" w:rsidR="001A2306" w:rsidRPr="006278BE" w:rsidRDefault="001A2306" w:rsidP="00837CE3">
            <w:r w:rsidRPr="006278BE">
              <w:t>0.698</w:t>
            </w:r>
          </w:p>
        </w:tc>
        <w:tc>
          <w:tcPr>
            <w:tcW w:w="1556" w:type="dxa"/>
          </w:tcPr>
          <w:p w14:paraId="74F171C0" w14:textId="77777777" w:rsidR="001A2306" w:rsidRPr="006278BE" w:rsidRDefault="001A2306" w:rsidP="00837CE3">
            <w:r w:rsidRPr="006278BE">
              <w:t>0.698</w:t>
            </w:r>
          </w:p>
        </w:tc>
        <w:tc>
          <w:tcPr>
            <w:tcW w:w="1555" w:type="dxa"/>
          </w:tcPr>
          <w:p w14:paraId="6DA5C709" w14:textId="77777777" w:rsidR="001A2306" w:rsidRPr="006278BE" w:rsidRDefault="001A2306" w:rsidP="00837CE3">
            <w:r w:rsidRPr="006278BE">
              <w:t>0.698</w:t>
            </w:r>
          </w:p>
        </w:tc>
        <w:tc>
          <w:tcPr>
            <w:tcW w:w="1556" w:type="dxa"/>
          </w:tcPr>
          <w:p w14:paraId="0BD1A0E1" w14:textId="77777777" w:rsidR="001A2306" w:rsidRPr="006278BE" w:rsidRDefault="001A2306" w:rsidP="00837CE3">
            <w:r w:rsidRPr="006278BE">
              <w:t>0.698</w:t>
            </w:r>
          </w:p>
        </w:tc>
      </w:tr>
      <w:tr w:rsidR="001A2306" w:rsidRPr="006278BE" w14:paraId="4E5EE326" w14:textId="77777777" w:rsidTr="00A75C46">
        <w:trPr>
          <w:trHeight w:val="317"/>
        </w:trPr>
        <w:tc>
          <w:tcPr>
            <w:tcW w:w="1131" w:type="dxa"/>
          </w:tcPr>
          <w:p w14:paraId="49F209FF" w14:textId="77777777" w:rsidR="001A2306" w:rsidRPr="006278BE" w:rsidRDefault="001A2306" w:rsidP="00837CE3">
            <w:r w:rsidRPr="006278BE">
              <w:t>NPgN</w:t>
            </w:r>
          </w:p>
        </w:tc>
        <w:tc>
          <w:tcPr>
            <w:tcW w:w="1555" w:type="dxa"/>
          </w:tcPr>
          <w:p w14:paraId="65765A1F" w14:textId="77777777" w:rsidR="001A2306" w:rsidRPr="006278BE" w:rsidRDefault="001A2306" w:rsidP="00837CE3">
            <w:r w:rsidRPr="006278BE">
              <w:t>0.519</w:t>
            </w:r>
          </w:p>
        </w:tc>
        <w:tc>
          <w:tcPr>
            <w:tcW w:w="1555" w:type="dxa"/>
          </w:tcPr>
          <w:p w14:paraId="086C32FA" w14:textId="77777777" w:rsidR="001A2306" w:rsidRPr="006278BE" w:rsidRDefault="001A2306" w:rsidP="00837CE3">
            <w:r w:rsidRPr="006278BE">
              <w:t>0.519</w:t>
            </w:r>
          </w:p>
        </w:tc>
        <w:tc>
          <w:tcPr>
            <w:tcW w:w="1556" w:type="dxa"/>
          </w:tcPr>
          <w:p w14:paraId="39EC60E2" w14:textId="77777777" w:rsidR="001A2306" w:rsidRPr="006278BE" w:rsidRDefault="001A2306" w:rsidP="00837CE3">
            <w:r w:rsidRPr="006278BE">
              <w:t>0.519</w:t>
            </w:r>
          </w:p>
        </w:tc>
        <w:tc>
          <w:tcPr>
            <w:tcW w:w="1555" w:type="dxa"/>
          </w:tcPr>
          <w:p w14:paraId="3C4DA38E" w14:textId="77777777" w:rsidR="001A2306" w:rsidRPr="006278BE" w:rsidRDefault="001A2306" w:rsidP="00837CE3">
            <w:r w:rsidRPr="006278BE">
              <w:t>0.519</w:t>
            </w:r>
          </w:p>
        </w:tc>
        <w:tc>
          <w:tcPr>
            <w:tcW w:w="1556" w:type="dxa"/>
          </w:tcPr>
          <w:p w14:paraId="0988562E" w14:textId="77777777" w:rsidR="001A2306" w:rsidRPr="006278BE" w:rsidRDefault="001A2306" w:rsidP="00837CE3">
            <w:r w:rsidRPr="006278BE">
              <w:t>0.519</w:t>
            </w:r>
          </w:p>
        </w:tc>
      </w:tr>
      <w:tr w:rsidR="001A2306" w:rsidRPr="006278BE" w14:paraId="0D686B0B" w14:textId="77777777" w:rsidTr="00A75C46">
        <w:trPr>
          <w:trHeight w:val="317"/>
        </w:trPr>
        <w:tc>
          <w:tcPr>
            <w:tcW w:w="1131" w:type="dxa"/>
          </w:tcPr>
          <w:p w14:paraId="293D0ABD" w14:textId="77777777" w:rsidR="001A2306" w:rsidRPr="006278BE" w:rsidRDefault="001A2306" w:rsidP="00837CE3">
            <w:r w:rsidRPr="006278BE">
              <w:t>NPgY</w:t>
            </w:r>
          </w:p>
        </w:tc>
        <w:tc>
          <w:tcPr>
            <w:tcW w:w="1555" w:type="dxa"/>
          </w:tcPr>
          <w:p w14:paraId="25D1B7A6" w14:textId="77777777" w:rsidR="001A2306" w:rsidRPr="006278BE" w:rsidRDefault="001A2306" w:rsidP="00837CE3">
            <w:r w:rsidRPr="006278BE">
              <w:t>0.716</w:t>
            </w:r>
          </w:p>
        </w:tc>
        <w:tc>
          <w:tcPr>
            <w:tcW w:w="1555" w:type="dxa"/>
          </w:tcPr>
          <w:p w14:paraId="797F1D9D" w14:textId="77777777" w:rsidR="001A2306" w:rsidRPr="006278BE" w:rsidRDefault="001A2306" w:rsidP="00837CE3">
            <w:r w:rsidRPr="006278BE">
              <w:t>0.716</w:t>
            </w:r>
          </w:p>
        </w:tc>
        <w:tc>
          <w:tcPr>
            <w:tcW w:w="1556" w:type="dxa"/>
          </w:tcPr>
          <w:p w14:paraId="1CA006B9" w14:textId="77777777" w:rsidR="001A2306" w:rsidRPr="006278BE" w:rsidRDefault="001A2306" w:rsidP="00837CE3">
            <w:r w:rsidRPr="006278BE">
              <w:t>0.716</w:t>
            </w:r>
          </w:p>
        </w:tc>
        <w:tc>
          <w:tcPr>
            <w:tcW w:w="1555" w:type="dxa"/>
          </w:tcPr>
          <w:p w14:paraId="422EB642" w14:textId="77777777" w:rsidR="001A2306" w:rsidRPr="006278BE" w:rsidRDefault="001A2306" w:rsidP="00837CE3">
            <w:r w:rsidRPr="006278BE">
              <w:t>0.716</w:t>
            </w:r>
          </w:p>
        </w:tc>
        <w:tc>
          <w:tcPr>
            <w:tcW w:w="1556" w:type="dxa"/>
          </w:tcPr>
          <w:p w14:paraId="1512CDA8" w14:textId="77777777" w:rsidR="001A2306" w:rsidRPr="006278BE" w:rsidRDefault="001A2306" w:rsidP="00837CE3">
            <w:r w:rsidRPr="006278BE">
              <w:t>0.716</w:t>
            </w:r>
          </w:p>
        </w:tc>
      </w:tr>
      <w:tr w:rsidR="001A2306" w:rsidRPr="006278BE" w14:paraId="5ECB56A8" w14:textId="77777777" w:rsidTr="00A75C46">
        <w:trPr>
          <w:trHeight w:val="317"/>
        </w:trPr>
        <w:tc>
          <w:tcPr>
            <w:tcW w:w="1131" w:type="dxa"/>
          </w:tcPr>
          <w:p w14:paraId="79DF43A2" w14:textId="77777777" w:rsidR="001A2306" w:rsidRPr="006278BE" w:rsidRDefault="001A2306" w:rsidP="00837CE3">
            <w:r w:rsidRPr="006278BE">
              <w:t>WMID</w:t>
            </w:r>
          </w:p>
        </w:tc>
        <w:tc>
          <w:tcPr>
            <w:tcW w:w="1555" w:type="dxa"/>
          </w:tcPr>
          <w:p w14:paraId="0532985D" w14:textId="77777777" w:rsidR="001A2306" w:rsidRPr="006278BE" w:rsidRDefault="001A2306" w:rsidP="00837CE3">
            <w:r w:rsidRPr="006278BE">
              <w:t>0.901</w:t>
            </w:r>
          </w:p>
        </w:tc>
        <w:tc>
          <w:tcPr>
            <w:tcW w:w="1555" w:type="dxa"/>
          </w:tcPr>
          <w:p w14:paraId="010BDAAA" w14:textId="77777777" w:rsidR="001A2306" w:rsidRPr="006278BE" w:rsidRDefault="001A2306" w:rsidP="00837CE3">
            <w:r w:rsidRPr="006278BE">
              <w:t>0.901</w:t>
            </w:r>
          </w:p>
        </w:tc>
        <w:tc>
          <w:tcPr>
            <w:tcW w:w="1556" w:type="dxa"/>
          </w:tcPr>
          <w:p w14:paraId="3ED06C0C" w14:textId="77777777" w:rsidR="001A2306" w:rsidRPr="006278BE" w:rsidRDefault="001A2306" w:rsidP="00837CE3">
            <w:r w:rsidRPr="006278BE">
              <w:t>0.901</w:t>
            </w:r>
          </w:p>
        </w:tc>
        <w:tc>
          <w:tcPr>
            <w:tcW w:w="1555" w:type="dxa"/>
          </w:tcPr>
          <w:p w14:paraId="5CCDDC5B" w14:textId="77777777" w:rsidR="001A2306" w:rsidRPr="006278BE" w:rsidRDefault="001A2306" w:rsidP="00837CE3">
            <w:r w:rsidRPr="006278BE">
              <w:t>0.901</w:t>
            </w:r>
          </w:p>
        </w:tc>
        <w:tc>
          <w:tcPr>
            <w:tcW w:w="1556" w:type="dxa"/>
          </w:tcPr>
          <w:p w14:paraId="608B65C0" w14:textId="77777777" w:rsidR="001A2306" w:rsidRPr="006278BE" w:rsidRDefault="001A2306" w:rsidP="00837CE3">
            <w:r w:rsidRPr="006278BE">
              <w:t>0.901</w:t>
            </w:r>
          </w:p>
        </w:tc>
      </w:tr>
      <w:tr w:rsidR="001A2306" w:rsidRPr="006278BE" w14:paraId="18F4F983" w14:textId="77777777" w:rsidTr="00A75C46">
        <w:trPr>
          <w:trHeight w:val="317"/>
        </w:trPr>
        <w:tc>
          <w:tcPr>
            <w:tcW w:w="1131" w:type="dxa"/>
          </w:tcPr>
          <w:p w14:paraId="39C8580D" w14:textId="77777777" w:rsidR="001A2306" w:rsidRPr="006278BE" w:rsidRDefault="001A2306" w:rsidP="00837CE3">
            <w:r w:rsidRPr="006278BE">
              <w:t>EMID</w:t>
            </w:r>
          </w:p>
        </w:tc>
        <w:tc>
          <w:tcPr>
            <w:tcW w:w="1555" w:type="dxa"/>
          </w:tcPr>
          <w:p w14:paraId="55E6CF93" w14:textId="77777777" w:rsidR="001A2306" w:rsidRPr="006278BE" w:rsidRDefault="001A2306" w:rsidP="00837CE3">
            <w:r w:rsidRPr="006278BE">
              <w:t>0.922</w:t>
            </w:r>
          </w:p>
        </w:tc>
        <w:tc>
          <w:tcPr>
            <w:tcW w:w="1555" w:type="dxa"/>
          </w:tcPr>
          <w:p w14:paraId="12B626FA" w14:textId="77777777" w:rsidR="001A2306" w:rsidRPr="006278BE" w:rsidRDefault="001A2306" w:rsidP="00837CE3">
            <w:r w:rsidRPr="006278BE">
              <w:t>0.922</w:t>
            </w:r>
          </w:p>
        </w:tc>
        <w:tc>
          <w:tcPr>
            <w:tcW w:w="1556" w:type="dxa"/>
          </w:tcPr>
          <w:p w14:paraId="7101FFDC" w14:textId="77777777" w:rsidR="001A2306" w:rsidRPr="006278BE" w:rsidRDefault="001A2306" w:rsidP="00837CE3">
            <w:r w:rsidRPr="006278BE">
              <w:t>0.922</w:t>
            </w:r>
          </w:p>
        </w:tc>
        <w:tc>
          <w:tcPr>
            <w:tcW w:w="1555" w:type="dxa"/>
          </w:tcPr>
          <w:p w14:paraId="74C1A037" w14:textId="77777777" w:rsidR="001A2306" w:rsidRPr="006278BE" w:rsidRDefault="001A2306" w:rsidP="00837CE3">
            <w:r w:rsidRPr="006278BE">
              <w:t>0.922</w:t>
            </w:r>
          </w:p>
        </w:tc>
        <w:tc>
          <w:tcPr>
            <w:tcW w:w="1556" w:type="dxa"/>
          </w:tcPr>
          <w:p w14:paraId="432C6394" w14:textId="77777777" w:rsidR="001A2306" w:rsidRPr="006278BE" w:rsidRDefault="001A2306" w:rsidP="00837CE3">
            <w:r w:rsidRPr="006278BE">
              <w:t>0.922</w:t>
            </w:r>
          </w:p>
        </w:tc>
      </w:tr>
      <w:tr w:rsidR="001A2306" w:rsidRPr="006278BE" w14:paraId="05498837" w14:textId="77777777" w:rsidTr="00A75C46">
        <w:trPr>
          <w:trHeight w:val="317"/>
        </w:trPr>
        <w:tc>
          <w:tcPr>
            <w:tcW w:w="1131" w:type="dxa"/>
          </w:tcPr>
          <w:p w14:paraId="0914DAC7" w14:textId="77777777" w:rsidR="001A2306" w:rsidRPr="006278BE" w:rsidRDefault="001A2306" w:rsidP="00837CE3">
            <w:r w:rsidRPr="006278BE">
              <w:t>SWALES</w:t>
            </w:r>
          </w:p>
        </w:tc>
        <w:tc>
          <w:tcPr>
            <w:tcW w:w="1555" w:type="dxa"/>
          </w:tcPr>
          <w:p w14:paraId="0019C303" w14:textId="77777777" w:rsidR="001A2306" w:rsidRPr="006278BE" w:rsidRDefault="001A2306" w:rsidP="00837CE3">
            <w:r w:rsidRPr="006278BE">
              <w:t>0.461</w:t>
            </w:r>
          </w:p>
        </w:tc>
        <w:tc>
          <w:tcPr>
            <w:tcW w:w="1555" w:type="dxa"/>
          </w:tcPr>
          <w:p w14:paraId="775AFED6" w14:textId="77777777" w:rsidR="001A2306" w:rsidRPr="006278BE" w:rsidRDefault="001A2306" w:rsidP="00837CE3">
            <w:r w:rsidRPr="006278BE">
              <w:t>0.461</w:t>
            </w:r>
          </w:p>
        </w:tc>
        <w:tc>
          <w:tcPr>
            <w:tcW w:w="1556" w:type="dxa"/>
          </w:tcPr>
          <w:p w14:paraId="78EF5326" w14:textId="77777777" w:rsidR="001A2306" w:rsidRPr="006278BE" w:rsidRDefault="001A2306" w:rsidP="00837CE3">
            <w:r w:rsidRPr="006278BE">
              <w:t>0.461</w:t>
            </w:r>
          </w:p>
        </w:tc>
        <w:tc>
          <w:tcPr>
            <w:tcW w:w="1555" w:type="dxa"/>
          </w:tcPr>
          <w:p w14:paraId="1055C694" w14:textId="77777777" w:rsidR="001A2306" w:rsidRPr="006278BE" w:rsidRDefault="001A2306" w:rsidP="00837CE3">
            <w:r w:rsidRPr="006278BE">
              <w:t>0.461</w:t>
            </w:r>
          </w:p>
        </w:tc>
        <w:tc>
          <w:tcPr>
            <w:tcW w:w="1556" w:type="dxa"/>
          </w:tcPr>
          <w:p w14:paraId="45AFD34A" w14:textId="77777777" w:rsidR="001A2306" w:rsidRPr="006278BE" w:rsidRDefault="001A2306" w:rsidP="00837CE3">
            <w:r w:rsidRPr="006278BE">
              <w:t>0.461</w:t>
            </w:r>
          </w:p>
        </w:tc>
      </w:tr>
      <w:tr w:rsidR="001A2306" w:rsidRPr="006278BE" w14:paraId="49734C55" w14:textId="77777777" w:rsidTr="00A75C46">
        <w:trPr>
          <w:trHeight w:val="317"/>
        </w:trPr>
        <w:tc>
          <w:tcPr>
            <w:tcW w:w="1131" w:type="dxa"/>
          </w:tcPr>
          <w:p w14:paraId="70FB60A6" w14:textId="77777777" w:rsidR="001A2306" w:rsidRPr="006278BE" w:rsidRDefault="001A2306" w:rsidP="00837CE3">
            <w:r w:rsidRPr="006278BE">
              <w:t>SWEST</w:t>
            </w:r>
          </w:p>
        </w:tc>
        <w:tc>
          <w:tcPr>
            <w:tcW w:w="1555" w:type="dxa"/>
          </w:tcPr>
          <w:p w14:paraId="76B7A2C2" w14:textId="77777777" w:rsidR="001A2306" w:rsidRPr="006278BE" w:rsidRDefault="001A2306" w:rsidP="00837CE3">
            <w:r w:rsidRPr="006278BE">
              <w:t>0.700</w:t>
            </w:r>
          </w:p>
        </w:tc>
        <w:tc>
          <w:tcPr>
            <w:tcW w:w="1555" w:type="dxa"/>
          </w:tcPr>
          <w:p w14:paraId="7DEBE063" w14:textId="77777777" w:rsidR="001A2306" w:rsidRPr="006278BE" w:rsidRDefault="001A2306" w:rsidP="00837CE3">
            <w:r w:rsidRPr="006278BE">
              <w:t>0.700</w:t>
            </w:r>
          </w:p>
        </w:tc>
        <w:tc>
          <w:tcPr>
            <w:tcW w:w="1556" w:type="dxa"/>
          </w:tcPr>
          <w:p w14:paraId="5D0C362A" w14:textId="77777777" w:rsidR="001A2306" w:rsidRPr="006278BE" w:rsidRDefault="001A2306" w:rsidP="00837CE3">
            <w:r w:rsidRPr="006278BE">
              <w:t>0.700</w:t>
            </w:r>
          </w:p>
        </w:tc>
        <w:tc>
          <w:tcPr>
            <w:tcW w:w="1555" w:type="dxa"/>
          </w:tcPr>
          <w:p w14:paraId="3886E15E" w14:textId="77777777" w:rsidR="001A2306" w:rsidRPr="006278BE" w:rsidRDefault="001A2306" w:rsidP="00837CE3">
            <w:r w:rsidRPr="006278BE">
              <w:t>0.700</w:t>
            </w:r>
          </w:p>
        </w:tc>
        <w:tc>
          <w:tcPr>
            <w:tcW w:w="1556" w:type="dxa"/>
          </w:tcPr>
          <w:p w14:paraId="2980B382" w14:textId="77777777" w:rsidR="001A2306" w:rsidRPr="006278BE" w:rsidRDefault="001A2306" w:rsidP="00837CE3">
            <w:r w:rsidRPr="006278BE">
              <w:t>0.700</w:t>
            </w:r>
          </w:p>
        </w:tc>
      </w:tr>
      <w:tr w:rsidR="001A2306" w:rsidRPr="006278BE" w14:paraId="28741FF3" w14:textId="77777777" w:rsidTr="00A75C46">
        <w:trPr>
          <w:trHeight w:val="317"/>
        </w:trPr>
        <w:tc>
          <w:tcPr>
            <w:tcW w:w="1131" w:type="dxa"/>
          </w:tcPr>
          <w:p w14:paraId="67442501" w14:textId="77777777" w:rsidR="001A2306" w:rsidRPr="006278BE" w:rsidRDefault="001A2306" w:rsidP="00837CE3">
            <w:r w:rsidRPr="006278BE">
              <w:t>LPN</w:t>
            </w:r>
          </w:p>
        </w:tc>
        <w:tc>
          <w:tcPr>
            <w:tcW w:w="1555" w:type="dxa"/>
          </w:tcPr>
          <w:p w14:paraId="3C4C862F" w14:textId="77777777" w:rsidR="001A2306" w:rsidRPr="006278BE" w:rsidRDefault="001A2306" w:rsidP="00837CE3">
            <w:r w:rsidRPr="006278BE">
              <w:t>0.605</w:t>
            </w:r>
          </w:p>
        </w:tc>
        <w:tc>
          <w:tcPr>
            <w:tcW w:w="1555" w:type="dxa"/>
          </w:tcPr>
          <w:p w14:paraId="5EC4855A" w14:textId="77777777" w:rsidR="001A2306" w:rsidRPr="006278BE" w:rsidRDefault="001A2306" w:rsidP="00837CE3">
            <w:r w:rsidRPr="006278BE">
              <w:t>0.605</w:t>
            </w:r>
          </w:p>
        </w:tc>
        <w:tc>
          <w:tcPr>
            <w:tcW w:w="1556" w:type="dxa"/>
          </w:tcPr>
          <w:p w14:paraId="343CA417" w14:textId="77777777" w:rsidR="001A2306" w:rsidRPr="006278BE" w:rsidRDefault="001A2306" w:rsidP="00837CE3">
            <w:r w:rsidRPr="006278BE">
              <w:t>0.605</w:t>
            </w:r>
          </w:p>
        </w:tc>
        <w:tc>
          <w:tcPr>
            <w:tcW w:w="1555" w:type="dxa"/>
          </w:tcPr>
          <w:p w14:paraId="156FCA65" w14:textId="77777777" w:rsidR="001A2306" w:rsidRPr="006278BE" w:rsidRDefault="001A2306" w:rsidP="00837CE3">
            <w:r w:rsidRPr="006278BE">
              <w:t>0.605</w:t>
            </w:r>
          </w:p>
        </w:tc>
        <w:tc>
          <w:tcPr>
            <w:tcW w:w="1556" w:type="dxa"/>
          </w:tcPr>
          <w:p w14:paraId="7CB43577" w14:textId="77777777" w:rsidR="001A2306" w:rsidRPr="006278BE" w:rsidRDefault="001A2306" w:rsidP="00837CE3">
            <w:r w:rsidRPr="006278BE">
              <w:t>0.605</w:t>
            </w:r>
          </w:p>
        </w:tc>
      </w:tr>
      <w:tr w:rsidR="001A2306" w:rsidRPr="006278BE" w14:paraId="3345076D" w14:textId="77777777" w:rsidTr="00A75C46">
        <w:trPr>
          <w:trHeight w:val="317"/>
        </w:trPr>
        <w:tc>
          <w:tcPr>
            <w:tcW w:w="1131" w:type="dxa"/>
          </w:tcPr>
          <w:p w14:paraId="09FA81BA" w14:textId="77777777" w:rsidR="001A2306" w:rsidRPr="006278BE" w:rsidRDefault="001A2306" w:rsidP="00837CE3">
            <w:r w:rsidRPr="006278BE">
              <w:t>SPN</w:t>
            </w:r>
          </w:p>
        </w:tc>
        <w:tc>
          <w:tcPr>
            <w:tcW w:w="1555" w:type="dxa"/>
          </w:tcPr>
          <w:p w14:paraId="6A4F64E1" w14:textId="77777777" w:rsidR="001A2306" w:rsidRPr="006278BE" w:rsidRDefault="001A2306" w:rsidP="00837CE3">
            <w:r w:rsidRPr="006278BE">
              <w:t>0.626</w:t>
            </w:r>
          </w:p>
        </w:tc>
        <w:tc>
          <w:tcPr>
            <w:tcW w:w="1555" w:type="dxa"/>
          </w:tcPr>
          <w:p w14:paraId="02DE014E" w14:textId="77777777" w:rsidR="001A2306" w:rsidRPr="006278BE" w:rsidRDefault="001A2306" w:rsidP="00837CE3">
            <w:r w:rsidRPr="006278BE">
              <w:t>0.626</w:t>
            </w:r>
          </w:p>
        </w:tc>
        <w:tc>
          <w:tcPr>
            <w:tcW w:w="1556" w:type="dxa"/>
          </w:tcPr>
          <w:p w14:paraId="19E4C097" w14:textId="77777777" w:rsidR="001A2306" w:rsidRPr="006278BE" w:rsidRDefault="001A2306" w:rsidP="00837CE3">
            <w:r w:rsidRPr="006278BE">
              <w:t>0.626</w:t>
            </w:r>
          </w:p>
        </w:tc>
        <w:tc>
          <w:tcPr>
            <w:tcW w:w="1555" w:type="dxa"/>
          </w:tcPr>
          <w:p w14:paraId="77BD1D9F" w14:textId="77777777" w:rsidR="001A2306" w:rsidRPr="006278BE" w:rsidRDefault="001A2306" w:rsidP="00837CE3">
            <w:r w:rsidRPr="006278BE">
              <w:t>0.626</w:t>
            </w:r>
          </w:p>
        </w:tc>
        <w:tc>
          <w:tcPr>
            <w:tcW w:w="1556" w:type="dxa"/>
          </w:tcPr>
          <w:p w14:paraId="2D265985" w14:textId="77777777" w:rsidR="001A2306" w:rsidRPr="006278BE" w:rsidRDefault="001A2306" w:rsidP="00837CE3">
            <w:r w:rsidRPr="006278BE">
              <w:t>0.626</w:t>
            </w:r>
          </w:p>
        </w:tc>
      </w:tr>
      <w:tr w:rsidR="001A2306" w:rsidRPr="006278BE" w14:paraId="5F31A9A5" w14:textId="77777777" w:rsidTr="00A75C46">
        <w:trPr>
          <w:trHeight w:val="317"/>
        </w:trPr>
        <w:tc>
          <w:tcPr>
            <w:tcW w:w="1131" w:type="dxa"/>
          </w:tcPr>
          <w:p w14:paraId="7A3ABEB4" w14:textId="77777777" w:rsidR="001A2306" w:rsidRPr="006278BE" w:rsidRDefault="001A2306" w:rsidP="00837CE3">
            <w:r w:rsidRPr="006278BE">
              <w:t>EPN</w:t>
            </w:r>
          </w:p>
        </w:tc>
        <w:tc>
          <w:tcPr>
            <w:tcW w:w="1555" w:type="dxa"/>
          </w:tcPr>
          <w:p w14:paraId="3AB304FD" w14:textId="77777777" w:rsidR="001A2306" w:rsidRPr="006278BE" w:rsidRDefault="001A2306" w:rsidP="00837CE3">
            <w:r w:rsidRPr="006278BE">
              <w:t>0.978</w:t>
            </w:r>
          </w:p>
        </w:tc>
        <w:tc>
          <w:tcPr>
            <w:tcW w:w="1555" w:type="dxa"/>
          </w:tcPr>
          <w:p w14:paraId="00D332A9" w14:textId="77777777" w:rsidR="001A2306" w:rsidRPr="006278BE" w:rsidRDefault="001A2306" w:rsidP="00837CE3">
            <w:r w:rsidRPr="006278BE">
              <w:t>0.978</w:t>
            </w:r>
          </w:p>
        </w:tc>
        <w:tc>
          <w:tcPr>
            <w:tcW w:w="1556" w:type="dxa"/>
          </w:tcPr>
          <w:p w14:paraId="414B1B37" w14:textId="77777777" w:rsidR="001A2306" w:rsidRPr="006278BE" w:rsidRDefault="001A2306" w:rsidP="00837CE3">
            <w:r w:rsidRPr="006278BE">
              <w:t>0.978</w:t>
            </w:r>
          </w:p>
        </w:tc>
        <w:tc>
          <w:tcPr>
            <w:tcW w:w="1555" w:type="dxa"/>
          </w:tcPr>
          <w:p w14:paraId="795FF20F" w14:textId="77777777" w:rsidR="001A2306" w:rsidRPr="006278BE" w:rsidRDefault="001A2306" w:rsidP="00837CE3">
            <w:r w:rsidRPr="006278BE">
              <w:t>0.978</w:t>
            </w:r>
          </w:p>
        </w:tc>
        <w:tc>
          <w:tcPr>
            <w:tcW w:w="1556" w:type="dxa"/>
          </w:tcPr>
          <w:p w14:paraId="70D61006" w14:textId="77777777" w:rsidR="001A2306" w:rsidRPr="006278BE" w:rsidRDefault="001A2306" w:rsidP="00837CE3">
            <w:r w:rsidRPr="006278BE">
              <w:t>0.978</w:t>
            </w:r>
          </w:p>
        </w:tc>
      </w:tr>
      <w:tr w:rsidR="001A2306" w:rsidRPr="006278BE" w14:paraId="05F84CAD" w14:textId="77777777" w:rsidTr="00A75C46">
        <w:trPr>
          <w:trHeight w:val="317"/>
        </w:trPr>
        <w:tc>
          <w:tcPr>
            <w:tcW w:w="1131" w:type="dxa"/>
          </w:tcPr>
          <w:p w14:paraId="0F45F556" w14:textId="77777777" w:rsidR="001A2306" w:rsidRPr="006278BE" w:rsidRDefault="001A2306" w:rsidP="00837CE3">
            <w:r w:rsidRPr="006278BE">
              <w:t>SPD</w:t>
            </w:r>
          </w:p>
        </w:tc>
        <w:tc>
          <w:tcPr>
            <w:tcW w:w="1555" w:type="dxa"/>
          </w:tcPr>
          <w:p w14:paraId="09E1A848" w14:textId="77777777" w:rsidR="001A2306" w:rsidRPr="006278BE" w:rsidRDefault="001A2306" w:rsidP="00837CE3">
            <w:r w:rsidRPr="006278BE">
              <w:t>0.665</w:t>
            </w:r>
          </w:p>
        </w:tc>
        <w:tc>
          <w:tcPr>
            <w:tcW w:w="1555" w:type="dxa"/>
          </w:tcPr>
          <w:p w14:paraId="310182F0" w14:textId="77777777" w:rsidR="001A2306" w:rsidRPr="006278BE" w:rsidRDefault="001A2306" w:rsidP="00837CE3">
            <w:r w:rsidRPr="006278BE">
              <w:t>0.665</w:t>
            </w:r>
          </w:p>
        </w:tc>
        <w:tc>
          <w:tcPr>
            <w:tcW w:w="1556" w:type="dxa"/>
          </w:tcPr>
          <w:p w14:paraId="2208EE2E" w14:textId="77777777" w:rsidR="001A2306" w:rsidRPr="006278BE" w:rsidRDefault="001A2306" w:rsidP="00837CE3">
            <w:r w:rsidRPr="006278BE">
              <w:t>0.665</w:t>
            </w:r>
          </w:p>
        </w:tc>
        <w:tc>
          <w:tcPr>
            <w:tcW w:w="1555" w:type="dxa"/>
          </w:tcPr>
          <w:p w14:paraId="4BA62F01" w14:textId="77777777" w:rsidR="001A2306" w:rsidRPr="006278BE" w:rsidRDefault="001A2306" w:rsidP="00837CE3">
            <w:r w:rsidRPr="006278BE">
              <w:t>0.665</w:t>
            </w:r>
          </w:p>
        </w:tc>
        <w:tc>
          <w:tcPr>
            <w:tcW w:w="1556" w:type="dxa"/>
          </w:tcPr>
          <w:p w14:paraId="41662077" w14:textId="77777777" w:rsidR="001A2306" w:rsidRPr="006278BE" w:rsidRDefault="001A2306" w:rsidP="00837CE3">
            <w:r w:rsidRPr="006278BE">
              <w:t>0.665</w:t>
            </w:r>
          </w:p>
        </w:tc>
      </w:tr>
      <w:tr w:rsidR="001A2306" w:rsidRPr="006278BE" w14:paraId="00BF9A5A" w14:textId="77777777" w:rsidTr="00A75C46">
        <w:trPr>
          <w:trHeight w:val="317"/>
        </w:trPr>
        <w:tc>
          <w:tcPr>
            <w:tcW w:w="1131" w:type="dxa"/>
          </w:tcPr>
          <w:p w14:paraId="21A23B5A" w14:textId="77777777" w:rsidR="001A2306" w:rsidRPr="006278BE" w:rsidRDefault="001A2306" w:rsidP="00837CE3">
            <w:r w:rsidRPr="006278BE">
              <w:t>SPMW</w:t>
            </w:r>
          </w:p>
        </w:tc>
        <w:tc>
          <w:tcPr>
            <w:tcW w:w="1555" w:type="dxa"/>
          </w:tcPr>
          <w:p w14:paraId="67CBAF81" w14:textId="77777777" w:rsidR="001A2306" w:rsidRPr="006278BE" w:rsidRDefault="001A2306" w:rsidP="00837CE3">
            <w:r w:rsidRPr="006278BE">
              <w:t>0.739</w:t>
            </w:r>
          </w:p>
        </w:tc>
        <w:tc>
          <w:tcPr>
            <w:tcW w:w="1555" w:type="dxa"/>
          </w:tcPr>
          <w:p w14:paraId="0C18D077" w14:textId="77777777" w:rsidR="001A2306" w:rsidRPr="006278BE" w:rsidRDefault="001A2306" w:rsidP="00837CE3">
            <w:r w:rsidRPr="006278BE">
              <w:t>0.739</w:t>
            </w:r>
          </w:p>
        </w:tc>
        <w:tc>
          <w:tcPr>
            <w:tcW w:w="1556" w:type="dxa"/>
          </w:tcPr>
          <w:p w14:paraId="2F022E96" w14:textId="77777777" w:rsidR="001A2306" w:rsidRPr="006278BE" w:rsidRDefault="001A2306" w:rsidP="00837CE3">
            <w:r w:rsidRPr="006278BE">
              <w:t>0.739</w:t>
            </w:r>
          </w:p>
        </w:tc>
        <w:tc>
          <w:tcPr>
            <w:tcW w:w="1555" w:type="dxa"/>
          </w:tcPr>
          <w:p w14:paraId="01C203AB" w14:textId="77777777" w:rsidR="001A2306" w:rsidRPr="006278BE" w:rsidRDefault="001A2306" w:rsidP="00837CE3">
            <w:r w:rsidRPr="006278BE">
              <w:t>0.739</w:t>
            </w:r>
          </w:p>
        </w:tc>
        <w:tc>
          <w:tcPr>
            <w:tcW w:w="1556" w:type="dxa"/>
          </w:tcPr>
          <w:p w14:paraId="0B135C10" w14:textId="77777777" w:rsidR="001A2306" w:rsidRPr="006278BE" w:rsidRDefault="001A2306" w:rsidP="00837CE3">
            <w:r w:rsidRPr="006278BE">
              <w:t>0.739</w:t>
            </w:r>
          </w:p>
        </w:tc>
      </w:tr>
      <w:tr w:rsidR="001A2306" w:rsidRPr="006278BE" w14:paraId="08772B64" w14:textId="77777777" w:rsidTr="00A75C46">
        <w:trPr>
          <w:trHeight w:val="317"/>
        </w:trPr>
        <w:tc>
          <w:tcPr>
            <w:tcW w:w="1131" w:type="dxa"/>
          </w:tcPr>
          <w:p w14:paraId="51910C35" w14:textId="77777777" w:rsidR="001A2306" w:rsidRPr="006278BE" w:rsidRDefault="001A2306" w:rsidP="00837CE3">
            <w:r w:rsidRPr="006278BE">
              <w:t>SSEH</w:t>
            </w:r>
          </w:p>
        </w:tc>
        <w:tc>
          <w:tcPr>
            <w:tcW w:w="1555" w:type="dxa"/>
          </w:tcPr>
          <w:p w14:paraId="448E2D91" w14:textId="77777777" w:rsidR="001A2306" w:rsidRPr="006278BE" w:rsidRDefault="001A2306" w:rsidP="00837CE3">
            <w:r w:rsidRPr="006278BE">
              <w:t>0.496</w:t>
            </w:r>
          </w:p>
        </w:tc>
        <w:tc>
          <w:tcPr>
            <w:tcW w:w="1555" w:type="dxa"/>
          </w:tcPr>
          <w:p w14:paraId="1D76E9B2" w14:textId="77777777" w:rsidR="001A2306" w:rsidRPr="006278BE" w:rsidRDefault="001A2306" w:rsidP="00837CE3">
            <w:r w:rsidRPr="006278BE">
              <w:t>0.496</w:t>
            </w:r>
          </w:p>
        </w:tc>
        <w:tc>
          <w:tcPr>
            <w:tcW w:w="1556" w:type="dxa"/>
          </w:tcPr>
          <w:p w14:paraId="75F01938" w14:textId="77777777" w:rsidR="001A2306" w:rsidRPr="006278BE" w:rsidRDefault="001A2306" w:rsidP="00837CE3">
            <w:r w:rsidRPr="006278BE">
              <w:t>0.496</w:t>
            </w:r>
          </w:p>
        </w:tc>
        <w:tc>
          <w:tcPr>
            <w:tcW w:w="1555" w:type="dxa"/>
          </w:tcPr>
          <w:p w14:paraId="17046518" w14:textId="77777777" w:rsidR="001A2306" w:rsidRPr="006278BE" w:rsidRDefault="001A2306" w:rsidP="00837CE3">
            <w:r w:rsidRPr="006278BE">
              <w:t>0.496</w:t>
            </w:r>
          </w:p>
        </w:tc>
        <w:tc>
          <w:tcPr>
            <w:tcW w:w="1556" w:type="dxa"/>
          </w:tcPr>
          <w:p w14:paraId="1EA704FD" w14:textId="77777777" w:rsidR="001A2306" w:rsidRPr="006278BE" w:rsidRDefault="001A2306" w:rsidP="00837CE3">
            <w:r w:rsidRPr="006278BE">
              <w:t>0.496</w:t>
            </w:r>
          </w:p>
        </w:tc>
      </w:tr>
      <w:tr w:rsidR="001A2306" w:rsidRPr="006278BE" w14:paraId="715E5F9F" w14:textId="77777777" w:rsidTr="00A75C46">
        <w:trPr>
          <w:trHeight w:val="317"/>
        </w:trPr>
        <w:tc>
          <w:tcPr>
            <w:tcW w:w="1131" w:type="dxa"/>
          </w:tcPr>
          <w:p w14:paraId="5EC847C2" w14:textId="77777777" w:rsidR="001A2306" w:rsidRPr="006278BE" w:rsidRDefault="001A2306" w:rsidP="00837CE3">
            <w:r w:rsidRPr="006278BE">
              <w:t>SSES</w:t>
            </w:r>
          </w:p>
        </w:tc>
        <w:tc>
          <w:tcPr>
            <w:tcW w:w="1555" w:type="dxa"/>
          </w:tcPr>
          <w:p w14:paraId="4475D2AA" w14:textId="77777777" w:rsidR="001A2306" w:rsidRPr="006278BE" w:rsidRDefault="001A2306" w:rsidP="00837CE3">
            <w:r w:rsidRPr="006278BE">
              <w:t>0.935</w:t>
            </w:r>
          </w:p>
        </w:tc>
        <w:tc>
          <w:tcPr>
            <w:tcW w:w="1555" w:type="dxa"/>
          </w:tcPr>
          <w:p w14:paraId="771FA0E4" w14:textId="77777777" w:rsidR="001A2306" w:rsidRPr="006278BE" w:rsidRDefault="001A2306" w:rsidP="00837CE3">
            <w:r w:rsidRPr="006278BE">
              <w:t>0.935</w:t>
            </w:r>
          </w:p>
        </w:tc>
        <w:tc>
          <w:tcPr>
            <w:tcW w:w="1556" w:type="dxa"/>
          </w:tcPr>
          <w:p w14:paraId="136C4291" w14:textId="77777777" w:rsidR="001A2306" w:rsidRPr="006278BE" w:rsidRDefault="001A2306" w:rsidP="00837CE3">
            <w:r w:rsidRPr="006278BE">
              <w:t>0.935</w:t>
            </w:r>
          </w:p>
        </w:tc>
        <w:tc>
          <w:tcPr>
            <w:tcW w:w="1555" w:type="dxa"/>
          </w:tcPr>
          <w:p w14:paraId="3B427258" w14:textId="77777777" w:rsidR="001A2306" w:rsidRPr="006278BE" w:rsidRDefault="001A2306" w:rsidP="00837CE3">
            <w:r w:rsidRPr="006278BE">
              <w:t>0.935</w:t>
            </w:r>
          </w:p>
        </w:tc>
        <w:tc>
          <w:tcPr>
            <w:tcW w:w="1556" w:type="dxa"/>
          </w:tcPr>
          <w:p w14:paraId="7F29603F" w14:textId="77777777" w:rsidR="001A2306" w:rsidRPr="006278BE" w:rsidRDefault="001A2306" w:rsidP="00837CE3">
            <w:r w:rsidRPr="006278BE">
              <w:t>0.935</w:t>
            </w:r>
          </w:p>
        </w:tc>
      </w:tr>
    </w:tbl>
    <w:p w14:paraId="4C875803" w14:textId="77777777" w:rsidR="001A2306" w:rsidRPr="006278BE" w:rsidRDefault="001A2306" w:rsidP="001A2306">
      <w:pPr>
        <w:pStyle w:val="AppendixHeading"/>
      </w:pPr>
    </w:p>
    <w:p w14:paraId="7F4851AA" w14:textId="77777777" w:rsidR="001A2306" w:rsidRPr="006278BE" w:rsidRDefault="001A2306" w:rsidP="00837CE3">
      <w:pPr>
        <w:pStyle w:val="Caption"/>
      </w:pPr>
      <w:r w:rsidRPr="006278BE">
        <w:t>Penalty incentive rate for the Distribution System Operation Performance Panel assessment term (DSOPPIR</w:t>
      </w:r>
      <w:r w:rsidRPr="006278BE">
        <w:rPr>
          <w:rStyle w:val="Subscript"/>
        </w:rPr>
        <w:t>t</w:t>
      </w:r>
      <w:r w:rsidRPr="006278BE">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6278BE"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6278BE" w:rsidRDefault="001A2306" w:rsidP="00837CE3">
            <w:r w:rsidRPr="006278BE">
              <w:t>Licensee</w:t>
            </w:r>
          </w:p>
        </w:tc>
        <w:tc>
          <w:tcPr>
            <w:tcW w:w="1559" w:type="dxa"/>
          </w:tcPr>
          <w:p w14:paraId="6ECAB327" w14:textId="77777777" w:rsidR="001A2306" w:rsidRPr="006278BE" w:rsidRDefault="001A2306" w:rsidP="00837CE3">
            <w:r w:rsidRPr="006278BE">
              <w:t>2023/24</w:t>
            </w:r>
          </w:p>
        </w:tc>
        <w:tc>
          <w:tcPr>
            <w:tcW w:w="1559" w:type="dxa"/>
          </w:tcPr>
          <w:p w14:paraId="7147C6B7" w14:textId="77777777" w:rsidR="001A2306" w:rsidRPr="006278BE" w:rsidRDefault="001A2306" w:rsidP="00837CE3">
            <w:r w:rsidRPr="006278BE">
              <w:t>2024/25</w:t>
            </w:r>
          </w:p>
        </w:tc>
        <w:tc>
          <w:tcPr>
            <w:tcW w:w="1560" w:type="dxa"/>
          </w:tcPr>
          <w:p w14:paraId="699F5BE1" w14:textId="77777777" w:rsidR="001A2306" w:rsidRPr="006278BE" w:rsidRDefault="001A2306" w:rsidP="00837CE3">
            <w:r w:rsidRPr="006278BE">
              <w:t>2025/26</w:t>
            </w:r>
          </w:p>
        </w:tc>
        <w:tc>
          <w:tcPr>
            <w:tcW w:w="1559" w:type="dxa"/>
          </w:tcPr>
          <w:p w14:paraId="2194BB41" w14:textId="77777777" w:rsidR="001A2306" w:rsidRPr="006278BE" w:rsidRDefault="001A2306" w:rsidP="00837CE3">
            <w:r w:rsidRPr="006278BE">
              <w:t>2026/27</w:t>
            </w:r>
          </w:p>
        </w:tc>
        <w:tc>
          <w:tcPr>
            <w:tcW w:w="1560" w:type="dxa"/>
          </w:tcPr>
          <w:p w14:paraId="61E07165" w14:textId="77777777" w:rsidR="001A2306" w:rsidRPr="006278BE" w:rsidRDefault="001A2306" w:rsidP="00837CE3">
            <w:r w:rsidRPr="006278BE">
              <w:t>2027/28</w:t>
            </w:r>
          </w:p>
        </w:tc>
      </w:tr>
      <w:tr w:rsidR="001A2306" w:rsidRPr="006278BE" w14:paraId="026599C6" w14:textId="77777777" w:rsidTr="00A75C46">
        <w:tc>
          <w:tcPr>
            <w:tcW w:w="1134" w:type="dxa"/>
          </w:tcPr>
          <w:p w14:paraId="7BA386AC" w14:textId="77777777" w:rsidR="001A2306" w:rsidRPr="006278BE" w:rsidRDefault="001A2306" w:rsidP="00837CE3">
            <w:r w:rsidRPr="006278BE">
              <w:t>ENWL</w:t>
            </w:r>
          </w:p>
        </w:tc>
        <w:tc>
          <w:tcPr>
            <w:tcW w:w="1559" w:type="dxa"/>
          </w:tcPr>
          <w:p w14:paraId="4B7272E3" w14:textId="77777777" w:rsidR="001A2306" w:rsidRPr="006278BE" w:rsidRDefault="001A2306" w:rsidP="00837CE3">
            <w:r w:rsidRPr="006278BE">
              <w:t>0.349</w:t>
            </w:r>
          </w:p>
        </w:tc>
        <w:tc>
          <w:tcPr>
            <w:tcW w:w="1559" w:type="dxa"/>
          </w:tcPr>
          <w:p w14:paraId="00AE58CB" w14:textId="77777777" w:rsidR="001A2306" w:rsidRPr="006278BE" w:rsidRDefault="001A2306" w:rsidP="00837CE3">
            <w:r w:rsidRPr="006278BE">
              <w:t>0.349</w:t>
            </w:r>
          </w:p>
        </w:tc>
        <w:tc>
          <w:tcPr>
            <w:tcW w:w="1560" w:type="dxa"/>
          </w:tcPr>
          <w:p w14:paraId="3B910D8F" w14:textId="77777777" w:rsidR="001A2306" w:rsidRPr="006278BE" w:rsidRDefault="001A2306" w:rsidP="00837CE3">
            <w:r w:rsidRPr="006278BE">
              <w:t>0.349</w:t>
            </w:r>
          </w:p>
        </w:tc>
        <w:tc>
          <w:tcPr>
            <w:tcW w:w="1559" w:type="dxa"/>
          </w:tcPr>
          <w:p w14:paraId="46C1E810" w14:textId="77777777" w:rsidR="001A2306" w:rsidRPr="006278BE" w:rsidRDefault="001A2306" w:rsidP="00837CE3">
            <w:r w:rsidRPr="006278BE">
              <w:t>0.349</w:t>
            </w:r>
          </w:p>
        </w:tc>
        <w:tc>
          <w:tcPr>
            <w:tcW w:w="1560" w:type="dxa"/>
          </w:tcPr>
          <w:p w14:paraId="17F08D33" w14:textId="77777777" w:rsidR="001A2306" w:rsidRPr="006278BE" w:rsidRDefault="001A2306" w:rsidP="00837CE3">
            <w:r w:rsidRPr="006278BE">
              <w:t>0.349</w:t>
            </w:r>
          </w:p>
        </w:tc>
      </w:tr>
      <w:tr w:rsidR="001A2306" w:rsidRPr="006278BE" w14:paraId="4E90AFC6" w14:textId="77777777" w:rsidTr="00A75C46">
        <w:tc>
          <w:tcPr>
            <w:tcW w:w="1134" w:type="dxa"/>
          </w:tcPr>
          <w:p w14:paraId="0EC8F5E8" w14:textId="77777777" w:rsidR="001A2306" w:rsidRPr="006278BE" w:rsidRDefault="001A2306" w:rsidP="00837CE3">
            <w:r w:rsidRPr="006278BE">
              <w:t>NPgN</w:t>
            </w:r>
          </w:p>
        </w:tc>
        <w:tc>
          <w:tcPr>
            <w:tcW w:w="1559" w:type="dxa"/>
          </w:tcPr>
          <w:p w14:paraId="4E8E88DE" w14:textId="77777777" w:rsidR="001A2306" w:rsidRPr="006278BE" w:rsidRDefault="001A2306" w:rsidP="00837CE3">
            <w:r w:rsidRPr="006278BE">
              <w:t>0.259</w:t>
            </w:r>
          </w:p>
        </w:tc>
        <w:tc>
          <w:tcPr>
            <w:tcW w:w="1559" w:type="dxa"/>
          </w:tcPr>
          <w:p w14:paraId="4D259759" w14:textId="77777777" w:rsidR="001A2306" w:rsidRPr="006278BE" w:rsidRDefault="001A2306" w:rsidP="00837CE3">
            <w:r w:rsidRPr="006278BE">
              <w:t>0.259</w:t>
            </w:r>
          </w:p>
        </w:tc>
        <w:tc>
          <w:tcPr>
            <w:tcW w:w="1560" w:type="dxa"/>
          </w:tcPr>
          <w:p w14:paraId="362BFDFC" w14:textId="77777777" w:rsidR="001A2306" w:rsidRPr="006278BE" w:rsidRDefault="001A2306" w:rsidP="00837CE3">
            <w:r w:rsidRPr="006278BE">
              <w:t>0.259</w:t>
            </w:r>
          </w:p>
        </w:tc>
        <w:tc>
          <w:tcPr>
            <w:tcW w:w="1559" w:type="dxa"/>
          </w:tcPr>
          <w:p w14:paraId="50BB7F6B" w14:textId="77777777" w:rsidR="001A2306" w:rsidRPr="006278BE" w:rsidRDefault="001A2306" w:rsidP="00837CE3">
            <w:r w:rsidRPr="006278BE">
              <w:t>0.259</w:t>
            </w:r>
          </w:p>
        </w:tc>
        <w:tc>
          <w:tcPr>
            <w:tcW w:w="1560" w:type="dxa"/>
          </w:tcPr>
          <w:p w14:paraId="441401AA" w14:textId="77777777" w:rsidR="001A2306" w:rsidRPr="006278BE" w:rsidRDefault="001A2306" w:rsidP="00837CE3">
            <w:r w:rsidRPr="006278BE">
              <w:t>0.259</w:t>
            </w:r>
          </w:p>
        </w:tc>
      </w:tr>
      <w:tr w:rsidR="001A2306" w:rsidRPr="006278BE" w14:paraId="062172CE" w14:textId="77777777" w:rsidTr="00A75C46">
        <w:tc>
          <w:tcPr>
            <w:tcW w:w="1134" w:type="dxa"/>
          </w:tcPr>
          <w:p w14:paraId="1FB410AE" w14:textId="77777777" w:rsidR="001A2306" w:rsidRPr="006278BE" w:rsidRDefault="001A2306" w:rsidP="00837CE3">
            <w:r w:rsidRPr="006278BE">
              <w:t>NPgY</w:t>
            </w:r>
          </w:p>
        </w:tc>
        <w:tc>
          <w:tcPr>
            <w:tcW w:w="1559" w:type="dxa"/>
          </w:tcPr>
          <w:p w14:paraId="59F09D34" w14:textId="77777777" w:rsidR="001A2306" w:rsidRPr="006278BE" w:rsidRDefault="001A2306" w:rsidP="00837CE3">
            <w:r w:rsidRPr="006278BE">
              <w:t>0.358</w:t>
            </w:r>
          </w:p>
        </w:tc>
        <w:tc>
          <w:tcPr>
            <w:tcW w:w="1559" w:type="dxa"/>
          </w:tcPr>
          <w:p w14:paraId="7ECBC45B" w14:textId="77777777" w:rsidR="001A2306" w:rsidRPr="006278BE" w:rsidRDefault="001A2306" w:rsidP="00837CE3">
            <w:r w:rsidRPr="006278BE">
              <w:t>0.358</w:t>
            </w:r>
          </w:p>
        </w:tc>
        <w:tc>
          <w:tcPr>
            <w:tcW w:w="1560" w:type="dxa"/>
          </w:tcPr>
          <w:p w14:paraId="6A38C98C" w14:textId="77777777" w:rsidR="001A2306" w:rsidRPr="006278BE" w:rsidRDefault="001A2306" w:rsidP="00837CE3">
            <w:r w:rsidRPr="006278BE">
              <w:t>0.358</w:t>
            </w:r>
          </w:p>
        </w:tc>
        <w:tc>
          <w:tcPr>
            <w:tcW w:w="1559" w:type="dxa"/>
          </w:tcPr>
          <w:p w14:paraId="1F98EEAE" w14:textId="77777777" w:rsidR="001A2306" w:rsidRPr="006278BE" w:rsidRDefault="001A2306" w:rsidP="00837CE3">
            <w:r w:rsidRPr="006278BE">
              <w:t>0.358</w:t>
            </w:r>
          </w:p>
        </w:tc>
        <w:tc>
          <w:tcPr>
            <w:tcW w:w="1560" w:type="dxa"/>
          </w:tcPr>
          <w:p w14:paraId="4909557D" w14:textId="77777777" w:rsidR="001A2306" w:rsidRPr="006278BE" w:rsidRDefault="001A2306" w:rsidP="00837CE3">
            <w:r w:rsidRPr="006278BE">
              <w:t>0.358</w:t>
            </w:r>
          </w:p>
        </w:tc>
      </w:tr>
      <w:tr w:rsidR="001A2306" w:rsidRPr="006278BE" w14:paraId="7FA1F815" w14:textId="77777777" w:rsidTr="00A75C46">
        <w:tc>
          <w:tcPr>
            <w:tcW w:w="1134" w:type="dxa"/>
          </w:tcPr>
          <w:p w14:paraId="4C3E0CDF" w14:textId="77777777" w:rsidR="001A2306" w:rsidRPr="006278BE" w:rsidRDefault="001A2306" w:rsidP="00837CE3">
            <w:r w:rsidRPr="006278BE">
              <w:t>WMID</w:t>
            </w:r>
          </w:p>
        </w:tc>
        <w:tc>
          <w:tcPr>
            <w:tcW w:w="1559" w:type="dxa"/>
          </w:tcPr>
          <w:p w14:paraId="03809E28" w14:textId="77777777" w:rsidR="001A2306" w:rsidRPr="006278BE" w:rsidRDefault="001A2306" w:rsidP="00837CE3">
            <w:r w:rsidRPr="006278BE">
              <w:t>0.450</w:t>
            </w:r>
          </w:p>
        </w:tc>
        <w:tc>
          <w:tcPr>
            <w:tcW w:w="1559" w:type="dxa"/>
          </w:tcPr>
          <w:p w14:paraId="78402185" w14:textId="77777777" w:rsidR="001A2306" w:rsidRPr="006278BE" w:rsidRDefault="001A2306" w:rsidP="00837CE3">
            <w:r w:rsidRPr="006278BE">
              <w:t>0.450</w:t>
            </w:r>
          </w:p>
        </w:tc>
        <w:tc>
          <w:tcPr>
            <w:tcW w:w="1560" w:type="dxa"/>
          </w:tcPr>
          <w:p w14:paraId="4F52E5F9" w14:textId="77777777" w:rsidR="001A2306" w:rsidRPr="006278BE" w:rsidRDefault="001A2306" w:rsidP="00837CE3">
            <w:r w:rsidRPr="006278BE">
              <w:t>0.450</w:t>
            </w:r>
          </w:p>
        </w:tc>
        <w:tc>
          <w:tcPr>
            <w:tcW w:w="1559" w:type="dxa"/>
          </w:tcPr>
          <w:p w14:paraId="3A4D68A2" w14:textId="77777777" w:rsidR="001A2306" w:rsidRPr="006278BE" w:rsidRDefault="001A2306" w:rsidP="00837CE3">
            <w:r w:rsidRPr="006278BE">
              <w:t>0.450</w:t>
            </w:r>
          </w:p>
        </w:tc>
        <w:tc>
          <w:tcPr>
            <w:tcW w:w="1560" w:type="dxa"/>
          </w:tcPr>
          <w:p w14:paraId="46B3ED43" w14:textId="77777777" w:rsidR="001A2306" w:rsidRPr="006278BE" w:rsidRDefault="001A2306" w:rsidP="00837CE3">
            <w:r w:rsidRPr="006278BE">
              <w:t>0.450</w:t>
            </w:r>
          </w:p>
        </w:tc>
      </w:tr>
      <w:tr w:rsidR="001A2306" w:rsidRPr="006278BE" w14:paraId="64FDBB38" w14:textId="77777777" w:rsidTr="00A75C46">
        <w:tc>
          <w:tcPr>
            <w:tcW w:w="1134" w:type="dxa"/>
          </w:tcPr>
          <w:p w14:paraId="03B7282E" w14:textId="77777777" w:rsidR="001A2306" w:rsidRPr="006278BE" w:rsidRDefault="001A2306" w:rsidP="00837CE3">
            <w:r w:rsidRPr="006278BE">
              <w:t>EMID</w:t>
            </w:r>
          </w:p>
        </w:tc>
        <w:tc>
          <w:tcPr>
            <w:tcW w:w="1559" w:type="dxa"/>
          </w:tcPr>
          <w:p w14:paraId="248D2B94" w14:textId="77777777" w:rsidR="001A2306" w:rsidRPr="006278BE" w:rsidRDefault="001A2306" w:rsidP="00837CE3">
            <w:r w:rsidRPr="006278BE">
              <w:t>0.461</w:t>
            </w:r>
          </w:p>
        </w:tc>
        <w:tc>
          <w:tcPr>
            <w:tcW w:w="1559" w:type="dxa"/>
          </w:tcPr>
          <w:p w14:paraId="56CD8F73" w14:textId="77777777" w:rsidR="001A2306" w:rsidRPr="006278BE" w:rsidRDefault="001A2306" w:rsidP="00837CE3">
            <w:r w:rsidRPr="006278BE">
              <w:t>0.461</w:t>
            </w:r>
          </w:p>
        </w:tc>
        <w:tc>
          <w:tcPr>
            <w:tcW w:w="1560" w:type="dxa"/>
          </w:tcPr>
          <w:p w14:paraId="270521F2" w14:textId="77777777" w:rsidR="001A2306" w:rsidRPr="006278BE" w:rsidRDefault="001A2306" w:rsidP="00837CE3">
            <w:r w:rsidRPr="006278BE">
              <w:t>0.461</w:t>
            </w:r>
          </w:p>
        </w:tc>
        <w:tc>
          <w:tcPr>
            <w:tcW w:w="1559" w:type="dxa"/>
          </w:tcPr>
          <w:p w14:paraId="0AF3FB5D" w14:textId="77777777" w:rsidR="001A2306" w:rsidRPr="006278BE" w:rsidRDefault="001A2306" w:rsidP="00837CE3">
            <w:r w:rsidRPr="006278BE">
              <w:t>0.461</w:t>
            </w:r>
          </w:p>
        </w:tc>
        <w:tc>
          <w:tcPr>
            <w:tcW w:w="1560" w:type="dxa"/>
          </w:tcPr>
          <w:p w14:paraId="4CFEC5F9" w14:textId="77777777" w:rsidR="001A2306" w:rsidRPr="006278BE" w:rsidRDefault="001A2306" w:rsidP="00837CE3">
            <w:r w:rsidRPr="006278BE">
              <w:t>0.461</w:t>
            </w:r>
          </w:p>
        </w:tc>
      </w:tr>
      <w:tr w:rsidR="001A2306" w:rsidRPr="006278BE" w14:paraId="530A2580" w14:textId="77777777" w:rsidTr="00A75C46">
        <w:tc>
          <w:tcPr>
            <w:tcW w:w="1134" w:type="dxa"/>
          </w:tcPr>
          <w:p w14:paraId="75044468" w14:textId="77777777" w:rsidR="001A2306" w:rsidRPr="006278BE" w:rsidRDefault="001A2306" w:rsidP="00837CE3">
            <w:r w:rsidRPr="006278BE">
              <w:t>SWALES</w:t>
            </w:r>
          </w:p>
        </w:tc>
        <w:tc>
          <w:tcPr>
            <w:tcW w:w="1559" w:type="dxa"/>
          </w:tcPr>
          <w:p w14:paraId="3FC14DA8" w14:textId="77777777" w:rsidR="001A2306" w:rsidRPr="006278BE" w:rsidRDefault="001A2306" w:rsidP="00837CE3">
            <w:r w:rsidRPr="006278BE">
              <w:t>0.230</w:t>
            </w:r>
          </w:p>
        </w:tc>
        <w:tc>
          <w:tcPr>
            <w:tcW w:w="1559" w:type="dxa"/>
          </w:tcPr>
          <w:p w14:paraId="75CCF3E1" w14:textId="77777777" w:rsidR="001A2306" w:rsidRPr="006278BE" w:rsidRDefault="001A2306" w:rsidP="00837CE3">
            <w:r w:rsidRPr="006278BE">
              <w:t>0.230</w:t>
            </w:r>
          </w:p>
        </w:tc>
        <w:tc>
          <w:tcPr>
            <w:tcW w:w="1560" w:type="dxa"/>
          </w:tcPr>
          <w:p w14:paraId="52B4F460" w14:textId="77777777" w:rsidR="001A2306" w:rsidRPr="006278BE" w:rsidRDefault="001A2306" w:rsidP="00837CE3">
            <w:r w:rsidRPr="006278BE">
              <w:t>0.230</w:t>
            </w:r>
          </w:p>
        </w:tc>
        <w:tc>
          <w:tcPr>
            <w:tcW w:w="1559" w:type="dxa"/>
          </w:tcPr>
          <w:p w14:paraId="030FE79D" w14:textId="77777777" w:rsidR="001A2306" w:rsidRPr="006278BE" w:rsidRDefault="001A2306" w:rsidP="00837CE3">
            <w:r w:rsidRPr="006278BE">
              <w:t>0.230</w:t>
            </w:r>
          </w:p>
        </w:tc>
        <w:tc>
          <w:tcPr>
            <w:tcW w:w="1560" w:type="dxa"/>
          </w:tcPr>
          <w:p w14:paraId="14351242" w14:textId="77777777" w:rsidR="001A2306" w:rsidRPr="006278BE" w:rsidRDefault="001A2306" w:rsidP="00837CE3">
            <w:r w:rsidRPr="006278BE">
              <w:t>0.230</w:t>
            </w:r>
          </w:p>
        </w:tc>
      </w:tr>
      <w:tr w:rsidR="001A2306" w:rsidRPr="006278BE" w14:paraId="45B99D9F" w14:textId="77777777" w:rsidTr="00A75C46">
        <w:tc>
          <w:tcPr>
            <w:tcW w:w="1134" w:type="dxa"/>
          </w:tcPr>
          <w:p w14:paraId="474D80D5" w14:textId="77777777" w:rsidR="001A2306" w:rsidRPr="006278BE" w:rsidRDefault="001A2306" w:rsidP="00837CE3">
            <w:r w:rsidRPr="006278BE">
              <w:t>SWEST</w:t>
            </w:r>
          </w:p>
        </w:tc>
        <w:tc>
          <w:tcPr>
            <w:tcW w:w="1559" w:type="dxa"/>
          </w:tcPr>
          <w:p w14:paraId="03544359" w14:textId="77777777" w:rsidR="001A2306" w:rsidRPr="006278BE" w:rsidRDefault="001A2306" w:rsidP="00837CE3">
            <w:r w:rsidRPr="006278BE">
              <w:t>0.350</w:t>
            </w:r>
          </w:p>
        </w:tc>
        <w:tc>
          <w:tcPr>
            <w:tcW w:w="1559" w:type="dxa"/>
          </w:tcPr>
          <w:p w14:paraId="52A86A3F" w14:textId="77777777" w:rsidR="001A2306" w:rsidRPr="006278BE" w:rsidRDefault="001A2306" w:rsidP="00837CE3">
            <w:r w:rsidRPr="006278BE">
              <w:t>0.350</w:t>
            </w:r>
          </w:p>
        </w:tc>
        <w:tc>
          <w:tcPr>
            <w:tcW w:w="1560" w:type="dxa"/>
          </w:tcPr>
          <w:p w14:paraId="2200E695" w14:textId="77777777" w:rsidR="001A2306" w:rsidRPr="006278BE" w:rsidRDefault="001A2306" w:rsidP="00837CE3">
            <w:r w:rsidRPr="006278BE">
              <w:t>0.350</w:t>
            </w:r>
          </w:p>
        </w:tc>
        <w:tc>
          <w:tcPr>
            <w:tcW w:w="1559" w:type="dxa"/>
          </w:tcPr>
          <w:p w14:paraId="179A97A1" w14:textId="77777777" w:rsidR="001A2306" w:rsidRPr="006278BE" w:rsidRDefault="001A2306" w:rsidP="00837CE3">
            <w:r w:rsidRPr="006278BE">
              <w:t>0.350</w:t>
            </w:r>
          </w:p>
        </w:tc>
        <w:tc>
          <w:tcPr>
            <w:tcW w:w="1560" w:type="dxa"/>
          </w:tcPr>
          <w:p w14:paraId="20B7C97E" w14:textId="77777777" w:rsidR="001A2306" w:rsidRPr="006278BE" w:rsidRDefault="001A2306" w:rsidP="00837CE3">
            <w:r w:rsidRPr="006278BE">
              <w:t>0.350</w:t>
            </w:r>
          </w:p>
        </w:tc>
      </w:tr>
      <w:tr w:rsidR="001A2306" w:rsidRPr="006278BE" w14:paraId="77C6A8EE" w14:textId="77777777" w:rsidTr="00A75C46">
        <w:tc>
          <w:tcPr>
            <w:tcW w:w="1134" w:type="dxa"/>
          </w:tcPr>
          <w:p w14:paraId="7CE0B519" w14:textId="77777777" w:rsidR="001A2306" w:rsidRPr="006278BE" w:rsidRDefault="001A2306" w:rsidP="00837CE3">
            <w:r w:rsidRPr="006278BE">
              <w:t>LPN</w:t>
            </w:r>
          </w:p>
        </w:tc>
        <w:tc>
          <w:tcPr>
            <w:tcW w:w="1559" w:type="dxa"/>
          </w:tcPr>
          <w:p w14:paraId="53908634" w14:textId="77777777" w:rsidR="001A2306" w:rsidRPr="006278BE" w:rsidRDefault="001A2306" w:rsidP="00837CE3">
            <w:r w:rsidRPr="006278BE">
              <w:t>0.303</w:t>
            </w:r>
          </w:p>
        </w:tc>
        <w:tc>
          <w:tcPr>
            <w:tcW w:w="1559" w:type="dxa"/>
          </w:tcPr>
          <w:p w14:paraId="6A79581F" w14:textId="77777777" w:rsidR="001A2306" w:rsidRPr="006278BE" w:rsidRDefault="001A2306" w:rsidP="00837CE3">
            <w:r w:rsidRPr="006278BE">
              <w:t>0.303</w:t>
            </w:r>
          </w:p>
        </w:tc>
        <w:tc>
          <w:tcPr>
            <w:tcW w:w="1560" w:type="dxa"/>
          </w:tcPr>
          <w:p w14:paraId="4C36984B" w14:textId="77777777" w:rsidR="001A2306" w:rsidRPr="006278BE" w:rsidRDefault="001A2306" w:rsidP="00837CE3">
            <w:r w:rsidRPr="006278BE">
              <w:t>0.303</w:t>
            </w:r>
          </w:p>
        </w:tc>
        <w:tc>
          <w:tcPr>
            <w:tcW w:w="1559" w:type="dxa"/>
          </w:tcPr>
          <w:p w14:paraId="657D58D3" w14:textId="77777777" w:rsidR="001A2306" w:rsidRPr="006278BE" w:rsidRDefault="001A2306" w:rsidP="00837CE3">
            <w:r w:rsidRPr="006278BE">
              <w:t>0.303</w:t>
            </w:r>
          </w:p>
        </w:tc>
        <w:tc>
          <w:tcPr>
            <w:tcW w:w="1560" w:type="dxa"/>
          </w:tcPr>
          <w:p w14:paraId="14C57FDB" w14:textId="77777777" w:rsidR="001A2306" w:rsidRPr="006278BE" w:rsidRDefault="001A2306" w:rsidP="00837CE3">
            <w:r w:rsidRPr="006278BE">
              <w:t>0.303</w:t>
            </w:r>
          </w:p>
        </w:tc>
      </w:tr>
      <w:tr w:rsidR="001A2306" w:rsidRPr="006278BE" w14:paraId="7465C7EC" w14:textId="77777777" w:rsidTr="00A75C46">
        <w:tc>
          <w:tcPr>
            <w:tcW w:w="1134" w:type="dxa"/>
          </w:tcPr>
          <w:p w14:paraId="1B4BB164" w14:textId="77777777" w:rsidR="001A2306" w:rsidRPr="006278BE" w:rsidRDefault="001A2306" w:rsidP="00837CE3">
            <w:r w:rsidRPr="006278BE">
              <w:t>SPN</w:t>
            </w:r>
          </w:p>
        </w:tc>
        <w:tc>
          <w:tcPr>
            <w:tcW w:w="1559" w:type="dxa"/>
          </w:tcPr>
          <w:p w14:paraId="41E117C7" w14:textId="77777777" w:rsidR="001A2306" w:rsidRPr="006278BE" w:rsidRDefault="001A2306" w:rsidP="00837CE3">
            <w:r w:rsidRPr="006278BE">
              <w:t>0.313</w:t>
            </w:r>
          </w:p>
        </w:tc>
        <w:tc>
          <w:tcPr>
            <w:tcW w:w="1559" w:type="dxa"/>
          </w:tcPr>
          <w:p w14:paraId="735A0DF3" w14:textId="77777777" w:rsidR="001A2306" w:rsidRPr="006278BE" w:rsidRDefault="001A2306" w:rsidP="00837CE3">
            <w:r w:rsidRPr="006278BE">
              <w:t>0.313</w:t>
            </w:r>
          </w:p>
        </w:tc>
        <w:tc>
          <w:tcPr>
            <w:tcW w:w="1560" w:type="dxa"/>
          </w:tcPr>
          <w:p w14:paraId="60D60941" w14:textId="77777777" w:rsidR="001A2306" w:rsidRPr="006278BE" w:rsidRDefault="001A2306" w:rsidP="00837CE3">
            <w:r w:rsidRPr="006278BE">
              <w:t>0.313</w:t>
            </w:r>
          </w:p>
        </w:tc>
        <w:tc>
          <w:tcPr>
            <w:tcW w:w="1559" w:type="dxa"/>
          </w:tcPr>
          <w:p w14:paraId="0E2DE4B3" w14:textId="77777777" w:rsidR="001A2306" w:rsidRPr="006278BE" w:rsidRDefault="001A2306" w:rsidP="00837CE3">
            <w:r w:rsidRPr="006278BE">
              <w:t>0.313</w:t>
            </w:r>
          </w:p>
        </w:tc>
        <w:tc>
          <w:tcPr>
            <w:tcW w:w="1560" w:type="dxa"/>
          </w:tcPr>
          <w:p w14:paraId="11AB5197" w14:textId="77777777" w:rsidR="001A2306" w:rsidRPr="006278BE" w:rsidRDefault="001A2306" w:rsidP="00837CE3">
            <w:r w:rsidRPr="006278BE">
              <w:t>0.313</w:t>
            </w:r>
          </w:p>
        </w:tc>
      </w:tr>
      <w:tr w:rsidR="001A2306" w:rsidRPr="006278BE" w14:paraId="794312CA" w14:textId="77777777" w:rsidTr="00A75C46">
        <w:tc>
          <w:tcPr>
            <w:tcW w:w="1134" w:type="dxa"/>
          </w:tcPr>
          <w:p w14:paraId="7FB3A02B" w14:textId="77777777" w:rsidR="001A2306" w:rsidRPr="006278BE" w:rsidRDefault="001A2306" w:rsidP="00837CE3">
            <w:r w:rsidRPr="006278BE">
              <w:t>EPN</w:t>
            </w:r>
          </w:p>
        </w:tc>
        <w:tc>
          <w:tcPr>
            <w:tcW w:w="1559" w:type="dxa"/>
          </w:tcPr>
          <w:p w14:paraId="29148024" w14:textId="77777777" w:rsidR="001A2306" w:rsidRPr="006278BE" w:rsidRDefault="001A2306" w:rsidP="00837CE3">
            <w:r w:rsidRPr="006278BE">
              <w:t>0.489</w:t>
            </w:r>
          </w:p>
        </w:tc>
        <w:tc>
          <w:tcPr>
            <w:tcW w:w="1559" w:type="dxa"/>
          </w:tcPr>
          <w:p w14:paraId="1284BBEC" w14:textId="77777777" w:rsidR="001A2306" w:rsidRPr="006278BE" w:rsidRDefault="001A2306" w:rsidP="00837CE3">
            <w:r w:rsidRPr="006278BE">
              <w:t>0.489</w:t>
            </w:r>
          </w:p>
        </w:tc>
        <w:tc>
          <w:tcPr>
            <w:tcW w:w="1560" w:type="dxa"/>
          </w:tcPr>
          <w:p w14:paraId="092A1438" w14:textId="77777777" w:rsidR="001A2306" w:rsidRPr="006278BE" w:rsidRDefault="001A2306" w:rsidP="00837CE3">
            <w:r w:rsidRPr="006278BE">
              <w:t>0.489</w:t>
            </w:r>
          </w:p>
        </w:tc>
        <w:tc>
          <w:tcPr>
            <w:tcW w:w="1559" w:type="dxa"/>
          </w:tcPr>
          <w:p w14:paraId="2E5666C3" w14:textId="77777777" w:rsidR="001A2306" w:rsidRPr="006278BE" w:rsidRDefault="001A2306" w:rsidP="00837CE3">
            <w:r w:rsidRPr="006278BE">
              <w:t>0.489</w:t>
            </w:r>
          </w:p>
        </w:tc>
        <w:tc>
          <w:tcPr>
            <w:tcW w:w="1560" w:type="dxa"/>
          </w:tcPr>
          <w:p w14:paraId="43B10614" w14:textId="77777777" w:rsidR="001A2306" w:rsidRPr="006278BE" w:rsidRDefault="001A2306" w:rsidP="00837CE3">
            <w:r w:rsidRPr="006278BE">
              <w:t>0.489</w:t>
            </w:r>
          </w:p>
        </w:tc>
      </w:tr>
      <w:tr w:rsidR="001A2306" w:rsidRPr="006278BE" w14:paraId="2A7AFD70" w14:textId="77777777" w:rsidTr="00A75C46">
        <w:tc>
          <w:tcPr>
            <w:tcW w:w="1134" w:type="dxa"/>
          </w:tcPr>
          <w:p w14:paraId="1D34D44F" w14:textId="77777777" w:rsidR="001A2306" w:rsidRPr="006278BE" w:rsidRDefault="001A2306" w:rsidP="00837CE3">
            <w:r w:rsidRPr="006278BE">
              <w:t>SPD</w:t>
            </w:r>
          </w:p>
        </w:tc>
        <w:tc>
          <w:tcPr>
            <w:tcW w:w="1559" w:type="dxa"/>
          </w:tcPr>
          <w:p w14:paraId="0EC1972B" w14:textId="77777777" w:rsidR="001A2306" w:rsidRPr="006278BE" w:rsidRDefault="001A2306" w:rsidP="00837CE3">
            <w:r w:rsidRPr="006278BE">
              <w:t>0.332</w:t>
            </w:r>
          </w:p>
        </w:tc>
        <w:tc>
          <w:tcPr>
            <w:tcW w:w="1559" w:type="dxa"/>
          </w:tcPr>
          <w:p w14:paraId="33D11680" w14:textId="77777777" w:rsidR="001A2306" w:rsidRPr="006278BE" w:rsidRDefault="001A2306" w:rsidP="00837CE3">
            <w:r w:rsidRPr="006278BE">
              <w:t>0.332</w:t>
            </w:r>
          </w:p>
        </w:tc>
        <w:tc>
          <w:tcPr>
            <w:tcW w:w="1560" w:type="dxa"/>
          </w:tcPr>
          <w:p w14:paraId="77590A15" w14:textId="77777777" w:rsidR="001A2306" w:rsidRPr="006278BE" w:rsidRDefault="001A2306" w:rsidP="00837CE3">
            <w:r w:rsidRPr="006278BE">
              <w:t>0.332</w:t>
            </w:r>
          </w:p>
        </w:tc>
        <w:tc>
          <w:tcPr>
            <w:tcW w:w="1559" w:type="dxa"/>
          </w:tcPr>
          <w:p w14:paraId="2DE4C2D0" w14:textId="77777777" w:rsidR="001A2306" w:rsidRPr="006278BE" w:rsidRDefault="001A2306" w:rsidP="00837CE3">
            <w:r w:rsidRPr="006278BE">
              <w:t>0.332</w:t>
            </w:r>
          </w:p>
        </w:tc>
        <w:tc>
          <w:tcPr>
            <w:tcW w:w="1560" w:type="dxa"/>
          </w:tcPr>
          <w:p w14:paraId="3C1270B7" w14:textId="77777777" w:rsidR="001A2306" w:rsidRPr="006278BE" w:rsidRDefault="001A2306" w:rsidP="00837CE3">
            <w:r w:rsidRPr="006278BE">
              <w:t>0.332</w:t>
            </w:r>
          </w:p>
        </w:tc>
      </w:tr>
      <w:tr w:rsidR="001A2306" w:rsidRPr="006278BE" w14:paraId="6DDADBD3" w14:textId="77777777" w:rsidTr="00A75C46">
        <w:tc>
          <w:tcPr>
            <w:tcW w:w="1134" w:type="dxa"/>
          </w:tcPr>
          <w:p w14:paraId="4B598D2D" w14:textId="77777777" w:rsidR="001A2306" w:rsidRPr="006278BE" w:rsidRDefault="001A2306" w:rsidP="00837CE3">
            <w:r w:rsidRPr="006278BE">
              <w:t>SPMW</w:t>
            </w:r>
          </w:p>
        </w:tc>
        <w:tc>
          <w:tcPr>
            <w:tcW w:w="1559" w:type="dxa"/>
          </w:tcPr>
          <w:p w14:paraId="4589C8DF" w14:textId="77777777" w:rsidR="001A2306" w:rsidRPr="006278BE" w:rsidRDefault="001A2306" w:rsidP="00837CE3">
            <w:r w:rsidRPr="006278BE">
              <w:t>0.370</w:t>
            </w:r>
          </w:p>
        </w:tc>
        <w:tc>
          <w:tcPr>
            <w:tcW w:w="1559" w:type="dxa"/>
          </w:tcPr>
          <w:p w14:paraId="51EBDE77" w14:textId="77777777" w:rsidR="001A2306" w:rsidRPr="006278BE" w:rsidRDefault="001A2306" w:rsidP="00837CE3">
            <w:r w:rsidRPr="006278BE">
              <w:t>0.370</w:t>
            </w:r>
          </w:p>
        </w:tc>
        <w:tc>
          <w:tcPr>
            <w:tcW w:w="1560" w:type="dxa"/>
          </w:tcPr>
          <w:p w14:paraId="60C251B2" w14:textId="77777777" w:rsidR="001A2306" w:rsidRPr="006278BE" w:rsidRDefault="001A2306" w:rsidP="00837CE3">
            <w:r w:rsidRPr="006278BE">
              <w:t>0.370</w:t>
            </w:r>
          </w:p>
        </w:tc>
        <w:tc>
          <w:tcPr>
            <w:tcW w:w="1559" w:type="dxa"/>
          </w:tcPr>
          <w:p w14:paraId="19C50B09" w14:textId="77777777" w:rsidR="001A2306" w:rsidRPr="006278BE" w:rsidRDefault="001A2306" w:rsidP="00837CE3">
            <w:r w:rsidRPr="006278BE">
              <w:t>0.370</w:t>
            </w:r>
          </w:p>
        </w:tc>
        <w:tc>
          <w:tcPr>
            <w:tcW w:w="1560" w:type="dxa"/>
          </w:tcPr>
          <w:p w14:paraId="374504ED" w14:textId="77777777" w:rsidR="001A2306" w:rsidRPr="006278BE" w:rsidRDefault="001A2306" w:rsidP="00837CE3">
            <w:r w:rsidRPr="006278BE">
              <w:t>0.370</w:t>
            </w:r>
          </w:p>
        </w:tc>
      </w:tr>
      <w:tr w:rsidR="001A2306" w:rsidRPr="006278BE" w14:paraId="7810B693" w14:textId="77777777" w:rsidTr="00A75C46">
        <w:tc>
          <w:tcPr>
            <w:tcW w:w="1134" w:type="dxa"/>
          </w:tcPr>
          <w:p w14:paraId="003024CB" w14:textId="77777777" w:rsidR="001A2306" w:rsidRPr="006278BE" w:rsidRDefault="001A2306" w:rsidP="00837CE3">
            <w:r w:rsidRPr="006278BE">
              <w:t>SSEH</w:t>
            </w:r>
          </w:p>
        </w:tc>
        <w:tc>
          <w:tcPr>
            <w:tcW w:w="1559" w:type="dxa"/>
          </w:tcPr>
          <w:p w14:paraId="52002C07" w14:textId="77777777" w:rsidR="001A2306" w:rsidRPr="006278BE" w:rsidRDefault="001A2306" w:rsidP="00837CE3">
            <w:r w:rsidRPr="006278BE">
              <w:t>0.248</w:t>
            </w:r>
          </w:p>
        </w:tc>
        <w:tc>
          <w:tcPr>
            <w:tcW w:w="1559" w:type="dxa"/>
          </w:tcPr>
          <w:p w14:paraId="6BA5EFCB" w14:textId="77777777" w:rsidR="001A2306" w:rsidRPr="006278BE" w:rsidRDefault="001A2306" w:rsidP="00837CE3">
            <w:r w:rsidRPr="006278BE">
              <w:t>0.248</w:t>
            </w:r>
          </w:p>
        </w:tc>
        <w:tc>
          <w:tcPr>
            <w:tcW w:w="1560" w:type="dxa"/>
          </w:tcPr>
          <w:p w14:paraId="57ED3282" w14:textId="77777777" w:rsidR="001A2306" w:rsidRPr="006278BE" w:rsidRDefault="001A2306" w:rsidP="00837CE3">
            <w:r w:rsidRPr="006278BE">
              <w:t>0.248</w:t>
            </w:r>
          </w:p>
        </w:tc>
        <w:tc>
          <w:tcPr>
            <w:tcW w:w="1559" w:type="dxa"/>
          </w:tcPr>
          <w:p w14:paraId="41B7977E" w14:textId="77777777" w:rsidR="001A2306" w:rsidRPr="006278BE" w:rsidRDefault="001A2306" w:rsidP="00837CE3">
            <w:r w:rsidRPr="006278BE">
              <w:t>0.248</w:t>
            </w:r>
          </w:p>
        </w:tc>
        <w:tc>
          <w:tcPr>
            <w:tcW w:w="1560" w:type="dxa"/>
          </w:tcPr>
          <w:p w14:paraId="3B3B96B0" w14:textId="77777777" w:rsidR="001A2306" w:rsidRPr="006278BE" w:rsidRDefault="001A2306" w:rsidP="00837CE3">
            <w:r w:rsidRPr="006278BE">
              <w:t>0.248</w:t>
            </w:r>
          </w:p>
        </w:tc>
      </w:tr>
      <w:tr w:rsidR="001A2306" w:rsidRPr="006278BE" w14:paraId="7E5760C5" w14:textId="77777777" w:rsidTr="00A75C46">
        <w:tc>
          <w:tcPr>
            <w:tcW w:w="1134" w:type="dxa"/>
          </w:tcPr>
          <w:p w14:paraId="34392109" w14:textId="77777777" w:rsidR="001A2306" w:rsidRPr="006278BE" w:rsidRDefault="001A2306" w:rsidP="00837CE3">
            <w:r w:rsidRPr="006278BE">
              <w:t>SSES</w:t>
            </w:r>
          </w:p>
        </w:tc>
        <w:tc>
          <w:tcPr>
            <w:tcW w:w="1559" w:type="dxa"/>
          </w:tcPr>
          <w:p w14:paraId="0EB52506" w14:textId="77777777" w:rsidR="001A2306" w:rsidRPr="006278BE" w:rsidRDefault="001A2306" w:rsidP="00837CE3">
            <w:r w:rsidRPr="006278BE">
              <w:t>0.468</w:t>
            </w:r>
          </w:p>
        </w:tc>
        <w:tc>
          <w:tcPr>
            <w:tcW w:w="1559" w:type="dxa"/>
          </w:tcPr>
          <w:p w14:paraId="565A06FC" w14:textId="77777777" w:rsidR="001A2306" w:rsidRPr="006278BE" w:rsidRDefault="001A2306" w:rsidP="00837CE3">
            <w:r w:rsidRPr="006278BE">
              <w:t>0.468</w:t>
            </w:r>
          </w:p>
        </w:tc>
        <w:tc>
          <w:tcPr>
            <w:tcW w:w="1560" w:type="dxa"/>
          </w:tcPr>
          <w:p w14:paraId="56CAC70A" w14:textId="77777777" w:rsidR="001A2306" w:rsidRPr="006278BE" w:rsidRDefault="001A2306" w:rsidP="00837CE3">
            <w:r w:rsidRPr="006278BE">
              <w:t>0.468</w:t>
            </w:r>
          </w:p>
        </w:tc>
        <w:tc>
          <w:tcPr>
            <w:tcW w:w="1559" w:type="dxa"/>
          </w:tcPr>
          <w:p w14:paraId="3C42AE23" w14:textId="77777777" w:rsidR="001A2306" w:rsidRPr="006278BE" w:rsidRDefault="001A2306" w:rsidP="00837CE3">
            <w:r w:rsidRPr="006278BE">
              <w:t>0.468</w:t>
            </w:r>
          </w:p>
        </w:tc>
        <w:tc>
          <w:tcPr>
            <w:tcW w:w="1560" w:type="dxa"/>
          </w:tcPr>
          <w:p w14:paraId="651F56F2" w14:textId="77777777" w:rsidR="001A2306" w:rsidRPr="006278BE" w:rsidRDefault="001A2306" w:rsidP="00837CE3">
            <w:r w:rsidRPr="006278BE">
              <w:t>0.468</w:t>
            </w:r>
          </w:p>
        </w:tc>
      </w:tr>
    </w:tbl>
    <w:p w14:paraId="7928641E" w14:textId="45C82C91" w:rsidR="001A2306" w:rsidRPr="006278BE" w:rsidRDefault="00EC6E10" w:rsidP="00164E78">
      <w:pPr>
        <w:pStyle w:val="Heading2"/>
        <w:rPr>
          <w:rStyle w:val="LicenseeSpecific"/>
          <w:bdr w:val="none" w:sz="0" w:space="0" w:color="auto"/>
        </w:rPr>
      </w:pPr>
      <w:bookmarkStart w:id="262" w:name="_Toc126075065"/>
      <w:r w:rsidRPr="006278BE">
        <w:rPr>
          <w:rStyle w:val="LicenseeSpecific"/>
          <w:bdr w:val="none" w:sz="0" w:space="0" w:color="auto"/>
        </w:rPr>
        <w:t>[Not used]</w:t>
      </w:r>
      <w:bookmarkEnd w:id="262"/>
    </w:p>
    <w:p w14:paraId="31F2D1B3" w14:textId="3D0B37B2" w:rsidR="001A2306" w:rsidRPr="006278BE" w:rsidRDefault="00EC6E10" w:rsidP="000A6BA9">
      <w:pPr>
        <w:pStyle w:val="Heading2"/>
      </w:pPr>
      <w:bookmarkStart w:id="263" w:name="_Toc126075066"/>
      <w:bookmarkStart w:id="264" w:name="_Toc58275228"/>
      <w:bookmarkStart w:id="265" w:name="_Toc115252660"/>
      <w:r w:rsidRPr="006278BE">
        <w:rPr>
          <w:rStyle w:val="LicenseeSpecific"/>
          <w:bdr w:val="none" w:sz="0" w:space="0" w:color="auto"/>
        </w:rPr>
        <w:t>[Not used]</w:t>
      </w:r>
      <w:bookmarkEnd w:id="263"/>
      <w:r w:rsidR="001A2306" w:rsidRPr="006278BE">
        <w:rPr>
          <w:rStyle w:val="LicenseeSpecific"/>
          <w:bdr w:val="none" w:sz="0" w:space="0" w:color="auto"/>
        </w:rPr>
        <w:t xml:space="preserve"> </w:t>
      </w:r>
      <w:bookmarkEnd w:id="264"/>
      <w:bookmarkEnd w:id="265"/>
    </w:p>
    <w:p w14:paraId="4B639047" w14:textId="77777777" w:rsidR="001A2306" w:rsidRPr="006278BE" w:rsidRDefault="001A2306" w:rsidP="001A2306">
      <w:pPr>
        <w:pStyle w:val="Heading1"/>
      </w:pPr>
      <w:bookmarkStart w:id="266" w:name="_Toc109213487"/>
      <w:bookmarkStart w:id="267" w:name="_Toc115339811"/>
      <w:bookmarkStart w:id="268" w:name="_Toc121736138"/>
      <w:bookmarkStart w:id="269" w:name="_Toc126075067"/>
      <w:r w:rsidRPr="006278BE">
        <w:t>Other revenue allowances</w:t>
      </w:r>
      <w:bookmarkStart w:id="270" w:name="_Toc109213271"/>
      <w:bookmarkStart w:id="271" w:name="_Toc109213359"/>
      <w:bookmarkEnd w:id="266"/>
      <w:bookmarkEnd w:id="267"/>
      <w:bookmarkEnd w:id="268"/>
      <w:bookmarkEnd w:id="269"/>
      <w:bookmarkEnd w:id="270"/>
      <w:bookmarkEnd w:id="271"/>
    </w:p>
    <w:p w14:paraId="45A2C760" w14:textId="77777777" w:rsidR="001A2306" w:rsidRPr="006278BE" w:rsidRDefault="001A2306" w:rsidP="001A2306">
      <w:pPr>
        <w:pStyle w:val="Heading2"/>
      </w:pPr>
      <w:bookmarkStart w:id="272" w:name="_Toc109213488"/>
      <w:bookmarkStart w:id="273" w:name="_Toc115339812"/>
      <w:bookmarkStart w:id="274" w:name="_Toc121736139"/>
      <w:bookmarkStart w:id="275" w:name="_Toc126075068"/>
      <w:r w:rsidRPr="006278BE">
        <w:t>Total other revenue allowances (ORA</w:t>
      </w:r>
      <w:r w:rsidRPr="006278BE">
        <w:rPr>
          <w:rStyle w:val="Subscript"/>
        </w:rPr>
        <w:t>t</w:t>
      </w:r>
      <w:r w:rsidRPr="006278BE">
        <w:t>)</w:t>
      </w:r>
      <w:bookmarkEnd w:id="272"/>
      <w:bookmarkEnd w:id="273"/>
      <w:bookmarkEnd w:id="274"/>
      <w:bookmarkEnd w:id="275"/>
    </w:p>
    <w:p w14:paraId="10C78C4A" w14:textId="77777777" w:rsidR="001A2306" w:rsidRPr="006278BE" w:rsidRDefault="001A2306" w:rsidP="001A2306">
      <w:pPr>
        <w:pStyle w:val="Heading3nonumbering"/>
      </w:pPr>
      <w:r w:rsidRPr="006278BE">
        <w:t>Introduction</w:t>
      </w:r>
    </w:p>
    <w:p w14:paraId="525DA143" w14:textId="77777777" w:rsidR="001A2306" w:rsidRPr="006278BE" w:rsidRDefault="001A2306" w:rsidP="00837CE3">
      <w:pPr>
        <w:pStyle w:val="NumberedNormal"/>
      </w:pPr>
      <w:r w:rsidRPr="006278BE">
        <w:t>The purpose of this condition is to calculate the term ORA</w:t>
      </w:r>
      <w:r w:rsidRPr="006278BE">
        <w:rPr>
          <w:rStyle w:val="Subscript"/>
        </w:rPr>
        <w:t>t</w:t>
      </w:r>
      <w:r w:rsidRPr="006278BE">
        <w:t xml:space="preserve"> (the other revenue allowance term).  This contributes to the calculation of Calculated Revenue in Special Condition 2.1 (Revenue restriction).</w:t>
      </w:r>
    </w:p>
    <w:p w14:paraId="6D0071E3" w14:textId="77777777" w:rsidR="001A2306" w:rsidRPr="006278BE" w:rsidRDefault="001A2306" w:rsidP="00837CE3">
      <w:pPr>
        <w:pStyle w:val="NumberedNormal"/>
      </w:pPr>
      <w:r w:rsidRPr="006278BE">
        <w:t>The effect is to produce a total of individual other revenue allowance terms.</w:t>
      </w:r>
    </w:p>
    <w:p w14:paraId="451DF68B" w14:textId="77777777" w:rsidR="001A2306" w:rsidRPr="006278BE" w:rsidRDefault="001A2306" w:rsidP="001A2306">
      <w:pPr>
        <w:pStyle w:val="Heading3"/>
      </w:pPr>
      <w:r w:rsidRPr="006278BE">
        <w:t>Formula for calculating total other revenue allowances (ORA</w:t>
      </w:r>
      <w:r w:rsidRPr="006278BE">
        <w:rPr>
          <w:rStyle w:val="Subscript"/>
        </w:rPr>
        <w:t>t</w:t>
      </w:r>
      <w:r w:rsidRPr="006278BE">
        <w:t>)</w:t>
      </w:r>
    </w:p>
    <w:p w14:paraId="29880DAF" w14:textId="77777777" w:rsidR="001A2306" w:rsidRPr="006278BE" w:rsidRDefault="001A2306" w:rsidP="00837CE3">
      <w:pPr>
        <w:pStyle w:val="NumberedNormal"/>
      </w:pPr>
      <w:r w:rsidRPr="006278BE">
        <w:t>The value of ORA</w:t>
      </w:r>
      <w:r w:rsidRPr="006278BE">
        <w:rPr>
          <w:rStyle w:val="Subscript"/>
        </w:rPr>
        <w:t>t</w:t>
      </w:r>
      <w:r w:rsidRPr="006278BE">
        <w:t xml:space="preserve"> is derived in accordance with the following formula:</w:t>
      </w:r>
    </w:p>
    <w:p w14:paraId="6381CE96" w14:textId="77777777" w:rsidR="001A2306" w:rsidRPr="006278BE" w:rsidRDefault="004A5D3F" w:rsidP="00837CE3">
      <m:oMathPara>
        <m:oMath>
          <m:sSub>
            <m:sSubPr>
              <m:ctrlPr>
                <w:rPr>
                  <w:rFonts w:ascii="Cambria Math" w:hAnsi="Cambria Math"/>
                </w:rPr>
              </m:ctrlPr>
            </m:sSubPr>
            <m:e>
              <m:r>
                <w:rPr>
                  <w:rFonts w:ascii="Cambria Math" w:hAnsi="Cambria Math"/>
                </w:rPr>
                <m:t>ORA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6278BE" w:rsidRDefault="001A2306" w:rsidP="00837CE3">
      <w:pPr>
        <w:pStyle w:val="FormulaDefinitions"/>
      </w:pPr>
      <w:r w:rsidRPr="006278BE">
        <w:t>where:</w:t>
      </w:r>
    </w:p>
    <w:p w14:paraId="5DB84CEE" w14:textId="77777777" w:rsidR="001A2306" w:rsidRPr="006278BE" w:rsidRDefault="001A2306" w:rsidP="00837CE3">
      <w:pPr>
        <w:pStyle w:val="FormulaDefinitions"/>
      </w:pPr>
      <w:r w:rsidRPr="006278BE">
        <w:t>NIA</w:t>
      </w:r>
      <w:r w:rsidRPr="006278BE">
        <w:rPr>
          <w:rStyle w:val="Subscript"/>
        </w:rPr>
        <w:t>t</w:t>
      </w:r>
      <w:r w:rsidRPr="006278BE">
        <w:tab/>
        <w:t xml:space="preserve">is derived in accordance with Special Condition 5.2 (RIIO-2 network innovation allowance); </w:t>
      </w:r>
    </w:p>
    <w:p w14:paraId="026C1F8E" w14:textId="77777777" w:rsidR="001A2306" w:rsidRPr="006278BE" w:rsidRDefault="001A2306" w:rsidP="00837CE3">
      <w:pPr>
        <w:pStyle w:val="FormulaDefinitions"/>
      </w:pPr>
      <w:r w:rsidRPr="006278BE">
        <w:t>CNIA</w:t>
      </w:r>
      <w:r w:rsidRPr="006278BE">
        <w:rPr>
          <w:rStyle w:val="Subscript"/>
        </w:rPr>
        <w:t>t</w:t>
      </w:r>
      <w:r w:rsidRPr="006278BE">
        <w:tab/>
        <w:t>is derived in accordance with Special Condition 5.3 (Carry-over Network Innovation Allowance);</w:t>
      </w:r>
    </w:p>
    <w:p w14:paraId="09033CF1" w14:textId="77777777" w:rsidR="001A2306" w:rsidRPr="006278BE" w:rsidRDefault="001A2306" w:rsidP="00837CE3">
      <w:pPr>
        <w:pStyle w:val="FormulaDefinitions"/>
      </w:pPr>
      <w:r w:rsidRPr="006278BE">
        <w:t>CGSRA</w:t>
      </w:r>
      <w:r w:rsidRPr="006278BE">
        <w:rPr>
          <w:rStyle w:val="Subscript"/>
        </w:rPr>
        <w:t>t</w:t>
      </w:r>
      <w:r w:rsidRPr="006278BE">
        <w:tab/>
        <w:t xml:space="preserve">is derived in accordance with Special Condition 5.4 (Revenue adjustments in respect of connection performance failures); </w:t>
      </w:r>
    </w:p>
    <w:p w14:paraId="5C459F6D" w14:textId="77777777" w:rsidR="001A2306" w:rsidRPr="006278BE" w:rsidRDefault="001A2306" w:rsidP="00837CE3">
      <w:pPr>
        <w:pStyle w:val="FormulaDefinitions"/>
      </w:pPr>
      <w:r w:rsidRPr="006278BE">
        <w:t>AUM</w:t>
      </w:r>
      <w:r w:rsidRPr="006278BE">
        <w:rPr>
          <w:rStyle w:val="Subscript"/>
        </w:rPr>
        <w:t>t</w:t>
      </w:r>
      <w:r w:rsidRPr="006278BE">
        <w:tab/>
        <w:t xml:space="preserve">means the aggregate amount notified to the Authority in accordance with paragraph 9.10.13 of Special Condition 9.10 (Margins on licensee’s Connection Activities); </w:t>
      </w:r>
    </w:p>
    <w:p w14:paraId="7601FA11" w14:textId="77777777" w:rsidR="001A2306" w:rsidRPr="006278BE" w:rsidRDefault="001A2306" w:rsidP="00837CE3">
      <w:pPr>
        <w:pStyle w:val="FormulaDefinitions"/>
      </w:pPr>
      <w:r w:rsidRPr="006278BE">
        <w:t>PAD</w:t>
      </w:r>
      <w:r w:rsidRPr="006278BE">
        <w:rPr>
          <w:rStyle w:val="Subscript"/>
        </w:rPr>
        <w:t>t</w:t>
      </w:r>
      <w:r w:rsidRPr="006278BE">
        <w:tab/>
        <w:t>means the initial profile adjustment and has the value set out in the ED2 Price Control Financial Model; and</w:t>
      </w:r>
    </w:p>
    <w:p w14:paraId="44E35B28" w14:textId="77777777" w:rsidR="001A2306" w:rsidRPr="006278BE" w:rsidRDefault="001A2306" w:rsidP="00837CE3">
      <w:pPr>
        <w:pStyle w:val="FormulaDefinitions"/>
      </w:pPr>
      <w:r w:rsidRPr="006278BE">
        <w:t>TPAD</w:t>
      </w:r>
      <w:r w:rsidRPr="006278BE">
        <w:rPr>
          <w:rStyle w:val="Subscript"/>
        </w:rPr>
        <w:t>t</w:t>
      </w:r>
      <w:r w:rsidRPr="006278BE">
        <w:tab/>
        <w:t>means the time value of money profile adjustment and has the value set out in the ED2 Price Control Financial model.</w:t>
      </w:r>
    </w:p>
    <w:p w14:paraId="612CE678" w14:textId="77777777" w:rsidR="001A2306" w:rsidRPr="006278BE" w:rsidRDefault="001A2306" w:rsidP="001A2306">
      <w:pPr>
        <w:pStyle w:val="Heading2"/>
      </w:pPr>
      <w:bookmarkStart w:id="276" w:name="_Toc109213489"/>
      <w:bookmarkStart w:id="277" w:name="_Toc115339813"/>
      <w:bookmarkStart w:id="278" w:name="_Toc121736140"/>
      <w:bookmarkStart w:id="279" w:name="_Toc126075069"/>
      <w:r w:rsidRPr="006278BE">
        <w:t>RIIO-2 network innovation allowance (NIA</w:t>
      </w:r>
      <w:r w:rsidRPr="006278BE">
        <w:rPr>
          <w:rStyle w:val="Subscript"/>
        </w:rPr>
        <w:t>t</w:t>
      </w:r>
      <w:r w:rsidRPr="006278BE">
        <w:t>)</w:t>
      </w:r>
      <w:bookmarkEnd w:id="276"/>
      <w:bookmarkEnd w:id="277"/>
      <w:bookmarkEnd w:id="278"/>
      <w:bookmarkEnd w:id="279"/>
    </w:p>
    <w:p w14:paraId="12927ABD" w14:textId="77777777" w:rsidR="001A2306" w:rsidRPr="006278BE" w:rsidRDefault="001A2306" w:rsidP="001A2306">
      <w:pPr>
        <w:pStyle w:val="Heading3nonumbering"/>
      </w:pPr>
      <w:r w:rsidRPr="006278BE">
        <w:t>Introduction</w:t>
      </w:r>
    </w:p>
    <w:p w14:paraId="187B62C7" w14:textId="77777777" w:rsidR="001A2306" w:rsidRPr="006278BE" w:rsidRDefault="001A2306" w:rsidP="00837CE3">
      <w:pPr>
        <w:pStyle w:val="NumberedNormal"/>
      </w:pPr>
      <w:r w:rsidRPr="006278BE">
        <w:t>The purpose of this condition is to calculate the term NIA</w:t>
      </w:r>
      <w:r w:rsidRPr="006278BE">
        <w:rPr>
          <w:rStyle w:val="Subscript"/>
        </w:rPr>
        <w:t>t</w:t>
      </w:r>
      <w:r w:rsidRPr="006278BE">
        <w:t xml:space="preserve"> (the network innovation allowance term). This contributes to the calculation of the term ORA</w:t>
      </w:r>
      <w:r w:rsidRPr="006278BE">
        <w:rPr>
          <w:rStyle w:val="Subscript"/>
        </w:rPr>
        <w:t>t</w:t>
      </w:r>
      <w:r w:rsidRPr="006278BE">
        <w:t xml:space="preserve"> (the other revenue allowances term), which in turn feeds into Calculated Revenue in Special Condition 2.1 (Revenue restriction).</w:t>
      </w:r>
    </w:p>
    <w:p w14:paraId="50893606" w14:textId="77777777" w:rsidR="001A2306" w:rsidRPr="006278BE" w:rsidRDefault="001A2306" w:rsidP="00837CE3">
      <w:pPr>
        <w:pStyle w:val="NumberedNormal"/>
      </w:pPr>
      <w:r w:rsidRPr="006278BE">
        <w:t>The effect of this condition is to fund investment in innovation by means of the NIA.</w:t>
      </w:r>
    </w:p>
    <w:p w14:paraId="3AEA53D4" w14:textId="77777777" w:rsidR="001A2306" w:rsidRPr="006278BE" w:rsidRDefault="001A2306" w:rsidP="00837CE3">
      <w:pPr>
        <w:pStyle w:val="NumberedNormal"/>
      </w:pPr>
      <w:r w:rsidRPr="006278BE">
        <w:t>This condition also establishes the RIIO-2 NIA Governance Document.</w:t>
      </w:r>
    </w:p>
    <w:p w14:paraId="4A9EC914" w14:textId="77777777" w:rsidR="001A2306" w:rsidRPr="006278BE" w:rsidRDefault="001A2306" w:rsidP="001A2306">
      <w:pPr>
        <w:pStyle w:val="Heading3"/>
      </w:pPr>
      <w:r w:rsidRPr="006278BE">
        <w:t>Formulae for calculating the network innovation allowance (NIA</w:t>
      </w:r>
      <w:r w:rsidRPr="006278BE">
        <w:rPr>
          <w:rStyle w:val="Subscript"/>
        </w:rPr>
        <w:t>t</w:t>
      </w:r>
      <w:r w:rsidRPr="006278BE">
        <w:t>)</w:t>
      </w:r>
    </w:p>
    <w:p w14:paraId="4894CEAB" w14:textId="77777777" w:rsidR="001A2306" w:rsidRPr="006278BE" w:rsidRDefault="001A2306" w:rsidP="00837CE3">
      <w:pPr>
        <w:pStyle w:val="NumberedNormal"/>
      </w:pPr>
      <w:r w:rsidRPr="006278BE">
        <w:t>Subject to the cap in paragraph 5.2.5, the value of NIA</w:t>
      </w:r>
      <w:r w:rsidRPr="006278BE">
        <w:rPr>
          <w:rStyle w:val="Subscript"/>
        </w:rPr>
        <w:t>t</w:t>
      </w:r>
      <w:r w:rsidRPr="006278BE">
        <w:t xml:space="preserve"> is derived in accordance with the following formula:</w:t>
      </w:r>
    </w:p>
    <w:p w14:paraId="0FC95E20" w14:textId="77777777" w:rsidR="001A2306" w:rsidRPr="006278BE" w:rsidRDefault="004A5D3F" w:rsidP="00837CE3">
      <m:oMathPara>
        <m:oMath>
          <m:sSub>
            <m:sSubPr>
              <m:ctrlPr>
                <w:rPr>
                  <w:rFonts w:ascii="Cambria Math" w:hAnsi="Cambria Math"/>
                </w:rPr>
              </m:ctrlPr>
            </m:sSubPr>
            <m:e>
              <m:r>
                <w:rPr>
                  <w:rFonts w:ascii="Cambria Math" w:hAnsi="Cambria Math"/>
                </w:rPr>
                <m:t>NIA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90%×</m:t>
              </m:r>
              <m:r>
                <w:rPr>
                  <w:rFonts w:ascii="Cambria Math" w:hAnsi="Cambria Math"/>
                </w:rPr>
                <m:t>NIAE</m:t>
              </m:r>
            </m:e>
            <m:sub>
              <w:bookmarkStart w:id="280" w:name="_Hlk110593863"/>
              <m:r>
                <w:rPr>
                  <w:rFonts w:ascii="Cambria Math" w:hAnsi="Cambria Math"/>
                </w:rPr>
                <m:t>t</m:t>
              </m:r>
              <w:bookmarkEnd w:id="280"/>
            </m:sub>
          </m:sSub>
          <m:r>
            <m:rPr>
              <m:sty m:val="p"/>
            </m:rP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870"/>
        <w:gridCol w:w="7476"/>
      </w:tblGrid>
      <w:tr w:rsidR="001A2306" w:rsidRPr="006278BE"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6278BE" w:rsidRDefault="004A5D3F" w:rsidP="00837CE3">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Total NIA Expenditure; and</w:t>
            </w:r>
          </w:p>
        </w:tc>
      </w:tr>
      <w:tr w:rsidR="001A2306" w:rsidRPr="006278BE"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6278BE" w:rsidRDefault="001A2306" w:rsidP="00837CE3">
            <w:r w:rsidRPr="006278BE">
              <w:t>UNIA</w:t>
            </w:r>
            <w:r w:rsidRPr="006278BE">
              <w:rPr>
                <w:rStyle w:val="Subscript"/>
              </w:rPr>
              <w:t>t</w:t>
            </w:r>
          </w:p>
        </w:tc>
        <w:tc>
          <w:tcPr>
            <w:tcW w:w="0" w:type="auto"/>
          </w:tcPr>
          <w:p w14:paraId="3893948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6278BE" w:rsidRDefault="001A2306" w:rsidP="00837CE3">
      <w:pPr>
        <w:pStyle w:val="NumberedNormal"/>
      </w:pPr>
      <w:r w:rsidRPr="006278BE">
        <w:t>The total value of the NIA over the Price Control Period is subject to the following cap:</w:t>
      </w:r>
    </w:p>
    <w:p w14:paraId="1588B5DA" w14:textId="77777777" w:rsidR="001A2306" w:rsidRPr="006278BE" w:rsidRDefault="004A5D3F" w:rsidP="00837CE3">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762"/>
        <w:gridCol w:w="6520"/>
      </w:tblGrid>
      <w:tr w:rsidR="001A2306" w:rsidRPr="006278BE"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6278BE" w:rsidRDefault="004A5D3F" w:rsidP="00837CE3">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is derived in accordance with paragraph 5.2.4; and</w:t>
            </w:r>
          </w:p>
        </w:tc>
      </w:tr>
      <w:tr w:rsidR="001A2306" w:rsidRPr="006278BE"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6278BE" w:rsidRDefault="001A2306" w:rsidP="00837CE3">
            <m:oMathPara>
              <m:oMath>
                <m:r>
                  <w:rPr>
                    <w:rFonts w:ascii="Cambria Math" w:hAnsi="Cambria Math"/>
                  </w:rPr>
                  <m:t>TNIA</m:t>
                </m:r>
              </m:oMath>
            </m:oMathPara>
          </w:p>
        </w:tc>
        <w:tc>
          <w:tcPr>
            <w:tcW w:w="0" w:type="auto"/>
          </w:tcPr>
          <w:p w14:paraId="765B970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the licensee’s NIA as set out in Appendix 1.</w:t>
            </w:r>
          </w:p>
        </w:tc>
      </w:tr>
    </w:tbl>
    <w:p w14:paraId="14FB0B91" w14:textId="77777777" w:rsidR="001A2306" w:rsidRPr="006278BE" w:rsidRDefault="001A2306" w:rsidP="00837CE3">
      <w:pPr>
        <w:pStyle w:val="NumberedNormal"/>
      </w:pPr>
      <w:r w:rsidRPr="006278BE">
        <w:t>The licensee must not spend more than 25% of Total NIA Expenditure on internal resources over the Price Control Period, except insofar as the Authority directs.</w:t>
      </w:r>
    </w:p>
    <w:p w14:paraId="7DF78174" w14:textId="77777777" w:rsidR="001A2306" w:rsidRPr="006278BE" w:rsidRDefault="001A2306" w:rsidP="001A2306">
      <w:pPr>
        <w:pStyle w:val="Heading3"/>
      </w:pPr>
      <w:r w:rsidRPr="006278BE">
        <w:t xml:space="preserve">The RIIO-2 NIA Governance Document </w:t>
      </w:r>
    </w:p>
    <w:p w14:paraId="1B2E3FCC" w14:textId="77777777" w:rsidR="001A2306" w:rsidRPr="006278BE" w:rsidRDefault="001A2306" w:rsidP="00837CE3">
      <w:pPr>
        <w:pStyle w:val="NumberedNormal"/>
      </w:pPr>
      <w:r w:rsidRPr="006278BE">
        <w:t>The licensee must comply with the RIIO-2 NIA Governance Document when acting in relation to the NIA.</w:t>
      </w:r>
    </w:p>
    <w:p w14:paraId="585223F0" w14:textId="77777777" w:rsidR="001A2306" w:rsidRPr="006278BE" w:rsidRDefault="001A2306" w:rsidP="00837CE3">
      <w:pPr>
        <w:pStyle w:val="NumberedNormal"/>
      </w:pPr>
      <w:r w:rsidRPr="006278BE">
        <w:t>The RIIO-2 NIA Governance Document may make provision about the governance and administration of the NIA, including:</w:t>
      </w:r>
    </w:p>
    <w:p w14:paraId="62399C2E" w14:textId="77777777" w:rsidR="001A2306" w:rsidRPr="006278BE" w:rsidRDefault="001A2306" w:rsidP="00837CE3">
      <w:pPr>
        <w:pStyle w:val="ListNormal"/>
      </w:pPr>
      <w:r w:rsidRPr="006278BE">
        <w:t xml:space="preserve">the eligibility criteria, which RIIO-2 NIA Projects must meet; </w:t>
      </w:r>
    </w:p>
    <w:p w14:paraId="5729836D" w14:textId="77777777" w:rsidR="001A2306" w:rsidRPr="006278BE" w:rsidRDefault="001A2306" w:rsidP="00837CE3">
      <w:pPr>
        <w:pStyle w:val="ListNormal"/>
      </w:pPr>
      <w:r w:rsidRPr="006278BE">
        <w:t>the information that is to be published by the licensee before RIIO-2 NIA Projects can begin;</w:t>
      </w:r>
    </w:p>
    <w:p w14:paraId="6EA3C9F5" w14:textId="77777777" w:rsidR="001A2306" w:rsidRPr="006278BE" w:rsidRDefault="001A2306" w:rsidP="00837CE3">
      <w:pPr>
        <w:pStyle w:val="ListNormal"/>
      </w:pPr>
      <w:r w:rsidRPr="006278BE">
        <w:t>the circumstances in which the licensee must seek approval from the Authority before beginning a RIIO-2 NIA Project, and the processes and procedures for that approval;</w:t>
      </w:r>
    </w:p>
    <w:p w14:paraId="1C87A249" w14:textId="122EF9D4" w:rsidR="001A2306" w:rsidRPr="006278BE" w:rsidRDefault="001A2306" w:rsidP="00837CE3">
      <w:pPr>
        <w:pStyle w:val="ListNormal"/>
      </w:pPr>
      <w:r w:rsidRPr="006278BE">
        <w:t>arrangements for ensuring that learning from RIIO-2 NIA Projects can be captured and disseminated by the licensee to other Electricity Distributors</w:t>
      </w:r>
      <w:r w:rsidR="00BD3B1D">
        <w:t>, the ISOP</w:t>
      </w:r>
      <w:r w:rsidRPr="006278BE">
        <w:t xml:space="preserve"> and Transmission Licensees;</w:t>
      </w:r>
    </w:p>
    <w:p w14:paraId="1A697BC0" w14:textId="77777777" w:rsidR="001A2306" w:rsidRPr="006278BE" w:rsidRDefault="001A2306" w:rsidP="00837CE3">
      <w:pPr>
        <w:pStyle w:val="ListNormal"/>
      </w:pPr>
      <w:r w:rsidRPr="006278BE">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6278BE" w:rsidRDefault="001A2306" w:rsidP="00837CE3">
      <w:pPr>
        <w:pStyle w:val="ListNormal"/>
      </w:pPr>
      <w:r w:rsidRPr="006278BE">
        <w:t>arrangements relating to the treatment of intellectual property rights in respect of RIIO-2 NIA Projects.</w:t>
      </w:r>
    </w:p>
    <w:p w14:paraId="04AE545F" w14:textId="77777777" w:rsidR="001A2306" w:rsidRPr="006278BE" w:rsidRDefault="001A2306" w:rsidP="00837CE3">
      <w:pPr>
        <w:pStyle w:val="NumberedNormal"/>
      </w:pPr>
      <w:r w:rsidRPr="006278BE">
        <w:t>The procedure for issuing and amending the RIIO-2 NIA Governance Document is set out in Special Condition 1.3 (Common procedures).</w:t>
      </w:r>
    </w:p>
    <w:p w14:paraId="2EE78380" w14:textId="77777777" w:rsidR="001A2306" w:rsidRPr="006278BE" w:rsidRDefault="001A2306" w:rsidP="001A2306">
      <w:pPr>
        <w:pStyle w:val="Heading3"/>
      </w:pPr>
      <w:r w:rsidRPr="006278BE">
        <w:t>Unrecoverable NIA expenditure</w:t>
      </w:r>
    </w:p>
    <w:p w14:paraId="02AC87D1" w14:textId="77777777" w:rsidR="001A2306" w:rsidRPr="006278BE" w:rsidRDefault="001A2306" w:rsidP="00837CE3">
      <w:pPr>
        <w:pStyle w:val="NumberedNormal"/>
      </w:pPr>
      <w:r w:rsidRPr="006278BE">
        <w:t>The Authority may only modify the value of UNIA</w:t>
      </w:r>
      <w:r w:rsidRPr="006278BE">
        <w:rPr>
          <w:rStyle w:val="Subscript"/>
        </w:rPr>
        <w:t>t</w:t>
      </w:r>
      <w:r w:rsidRPr="006278BE">
        <w:t xml:space="preserve">: </w:t>
      </w:r>
    </w:p>
    <w:p w14:paraId="2FE306E3" w14:textId="77777777" w:rsidR="001A2306" w:rsidRPr="006278BE" w:rsidRDefault="001A2306" w:rsidP="00837CE3">
      <w:pPr>
        <w:pStyle w:val="ListNormal"/>
      </w:pPr>
      <w:r w:rsidRPr="006278BE">
        <w:t xml:space="preserve">where the licensee has not complied with the RIIO-2 NIA Governance Document; and </w:t>
      </w:r>
    </w:p>
    <w:p w14:paraId="338C0185" w14:textId="77777777" w:rsidR="001A2306" w:rsidRPr="006278BE" w:rsidRDefault="001A2306" w:rsidP="00837CE3">
      <w:pPr>
        <w:pStyle w:val="ListNormal"/>
      </w:pPr>
      <w:r w:rsidRPr="006278BE">
        <w:t>in order to disallow NIA expenditure in relation to that failure to comply with the RIIO-2 NIA Governance Document.</w:t>
      </w:r>
    </w:p>
    <w:p w14:paraId="1D2307A3" w14:textId="77777777" w:rsidR="001A2306" w:rsidRPr="006278BE" w:rsidRDefault="001A2306" w:rsidP="00837CE3">
      <w:pPr>
        <w:pStyle w:val="NumberedNormal"/>
      </w:pPr>
      <w:r w:rsidRPr="006278BE">
        <w:t xml:space="preserve">In reaching a decision on a value for </w:t>
      </w:r>
      <w:bookmarkStart w:id="281" w:name="_Hlk120902265"/>
      <w:r w:rsidRPr="006278BE">
        <w:t>UNIA</w:t>
      </w:r>
      <w:bookmarkEnd w:id="281"/>
      <w:r w:rsidRPr="006278BE">
        <w:rPr>
          <w:rStyle w:val="Subscript"/>
        </w:rPr>
        <w:t>t</w:t>
      </w:r>
      <w:r w:rsidRPr="006278BE">
        <w:t>, the Authority must consider the impact that the licensee’s non-compliance with provisions of the RIIO-2 NIA Governance Document is likely to have on consumers.</w:t>
      </w:r>
    </w:p>
    <w:p w14:paraId="63E8B428" w14:textId="77777777" w:rsidR="001A2306" w:rsidRPr="006278BE" w:rsidRDefault="001A2306" w:rsidP="00837CE3">
      <w:pPr>
        <w:pStyle w:val="NumberedNormal"/>
      </w:pPr>
      <w:r w:rsidRPr="006278BE">
        <w:t>Any modifications to the value of UNIA</w:t>
      </w:r>
      <w:r w:rsidRPr="006278BE">
        <w:rPr>
          <w:rStyle w:val="Subscript"/>
        </w:rPr>
        <w:t>t</w:t>
      </w:r>
      <w:r w:rsidRPr="006278BE">
        <w:t xml:space="preserve"> must be made under section 11A (modifications of conditions of licences) of the Act. </w:t>
      </w:r>
    </w:p>
    <w:p w14:paraId="7154485B" w14:textId="77777777" w:rsidR="001A2306" w:rsidRPr="006278BE" w:rsidRDefault="001A2306" w:rsidP="001A2306">
      <w:pPr>
        <w:pStyle w:val="AppendixHeading"/>
      </w:pPr>
    </w:p>
    <w:p w14:paraId="4968C57E" w14:textId="77777777" w:rsidR="001A2306" w:rsidRPr="006278BE" w:rsidRDefault="001A2306" w:rsidP="00837CE3">
      <w:pPr>
        <w:pStyle w:val="Caption"/>
      </w:pPr>
      <w:r w:rsidRPr="006278BE">
        <w:t>Value of the licensee’s NIA (TNIA) (£m)</w:t>
      </w:r>
    </w:p>
    <w:tbl>
      <w:tblPr>
        <w:tblStyle w:val="AppendixTable"/>
        <w:tblW w:w="1776" w:type="pct"/>
        <w:tblLook w:val="04A0" w:firstRow="1" w:lastRow="0" w:firstColumn="1" w:lastColumn="0" w:noHBand="0" w:noVBand="1"/>
      </w:tblPr>
      <w:tblGrid>
        <w:gridCol w:w="1602"/>
        <w:gridCol w:w="1600"/>
      </w:tblGrid>
      <w:tr w:rsidR="001A2306" w:rsidRPr="006278BE"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6278BE" w:rsidRDefault="001A2306" w:rsidP="00837CE3">
            <w:r w:rsidRPr="006278BE">
              <w:t>Licensee</w:t>
            </w:r>
          </w:p>
        </w:tc>
        <w:tc>
          <w:tcPr>
            <w:tcW w:w="2498" w:type="pct"/>
          </w:tcPr>
          <w:p w14:paraId="220181A4" w14:textId="77777777" w:rsidR="001A2306" w:rsidRPr="006278BE" w:rsidRDefault="001A2306" w:rsidP="00837CE3">
            <w:r w:rsidRPr="006278BE">
              <w:t>Value of TNIA (£m)</w:t>
            </w:r>
          </w:p>
        </w:tc>
      </w:tr>
      <w:tr w:rsidR="001A2306" w:rsidRPr="006278BE" w14:paraId="05930BB6" w14:textId="77777777" w:rsidTr="00A75C46">
        <w:tc>
          <w:tcPr>
            <w:tcW w:w="2502" w:type="pct"/>
          </w:tcPr>
          <w:p w14:paraId="12C20E65" w14:textId="77777777" w:rsidR="001A2306" w:rsidRPr="006278BE" w:rsidRDefault="001A2306" w:rsidP="00837CE3">
            <w:r w:rsidRPr="006278BE">
              <w:t>ENWL</w:t>
            </w:r>
          </w:p>
        </w:tc>
        <w:tc>
          <w:tcPr>
            <w:tcW w:w="2498" w:type="pct"/>
          </w:tcPr>
          <w:p w14:paraId="39AEE4FA" w14:textId="77777777" w:rsidR="001A2306" w:rsidRPr="006278BE" w:rsidRDefault="001A2306" w:rsidP="00837CE3">
            <w:r w:rsidRPr="006278BE">
              <w:t>8.4</w:t>
            </w:r>
          </w:p>
        </w:tc>
      </w:tr>
      <w:tr w:rsidR="001A2306" w:rsidRPr="006278BE" w14:paraId="3FB7A761" w14:textId="77777777" w:rsidTr="00A75C46">
        <w:tc>
          <w:tcPr>
            <w:tcW w:w="2502" w:type="pct"/>
          </w:tcPr>
          <w:p w14:paraId="75350421" w14:textId="77777777" w:rsidR="001A2306" w:rsidRPr="006278BE" w:rsidRDefault="001A2306" w:rsidP="00837CE3">
            <w:r w:rsidRPr="006278BE">
              <w:t>NPgN</w:t>
            </w:r>
          </w:p>
        </w:tc>
        <w:tc>
          <w:tcPr>
            <w:tcW w:w="2498" w:type="pct"/>
          </w:tcPr>
          <w:p w14:paraId="0DEC5CFA" w14:textId="77777777" w:rsidR="001A2306" w:rsidRPr="006278BE" w:rsidRDefault="001A2306" w:rsidP="00837CE3">
            <w:r w:rsidRPr="006278BE">
              <w:t>3.2</w:t>
            </w:r>
          </w:p>
        </w:tc>
      </w:tr>
      <w:tr w:rsidR="001A2306" w:rsidRPr="006278BE" w14:paraId="62C9F950" w14:textId="77777777" w:rsidTr="00A75C46">
        <w:tc>
          <w:tcPr>
            <w:tcW w:w="2502" w:type="pct"/>
          </w:tcPr>
          <w:p w14:paraId="039D15CD" w14:textId="77777777" w:rsidR="001A2306" w:rsidRPr="006278BE" w:rsidRDefault="001A2306" w:rsidP="00837CE3">
            <w:r w:rsidRPr="006278BE">
              <w:t>NPgY</w:t>
            </w:r>
          </w:p>
        </w:tc>
        <w:tc>
          <w:tcPr>
            <w:tcW w:w="2498" w:type="pct"/>
          </w:tcPr>
          <w:p w14:paraId="3C59F99E" w14:textId="77777777" w:rsidR="001A2306" w:rsidRPr="006278BE" w:rsidRDefault="001A2306" w:rsidP="00837CE3">
            <w:r w:rsidRPr="006278BE">
              <w:t>4.3</w:t>
            </w:r>
          </w:p>
        </w:tc>
      </w:tr>
      <w:tr w:rsidR="001A2306" w:rsidRPr="006278BE" w14:paraId="52D59908" w14:textId="77777777" w:rsidTr="00A75C46">
        <w:tc>
          <w:tcPr>
            <w:tcW w:w="2502" w:type="pct"/>
          </w:tcPr>
          <w:p w14:paraId="796E66DF" w14:textId="77777777" w:rsidR="001A2306" w:rsidRPr="006278BE" w:rsidRDefault="001A2306" w:rsidP="00837CE3">
            <w:r w:rsidRPr="006278BE">
              <w:t>WMID</w:t>
            </w:r>
          </w:p>
        </w:tc>
        <w:tc>
          <w:tcPr>
            <w:tcW w:w="2498" w:type="pct"/>
          </w:tcPr>
          <w:p w14:paraId="1B6D8009" w14:textId="77777777" w:rsidR="001A2306" w:rsidRPr="006278BE" w:rsidRDefault="001A2306" w:rsidP="00837CE3">
            <w:r w:rsidRPr="006278BE">
              <w:t>5.6</w:t>
            </w:r>
          </w:p>
        </w:tc>
      </w:tr>
      <w:tr w:rsidR="001A2306" w:rsidRPr="006278BE" w14:paraId="5C9E9495" w14:textId="77777777" w:rsidTr="00A75C46">
        <w:tc>
          <w:tcPr>
            <w:tcW w:w="2502" w:type="pct"/>
          </w:tcPr>
          <w:p w14:paraId="675CB7D9" w14:textId="77777777" w:rsidR="001A2306" w:rsidRPr="006278BE" w:rsidRDefault="001A2306" w:rsidP="00837CE3">
            <w:r w:rsidRPr="006278BE">
              <w:t>EMID</w:t>
            </w:r>
          </w:p>
        </w:tc>
        <w:tc>
          <w:tcPr>
            <w:tcW w:w="2498" w:type="pct"/>
          </w:tcPr>
          <w:p w14:paraId="6B05E7E8" w14:textId="77777777" w:rsidR="001A2306" w:rsidRPr="006278BE" w:rsidRDefault="001A2306" w:rsidP="00837CE3">
            <w:r w:rsidRPr="006278BE">
              <w:t>5.6</w:t>
            </w:r>
          </w:p>
        </w:tc>
      </w:tr>
      <w:tr w:rsidR="001A2306" w:rsidRPr="006278BE" w14:paraId="718F103A" w14:textId="77777777" w:rsidTr="00A75C46">
        <w:tc>
          <w:tcPr>
            <w:tcW w:w="2502" w:type="pct"/>
          </w:tcPr>
          <w:p w14:paraId="4AB70825" w14:textId="77777777" w:rsidR="001A2306" w:rsidRPr="006278BE" w:rsidRDefault="001A2306" w:rsidP="00837CE3">
            <w:r w:rsidRPr="006278BE">
              <w:t>SWALES</w:t>
            </w:r>
          </w:p>
        </w:tc>
        <w:tc>
          <w:tcPr>
            <w:tcW w:w="2498" w:type="pct"/>
          </w:tcPr>
          <w:p w14:paraId="6AC0627C" w14:textId="77777777" w:rsidR="001A2306" w:rsidRPr="006278BE" w:rsidRDefault="001A2306" w:rsidP="00837CE3">
            <w:r w:rsidRPr="006278BE">
              <w:t>2.8</w:t>
            </w:r>
          </w:p>
        </w:tc>
      </w:tr>
      <w:tr w:rsidR="001A2306" w:rsidRPr="006278BE" w14:paraId="073973E9" w14:textId="77777777" w:rsidTr="00A75C46">
        <w:tc>
          <w:tcPr>
            <w:tcW w:w="2502" w:type="pct"/>
          </w:tcPr>
          <w:p w14:paraId="186E7177" w14:textId="77777777" w:rsidR="001A2306" w:rsidRPr="006278BE" w:rsidRDefault="001A2306" w:rsidP="00837CE3">
            <w:r w:rsidRPr="006278BE">
              <w:t>SWEST</w:t>
            </w:r>
          </w:p>
        </w:tc>
        <w:tc>
          <w:tcPr>
            <w:tcW w:w="2498" w:type="pct"/>
          </w:tcPr>
          <w:p w14:paraId="6003A763" w14:textId="77777777" w:rsidR="001A2306" w:rsidRPr="006278BE" w:rsidRDefault="001A2306" w:rsidP="00837CE3">
            <w:r w:rsidRPr="006278BE">
              <w:t>4</w:t>
            </w:r>
          </w:p>
        </w:tc>
      </w:tr>
      <w:tr w:rsidR="001A2306" w:rsidRPr="006278BE" w14:paraId="19E3E58E" w14:textId="77777777" w:rsidTr="00A75C46">
        <w:tc>
          <w:tcPr>
            <w:tcW w:w="2502" w:type="pct"/>
          </w:tcPr>
          <w:p w14:paraId="4220572F" w14:textId="77777777" w:rsidR="001A2306" w:rsidRPr="006278BE" w:rsidRDefault="001A2306" w:rsidP="00837CE3">
            <w:r w:rsidRPr="006278BE">
              <w:t>LPN</w:t>
            </w:r>
          </w:p>
        </w:tc>
        <w:tc>
          <w:tcPr>
            <w:tcW w:w="2498" w:type="pct"/>
          </w:tcPr>
          <w:p w14:paraId="6DBD7FFC" w14:textId="77777777" w:rsidR="001A2306" w:rsidRPr="006278BE" w:rsidRDefault="001A2306" w:rsidP="00837CE3">
            <w:r w:rsidRPr="006278BE">
              <w:t>4.7</w:t>
            </w:r>
          </w:p>
        </w:tc>
      </w:tr>
      <w:tr w:rsidR="001A2306" w:rsidRPr="006278BE" w14:paraId="4DA823FF" w14:textId="77777777" w:rsidTr="00A75C46">
        <w:tc>
          <w:tcPr>
            <w:tcW w:w="2502" w:type="pct"/>
          </w:tcPr>
          <w:p w14:paraId="56EA2791" w14:textId="77777777" w:rsidR="001A2306" w:rsidRPr="006278BE" w:rsidRDefault="001A2306" w:rsidP="00837CE3">
            <w:r w:rsidRPr="006278BE">
              <w:t>SPN</w:t>
            </w:r>
          </w:p>
        </w:tc>
        <w:tc>
          <w:tcPr>
            <w:tcW w:w="2498" w:type="pct"/>
          </w:tcPr>
          <w:p w14:paraId="6FFCBB3E" w14:textId="77777777" w:rsidR="001A2306" w:rsidRPr="006278BE" w:rsidRDefault="001A2306" w:rsidP="00837CE3">
            <w:r w:rsidRPr="006278BE">
              <w:t>4</w:t>
            </w:r>
          </w:p>
        </w:tc>
      </w:tr>
      <w:tr w:rsidR="001A2306" w:rsidRPr="006278BE" w14:paraId="45B13B52" w14:textId="77777777" w:rsidTr="00A75C46">
        <w:tc>
          <w:tcPr>
            <w:tcW w:w="2502" w:type="pct"/>
          </w:tcPr>
          <w:p w14:paraId="4679CBD2" w14:textId="77777777" w:rsidR="001A2306" w:rsidRPr="006278BE" w:rsidRDefault="001A2306" w:rsidP="00837CE3">
            <w:r w:rsidRPr="006278BE">
              <w:t>EPN</w:t>
            </w:r>
          </w:p>
        </w:tc>
        <w:tc>
          <w:tcPr>
            <w:tcW w:w="2498" w:type="pct"/>
          </w:tcPr>
          <w:p w14:paraId="498D1D7E" w14:textId="77777777" w:rsidR="001A2306" w:rsidRPr="006278BE" w:rsidRDefault="001A2306" w:rsidP="00837CE3">
            <w:r w:rsidRPr="006278BE">
              <w:t>6.3</w:t>
            </w:r>
          </w:p>
        </w:tc>
      </w:tr>
      <w:tr w:rsidR="001A2306" w:rsidRPr="006278BE" w14:paraId="00AE6187" w14:textId="77777777" w:rsidTr="00A75C46">
        <w:tc>
          <w:tcPr>
            <w:tcW w:w="2502" w:type="pct"/>
          </w:tcPr>
          <w:p w14:paraId="3B3D9CBE" w14:textId="77777777" w:rsidR="001A2306" w:rsidRPr="006278BE" w:rsidRDefault="001A2306" w:rsidP="00837CE3">
            <w:r w:rsidRPr="006278BE">
              <w:t>SPD</w:t>
            </w:r>
          </w:p>
        </w:tc>
        <w:tc>
          <w:tcPr>
            <w:tcW w:w="2498" w:type="pct"/>
          </w:tcPr>
          <w:p w14:paraId="45B30AB3" w14:textId="77777777" w:rsidR="001A2306" w:rsidRPr="006278BE" w:rsidRDefault="001A2306" w:rsidP="00837CE3">
            <w:r w:rsidRPr="006278BE">
              <w:t>5.9</w:t>
            </w:r>
          </w:p>
        </w:tc>
      </w:tr>
      <w:tr w:rsidR="001A2306" w:rsidRPr="006278BE" w14:paraId="256643E4" w14:textId="77777777" w:rsidTr="00A75C46">
        <w:tc>
          <w:tcPr>
            <w:tcW w:w="2502" w:type="pct"/>
          </w:tcPr>
          <w:p w14:paraId="3CE02C1E" w14:textId="77777777" w:rsidR="001A2306" w:rsidRPr="006278BE" w:rsidRDefault="001A2306" w:rsidP="00837CE3">
            <w:r w:rsidRPr="006278BE">
              <w:t>SPMW</w:t>
            </w:r>
          </w:p>
        </w:tc>
        <w:tc>
          <w:tcPr>
            <w:tcW w:w="2498" w:type="pct"/>
          </w:tcPr>
          <w:p w14:paraId="7F095DF4" w14:textId="77777777" w:rsidR="001A2306" w:rsidRPr="006278BE" w:rsidRDefault="001A2306" w:rsidP="00837CE3">
            <w:r w:rsidRPr="006278BE">
              <w:t>5.2</w:t>
            </w:r>
          </w:p>
        </w:tc>
      </w:tr>
      <w:tr w:rsidR="001A2306" w:rsidRPr="006278BE" w14:paraId="4A9AC530" w14:textId="77777777" w:rsidTr="00A75C46">
        <w:tc>
          <w:tcPr>
            <w:tcW w:w="2502" w:type="pct"/>
          </w:tcPr>
          <w:p w14:paraId="5F474B2E" w14:textId="77777777" w:rsidR="001A2306" w:rsidRPr="006278BE" w:rsidRDefault="001A2306" w:rsidP="00837CE3">
            <w:r w:rsidRPr="006278BE">
              <w:t>SSEH</w:t>
            </w:r>
          </w:p>
        </w:tc>
        <w:tc>
          <w:tcPr>
            <w:tcW w:w="2498" w:type="pct"/>
          </w:tcPr>
          <w:p w14:paraId="4D1C1D3F" w14:textId="77777777" w:rsidR="001A2306" w:rsidRPr="006278BE" w:rsidRDefault="001A2306" w:rsidP="00837CE3">
            <w:r w:rsidRPr="006278BE">
              <w:t>3</w:t>
            </w:r>
          </w:p>
        </w:tc>
      </w:tr>
      <w:tr w:rsidR="001A2306" w:rsidRPr="006278BE" w14:paraId="7B15E6E5" w14:textId="77777777" w:rsidTr="00A75C46">
        <w:tc>
          <w:tcPr>
            <w:tcW w:w="2502" w:type="pct"/>
          </w:tcPr>
          <w:p w14:paraId="2E8BB155" w14:textId="77777777" w:rsidR="001A2306" w:rsidRPr="006278BE" w:rsidRDefault="001A2306" w:rsidP="00837CE3">
            <w:r w:rsidRPr="006278BE">
              <w:t>SSEN</w:t>
            </w:r>
          </w:p>
        </w:tc>
        <w:tc>
          <w:tcPr>
            <w:tcW w:w="2498" w:type="pct"/>
          </w:tcPr>
          <w:p w14:paraId="401EDD20" w14:textId="77777777" w:rsidR="001A2306" w:rsidRPr="006278BE" w:rsidRDefault="001A2306" w:rsidP="00837CE3">
            <w:r w:rsidRPr="006278BE">
              <w:t>5.4</w:t>
            </w:r>
          </w:p>
        </w:tc>
      </w:tr>
    </w:tbl>
    <w:p w14:paraId="1247C9F8" w14:textId="77777777" w:rsidR="001A2306" w:rsidRPr="006278BE" w:rsidRDefault="001A2306" w:rsidP="001A2306">
      <w:pPr>
        <w:pStyle w:val="Heading2"/>
      </w:pPr>
      <w:bookmarkStart w:id="282" w:name="_Toc109213490"/>
      <w:bookmarkStart w:id="283" w:name="_Toc115339814"/>
      <w:bookmarkStart w:id="284" w:name="_Toc121736141"/>
      <w:bookmarkStart w:id="285" w:name="_Toc126075070"/>
      <w:r w:rsidRPr="006278BE">
        <w:t>Carry-over Network Innovation Allowance (CNIA</w:t>
      </w:r>
      <w:r w:rsidRPr="006278BE">
        <w:rPr>
          <w:rStyle w:val="Subscript"/>
        </w:rPr>
        <w:t>t</w:t>
      </w:r>
      <w:r w:rsidRPr="006278BE">
        <w:t>)</w:t>
      </w:r>
      <w:bookmarkEnd w:id="282"/>
      <w:bookmarkEnd w:id="283"/>
      <w:bookmarkEnd w:id="284"/>
      <w:bookmarkEnd w:id="285"/>
    </w:p>
    <w:p w14:paraId="671BDC6C" w14:textId="77777777" w:rsidR="001A2306" w:rsidRPr="006278BE" w:rsidRDefault="001A2306" w:rsidP="001A2306">
      <w:pPr>
        <w:pStyle w:val="Heading3nonumbering"/>
      </w:pPr>
      <w:r w:rsidRPr="006278BE">
        <w:t xml:space="preserve">Introduction </w:t>
      </w:r>
    </w:p>
    <w:p w14:paraId="32E41751" w14:textId="77777777" w:rsidR="001A2306" w:rsidRPr="006278BE" w:rsidRDefault="001A2306" w:rsidP="00837CE3">
      <w:pPr>
        <w:pStyle w:val="NumberedNormal"/>
      </w:pPr>
      <w:r w:rsidRPr="006278BE">
        <w:t>The purpose of this condition is to calculate the term CNIA</w:t>
      </w:r>
      <w:r w:rsidRPr="006278BE">
        <w:rPr>
          <w:rStyle w:val="Subscript"/>
        </w:rPr>
        <w:t>t</w:t>
      </w:r>
      <w:r w:rsidRPr="006278BE">
        <w:t xml:space="preserve"> (the Carry-over Network Innovation Allowance term). This contributes to the calculation of the term ORA</w:t>
      </w:r>
      <w:r w:rsidRPr="006278BE">
        <w:rPr>
          <w:rStyle w:val="Subscript"/>
        </w:rPr>
        <w:t>t</w:t>
      </w:r>
      <w:r w:rsidRPr="006278BE">
        <w:t xml:space="preserve"> (the other revenue allowances term), which in turn feeds into Calculated Revenue in Special Condition 2.1 (Revenue restriction). </w:t>
      </w:r>
    </w:p>
    <w:p w14:paraId="735F5078" w14:textId="77777777" w:rsidR="001A2306" w:rsidRPr="006278BE" w:rsidRDefault="001A2306" w:rsidP="00837CE3">
      <w:pPr>
        <w:pStyle w:val="NumberedNormal"/>
      </w:pPr>
      <w:r w:rsidRPr="006278BE">
        <w:t xml:space="preserve">The effect of this condition is to extend RIIO-1 Network Innovation Allowance funding into the Regulatory Year commencing on 1 April 2023. </w:t>
      </w:r>
    </w:p>
    <w:p w14:paraId="2A9F07D4" w14:textId="77777777" w:rsidR="001A2306" w:rsidRPr="006278BE" w:rsidRDefault="001A2306" w:rsidP="00837CE3">
      <w:pPr>
        <w:pStyle w:val="NumberedNormal"/>
      </w:pPr>
      <w:r w:rsidRPr="006278BE">
        <w:t xml:space="preserve">This condition also makes appropriate provision for arrangements relating to the regulation, administration and governance of the Carry-over Network Innovation Allowance. </w:t>
      </w:r>
    </w:p>
    <w:p w14:paraId="31FC09C9" w14:textId="77777777" w:rsidR="001A2306" w:rsidRPr="006278BE" w:rsidRDefault="001A2306" w:rsidP="001A2306">
      <w:pPr>
        <w:pStyle w:val="Heading3"/>
      </w:pPr>
      <w:r w:rsidRPr="006278BE">
        <w:t>Formula for calculating the Carry-over Network Innovation Allowance term (CNIA</w:t>
      </w:r>
      <w:r w:rsidRPr="006278BE">
        <w:rPr>
          <w:rStyle w:val="Subscript"/>
        </w:rPr>
        <w:t>t</w:t>
      </w:r>
      <w:r w:rsidRPr="006278BE">
        <w:t>)</w:t>
      </w:r>
    </w:p>
    <w:p w14:paraId="2D103F95" w14:textId="77777777" w:rsidR="001A2306" w:rsidRPr="006278BE" w:rsidRDefault="001A2306" w:rsidP="00837CE3">
      <w:pPr>
        <w:pStyle w:val="NumberedNormal"/>
      </w:pPr>
      <w:r w:rsidRPr="006278BE">
        <w:t>For the Regulatory Year commencing on 1 April 2023, the value of CNIA</w:t>
      </w:r>
      <w:r w:rsidRPr="006278BE">
        <w:rPr>
          <w:rStyle w:val="Subscript"/>
        </w:rPr>
        <w:t>t</w:t>
      </w:r>
      <w:r w:rsidRPr="006278BE">
        <w:t xml:space="preserve"> is derived in accordance with the following formula: </w:t>
      </w:r>
    </w:p>
    <w:p w14:paraId="63640F9E" w14:textId="77777777" w:rsidR="001A2306" w:rsidRPr="006278BE" w:rsidRDefault="004A5D3F" w:rsidP="00837CE3">
      <m:oMathPara>
        <m:oMath>
          <m:sSub>
            <m:sSubPr>
              <m:ctrlPr>
                <w:rPr>
                  <w:rFonts w:ascii="Cambria Math" w:hAnsi="Cambria Math"/>
                </w:rPr>
              </m:ctrlPr>
            </m:sSubPr>
            <m:e>
              <m:r>
                <w:rPr>
                  <w:rFonts w:ascii="Cambria Math" w:hAnsi="Cambria Math"/>
                </w:rPr>
                <m:t>CNIA</m:t>
              </m:r>
            </m:e>
            <m:sub>
              <m:r>
                <w:rPr>
                  <w:rFonts w:ascii="Cambria Math" w:hAnsi="Cambria Math"/>
                </w:rPr>
                <m:t>t</m:t>
              </m:r>
            </m:sub>
          </m:sSub>
          <m:r>
            <m:rPr>
              <m:sty m:val="p"/>
            </m:rPr>
            <w:rPr>
              <w:rFonts w:ascii="Cambria Math" w:hAnsi="Cambria Math"/>
            </w:rPr>
            <m:t>=</m:t>
          </m:r>
          <m:d>
            <m:dPr>
              <m:ctrlPr>
                <w:rPr>
                  <w:rFonts w:ascii="Cambria Math" w:hAnsi="Cambria Math"/>
                </w:rPr>
              </m:ctrlPr>
            </m:dPr>
            <m:e>
              <m:r>
                <m:rPr>
                  <m:nor/>
                </m:rPr>
                <m:t xml:space="preserve">min </m:t>
              </m:r>
              <m:d>
                <m:dPr>
                  <m:begChr m:val="["/>
                  <m:endChr m:val="]"/>
                  <m:ctrlPr>
                    <w:rPr>
                      <w:rFonts w:ascii="Cambria Math" w:hAnsi="Cambria Math"/>
                    </w:rPr>
                  </m:ctrlPr>
                </m:dPr>
                <m:e>
                  <m:r>
                    <m:rPr>
                      <m:sty m:val="p"/>
                    </m:rP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m:rPr>
                      <m:sty m:val="p"/>
                    </m:rPr>
                    <w:rPr>
                      <w:rFonts w:ascii="Cambria Math" w:hAnsi="Cambria Math"/>
                    </w:rPr>
                    <m:t>,</m:t>
                  </m:r>
                  <m:r>
                    <w:rPr>
                      <w:rFonts w:ascii="Cambria Math" w:hAnsi="Cambria Math"/>
                    </w:rPr>
                    <m:t>CNIAV</m:t>
                  </m:r>
                </m:e>
              </m:d>
              <m:r>
                <m:rPr>
                  <m:sty m:val="p"/>
                </m:rP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m:rPr>
                      <m:sty m:val="p"/>
                    </m:rP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6278BE" w:rsidRDefault="001A2306" w:rsidP="00837CE3">
      <w:pPr>
        <w:pStyle w:val="FormulaDefinitions"/>
      </w:pPr>
      <w:r w:rsidRPr="006278BE">
        <w:t xml:space="preserve">where: </w:t>
      </w:r>
    </w:p>
    <w:tbl>
      <w:tblPr>
        <w:tblStyle w:val="TableGridLight"/>
        <w:tblW w:w="0" w:type="auto"/>
        <w:tblLook w:val="04A0" w:firstRow="1" w:lastRow="0" w:firstColumn="1" w:lastColumn="0" w:noHBand="0" w:noVBand="1"/>
      </w:tblPr>
      <w:tblGrid>
        <w:gridCol w:w="1210"/>
        <w:gridCol w:w="7136"/>
      </w:tblGrid>
      <w:tr w:rsidR="001A2306" w:rsidRPr="006278BE"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6278BE" w:rsidRDefault="001A2306" w:rsidP="00837CE3">
            <w:r w:rsidRPr="006278BE">
              <w:t>ECNIA</w:t>
            </w:r>
            <w:r w:rsidRPr="006278BE">
              <w:rPr>
                <w:rStyle w:val="Subscript"/>
              </w:rPr>
              <w:t>t</w:t>
            </w:r>
            <w:r w:rsidRPr="006278BE">
              <w:t xml:space="preserve"> </w:t>
            </w:r>
          </w:p>
        </w:tc>
        <w:tc>
          <w:tcPr>
            <w:tcW w:w="7136" w:type="dxa"/>
          </w:tcPr>
          <w:p w14:paraId="556DACCB"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6278BE"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6278BE" w:rsidRDefault="001A2306" w:rsidP="00837CE3">
            <w:r w:rsidRPr="006278BE">
              <w:t xml:space="preserve">CNIAV </w:t>
            </w:r>
          </w:p>
        </w:tc>
        <w:tc>
          <w:tcPr>
            <w:tcW w:w="7136" w:type="dxa"/>
          </w:tcPr>
          <w:p w14:paraId="79D875D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derived in accordance with Part B; </w:t>
            </w:r>
          </w:p>
        </w:tc>
      </w:tr>
      <w:tr w:rsidR="001A2306" w:rsidRPr="006278BE"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4A806058" w:rsidR="001A2306" w:rsidRPr="006278BE" w:rsidRDefault="001A2306" w:rsidP="00837CE3">
            <w:r w:rsidRPr="006278BE">
              <w:t>CNIAR</w:t>
            </w:r>
            <w:r w:rsidR="00554789" w:rsidRPr="006278BE">
              <w:rPr>
                <w:vertAlign w:val="subscript"/>
              </w:rPr>
              <w:t>t</w:t>
            </w:r>
          </w:p>
        </w:tc>
        <w:tc>
          <w:tcPr>
            <w:tcW w:w="7136" w:type="dxa"/>
          </w:tcPr>
          <w:p w14:paraId="14C970A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6278BE"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6278BE" w:rsidRDefault="001A2306" w:rsidP="00837CE3">
            <w:r w:rsidRPr="006278BE">
              <w:t>PI</w:t>
            </w:r>
            <w:r w:rsidRPr="006278BE">
              <w:rPr>
                <w:rStyle w:val="Subscript"/>
              </w:rPr>
              <w:t>t</w:t>
            </w:r>
          </w:p>
        </w:tc>
        <w:tc>
          <w:tcPr>
            <w:tcW w:w="7136" w:type="dxa"/>
          </w:tcPr>
          <w:p w14:paraId="6DFE442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w:t>
            </w:r>
          </w:p>
        </w:tc>
      </w:tr>
    </w:tbl>
    <w:p w14:paraId="2F7C0701" w14:textId="77777777" w:rsidR="001A2306" w:rsidRPr="006278BE" w:rsidRDefault="001A2306" w:rsidP="00837CE3">
      <w:pPr>
        <w:pStyle w:val="NumberedNormal"/>
      </w:pPr>
      <w:r w:rsidRPr="006278BE">
        <w:t>For Regulatory Years commencing on or after 1 April 2024, the value of CNIA</w:t>
      </w:r>
      <w:r w:rsidRPr="006278BE">
        <w:rPr>
          <w:rStyle w:val="Subscript"/>
        </w:rPr>
        <w:t>t</w:t>
      </w:r>
      <w:r w:rsidRPr="006278BE">
        <w:t xml:space="preserve"> is zero. </w:t>
      </w:r>
    </w:p>
    <w:p w14:paraId="44257CBE" w14:textId="77777777" w:rsidR="001A2306" w:rsidRPr="006278BE" w:rsidRDefault="001A2306" w:rsidP="00837CE3">
      <w:pPr>
        <w:pStyle w:val="NumberedNormal"/>
      </w:pPr>
      <w:r w:rsidRPr="006278BE">
        <w:t>Eligible CNIA Internal Expenditure may not exceed 25% of the total Eligible CNIA, unless the Authority otherwise consents.</w:t>
      </w:r>
    </w:p>
    <w:p w14:paraId="6D2F5485" w14:textId="77777777" w:rsidR="001A2306" w:rsidRPr="006278BE" w:rsidRDefault="001A2306" w:rsidP="001A2306">
      <w:pPr>
        <w:pStyle w:val="Heading3"/>
      </w:pPr>
      <w:r w:rsidRPr="006278BE">
        <w:t>Formula for calculating the Carry-over Network Innovation Allowance value term (CNIAV)</w:t>
      </w:r>
    </w:p>
    <w:p w14:paraId="4BCA67CE" w14:textId="77777777" w:rsidR="001A2306" w:rsidRPr="006278BE" w:rsidRDefault="001A2306" w:rsidP="00837CE3">
      <w:pPr>
        <w:pStyle w:val="NumberedNormal"/>
      </w:pPr>
      <w:r w:rsidRPr="006278BE">
        <w:t xml:space="preserve">The value of CNIAV is derived in accordance with the following formula: </w:t>
      </w:r>
    </w:p>
    <w:p w14:paraId="2EFD1C7C" w14:textId="2D25D4CD" w:rsidR="001A2306" w:rsidRPr="006278BE" w:rsidRDefault="001A2306" w:rsidP="00837CE3">
      <m:oMathPara>
        <m:oMath>
          <m:r>
            <w:rPr>
              <w:rFonts w:ascii="Cambria Math" w:hAnsi="Cambria Math"/>
            </w:rPr>
            <m:t>CNIAV</m:t>
          </m:r>
          <m:r>
            <m:rPr>
              <m:sty m:val="p"/>
            </m:rPr>
            <w:rPr>
              <w:rFonts w:ascii="Cambria Math" w:hAnsi="Cambria Math"/>
            </w:rPr>
            <m:t>=max⁡((</m:t>
          </m:r>
          <m:r>
            <w:rPr>
              <w:rFonts w:ascii="Cambria Math" w:hAnsi="Cambria Math"/>
            </w:rPr>
            <m:t>NIAV</m:t>
          </m:r>
          <m:r>
            <m:rPr>
              <m:sty m:val="p"/>
            </m:rPr>
            <w:rPr>
              <w:rFonts w:ascii="Cambria Math" w:hAnsi="Cambria Math"/>
            </w:rPr>
            <m:t>×</m:t>
          </m:r>
          <m:sSub>
            <m:sSubPr>
              <m:ctrlPr>
                <w:rPr>
                  <w:rFonts w:ascii="Cambria Math" w:hAnsi="Cambria Math"/>
                </w:rPr>
              </m:ctrlPr>
            </m:sSubPr>
            <m:e>
              <m:r>
                <w:rPr>
                  <w:rFonts w:ascii="Cambria Math" w:hAnsi="Cambria Math"/>
                </w:rPr>
                <m:t>BR</m:t>
              </m:r>
            </m:e>
            <m:sub>
              <m:r>
                <m:rPr>
                  <m:sty m:val="p"/>
                </m:rPr>
                <w:rPr>
                  <w:rFonts w:ascii="Cambria Math" w:hAnsi="Cambria Math"/>
                </w:rPr>
                <m:t>2022/23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t>
              </m:r>
              <m:r>
                <w:rPr>
                  <w:rFonts w:ascii="Cambria Math" w:hAnsi="Cambria Math"/>
                </w:rPr>
                <m:t>ENIA</m:t>
              </m:r>
            </m:e>
            <m:sub>
              <m:r>
                <m:rPr>
                  <m:sty m:val="p"/>
                </m:rPr>
                <w:rPr>
                  <w:rFonts w:ascii="Cambria Math" w:hAnsi="Cambria Math"/>
                </w:rPr>
                <m:t>2022/23</m:t>
              </m:r>
            </m:sub>
          </m:sSub>
          <m:r>
            <m:rPr>
              <m:sty m:val="p"/>
            </m:rP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2022/23</m:t>
                  </m:r>
                </m:sub>
              </m:sSub>
            </m:den>
          </m:f>
        </m:oMath>
      </m:oMathPara>
    </w:p>
    <w:p w14:paraId="3F3A81EF"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969"/>
        <w:gridCol w:w="6327"/>
      </w:tblGrid>
      <w:tr w:rsidR="001A2306" w:rsidRPr="006278BE"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6278BE" w:rsidRDefault="001A2306" w:rsidP="00837CE3">
            <w:r w:rsidRPr="006278BE">
              <w:t>NIAV</w:t>
            </w:r>
          </w:p>
        </w:tc>
        <w:tc>
          <w:tcPr>
            <w:tcW w:w="6327" w:type="dxa"/>
          </w:tcPr>
          <w:p w14:paraId="4BF70283" w14:textId="2E11663A"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set out in the Appendix to Charge Restriction Condition 2H (The Network Innovation Allowance) of this licence as in force on 31 March 2023;</w:t>
            </w:r>
          </w:p>
        </w:tc>
      </w:tr>
      <w:tr w:rsidR="001A2306" w:rsidRPr="006278BE"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6278BE" w:rsidRDefault="001A2306" w:rsidP="00837CE3">
            <w:r w:rsidRPr="006278BE">
              <w:t>BR</w:t>
            </w:r>
            <w:r w:rsidRPr="006278BE">
              <w:rPr>
                <w:vertAlign w:val="subscript"/>
              </w:rPr>
              <w:t>2022/23</w:t>
            </w:r>
          </w:p>
        </w:tc>
        <w:tc>
          <w:tcPr>
            <w:tcW w:w="6327" w:type="dxa"/>
          </w:tcPr>
          <w:p w14:paraId="2CA1055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BR</w:t>
            </w:r>
            <w:r w:rsidRPr="006278BE">
              <w:rPr>
                <w:rStyle w:val="Subscript"/>
              </w:rPr>
              <w:t>t</w:t>
            </w:r>
            <w:r w:rsidRPr="006278BE">
              <w:t xml:space="preserve"> derived in accordance with Part B of Charge Restriction Condition 2H (The Network Innovation Allowance) of this licence as in force on 31 March 2023, expressed in 2022/23 prices; and</w:t>
            </w:r>
          </w:p>
        </w:tc>
      </w:tr>
      <w:tr w:rsidR="001A2306" w:rsidRPr="006278BE"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6278BE" w:rsidRDefault="001A2306" w:rsidP="00837CE3">
            <w:r w:rsidRPr="006278BE">
              <w:t>ENIA</w:t>
            </w:r>
            <w:r w:rsidRPr="006278BE">
              <w:rPr>
                <w:vertAlign w:val="subscript"/>
              </w:rPr>
              <w:t>2022/23</w:t>
            </w:r>
          </w:p>
        </w:tc>
        <w:tc>
          <w:tcPr>
            <w:tcW w:w="6327" w:type="dxa"/>
          </w:tcPr>
          <w:p w14:paraId="49A9CA8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ENIA</w:t>
            </w:r>
            <w:r w:rsidRPr="006278BE">
              <w:rPr>
                <w:rStyle w:val="Subscript"/>
              </w:rPr>
              <w:t>t</w:t>
            </w:r>
            <w:r w:rsidRPr="006278BE">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6278BE" w:rsidRDefault="001A2306" w:rsidP="001A2306">
      <w:pPr>
        <w:pStyle w:val="Heading3"/>
      </w:pPr>
      <w:r w:rsidRPr="006278BE">
        <w:t>The RIIO-1 Electricity Network Innovation Allowance Governance Document</w:t>
      </w:r>
    </w:p>
    <w:p w14:paraId="2A63D883" w14:textId="77777777" w:rsidR="001A2306" w:rsidRPr="006278BE" w:rsidRDefault="001A2306" w:rsidP="00837CE3">
      <w:pPr>
        <w:pStyle w:val="NumberedNormal"/>
      </w:pPr>
      <w:r w:rsidRPr="006278BE">
        <w:t xml:space="preserve">The licensee must comply with the RIIO-1 Electricity Network Innovation Allowance Governance Document when acting in relation to the Carry-over Network Innovation Allowance. </w:t>
      </w:r>
    </w:p>
    <w:p w14:paraId="5375D7C8" w14:textId="77777777" w:rsidR="001A2306" w:rsidRPr="006278BE" w:rsidRDefault="001A2306" w:rsidP="00837CE3">
      <w:pPr>
        <w:pStyle w:val="NumberedNormal"/>
      </w:pPr>
      <w:r w:rsidRPr="006278BE">
        <w:t xml:space="preserve">The RIIO-1 Electricity Network Innovation Allowance Governance Document makes and may continue to make additional provision in respect of: </w:t>
      </w:r>
    </w:p>
    <w:p w14:paraId="6AE3E45A" w14:textId="73B4814A" w:rsidR="001A2306" w:rsidRPr="006278BE" w:rsidRDefault="001A2306" w:rsidP="00837CE3">
      <w:pPr>
        <w:pStyle w:val="ListNormal"/>
      </w:pPr>
      <w:r w:rsidRPr="006278BE">
        <w:t>arrangements for ensuring that relevant learning from Eligible CNIA Projects can be captured and disseminated by the licensee to Transmission Licensees</w:t>
      </w:r>
      <w:r w:rsidR="007322E0">
        <w:t>, the ISOP,</w:t>
      </w:r>
      <w:r w:rsidRPr="006278BE">
        <w:t xml:space="preserve"> and other holders of an Electricity Distribution Licence;</w:t>
      </w:r>
    </w:p>
    <w:p w14:paraId="43BC4296" w14:textId="77777777" w:rsidR="001A2306" w:rsidRPr="006278BE" w:rsidRDefault="001A2306" w:rsidP="00837CE3">
      <w:pPr>
        <w:pStyle w:val="ListNormal"/>
      </w:pPr>
      <w:r w:rsidRPr="006278BE">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6278BE" w:rsidRDefault="001A2306" w:rsidP="00837CE3">
      <w:pPr>
        <w:pStyle w:val="ListNormal"/>
      </w:pPr>
      <w:r w:rsidRPr="006278BE">
        <w:t xml:space="preserve">arrangements relating to the treatment of intellectual property rights in respect of Eligible CNIA Projects; and </w:t>
      </w:r>
    </w:p>
    <w:p w14:paraId="1F7ADE58" w14:textId="77777777" w:rsidR="001A2306" w:rsidRPr="006278BE" w:rsidRDefault="001A2306" w:rsidP="00837CE3">
      <w:pPr>
        <w:pStyle w:val="ListNormal"/>
      </w:pPr>
      <w:r w:rsidRPr="006278BE">
        <w:t xml:space="preserve">any other matters relating to the regulation, governance or administration of the Carry-over Network Innovation Allowance. </w:t>
      </w:r>
    </w:p>
    <w:p w14:paraId="47B0A95D" w14:textId="77777777" w:rsidR="001A2306" w:rsidRPr="006278BE" w:rsidRDefault="001A2306" w:rsidP="00837CE3">
      <w:pPr>
        <w:pStyle w:val="NumberedNormal"/>
      </w:pPr>
      <w:r w:rsidRPr="006278BE">
        <w:t>The procedure for amending the RIIO-1 Electricity Network Innovation Allowance Governance Document is set out in Special Condition 1.3 (Common procedure).</w:t>
      </w:r>
    </w:p>
    <w:p w14:paraId="5F5E34FE" w14:textId="77777777" w:rsidR="001A2306" w:rsidRPr="006278BE" w:rsidRDefault="001A2306" w:rsidP="001A2306">
      <w:pPr>
        <w:pStyle w:val="Heading3"/>
      </w:pPr>
      <w:r w:rsidRPr="006278BE">
        <w:t xml:space="preserve">Unrecoverable CNIA </w:t>
      </w:r>
    </w:p>
    <w:p w14:paraId="3C23D6CE" w14:textId="77777777" w:rsidR="001A2306" w:rsidRPr="006278BE" w:rsidRDefault="001A2306" w:rsidP="00837CE3">
      <w:pPr>
        <w:pStyle w:val="NumberedNormal"/>
      </w:pPr>
      <w:r w:rsidRPr="006278BE">
        <w:t xml:space="preserve">The Authority may only modify the value of CNIAR: </w:t>
      </w:r>
    </w:p>
    <w:p w14:paraId="45F47135" w14:textId="77777777" w:rsidR="001A2306" w:rsidRPr="006278BE" w:rsidRDefault="001A2306" w:rsidP="00837CE3">
      <w:pPr>
        <w:pStyle w:val="ListNormal"/>
      </w:pPr>
      <w:r w:rsidRPr="006278BE">
        <w:t xml:space="preserve">where the licensee has not complied with the RIIO-1 Electricity Network Innovation Allowance Governance Document; and </w:t>
      </w:r>
    </w:p>
    <w:p w14:paraId="4DA7C5F6" w14:textId="77777777" w:rsidR="001A2306" w:rsidRPr="006278BE" w:rsidRDefault="001A2306" w:rsidP="00837CE3">
      <w:pPr>
        <w:pStyle w:val="ListNormal"/>
      </w:pPr>
      <w:r w:rsidRPr="006278BE">
        <w:t>in order to disallow NIA expenditure in relation to that failure to comply with the RIIO-1 Electricity Network Innovation Allowance Governance Document.</w:t>
      </w:r>
    </w:p>
    <w:p w14:paraId="386241B0" w14:textId="77777777" w:rsidR="001A2306" w:rsidRPr="006278BE" w:rsidRDefault="001A2306" w:rsidP="00837CE3">
      <w:pPr>
        <w:pStyle w:val="NumberedNormal"/>
      </w:pPr>
      <w:r w:rsidRPr="006278BE">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6278BE" w:rsidRDefault="001A2306" w:rsidP="00837CE3">
      <w:pPr>
        <w:pStyle w:val="NumberedNormal"/>
      </w:pPr>
      <w:r w:rsidRPr="006278BE">
        <w:t>Any modifications to the value of CNIAR must be made under section 11A (modifications of conditions of licences) of the Act.</w:t>
      </w:r>
    </w:p>
    <w:p w14:paraId="18EB6301" w14:textId="77777777" w:rsidR="001A2306" w:rsidRPr="006278BE" w:rsidRDefault="001A2306" w:rsidP="001A2306">
      <w:pPr>
        <w:pStyle w:val="Heading2"/>
      </w:pPr>
      <w:bookmarkStart w:id="286" w:name="_Toc109213491"/>
      <w:bookmarkStart w:id="287" w:name="_Toc115339815"/>
      <w:bookmarkStart w:id="288" w:name="_Toc121736142"/>
      <w:bookmarkStart w:id="289" w:name="_Toc126075071"/>
      <w:r w:rsidRPr="006278BE">
        <w:t>Revenue adjustments in respect of connection performance failures</w:t>
      </w:r>
      <w:bookmarkEnd w:id="286"/>
      <w:bookmarkEnd w:id="287"/>
      <w:bookmarkEnd w:id="288"/>
      <w:bookmarkEnd w:id="289"/>
    </w:p>
    <w:p w14:paraId="1941CAFF" w14:textId="77777777" w:rsidR="001A2306" w:rsidRPr="006278BE" w:rsidRDefault="001A2306" w:rsidP="001A2306">
      <w:pPr>
        <w:pStyle w:val="Heading3nonumbering"/>
      </w:pPr>
      <w:r w:rsidRPr="006278BE">
        <w:t>Introduction</w:t>
      </w:r>
    </w:p>
    <w:p w14:paraId="0C1563DE" w14:textId="77777777" w:rsidR="001A2306" w:rsidRPr="006278BE" w:rsidRDefault="001A2306" w:rsidP="00837CE3">
      <w:pPr>
        <w:pStyle w:val="NumberedNormal"/>
      </w:pPr>
      <w:r w:rsidRPr="006278BE">
        <w:t>The purpose of this condition is to calculate the term CGSRA</w:t>
      </w:r>
      <w:r w:rsidRPr="006278BE">
        <w:rPr>
          <w:rStyle w:val="Subscript"/>
        </w:rPr>
        <w:t>t</w:t>
      </w:r>
      <w:r w:rsidRPr="006278BE">
        <w:t xml:space="preserve"> (the Connections Regulations term). This contributes to the calculation of the term ORA</w:t>
      </w:r>
      <w:r w:rsidRPr="006278BE">
        <w:rPr>
          <w:vertAlign w:val="subscript"/>
        </w:rPr>
        <w:t>t</w:t>
      </w:r>
      <w:r w:rsidRPr="006278BE">
        <w:t xml:space="preserve"> (the other revenue allowances term), which in turn feeds into Calculated Revenue in Special Condition 2.1 (Revenue restriction). </w:t>
      </w:r>
    </w:p>
    <w:p w14:paraId="2BA4FD36" w14:textId="77777777" w:rsidR="001A2306" w:rsidRPr="006278BE" w:rsidRDefault="001A2306" w:rsidP="00837CE3">
      <w:pPr>
        <w:pStyle w:val="NumberedNormal"/>
      </w:pPr>
      <w:r w:rsidRPr="006278BE">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6278BE" w:rsidRDefault="001A2306" w:rsidP="001A2306">
      <w:pPr>
        <w:pStyle w:val="Heading3"/>
      </w:pPr>
      <w:r w:rsidRPr="006278BE">
        <w:t>Formula for calculating the connection guaranteed standards revenue adjustment term (CGSRA</w:t>
      </w:r>
      <w:r w:rsidRPr="006278BE">
        <w:rPr>
          <w:rStyle w:val="Subscript"/>
        </w:rPr>
        <w:t>t</w:t>
      </w:r>
      <w:r w:rsidRPr="006278BE">
        <w:t>)</w:t>
      </w:r>
    </w:p>
    <w:p w14:paraId="6374B071" w14:textId="77777777" w:rsidR="001A2306" w:rsidRPr="006278BE" w:rsidRDefault="001A2306" w:rsidP="00837CE3">
      <w:pPr>
        <w:pStyle w:val="NumberedNormal"/>
      </w:pPr>
      <w:r w:rsidRPr="006278BE">
        <w:t>The value of CGSRA</w:t>
      </w:r>
      <w:r w:rsidRPr="006278BE">
        <w:rPr>
          <w:rStyle w:val="Subscript"/>
        </w:rPr>
        <w:t>t</w:t>
      </w:r>
      <w:r w:rsidRPr="006278BE">
        <w:t xml:space="preserve"> is derived in accordance with the following formula.</w:t>
      </w:r>
    </w:p>
    <w:p w14:paraId="0EA1CD6C" w14:textId="77777777" w:rsidR="001A2306" w:rsidRPr="006278BE" w:rsidRDefault="001A2306" w:rsidP="000A6BA9">
      <w:pPr>
        <w:pStyle w:val="FormulaDefinitions"/>
        <w:tabs>
          <w:tab w:val="clear" w:pos="1758"/>
        </w:tabs>
        <w:ind w:left="851"/>
      </w:pPr>
      <m:oMathPara>
        <m:oMathParaPr>
          <m:jc m:val="left"/>
        </m:oMathPara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6278BE" w:rsidRDefault="004A5D3F" w:rsidP="000A6BA9">
      <w:pPr>
        <w:tabs>
          <w:tab w:val="clear" w:pos="879"/>
        </w:tabs>
        <w:ind w:left="-1418"/>
      </w:pPr>
      <m:oMathPara>
        <m:oMath>
          <m:sSub>
            <m:sSubPr>
              <m:ctrlPr>
                <w:rPr>
                  <w:rFonts w:ascii="Cambria Math" w:hAnsi="Cambria Math"/>
                </w:rPr>
              </m:ctrlPr>
            </m:sSubPr>
            <m:e>
              <m:r>
                <w:rPr>
                  <w:rFonts w:ascii="Cambria Math" w:hAnsi="Cambria Math"/>
                </w:rPr>
                <m:t>CGSRA</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6278BE" w:rsidRDefault="001A2306" w:rsidP="00837CE3">
      <w:pPr>
        <w:pStyle w:val="FormulaDefinitions"/>
      </w:pPr>
      <w:r w:rsidRPr="006278BE">
        <w:t>and if not, then the value of CGSRA</w:t>
      </w:r>
      <w:r w:rsidRPr="006278BE">
        <w:rPr>
          <w:rStyle w:val="Subscript"/>
        </w:rPr>
        <w:t>t</w:t>
      </w:r>
      <w:r w:rsidRPr="006278BE">
        <w:t xml:space="preserve"> is zero.</w:t>
      </w:r>
    </w:p>
    <w:p w14:paraId="1361CFB0" w14:textId="77777777" w:rsidR="001A2306" w:rsidRPr="006278BE" w:rsidRDefault="001A2306" w:rsidP="00837CE3">
      <w:pPr>
        <w:pStyle w:val="FormulaDefinitions"/>
      </w:pPr>
      <w:r w:rsidRPr="006278BE">
        <w:t>where:</w:t>
      </w:r>
    </w:p>
    <w:tbl>
      <w:tblPr>
        <w:tblStyle w:val="TableGridLight"/>
        <w:tblW w:w="8613" w:type="dxa"/>
        <w:tblLook w:val="04A0" w:firstRow="1" w:lastRow="0" w:firstColumn="1" w:lastColumn="0" w:noHBand="0" w:noVBand="1"/>
      </w:tblPr>
      <w:tblGrid>
        <w:gridCol w:w="1230"/>
        <w:gridCol w:w="7383"/>
      </w:tblGrid>
      <w:tr w:rsidR="001A2306" w:rsidRPr="006278BE"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6278BE" w:rsidRDefault="001A2306" w:rsidP="00837CE3">
            <w:r w:rsidRPr="006278BE">
              <w:t>CGSPM</w:t>
            </w:r>
            <w:r w:rsidRPr="006278BE">
              <w:rPr>
                <w:rStyle w:val="Subscript"/>
              </w:rPr>
              <w:t>t</w:t>
            </w:r>
          </w:p>
        </w:tc>
        <w:tc>
          <w:tcPr>
            <w:tcW w:w="7383" w:type="dxa"/>
          </w:tcPr>
          <w:p w14:paraId="278D9657"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total amount of payments made by the licensee to Customers in respect of failures to meet the requirements of the Connection Regulations and Distributed Generation Connection Standards; and</w:t>
            </w:r>
          </w:p>
        </w:tc>
      </w:tr>
      <w:tr w:rsidR="001A2306" w:rsidRPr="006278BE"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6278BE" w:rsidRDefault="001A2306" w:rsidP="00837CE3">
            <w:r w:rsidRPr="006278BE">
              <w:t>TCGSR</w:t>
            </w:r>
            <w:r w:rsidRPr="006278BE">
              <w:rPr>
                <w:rStyle w:val="Subscript"/>
              </w:rPr>
              <w:t>t</w:t>
            </w:r>
          </w:p>
        </w:tc>
        <w:tc>
          <w:tcPr>
            <w:tcW w:w="7383" w:type="dxa"/>
          </w:tcPr>
          <w:p w14:paraId="54D8A36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6278BE" w:rsidRDefault="001A2306" w:rsidP="001A2306">
      <w:pPr>
        <w:pStyle w:val="AppendixHeading"/>
      </w:pPr>
    </w:p>
    <w:p w14:paraId="695BF73C" w14:textId="77777777" w:rsidR="001A2306" w:rsidRPr="006278BE" w:rsidRDefault="001A2306" w:rsidP="00837CE3">
      <w:pPr>
        <w:pStyle w:val="Caption"/>
      </w:pPr>
      <w:r w:rsidRPr="006278BE">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6278BE"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6278BE" w:rsidRDefault="001A2306" w:rsidP="00837CE3">
            <w:r w:rsidRPr="006278BE">
              <w:t>Licensee</w:t>
            </w:r>
          </w:p>
        </w:tc>
        <w:tc>
          <w:tcPr>
            <w:tcW w:w="1276" w:type="dxa"/>
          </w:tcPr>
          <w:p w14:paraId="19D8AE82" w14:textId="77777777" w:rsidR="001A2306" w:rsidRPr="006278BE" w:rsidRDefault="001A2306" w:rsidP="00837CE3">
            <w:r w:rsidRPr="006278BE">
              <w:t>2023/24</w:t>
            </w:r>
          </w:p>
        </w:tc>
        <w:tc>
          <w:tcPr>
            <w:tcW w:w="1276" w:type="dxa"/>
          </w:tcPr>
          <w:p w14:paraId="28AB678D" w14:textId="77777777" w:rsidR="001A2306" w:rsidRPr="006278BE" w:rsidRDefault="001A2306" w:rsidP="00837CE3">
            <w:r w:rsidRPr="006278BE">
              <w:t>2024/25</w:t>
            </w:r>
          </w:p>
        </w:tc>
        <w:tc>
          <w:tcPr>
            <w:tcW w:w="1276" w:type="dxa"/>
          </w:tcPr>
          <w:p w14:paraId="52B05A26" w14:textId="77777777" w:rsidR="001A2306" w:rsidRPr="006278BE" w:rsidRDefault="001A2306" w:rsidP="00837CE3">
            <w:r w:rsidRPr="006278BE">
              <w:t>2025/26</w:t>
            </w:r>
          </w:p>
        </w:tc>
        <w:tc>
          <w:tcPr>
            <w:tcW w:w="1276" w:type="dxa"/>
          </w:tcPr>
          <w:p w14:paraId="527F3A0C" w14:textId="77777777" w:rsidR="001A2306" w:rsidRPr="006278BE" w:rsidRDefault="001A2306" w:rsidP="00837CE3">
            <w:r w:rsidRPr="006278BE">
              <w:t>2026/27</w:t>
            </w:r>
          </w:p>
        </w:tc>
        <w:tc>
          <w:tcPr>
            <w:tcW w:w="1276" w:type="dxa"/>
          </w:tcPr>
          <w:p w14:paraId="75E2BAD1" w14:textId="77777777" w:rsidR="001A2306" w:rsidRPr="006278BE" w:rsidRDefault="001A2306" w:rsidP="00837CE3">
            <w:r w:rsidRPr="006278BE">
              <w:t>2027/28</w:t>
            </w:r>
          </w:p>
        </w:tc>
      </w:tr>
      <w:tr w:rsidR="001A2306" w:rsidRPr="006278BE" w14:paraId="66DB1FC7" w14:textId="77777777" w:rsidTr="00A75C46">
        <w:tc>
          <w:tcPr>
            <w:tcW w:w="1271" w:type="dxa"/>
          </w:tcPr>
          <w:p w14:paraId="47824E2A" w14:textId="77777777" w:rsidR="001A2306" w:rsidRPr="006278BE" w:rsidRDefault="001A2306" w:rsidP="00837CE3">
            <w:r w:rsidRPr="006278BE">
              <w:t>ENWL</w:t>
            </w:r>
          </w:p>
        </w:tc>
        <w:tc>
          <w:tcPr>
            <w:tcW w:w="1276" w:type="dxa"/>
          </w:tcPr>
          <w:p w14:paraId="6CFD8390" w14:textId="77777777" w:rsidR="001A2306" w:rsidRPr="006278BE" w:rsidRDefault="001A2306" w:rsidP="00837CE3">
            <w:r w:rsidRPr="006278BE">
              <w:t>8.72</w:t>
            </w:r>
          </w:p>
        </w:tc>
        <w:tc>
          <w:tcPr>
            <w:tcW w:w="1276" w:type="dxa"/>
          </w:tcPr>
          <w:p w14:paraId="54AD1124" w14:textId="77777777" w:rsidR="001A2306" w:rsidRPr="006278BE" w:rsidRDefault="001A2306" w:rsidP="00837CE3">
            <w:r w:rsidRPr="006278BE">
              <w:t>8.72</w:t>
            </w:r>
          </w:p>
        </w:tc>
        <w:tc>
          <w:tcPr>
            <w:tcW w:w="1276" w:type="dxa"/>
          </w:tcPr>
          <w:p w14:paraId="0E77663A" w14:textId="77777777" w:rsidR="001A2306" w:rsidRPr="006278BE" w:rsidRDefault="001A2306" w:rsidP="00837CE3">
            <w:r w:rsidRPr="006278BE">
              <w:t>8.72</w:t>
            </w:r>
          </w:p>
        </w:tc>
        <w:tc>
          <w:tcPr>
            <w:tcW w:w="1276" w:type="dxa"/>
          </w:tcPr>
          <w:p w14:paraId="159971E0" w14:textId="77777777" w:rsidR="001A2306" w:rsidRPr="006278BE" w:rsidRDefault="001A2306" w:rsidP="00837CE3">
            <w:r w:rsidRPr="006278BE">
              <w:t>8.72</w:t>
            </w:r>
          </w:p>
        </w:tc>
        <w:tc>
          <w:tcPr>
            <w:tcW w:w="1276" w:type="dxa"/>
          </w:tcPr>
          <w:p w14:paraId="3AB257B2" w14:textId="77777777" w:rsidR="001A2306" w:rsidRPr="006278BE" w:rsidRDefault="001A2306" w:rsidP="00837CE3">
            <w:r w:rsidRPr="006278BE">
              <w:t>8.72</w:t>
            </w:r>
          </w:p>
        </w:tc>
      </w:tr>
      <w:tr w:rsidR="001A2306" w:rsidRPr="006278BE" w14:paraId="24E631B3" w14:textId="77777777" w:rsidTr="00A75C46">
        <w:tc>
          <w:tcPr>
            <w:tcW w:w="1271" w:type="dxa"/>
          </w:tcPr>
          <w:p w14:paraId="7F5F0682" w14:textId="77777777" w:rsidR="001A2306" w:rsidRPr="006278BE" w:rsidRDefault="001A2306" w:rsidP="00837CE3">
            <w:r w:rsidRPr="006278BE">
              <w:t>NPgN</w:t>
            </w:r>
          </w:p>
        </w:tc>
        <w:tc>
          <w:tcPr>
            <w:tcW w:w="1276" w:type="dxa"/>
          </w:tcPr>
          <w:p w14:paraId="7B8994AC" w14:textId="77777777" w:rsidR="001A2306" w:rsidRPr="006278BE" w:rsidRDefault="001A2306" w:rsidP="00837CE3">
            <w:r w:rsidRPr="006278BE">
              <w:t>6.48</w:t>
            </w:r>
          </w:p>
        </w:tc>
        <w:tc>
          <w:tcPr>
            <w:tcW w:w="1276" w:type="dxa"/>
          </w:tcPr>
          <w:p w14:paraId="6819769B" w14:textId="77777777" w:rsidR="001A2306" w:rsidRPr="006278BE" w:rsidRDefault="001A2306" w:rsidP="00837CE3">
            <w:r w:rsidRPr="006278BE">
              <w:t>6.48</w:t>
            </w:r>
          </w:p>
        </w:tc>
        <w:tc>
          <w:tcPr>
            <w:tcW w:w="1276" w:type="dxa"/>
          </w:tcPr>
          <w:p w14:paraId="33E7F658" w14:textId="77777777" w:rsidR="001A2306" w:rsidRPr="006278BE" w:rsidRDefault="001A2306" w:rsidP="00837CE3">
            <w:r w:rsidRPr="006278BE">
              <w:t>6.48</w:t>
            </w:r>
          </w:p>
        </w:tc>
        <w:tc>
          <w:tcPr>
            <w:tcW w:w="1276" w:type="dxa"/>
          </w:tcPr>
          <w:p w14:paraId="64E2663B" w14:textId="77777777" w:rsidR="001A2306" w:rsidRPr="006278BE" w:rsidRDefault="001A2306" w:rsidP="00837CE3">
            <w:r w:rsidRPr="006278BE">
              <w:t>6.48</w:t>
            </w:r>
          </w:p>
        </w:tc>
        <w:tc>
          <w:tcPr>
            <w:tcW w:w="1276" w:type="dxa"/>
          </w:tcPr>
          <w:p w14:paraId="5C78E496" w14:textId="77777777" w:rsidR="001A2306" w:rsidRPr="006278BE" w:rsidRDefault="001A2306" w:rsidP="00837CE3">
            <w:r w:rsidRPr="006278BE">
              <w:t>6.48</w:t>
            </w:r>
          </w:p>
        </w:tc>
      </w:tr>
      <w:tr w:rsidR="001A2306" w:rsidRPr="006278BE" w14:paraId="556B26C4" w14:textId="77777777" w:rsidTr="00A75C46">
        <w:tc>
          <w:tcPr>
            <w:tcW w:w="1271" w:type="dxa"/>
          </w:tcPr>
          <w:p w14:paraId="2E0D6663" w14:textId="77777777" w:rsidR="001A2306" w:rsidRPr="006278BE" w:rsidRDefault="001A2306" w:rsidP="00837CE3">
            <w:r w:rsidRPr="006278BE">
              <w:t>NPgY</w:t>
            </w:r>
          </w:p>
        </w:tc>
        <w:tc>
          <w:tcPr>
            <w:tcW w:w="1276" w:type="dxa"/>
          </w:tcPr>
          <w:p w14:paraId="531DACF2" w14:textId="77777777" w:rsidR="001A2306" w:rsidRPr="006278BE" w:rsidRDefault="001A2306" w:rsidP="00837CE3">
            <w:r w:rsidRPr="006278BE">
              <w:t>8.94</w:t>
            </w:r>
          </w:p>
        </w:tc>
        <w:tc>
          <w:tcPr>
            <w:tcW w:w="1276" w:type="dxa"/>
          </w:tcPr>
          <w:p w14:paraId="3480969B" w14:textId="77777777" w:rsidR="001A2306" w:rsidRPr="006278BE" w:rsidRDefault="001A2306" w:rsidP="00837CE3">
            <w:r w:rsidRPr="006278BE">
              <w:t>8.94</w:t>
            </w:r>
          </w:p>
        </w:tc>
        <w:tc>
          <w:tcPr>
            <w:tcW w:w="1276" w:type="dxa"/>
          </w:tcPr>
          <w:p w14:paraId="441E9838" w14:textId="77777777" w:rsidR="001A2306" w:rsidRPr="006278BE" w:rsidRDefault="001A2306" w:rsidP="00837CE3">
            <w:r w:rsidRPr="006278BE">
              <w:t>8.94</w:t>
            </w:r>
          </w:p>
        </w:tc>
        <w:tc>
          <w:tcPr>
            <w:tcW w:w="1276" w:type="dxa"/>
          </w:tcPr>
          <w:p w14:paraId="64C26300" w14:textId="77777777" w:rsidR="001A2306" w:rsidRPr="006278BE" w:rsidRDefault="001A2306" w:rsidP="00837CE3">
            <w:r w:rsidRPr="006278BE">
              <w:t>8.94</w:t>
            </w:r>
          </w:p>
        </w:tc>
        <w:tc>
          <w:tcPr>
            <w:tcW w:w="1276" w:type="dxa"/>
          </w:tcPr>
          <w:p w14:paraId="105CDBDB" w14:textId="77777777" w:rsidR="001A2306" w:rsidRPr="006278BE" w:rsidRDefault="001A2306" w:rsidP="00837CE3">
            <w:r w:rsidRPr="006278BE">
              <w:t>8.94</w:t>
            </w:r>
          </w:p>
        </w:tc>
      </w:tr>
      <w:tr w:rsidR="001A2306" w:rsidRPr="006278BE" w14:paraId="29B677EC" w14:textId="77777777" w:rsidTr="00A75C46">
        <w:tc>
          <w:tcPr>
            <w:tcW w:w="1271" w:type="dxa"/>
          </w:tcPr>
          <w:p w14:paraId="0ABB0E9D" w14:textId="77777777" w:rsidR="001A2306" w:rsidRPr="006278BE" w:rsidRDefault="001A2306" w:rsidP="00837CE3">
            <w:r w:rsidRPr="006278BE">
              <w:t>WMID</w:t>
            </w:r>
          </w:p>
        </w:tc>
        <w:tc>
          <w:tcPr>
            <w:tcW w:w="1276" w:type="dxa"/>
          </w:tcPr>
          <w:p w14:paraId="452C559B" w14:textId="77777777" w:rsidR="001A2306" w:rsidRPr="006278BE" w:rsidRDefault="001A2306" w:rsidP="00837CE3">
            <w:r w:rsidRPr="006278BE">
              <w:t>11.26</w:t>
            </w:r>
          </w:p>
        </w:tc>
        <w:tc>
          <w:tcPr>
            <w:tcW w:w="1276" w:type="dxa"/>
          </w:tcPr>
          <w:p w14:paraId="50DCFA78" w14:textId="77777777" w:rsidR="001A2306" w:rsidRPr="006278BE" w:rsidRDefault="001A2306" w:rsidP="00837CE3">
            <w:r w:rsidRPr="006278BE">
              <w:t>11.26</w:t>
            </w:r>
          </w:p>
        </w:tc>
        <w:tc>
          <w:tcPr>
            <w:tcW w:w="1276" w:type="dxa"/>
          </w:tcPr>
          <w:p w14:paraId="48819B4B" w14:textId="77777777" w:rsidR="001A2306" w:rsidRPr="006278BE" w:rsidRDefault="001A2306" w:rsidP="00837CE3">
            <w:r w:rsidRPr="006278BE">
              <w:t>11.26</w:t>
            </w:r>
          </w:p>
        </w:tc>
        <w:tc>
          <w:tcPr>
            <w:tcW w:w="1276" w:type="dxa"/>
          </w:tcPr>
          <w:p w14:paraId="2F2F73F3" w14:textId="77777777" w:rsidR="001A2306" w:rsidRPr="006278BE" w:rsidRDefault="001A2306" w:rsidP="00837CE3">
            <w:r w:rsidRPr="006278BE">
              <w:t>11.26</w:t>
            </w:r>
          </w:p>
        </w:tc>
        <w:tc>
          <w:tcPr>
            <w:tcW w:w="1276" w:type="dxa"/>
          </w:tcPr>
          <w:p w14:paraId="4A7FF3BD" w14:textId="77777777" w:rsidR="001A2306" w:rsidRPr="006278BE" w:rsidRDefault="001A2306" w:rsidP="00837CE3">
            <w:r w:rsidRPr="006278BE">
              <w:t>11.26</w:t>
            </w:r>
          </w:p>
        </w:tc>
      </w:tr>
      <w:tr w:rsidR="001A2306" w:rsidRPr="006278BE" w14:paraId="2029015F" w14:textId="77777777" w:rsidTr="00A75C46">
        <w:tc>
          <w:tcPr>
            <w:tcW w:w="1271" w:type="dxa"/>
          </w:tcPr>
          <w:p w14:paraId="58235F8A" w14:textId="77777777" w:rsidR="001A2306" w:rsidRPr="006278BE" w:rsidRDefault="001A2306" w:rsidP="00837CE3">
            <w:r w:rsidRPr="006278BE">
              <w:t>EMID</w:t>
            </w:r>
          </w:p>
        </w:tc>
        <w:tc>
          <w:tcPr>
            <w:tcW w:w="1276" w:type="dxa"/>
          </w:tcPr>
          <w:p w14:paraId="601523EC" w14:textId="77777777" w:rsidR="001A2306" w:rsidRPr="006278BE" w:rsidRDefault="001A2306" w:rsidP="00837CE3">
            <w:r w:rsidRPr="006278BE">
              <w:t>11.53</w:t>
            </w:r>
          </w:p>
        </w:tc>
        <w:tc>
          <w:tcPr>
            <w:tcW w:w="1276" w:type="dxa"/>
          </w:tcPr>
          <w:p w14:paraId="260FF911" w14:textId="77777777" w:rsidR="001A2306" w:rsidRPr="006278BE" w:rsidRDefault="001A2306" w:rsidP="00837CE3">
            <w:r w:rsidRPr="006278BE">
              <w:t>11.53</w:t>
            </w:r>
          </w:p>
        </w:tc>
        <w:tc>
          <w:tcPr>
            <w:tcW w:w="1276" w:type="dxa"/>
          </w:tcPr>
          <w:p w14:paraId="4DD2BCF8" w14:textId="77777777" w:rsidR="001A2306" w:rsidRPr="006278BE" w:rsidRDefault="001A2306" w:rsidP="00837CE3">
            <w:r w:rsidRPr="006278BE">
              <w:t>11.53</w:t>
            </w:r>
          </w:p>
        </w:tc>
        <w:tc>
          <w:tcPr>
            <w:tcW w:w="1276" w:type="dxa"/>
          </w:tcPr>
          <w:p w14:paraId="28A84DFD" w14:textId="77777777" w:rsidR="001A2306" w:rsidRPr="006278BE" w:rsidRDefault="001A2306" w:rsidP="00837CE3">
            <w:r w:rsidRPr="006278BE">
              <w:t>11.53</w:t>
            </w:r>
          </w:p>
        </w:tc>
        <w:tc>
          <w:tcPr>
            <w:tcW w:w="1276" w:type="dxa"/>
          </w:tcPr>
          <w:p w14:paraId="5BC498DB" w14:textId="77777777" w:rsidR="001A2306" w:rsidRPr="006278BE" w:rsidRDefault="001A2306" w:rsidP="00837CE3">
            <w:r w:rsidRPr="006278BE">
              <w:t>11.53</w:t>
            </w:r>
          </w:p>
        </w:tc>
      </w:tr>
      <w:tr w:rsidR="001A2306" w:rsidRPr="006278BE" w14:paraId="6CF58003" w14:textId="77777777" w:rsidTr="00A75C46">
        <w:tc>
          <w:tcPr>
            <w:tcW w:w="1271" w:type="dxa"/>
          </w:tcPr>
          <w:p w14:paraId="60265DFF" w14:textId="77777777" w:rsidR="001A2306" w:rsidRPr="006278BE" w:rsidRDefault="001A2306" w:rsidP="00837CE3">
            <w:r w:rsidRPr="006278BE">
              <w:t>SWALES</w:t>
            </w:r>
          </w:p>
        </w:tc>
        <w:tc>
          <w:tcPr>
            <w:tcW w:w="1276" w:type="dxa"/>
          </w:tcPr>
          <w:p w14:paraId="3AF0DA3A" w14:textId="77777777" w:rsidR="001A2306" w:rsidRPr="006278BE" w:rsidRDefault="001A2306" w:rsidP="00837CE3">
            <w:r w:rsidRPr="006278BE">
              <w:t>5.76</w:t>
            </w:r>
          </w:p>
        </w:tc>
        <w:tc>
          <w:tcPr>
            <w:tcW w:w="1276" w:type="dxa"/>
          </w:tcPr>
          <w:p w14:paraId="44F0ADB3" w14:textId="77777777" w:rsidR="001A2306" w:rsidRPr="006278BE" w:rsidRDefault="001A2306" w:rsidP="00837CE3">
            <w:r w:rsidRPr="006278BE">
              <w:t>5.76</w:t>
            </w:r>
          </w:p>
        </w:tc>
        <w:tc>
          <w:tcPr>
            <w:tcW w:w="1276" w:type="dxa"/>
          </w:tcPr>
          <w:p w14:paraId="60448291" w14:textId="77777777" w:rsidR="001A2306" w:rsidRPr="006278BE" w:rsidRDefault="001A2306" w:rsidP="00837CE3">
            <w:r w:rsidRPr="006278BE">
              <w:t>5.76</w:t>
            </w:r>
          </w:p>
        </w:tc>
        <w:tc>
          <w:tcPr>
            <w:tcW w:w="1276" w:type="dxa"/>
          </w:tcPr>
          <w:p w14:paraId="3F51ED03" w14:textId="77777777" w:rsidR="001A2306" w:rsidRPr="006278BE" w:rsidRDefault="001A2306" w:rsidP="00837CE3">
            <w:r w:rsidRPr="006278BE">
              <w:t>5.76</w:t>
            </w:r>
          </w:p>
        </w:tc>
        <w:tc>
          <w:tcPr>
            <w:tcW w:w="1276" w:type="dxa"/>
          </w:tcPr>
          <w:p w14:paraId="44FE5AFD" w14:textId="77777777" w:rsidR="001A2306" w:rsidRPr="006278BE" w:rsidRDefault="001A2306" w:rsidP="00837CE3">
            <w:r w:rsidRPr="006278BE">
              <w:t>5.76</w:t>
            </w:r>
          </w:p>
        </w:tc>
      </w:tr>
      <w:tr w:rsidR="001A2306" w:rsidRPr="006278BE" w14:paraId="1D32E388" w14:textId="77777777" w:rsidTr="00A75C46">
        <w:tc>
          <w:tcPr>
            <w:tcW w:w="1271" w:type="dxa"/>
          </w:tcPr>
          <w:p w14:paraId="213CE6B5" w14:textId="77777777" w:rsidR="001A2306" w:rsidRPr="006278BE" w:rsidRDefault="001A2306" w:rsidP="00837CE3">
            <w:r w:rsidRPr="006278BE">
              <w:t>SWEST</w:t>
            </w:r>
          </w:p>
        </w:tc>
        <w:tc>
          <w:tcPr>
            <w:tcW w:w="1276" w:type="dxa"/>
          </w:tcPr>
          <w:p w14:paraId="386B6BB8" w14:textId="77777777" w:rsidR="001A2306" w:rsidRPr="006278BE" w:rsidRDefault="001A2306" w:rsidP="00837CE3">
            <w:r w:rsidRPr="006278BE">
              <w:t>8.74</w:t>
            </w:r>
          </w:p>
        </w:tc>
        <w:tc>
          <w:tcPr>
            <w:tcW w:w="1276" w:type="dxa"/>
          </w:tcPr>
          <w:p w14:paraId="0C105401" w14:textId="77777777" w:rsidR="001A2306" w:rsidRPr="006278BE" w:rsidRDefault="001A2306" w:rsidP="00837CE3">
            <w:r w:rsidRPr="006278BE">
              <w:t>8.74</w:t>
            </w:r>
          </w:p>
        </w:tc>
        <w:tc>
          <w:tcPr>
            <w:tcW w:w="1276" w:type="dxa"/>
          </w:tcPr>
          <w:p w14:paraId="69735BE4" w14:textId="77777777" w:rsidR="001A2306" w:rsidRPr="006278BE" w:rsidRDefault="001A2306" w:rsidP="00837CE3">
            <w:r w:rsidRPr="006278BE">
              <w:t>8.74</w:t>
            </w:r>
          </w:p>
        </w:tc>
        <w:tc>
          <w:tcPr>
            <w:tcW w:w="1276" w:type="dxa"/>
          </w:tcPr>
          <w:p w14:paraId="09991625" w14:textId="77777777" w:rsidR="001A2306" w:rsidRPr="006278BE" w:rsidRDefault="001A2306" w:rsidP="00837CE3">
            <w:r w:rsidRPr="006278BE">
              <w:t>8.74</w:t>
            </w:r>
          </w:p>
        </w:tc>
        <w:tc>
          <w:tcPr>
            <w:tcW w:w="1276" w:type="dxa"/>
          </w:tcPr>
          <w:p w14:paraId="50F33486" w14:textId="77777777" w:rsidR="001A2306" w:rsidRPr="006278BE" w:rsidRDefault="001A2306" w:rsidP="00837CE3">
            <w:r w:rsidRPr="006278BE">
              <w:t>8.74</w:t>
            </w:r>
          </w:p>
        </w:tc>
      </w:tr>
      <w:tr w:rsidR="001A2306" w:rsidRPr="006278BE" w14:paraId="0C78D2DD" w14:textId="77777777" w:rsidTr="00A75C46">
        <w:tc>
          <w:tcPr>
            <w:tcW w:w="1271" w:type="dxa"/>
          </w:tcPr>
          <w:p w14:paraId="444F8CA2" w14:textId="77777777" w:rsidR="001A2306" w:rsidRPr="006278BE" w:rsidRDefault="001A2306" w:rsidP="00837CE3">
            <w:r w:rsidRPr="006278BE">
              <w:t>LPN</w:t>
            </w:r>
          </w:p>
        </w:tc>
        <w:tc>
          <w:tcPr>
            <w:tcW w:w="1276" w:type="dxa"/>
          </w:tcPr>
          <w:p w14:paraId="3AD2ED7B" w14:textId="77777777" w:rsidR="001A2306" w:rsidRPr="006278BE" w:rsidRDefault="001A2306" w:rsidP="00837CE3">
            <w:r w:rsidRPr="006278BE">
              <w:t>7.57</w:t>
            </w:r>
          </w:p>
        </w:tc>
        <w:tc>
          <w:tcPr>
            <w:tcW w:w="1276" w:type="dxa"/>
          </w:tcPr>
          <w:p w14:paraId="48ED5E3A" w14:textId="77777777" w:rsidR="001A2306" w:rsidRPr="006278BE" w:rsidRDefault="001A2306" w:rsidP="00837CE3">
            <w:r w:rsidRPr="006278BE">
              <w:t>7.57</w:t>
            </w:r>
          </w:p>
        </w:tc>
        <w:tc>
          <w:tcPr>
            <w:tcW w:w="1276" w:type="dxa"/>
          </w:tcPr>
          <w:p w14:paraId="5544A90A" w14:textId="77777777" w:rsidR="001A2306" w:rsidRPr="006278BE" w:rsidRDefault="001A2306" w:rsidP="00837CE3">
            <w:r w:rsidRPr="006278BE">
              <w:t>7.57</w:t>
            </w:r>
          </w:p>
        </w:tc>
        <w:tc>
          <w:tcPr>
            <w:tcW w:w="1276" w:type="dxa"/>
          </w:tcPr>
          <w:p w14:paraId="4615D9E5" w14:textId="77777777" w:rsidR="001A2306" w:rsidRPr="006278BE" w:rsidRDefault="001A2306" w:rsidP="00837CE3">
            <w:r w:rsidRPr="006278BE">
              <w:t>7.57</w:t>
            </w:r>
          </w:p>
        </w:tc>
        <w:tc>
          <w:tcPr>
            <w:tcW w:w="1276" w:type="dxa"/>
          </w:tcPr>
          <w:p w14:paraId="4F550A4C" w14:textId="77777777" w:rsidR="001A2306" w:rsidRPr="006278BE" w:rsidRDefault="001A2306" w:rsidP="00837CE3">
            <w:r w:rsidRPr="006278BE">
              <w:t>7.57</w:t>
            </w:r>
          </w:p>
        </w:tc>
      </w:tr>
      <w:tr w:rsidR="001A2306" w:rsidRPr="006278BE" w14:paraId="0F0583C3" w14:textId="77777777" w:rsidTr="00A75C46">
        <w:tc>
          <w:tcPr>
            <w:tcW w:w="1271" w:type="dxa"/>
          </w:tcPr>
          <w:p w14:paraId="123E262E" w14:textId="77777777" w:rsidR="001A2306" w:rsidRPr="006278BE" w:rsidRDefault="001A2306" w:rsidP="00837CE3">
            <w:r w:rsidRPr="006278BE">
              <w:t>SPN</w:t>
            </w:r>
          </w:p>
        </w:tc>
        <w:tc>
          <w:tcPr>
            <w:tcW w:w="1276" w:type="dxa"/>
          </w:tcPr>
          <w:p w14:paraId="754B6788" w14:textId="77777777" w:rsidR="001A2306" w:rsidRPr="006278BE" w:rsidRDefault="001A2306" w:rsidP="00837CE3">
            <w:r w:rsidRPr="006278BE">
              <w:t>7.83</w:t>
            </w:r>
          </w:p>
        </w:tc>
        <w:tc>
          <w:tcPr>
            <w:tcW w:w="1276" w:type="dxa"/>
          </w:tcPr>
          <w:p w14:paraId="68CFCEC8" w14:textId="77777777" w:rsidR="001A2306" w:rsidRPr="006278BE" w:rsidRDefault="001A2306" w:rsidP="00837CE3">
            <w:r w:rsidRPr="006278BE">
              <w:t>7.83</w:t>
            </w:r>
          </w:p>
        </w:tc>
        <w:tc>
          <w:tcPr>
            <w:tcW w:w="1276" w:type="dxa"/>
          </w:tcPr>
          <w:p w14:paraId="073CAA99" w14:textId="77777777" w:rsidR="001A2306" w:rsidRPr="006278BE" w:rsidRDefault="001A2306" w:rsidP="00837CE3">
            <w:r w:rsidRPr="006278BE">
              <w:t>7.83</w:t>
            </w:r>
          </w:p>
        </w:tc>
        <w:tc>
          <w:tcPr>
            <w:tcW w:w="1276" w:type="dxa"/>
          </w:tcPr>
          <w:p w14:paraId="3D695E30" w14:textId="77777777" w:rsidR="001A2306" w:rsidRPr="006278BE" w:rsidRDefault="001A2306" w:rsidP="00837CE3">
            <w:r w:rsidRPr="006278BE">
              <w:t>7.83</w:t>
            </w:r>
          </w:p>
        </w:tc>
        <w:tc>
          <w:tcPr>
            <w:tcW w:w="1276" w:type="dxa"/>
          </w:tcPr>
          <w:p w14:paraId="0E4F3088" w14:textId="77777777" w:rsidR="001A2306" w:rsidRPr="006278BE" w:rsidRDefault="001A2306" w:rsidP="00837CE3">
            <w:r w:rsidRPr="006278BE">
              <w:t>7.83</w:t>
            </w:r>
          </w:p>
        </w:tc>
      </w:tr>
      <w:tr w:rsidR="001A2306" w:rsidRPr="006278BE" w14:paraId="067D8FF9" w14:textId="77777777" w:rsidTr="00A75C46">
        <w:tc>
          <w:tcPr>
            <w:tcW w:w="1271" w:type="dxa"/>
          </w:tcPr>
          <w:p w14:paraId="619C85B6" w14:textId="77777777" w:rsidR="001A2306" w:rsidRPr="006278BE" w:rsidRDefault="001A2306" w:rsidP="00837CE3">
            <w:r w:rsidRPr="006278BE">
              <w:t>EPN</w:t>
            </w:r>
          </w:p>
        </w:tc>
        <w:tc>
          <w:tcPr>
            <w:tcW w:w="1276" w:type="dxa"/>
          </w:tcPr>
          <w:p w14:paraId="4CC287F5" w14:textId="77777777" w:rsidR="001A2306" w:rsidRPr="006278BE" w:rsidRDefault="001A2306" w:rsidP="00837CE3">
            <w:r w:rsidRPr="006278BE">
              <w:t>12.22</w:t>
            </w:r>
          </w:p>
        </w:tc>
        <w:tc>
          <w:tcPr>
            <w:tcW w:w="1276" w:type="dxa"/>
          </w:tcPr>
          <w:p w14:paraId="5DE6B0F9" w14:textId="77777777" w:rsidR="001A2306" w:rsidRPr="006278BE" w:rsidRDefault="001A2306" w:rsidP="00837CE3">
            <w:r w:rsidRPr="006278BE">
              <w:t>12.22</w:t>
            </w:r>
          </w:p>
        </w:tc>
        <w:tc>
          <w:tcPr>
            <w:tcW w:w="1276" w:type="dxa"/>
          </w:tcPr>
          <w:p w14:paraId="76201AAB" w14:textId="77777777" w:rsidR="001A2306" w:rsidRPr="006278BE" w:rsidRDefault="001A2306" w:rsidP="00837CE3">
            <w:r w:rsidRPr="006278BE">
              <w:t>12.22</w:t>
            </w:r>
          </w:p>
        </w:tc>
        <w:tc>
          <w:tcPr>
            <w:tcW w:w="1276" w:type="dxa"/>
          </w:tcPr>
          <w:p w14:paraId="48AC06A2" w14:textId="77777777" w:rsidR="001A2306" w:rsidRPr="006278BE" w:rsidRDefault="001A2306" w:rsidP="00837CE3">
            <w:r w:rsidRPr="006278BE">
              <w:t>12.22</w:t>
            </w:r>
          </w:p>
        </w:tc>
        <w:tc>
          <w:tcPr>
            <w:tcW w:w="1276" w:type="dxa"/>
          </w:tcPr>
          <w:p w14:paraId="0A876014" w14:textId="77777777" w:rsidR="001A2306" w:rsidRPr="006278BE" w:rsidRDefault="001A2306" w:rsidP="00837CE3">
            <w:r w:rsidRPr="006278BE">
              <w:t>12.22</w:t>
            </w:r>
          </w:p>
        </w:tc>
      </w:tr>
      <w:tr w:rsidR="001A2306" w:rsidRPr="006278BE" w14:paraId="72CEAE9E" w14:textId="77777777" w:rsidTr="00A75C46">
        <w:tc>
          <w:tcPr>
            <w:tcW w:w="1271" w:type="dxa"/>
          </w:tcPr>
          <w:p w14:paraId="1A08F97C" w14:textId="77777777" w:rsidR="001A2306" w:rsidRPr="006278BE" w:rsidRDefault="001A2306" w:rsidP="00837CE3">
            <w:r w:rsidRPr="006278BE">
              <w:t>SPD</w:t>
            </w:r>
          </w:p>
        </w:tc>
        <w:tc>
          <w:tcPr>
            <w:tcW w:w="1276" w:type="dxa"/>
          </w:tcPr>
          <w:p w14:paraId="6557BC19" w14:textId="77777777" w:rsidR="001A2306" w:rsidRPr="006278BE" w:rsidRDefault="001A2306" w:rsidP="00837CE3">
            <w:r w:rsidRPr="006278BE">
              <w:t>8.31</w:t>
            </w:r>
          </w:p>
        </w:tc>
        <w:tc>
          <w:tcPr>
            <w:tcW w:w="1276" w:type="dxa"/>
          </w:tcPr>
          <w:p w14:paraId="71D7F1CE" w14:textId="77777777" w:rsidR="001A2306" w:rsidRPr="006278BE" w:rsidRDefault="001A2306" w:rsidP="00837CE3">
            <w:r w:rsidRPr="006278BE">
              <w:t>8.31</w:t>
            </w:r>
          </w:p>
        </w:tc>
        <w:tc>
          <w:tcPr>
            <w:tcW w:w="1276" w:type="dxa"/>
          </w:tcPr>
          <w:p w14:paraId="04646D2B" w14:textId="77777777" w:rsidR="001A2306" w:rsidRPr="006278BE" w:rsidRDefault="001A2306" w:rsidP="00837CE3">
            <w:r w:rsidRPr="006278BE">
              <w:t>8.31</w:t>
            </w:r>
          </w:p>
        </w:tc>
        <w:tc>
          <w:tcPr>
            <w:tcW w:w="1276" w:type="dxa"/>
          </w:tcPr>
          <w:p w14:paraId="1BBCAB84" w14:textId="77777777" w:rsidR="001A2306" w:rsidRPr="006278BE" w:rsidRDefault="001A2306" w:rsidP="00837CE3">
            <w:r w:rsidRPr="006278BE">
              <w:t>8.31</w:t>
            </w:r>
          </w:p>
        </w:tc>
        <w:tc>
          <w:tcPr>
            <w:tcW w:w="1276" w:type="dxa"/>
          </w:tcPr>
          <w:p w14:paraId="300CB6D4" w14:textId="77777777" w:rsidR="001A2306" w:rsidRPr="006278BE" w:rsidRDefault="001A2306" w:rsidP="00837CE3">
            <w:r w:rsidRPr="006278BE">
              <w:t>8.31</w:t>
            </w:r>
          </w:p>
        </w:tc>
      </w:tr>
      <w:tr w:rsidR="001A2306" w:rsidRPr="006278BE" w14:paraId="65F8108D" w14:textId="77777777" w:rsidTr="00A75C46">
        <w:tc>
          <w:tcPr>
            <w:tcW w:w="1271" w:type="dxa"/>
          </w:tcPr>
          <w:p w14:paraId="7E0DC7CD" w14:textId="77777777" w:rsidR="001A2306" w:rsidRPr="006278BE" w:rsidRDefault="001A2306" w:rsidP="00837CE3">
            <w:r w:rsidRPr="006278BE">
              <w:t>SPMW</w:t>
            </w:r>
          </w:p>
        </w:tc>
        <w:tc>
          <w:tcPr>
            <w:tcW w:w="1276" w:type="dxa"/>
          </w:tcPr>
          <w:p w14:paraId="71B6EC98" w14:textId="77777777" w:rsidR="001A2306" w:rsidRPr="006278BE" w:rsidRDefault="001A2306" w:rsidP="00837CE3">
            <w:r w:rsidRPr="006278BE">
              <w:t>9.24</w:t>
            </w:r>
          </w:p>
        </w:tc>
        <w:tc>
          <w:tcPr>
            <w:tcW w:w="1276" w:type="dxa"/>
          </w:tcPr>
          <w:p w14:paraId="119F7D6E" w14:textId="77777777" w:rsidR="001A2306" w:rsidRPr="006278BE" w:rsidRDefault="001A2306" w:rsidP="00837CE3">
            <w:r w:rsidRPr="006278BE">
              <w:t>9.24</w:t>
            </w:r>
          </w:p>
        </w:tc>
        <w:tc>
          <w:tcPr>
            <w:tcW w:w="1276" w:type="dxa"/>
          </w:tcPr>
          <w:p w14:paraId="2E9BA254" w14:textId="77777777" w:rsidR="001A2306" w:rsidRPr="006278BE" w:rsidRDefault="001A2306" w:rsidP="00837CE3">
            <w:r w:rsidRPr="006278BE">
              <w:t>9.24</w:t>
            </w:r>
          </w:p>
        </w:tc>
        <w:tc>
          <w:tcPr>
            <w:tcW w:w="1276" w:type="dxa"/>
          </w:tcPr>
          <w:p w14:paraId="23AF414A" w14:textId="77777777" w:rsidR="001A2306" w:rsidRPr="006278BE" w:rsidRDefault="001A2306" w:rsidP="00837CE3">
            <w:r w:rsidRPr="006278BE">
              <w:t>9.24</w:t>
            </w:r>
          </w:p>
        </w:tc>
        <w:tc>
          <w:tcPr>
            <w:tcW w:w="1276" w:type="dxa"/>
          </w:tcPr>
          <w:p w14:paraId="15688662" w14:textId="77777777" w:rsidR="001A2306" w:rsidRPr="006278BE" w:rsidRDefault="001A2306" w:rsidP="00837CE3">
            <w:r w:rsidRPr="006278BE">
              <w:t>9.24</w:t>
            </w:r>
          </w:p>
        </w:tc>
      </w:tr>
      <w:tr w:rsidR="001A2306" w:rsidRPr="006278BE" w14:paraId="0262B454" w14:textId="77777777" w:rsidTr="00A75C46">
        <w:tc>
          <w:tcPr>
            <w:tcW w:w="1271" w:type="dxa"/>
          </w:tcPr>
          <w:p w14:paraId="789FDED7" w14:textId="77777777" w:rsidR="001A2306" w:rsidRPr="006278BE" w:rsidRDefault="001A2306" w:rsidP="00837CE3">
            <w:r w:rsidRPr="006278BE">
              <w:t>SSEH</w:t>
            </w:r>
          </w:p>
        </w:tc>
        <w:tc>
          <w:tcPr>
            <w:tcW w:w="1276" w:type="dxa"/>
          </w:tcPr>
          <w:p w14:paraId="2834D458" w14:textId="77777777" w:rsidR="001A2306" w:rsidRPr="006278BE" w:rsidRDefault="001A2306" w:rsidP="00837CE3">
            <w:r w:rsidRPr="006278BE">
              <w:t>6.20</w:t>
            </w:r>
          </w:p>
        </w:tc>
        <w:tc>
          <w:tcPr>
            <w:tcW w:w="1276" w:type="dxa"/>
          </w:tcPr>
          <w:p w14:paraId="0DC2FFBA" w14:textId="77777777" w:rsidR="001A2306" w:rsidRPr="006278BE" w:rsidRDefault="001A2306" w:rsidP="00837CE3">
            <w:r w:rsidRPr="006278BE">
              <w:t>6.20</w:t>
            </w:r>
          </w:p>
        </w:tc>
        <w:tc>
          <w:tcPr>
            <w:tcW w:w="1276" w:type="dxa"/>
          </w:tcPr>
          <w:p w14:paraId="0CD92830" w14:textId="77777777" w:rsidR="001A2306" w:rsidRPr="006278BE" w:rsidRDefault="001A2306" w:rsidP="00837CE3">
            <w:r w:rsidRPr="006278BE">
              <w:t>6.20</w:t>
            </w:r>
          </w:p>
        </w:tc>
        <w:tc>
          <w:tcPr>
            <w:tcW w:w="1276" w:type="dxa"/>
          </w:tcPr>
          <w:p w14:paraId="01E773F6" w14:textId="77777777" w:rsidR="001A2306" w:rsidRPr="006278BE" w:rsidRDefault="001A2306" w:rsidP="00837CE3">
            <w:r w:rsidRPr="006278BE">
              <w:t>6.20</w:t>
            </w:r>
          </w:p>
        </w:tc>
        <w:tc>
          <w:tcPr>
            <w:tcW w:w="1276" w:type="dxa"/>
          </w:tcPr>
          <w:p w14:paraId="27585286" w14:textId="77777777" w:rsidR="001A2306" w:rsidRPr="006278BE" w:rsidRDefault="001A2306" w:rsidP="00837CE3">
            <w:r w:rsidRPr="006278BE">
              <w:t>6.20</w:t>
            </w:r>
          </w:p>
        </w:tc>
      </w:tr>
      <w:tr w:rsidR="001A2306" w:rsidRPr="006278BE" w14:paraId="33D13D53" w14:textId="77777777" w:rsidTr="00A75C46">
        <w:tc>
          <w:tcPr>
            <w:tcW w:w="1271" w:type="dxa"/>
          </w:tcPr>
          <w:p w14:paraId="1FACB63C" w14:textId="77777777" w:rsidR="001A2306" w:rsidRPr="006278BE" w:rsidRDefault="001A2306" w:rsidP="00837CE3">
            <w:r w:rsidRPr="006278BE">
              <w:t>SSES</w:t>
            </w:r>
          </w:p>
        </w:tc>
        <w:tc>
          <w:tcPr>
            <w:tcW w:w="1276" w:type="dxa"/>
          </w:tcPr>
          <w:p w14:paraId="3FD7ECB9" w14:textId="77777777" w:rsidR="001A2306" w:rsidRPr="006278BE" w:rsidRDefault="001A2306" w:rsidP="00837CE3">
            <w:r w:rsidRPr="006278BE">
              <w:t>11.69</w:t>
            </w:r>
          </w:p>
        </w:tc>
        <w:tc>
          <w:tcPr>
            <w:tcW w:w="1276" w:type="dxa"/>
          </w:tcPr>
          <w:p w14:paraId="59A14647" w14:textId="77777777" w:rsidR="001A2306" w:rsidRPr="006278BE" w:rsidRDefault="001A2306" w:rsidP="00837CE3">
            <w:r w:rsidRPr="006278BE">
              <w:t>11.69</w:t>
            </w:r>
          </w:p>
        </w:tc>
        <w:tc>
          <w:tcPr>
            <w:tcW w:w="1276" w:type="dxa"/>
          </w:tcPr>
          <w:p w14:paraId="1B12002A" w14:textId="77777777" w:rsidR="001A2306" w:rsidRPr="006278BE" w:rsidRDefault="001A2306" w:rsidP="00837CE3">
            <w:r w:rsidRPr="006278BE">
              <w:t>11.69</w:t>
            </w:r>
          </w:p>
        </w:tc>
        <w:tc>
          <w:tcPr>
            <w:tcW w:w="1276" w:type="dxa"/>
          </w:tcPr>
          <w:p w14:paraId="1C9D1417" w14:textId="77777777" w:rsidR="001A2306" w:rsidRPr="006278BE" w:rsidRDefault="001A2306" w:rsidP="00837CE3">
            <w:r w:rsidRPr="006278BE">
              <w:t>11.69</w:t>
            </w:r>
          </w:p>
        </w:tc>
        <w:tc>
          <w:tcPr>
            <w:tcW w:w="1276" w:type="dxa"/>
          </w:tcPr>
          <w:p w14:paraId="51187F1C" w14:textId="77777777" w:rsidR="001A2306" w:rsidRPr="006278BE" w:rsidRDefault="001A2306" w:rsidP="00837CE3">
            <w:r w:rsidRPr="006278BE">
              <w:t>11.69</w:t>
            </w:r>
          </w:p>
        </w:tc>
      </w:tr>
    </w:tbl>
    <w:p w14:paraId="7D2A5F0F" w14:textId="77777777" w:rsidR="001A2306" w:rsidRPr="006278BE" w:rsidRDefault="001A2306" w:rsidP="00837CE3"/>
    <w:p w14:paraId="5D8DAE58" w14:textId="77777777" w:rsidR="001A2306" w:rsidRPr="006278BE" w:rsidRDefault="001A2306" w:rsidP="001A2306">
      <w:pPr>
        <w:pStyle w:val="Heading1"/>
      </w:pPr>
      <w:bookmarkStart w:id="290" w:name="_Toc118210389"/>
      <w:bookmarkStart w:id="291" w:name="_Toc121736143"/>
      <w:bookmarkStart w:id="292" w:name="_Toc126075072"/>
      <w:r w:rsidRPr="006278BE">
        <w:t>Pass-through expenditure</w:t>
      </w:r>
      <w:bookmarkEnd w:id="290"/>
      <w:bookmarkEnd w:id="291"/>
      <w:bookmarkEnd w:id="292"/>
    </w:p>
    <w:p w14:paraId="1F665564" w14:textId="77777777" w:rsidR="001A2306" w:rsidRPr="006278BE" w:rsidRDefault="001A2306" w:rsidP="001A2306">
      <w:pPr>
        <w:pStyle w:val="Heading2"/>
      </w:pPr>
      <w:bookmarkStart w:id="293" w:name="_Toc118210390"/>
      <w:bookmarkStart w:id="294" w:name="_Toc121736144"/>
      <w:bookmarkStart w:id="295" w:name="_Toc126075073"/>
      <w:r w:rsidRPr="006278BE">
        <w:t>Pass-through items (PT</w:t>
      </w:r>
      <w:r w:rsidRPr="006278BE">
        <w:rPr>
          <w:rStyle w:val="Subscript"/>
        </w:rPr>
        <w:t>t</w:t>
      </w:r>
      <w:r w:rsidRPr="006278BE">
        <w:t>)</w:t>
      </w:r>
      <w:bookmarkEnd w:id="293"/>
      <w:bookmarkEnd w:id="294"/>
      <w:bookmarkEnd w:id="295"/>
    </w:p>
    <w:p w14:paraId="33E694A0" w14:textId="77777777" w:rsidR="001A2306" w:rsidRPr="006278BE" w:rsidRDefault="001A2306" w:rsidP="001A2306">
      <w:pPr>
        <w:pStyle w:val="Heading3nonumbering"/>
      </w:pPr>
      <w:r w:rsidRPr="006278BE">
        <w:t xml:space="preserve">Introduction </w:t>
      </w:r>
    </w:p>
    <w:p w14:paraId="2FE099EA" w14:textId="77777777" w:rsidR="001A2306" w:rsidRPr="006278BE" w:rsidRDefault="001A2306" w:rsidP="00837CE3">
      <w:pPr>
        <w:pStyle w:val="NumberedNormal"/>
      </w:pPr>
      <w:r w:rsidRPr="006278BE">
        <w:t>The purpose of this condition is to calculate the term PT</w:t>
      </w:r>
      <w:r w:rsidRPr="006278BE">
        <w:rPr>
          <w:rStyle w:val="Subscript"/>
        </w:rPr>
        <w:t>t</w:t>
      </w:r>
      <w:r w:rsidRPr="006278BE">
        <w:t xml:space="preserve"> (the pass-through items term). This contributes to the calculation of Calculated Revenue in Special Condition 2.1 (Revenue restriction).</w:t>
      </w:r>
    </w:p>
    <w:p w14:paraId="567D6D0A" w14:textId="77777777" w:rsidR="001A2306" w:rsidRPr="006278BE" w:rsidRDefault="001A2306" w:rsidP="00837CE3">
      <w:pPr>
        <w:pStyle w:val="NumberedNormal"/>
      </w:pPr>
      <w:r w:rsidRPr="006278BE">
        <w:t>The effect of this condition is to ensure that the licensee’s Allowed Revenue reflects that certain costs can be passed through to users of the licensee’s Distribution System.</w:t>
      </w:r>
    </w:p>
    <w:p w14:paraId="24CCF9F7" w14:textId="77777777" w:rsidR="001A2306" w:rsidRPr="006278BE" w:rsidRDefault="001A2306" w:rsidP="001A2306">
      <w:pPr>
        <w:pStyle w:val="Heading3"/>
      </w:pPr>
      <w:r w:rsidRPr="006278BE">
        <w:t>Formula for calculating the pass-through items term (PT</w:t>
      </w:r>
      <w:r w:rsidRPr="006278BE">
        <w:rPr>
          <w:rStyle w:val="Subscript"/>
        </w:rPr>
        <w:t>t</w:t>
      </w:r>
      <w:r w:rsidRPr="006278BE">
        <w:t>)</w:t>
      </w:r>
    </w:p>
    <w:p w14:paraId="669E50B2" w14:textId="77777777" w:rsidR="001A2306" w:rsidRPr="006278BE" w:rsidRDefault="001A2306" w:rsidP="00837CE3">
      <w:pPr>
        <w:pStyle w:val="NumberedNormal"/>
      </w:pPr>
      <w:r w:rsidRPr="006278BE">
        <w:t>The PT</w:t>
      </w:r>
      <w:r w:rsidRPr="006278BE">
        <w:rPr>
          <w:rStyle w:val="Subscript"/>
        </w:rPr>
        <w:t>t</w:t>
      </w:r>
      <w:r w:rsidRPr="006278BE">
        <w:t xml:space="preserve"> term is derived in accordance with the following formula:</w:t>
      </w:r>
    </w:p>
    <w:p w14:paraId="628A9FF1" w14:textId="77777777" w:rsidR="001A2306" w:rsidRPr="006278BE" w:rsidRDefault="004A5D3F" w:rsidP="00837CE3">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t>
            </m:r>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SEC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HB</m:t>
            </m:r>
          </m:e>
          <m:sub>
            <m:r>
              <w:rPr>
                <w:rFonts w:ascii="Cambria Math" w:hAnsi="Cambria Math"/>
              </w:rPr>
              <m:t>t</m:t>
            </m:r>
          </m:sub>
        </m:sSub>
        <m:r>
          <m:rPr>
            <m:sty m:val="p"/>
          </m:rPr>
          <w:rPr>
            <w:rFonts w:ascii="Cambria Math" w:hAnsi="Cambria Math"/>
          </w:rPr>
          <m:t>)</m:t>
        </m:r>
      </m:oMath>
      <w:r w:rsidR="001A2306" w:rsidRPr="006278BE">
        <w:t xml:space="preserve"> </w:t>
      </w:r>
    </w:p>
    <w:p w14:paraId="7B26D43D" w14:textId="77777777" w:rsidR="001A2306" w:rsidRPr="006278BE" w:rsidRDefault="001A2306" w:rsidP="00837CE3">
      <w:pPr>
        <w:pStyle w:val="FormulaDefinitions"/>
      </w:pPr>
      <w:r w:rsidRPr="006278BE">
        <w:t>where:</w:t>
      </w:r>
    </w:p>
    <w:tbl>
      <w:tblPr>
        <w:tblStyle w:val="TableGridLight"/>
        <w:tblW w:w="8613" w:type="dxa"/>
        <w:tblLook w:val="04A0" w:firstRow="1" w:lastRow="0" w:firstColumn="1" w:lastColumn="0" w:noHBand="0" w:noVBand="1"/>
      </w:tblPr>
      <w:tblGrid>
        <w:gridCol w:w="1323"/>
        <w:gridCol w:w="7290"/>
      </w:tblGrid>
      <w:tr w:rsidR="001A2306" w:rsidRPr="006278BE"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6278BE" w:rsidRDefault="001A2306" w:rsidP="00837CE3">
            <w:r w:rsidRPr="006278BE">
              <w:t>LF</w:t>
            </w:r>
            <w:r w:rsidRPr="006278BE">
              <w:rPr>
                <w:rStyle w:val="Subscript"/>
              </w:rPr>
              <w:t>t</w:t>
            </w:r>
          </w:p>
        </w:tc>
        <w:tc>
          <w:tcPr>
            <w:tcW w:w="7290" w:type="dxa"/>
          </w:tcPr>
          <w:p w14:paraId="40596DBE"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bookmarkStart w:id="296" w:name="_Hlk88557512"/>
            <w:r w:rsidRPr="006278BE">
              <w:t xml:space="preserve">means the net payments made by the licensee under Standard Condition 5 (Licensee’s payments to the Authority); </w:t>
            </w:r>
            <w:bookmarkEnd w:id="296"/>
          </w:p>
        </w:tc>
      </w:tr>
      <w:tr w:rsidR="001A2306" w:rsidRPr="006278BE"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6278BE" w:rsidRDefault="001A2306" w:rsidP="00837CE3">
            <w:r w:rsidRPr="006278BE">
              <w:t>RB</w:t>
            </w:r>
            <w:r w:rsidRPr="006278BE">
              <w:rPr>
                <w:rStyle w:val="Subscript"/>
              </w:rPr>
              <w:t>t</w:t>
            </w:r>
          </w:p>
        </w:tc>
        <w:tc>
          <w:tcPr>
            <w:tcW w:w="7290" w:type="dxa"/>
          </w:tcPr>
          <w:p w14:paraId="7A2C6E8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amount levied on the licensee in respect of the Prescribed Rates or an amount directed under Part B;</w:t>
            </w:r>
          </w:p>
        </w:tc>
      </w:tr>
      <w:tr w:rsidR="001A2306" w:rsidRPr="006278BE"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6278BE" w:rsidRDefault="001A2306" w:rsidP="00837CE3">
            <w:r w:rsidRPr="006278BE">
              <w:t>TB</w:t>
            </w:r>
            <w:r w:rsidRPr="006278BE">
              <w:rPr>
                <w:rStyle w:val="Subscript"/>
              </w:rPr>
              <w:t>t</w:t>
            </w:r>
          </w:p>
        </w:tc>
        <w:tc>
          <w:tcPr>
            <w:tcW w:w="7290" w:type="dxa"/>
          </w:tcPr>
          <w:p w14:paraId="47B7AD9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the Transmission Connection Point Charges incurred by the licensee;</w:t>
            </w:r>
          </w:p>
        </w:tc>
      </w:tr>
      <w:tr w:rsidR="001A2306" w:rsidRPr="006278BE"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6278BE" w:rsidRDefault="001A2306" w:rsidP="00837CE3">
            <w:r w:rsidRPr="006278BE">
              <w:t>SMC</w:t>
            </w:r>
            <w:r w:rsidRPr="006278BE">
              <w:rPr>
                <w:rStyle w:val="Subscript"/>
              </w:rPr>
              <w:t>t</w:t>
            </w:r>
          </w:p>
        </w:tc>
        <w:tc>
          <w:tcPr>
            <w:tcW w:w="7290" w:type="dxa"/>
          </w:tcPr>
          <w:p w14:paraId="02E06A1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the Smart Meter Communication Licensee Costs incurred by the licensee;</w:t>
            </w:r>
          </w:p>
        </w:tc>
      </w:tr>
      <w:tr w:rsidR="001A2306" w:rsidRPr="006278BE"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6278BE" w:rsidRDefault="001A2306" w:rsidP="00837CE3">
            <w:r w:rsidRPr="006278BE">
              <w:t>SMIT</w:t>
            </w:r>
            <w:r w:rsidRPr="006278BE">
              <w:rPr>
                <w:rStyle w:val="Subscript"/>
              </w:rPr>
              <w:t>t</w:t>
            </w:r>
          </w:p>
        </w:tc>
        <w:tc>
          <w:tcPr>
            <w:tcW w:w="7290" w:type="dxa"/>
          </w:tcPr>
          <w:p w14:paraId="69845C8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value of the Smart Meter Information Technology Costs incurred by the licensee;</w:t>
            </w:r>
          </w:p>
        </w:tc>
      </w:tr>
      <w:tr w:rsidR="001A2306" w:rsidRPr="006278BE"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6278BE" w:rsidRDefault="001A2306" w:rsidP="00837CE3">
            <w:r w:rsidRPr="006278BE">
              <w:t>RF</w:t>
            </w:r>
            <w:r w:rsidRPr="006278BE">
              <w:rPr>
                <w:rStyle w:val="Subscript"/>
              </w:rPr>
              <w:t>t</w:t>
            </w:r>
          </w:p>
        </w:tc>
        <w:tc>
          <w:tcPr>
            <w:tcW w:w="7290" w:type="dxa"/>
          </w:tcPr>
          <w:p w14:paraId="4D7CA6C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(a) have been reported in accordance with the RIGs; and</w:t>
            </w:r>
          </w:p>
          <w:p w14:paraId="29ABE73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(b) have not been otherwise remunerated under the special conditions;</w:t>
            </w:r>
          </w:p>
        </w:tc>
      </w:tr>
      <w:tr w:rsidR="001A2306" w:rsidRPr="006278BE"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6278BE" w:rsidRDefault="001A2306" w:rsidP="00837CE3">
            <w:r w:rsidRPr="006278BE">
              <w:t>SLR</w:t>
            </w:r>
            <w:r w:rsidRPr="006278BE">
              <w:rPr>
                <w:rStyle w:val="Subscript"/>
              </w:rPr>
              <w:t>t</w:t>
            </w:r>
            <w:r w:rsidRPr="006278BE">
              <w:t xml:space="preserve"> </w:t>
            </w:r>
          </w:p>
        </w:tc>
        <w:tc>
          <w:tcPr>
            <w:tcW w:w="7290" w:type="dxa"/>
          </w:tcPr>
          <w:p w14:paraId="63836B6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aggregate Specified Amount of the Valid Claims requiring payment in accordance with the licensee’s obligations under Standard Condition 38B (Last Resort Supply: Payment Claims); </w:t>
            </w:r>
          </w:p>
        </w:tc>
      </w:tr>
      <w:tr w:rsidR="001A2306" w:rsidRPr="006278BE"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6278BE" w:rsidRDefault="001A2306" w:rsidP="00837CE3">
            <w:r w:rsidRPr="006278BE">
              <w:t>IBDA</w:t>
            </w:r>
            <w:r w:rsidRPr="006278BE">
              <w:rPr>
                <w:rStyle w:val="Subscript"/>
              </w:rPr>
              <w:t>t</w:t>
            </w:r>
          </w:p>
        </w:tc>
        <w:tc>
          <w:tcPr>
            <w:tcW w:w="7290" w:type="dxa"/>
          </w:tcPr>
          <w:p w14:paraId="1DAB718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means the aggregate amount of Valid Bad Debt Claims requiring payment in accordance with the licensee’s obligations under Standard Condition 38C (Treatment of Valid Bad Debt Claims);  </w:t>
            </w:r>
          </w:p>
        </w:tc>
      </w:tr>
      <w:tr w:rsidR="001A2306" w:rsidRPr="006278BE"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6278BE" w:rsidRDefault="001A2306" w:rsidP="00837CE3">
            <w:r w:rsidRPr="006278BE">
              <w:t>EDE</w:t>
            </w:r>
            <w:r w:rsidRPr="006278BE">
              <w:rPr>
                <w:rStyle w:val="Subscript"/>
              </w:rPr>
              <w:t>t</w:t>
            </w:r>
          </w:p>
        </w:tc>
        <w:tc>
          <w:tcPr>
            <w:tcW w:w="7290" w:type="dxa"/>
          </w:tcPr>
          <w:p w14:paraId="637C660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payments in relation to the Pension Scheme Established Deficit repair expenditure, as set in the triennial review of Pension Scheme Established Deficit provided for in the ED2 Price Control Financial Handbook; and</w:t>
            </w:r>
          </w:p>
        </w:tc>
      </w:tr>
      <w:tr w:rsidR="001A2306" w:rsidRPr="006278BE"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6278BE" w:rsidRDefault="001A2306" w:rsidP="00837CE3">
            <w:bookmarkStart w:id="297" w:name="_Hlk121294234"/>
            <w:r w:rsidRPr="006278BE">
              <w:t>SRC</w:t>
            </w:r>
            <w:r w:rsidRPr="006278BE">
              <w:rPr>
                <w:rStyle w:val="Subscript"/>
              </w:rPr>
              <w:t>t</w:t>
            </w:r>
          </w:p>
        </w:tc>
        <w:tc>
          <w:tcPr>
            <w:tcW w:w="7290" w:type="dxa"/>
          </w:tcPr>
          <w:p w14:paraId="5A82E47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r w:rsidR="001A2306" w:rsidRPr="006278BE" w14:paraId="198516B7"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92FC3F7" w14:textId="77777777" w:rsidR="001A2306" w:rsidRPr="006278BE" w:rsidRDefault="001A2306" w:rsidP="00837CE3">
            <w:pPr>
              <w:rPr>
                <w:rStyle w:val="LicenseeSpecific"/>
                <w:bdr w:val="none" w:sz="0" w:space="0" w:color="auto"/>
              </w:rPr>
            </w:pPr>
            <w:r w:rsidRPr="006278BE">
              <w:rPr>
                <w:rStyle w:val="LicenseeSpecific"/>
                <w:bdr w:val="none" w:sz="0" w:space="0" w:color="auto"/>
              </w:rPr>
              <w:t>SEC</w:t>
            </w:r>
            <w:r w:rsidRPr="006278BE">
              <w:rPr>
                <w:rStyle w:val="LicenseeSpecific"/>
                <w:bdr w:val="none" w:sz="0" w:space="0" w:color="auto"/>
                <w:vertAlign w:val="subscript"/>
              </w:rPr>
              <w:t>t</w:t>
            </w:r>
          </w:p>
        </w:tc>
        <w:tc>
          <w:tcPr>
            <w:tcW w:w="7290" w:type="dxa"/>
          </w:tcPr>
          <w:p w14:paraId="487DB492" w14:textId="77536963"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rPr>
                <w:rStyle w:val="LicenseeSpecific"/>
              </w:rPr>
            </w:pPr>
            <w:r w:rsidRPr="006278BE">
              <w:t>means the Shetland Variable Energy Costs, derived in accordance with Part C; and</w:t>
            </w:r>
            <w:r w:rsidRPr="006278BE">
              <w:rPr>
                <w:rStyle w:val="LicenseeSpecific"/>
              </w:rPr>
              <w:t xml:space="preserve"> </w:t>
            </w:r>
          </w:p>
        </w:tc>
      </w:tr>
      <w:tr w:rsidR="001A2306" w:rsidRPr="006278BE" w14:paraId="6DDB77E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1C51D82" w14:textId="77777777" w:rsidR="001A2306" w:rsidRPr="006278BE" w:rsidRDefault="001A2306" w:rsidP="00837CE3">
            <w:pPr>
              <w:rPr>
                <w:rStyle w:val="LicenseeSpecific"/>
                <w:bdr w:val="none" w:sz="0" w:space="0" w:color="auto"/>
              </w:rPr>
            </w:pPr>
            <w:r w:rsidRPr="006278BE">
              <w:rPr>
                <w:rStyle w:val="LicenseeSpecific"/>
                <w:bdr w:val="none" w:sz="0" w:space="0" w:color="auto"/>
              </w:rPr>
              <w:t>HB</w:t>
            </w:r>
            <w:r w:rsidRPr="006278BE">
              <w:rPr>
                <w:rStyle w:val="LicenseeSpecific"/>
                <w:bdr w:val="none" w:sz="0" w:space="0" w:color="auto"/>
                <w:vertAlign w:val="subscript"/>
              </w:rPr>
              <w:t>t</w:t>
            </w:r>
          </w:p>
        </w:tc>
        <w:tc>
          <w:tcPr>
            <w:tcW w:w="7290" w:type="dxa"/>
          </w:tcPr>
          <w:p w14:paraId="2209D274" w14:textId="66118708"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rPr>
                <w:rStyle w:val="LicenseeSpecific"/>
                <w:bdr w:val="none" w:sz="0" w:space="0" w:color="auto"/>
              </w:rPr>
            </w:pPr>
            <w:r w:rsidRPr="006278BE">
              <w:rPr>
                <w:rStyle w:val="LicenseeSpecific"/>
                <w:bdr w:val="none" w:sz="0" w:space="0" w:color="auto"/>
              </w:rPr>
              <w:t xml:space="preserve">means the sum of High-cost Distribution Payments received by the licensee.  </w:t>
            </w:r>
          </w:p>
        </w:tc>
      </w:tr>
    </w:tbl>
    <w:bookmarkEnd w:id="297"/>
    <w:p w14:paraId="1793582C" w14:textId="77777777" w:rsidR="001A2306" w:rsidRPr="006278BE" w:rsidRDefault="001A2306" w:rsidP="001A2306">
      <w:pPr>
        <w:pStyle w:val="Heading3"/>
      </w:pPr>
      <w:r w:rsidRPr="006278BE">
        <w:t>Review of Prescribed Rates pass-through term (RB</w:t>
      </w:r>
      <w:r w:rsidRPr="006278BE">
        <w:rPr>
          <w:rStyle w:val="Subscript"/>
        </w:rPr>
        <w:t>t</w:t>
      </w:r>
      <w:r w:rsidRPr="006278BE">
        <w:t>)</w:t>
      </w:r>
    </w:p>
    <w:p w14:paraId="0AAA4AA8" w14:textId="77777777" w:rsidR="001A2306" w:rsidRPr="006278BE" w:rsidRDefault="001A2306" w:rsidP="00837CE3">
      <w:pPr>
        <w:pStyle w:val="NumberedNormal"/>
      </w:pPr>
      <w:r w:rsidRPr="006278BE">
        <w:t>As part of any periodic revaluation, the licensee must:</w:t>
      </w:r>
    </w:p>
    <w:p w14:paraId="41FECB20" w14:textId="77777777" w:rsidR="001A2306" w:rsidRPr="006278BE" w:rsidRDefault="001A2306" w:rsidP="00837CE3">
      <w:pPr>
        <w:pStyle w:val="ListNormal"/>
      </w:pPr>
      <w:r w:rsidRPr="006278BE">
        <w:t>engage with the Relevant Valuation Agency; and</w:t>
      </w:r>
    </w:p>
    <w:p w14:paraId="66C35806" w14:textId="77777777" w:rsidR="001A2306" w:rsidRPr="006278BE" w:rsidRDefault="001A2306" w:rsidP="00837CE3">
      <w:pPr>
        <w:pStyle w:val="ListNormal"/>
      </w:pPr>
      <w:r w:rsidRPr="006278BE">
        <w:t>use reasonable endeavours to minimise the amount of the Prescribed Rates to which it is liable.</w:t>
      </w:r>
    </w:p>
    <w:p w14:paraId="6F14D05E" w14:textId="77777777" w:rsidR="001A2306" w:rsidRPr="006278BE" w:rsidRDefault="001A2306" w:rsidP="00837CE3">
      <w:pPr>
        <w:pStyle w:val="NumberedNormal"/>
      </w:pPr>
      <w:r w:rsidRPr="006278BE">
        <w:t>The Authority may review the licensee’s engagement with the Relevant Valuation Agency with respect to a revaluation.</w:t>
      </w:r>
    </w:p>
    <w:p w14:paraId="0C8A9F76" w14:textId="77777777" w:rsidR="001A2306" w:rsidRPr="006278BE" w:rsidRDefault="001A2306" w:rsidP="00837CE3">
      <w:pPr>
        <w:pStyle w:val="NumberedNormal"/>
      </w:pPr>
      <w:r w:rsidRPr="006278BE">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6278BE">
        <w:rPr>
          <w:rStyle w:val="Subscript"/>
        </w:rPr>
        <w:t>t</w:t>
      </w:r>
      <w:r w:rsidRPr="006278BE">
        <w:t xml:space="preserve"> by direction.</w:t>
      </w:r>
    </w:p>
    <w:p w14:paraId="3D142857" w14:textId="77777777" w:rsidR="001A2306" w:rsidRPr="006278BE" w:rsidRDefault="001A2306" w:rsidP="00837CE3">
      <w:pPr>
        <w:pStyle w:val="NumberedNormal"/>
      </w:pPr>
      <w:r w:rsidRPr="006278BE">
        <w:t>Before making a direction under paragraph 6.1.6 the Authority must publish on the Authority’s Website:</w:t>
      </w:r>
    </w:p>
    <w:p w14:paraId="495C6D78" w14:textId="77777777" w:rsidR="001A2306" w:rsidRPr="006278BE" w:rsidRDefault="001A2306" w:rsidP="00837CE3">
      <w:pPr>
        <w:pStyle w:val="ListNormal"/>
      </w:pPr>
      <w:r w:rsidRPr="006278BE">
        <w:t>the text of the proposed direction;</w:t>
      </w:r>
    </w:p>
    <w:p w14:paraId="79E06297" w14:textId="77777777" w:rsidR="001A2306" w:rsidRPr="006278BE" w:rsidRDefault="001A2306" w:rsidP="00837CE3">
      <w:pPr>
        <w:pStyle w:val="ListNormal"/>
      </w:pPr>
      <w:r w:rsidRPr="006278BE">
        <w:t>the reasons for the proposed direction; and</w:t>
      </w:r>
    </w:p>
    <w:p w14:paraId="30333E6E" w14:textId="77777777" w:rsidR="001A2306" w:rsidRPr="006278BE" w:rsidRDefault="001A2306" w:rsidP="00837CE3">
      <w:pPr>
        <w:pStyle w:val="ListNormal"/>
      </w:pPr>
      <w:r w:rsidRPr="006278BE">
        <w:t>a period during which representations may be made on the proposed direction, which must not be less than 28 days.</w:t>
      </w:r>
    </w:p>
    <w:p w14:paraId="38EEDA4D" w14:textId="77777777" w:rsidR="001A2306" w:rsidRPr="006278BE" w:rsidRDefault="001A2306" w:rsidP="00837CE3">
      <w:pPr>
        <w:pStyle w:val="NumberedNormal"/>
      </w:pPr>
      <w:r w:rsidRPr="006278BE">
        <w:t>A direction under paragraph 6.1.6:</w:t>
      </w:r>
    </w:p>
    <w:p w14:paraId="3E399BBB" w14:textId="77777777" w:rsidR="001A2306" w:rsidRPr="006278BE" w:rsidRDefault="001A2306" w:rsidP="00837CE3">
      <w:pPr>
        <w:pStyle w:val="ListNormal"/>
      </w:pPr>
      <w:r w:rsidRPr="006278BE">
        <w:t>may not specify a different value for RB</w:t>
      </w:r>
      <w:r w:rsidRPr="006278BE">
        <w:rPr>
          <w:rStyle w:val="Subscript"/>
        </w:rPr>
        <w:t>t</w:t>
      </w:r>
      <w:r w:rsidRPr="006278BE">
        <w:t xml:space="preserve"> for the Regulatory Year following the Regulatory Year in which the revaluation took place or for any earlier Regulatory Year; and</w:t>
      </w:r>
    </w:p>
    <w:p w14:paraId="43183405" w14:textId="77777777" w:rsidR="001A2306" w:rsidRPr="006278BE" w:rsidRDefault="001A2306" w:rsidP="00837CE3">
      <w:pPr>
        <w:pStyle w:val="ListNormal"/>
      </w:pPr>
      <w:r w:rsidRPr="006278BE">
        <w:t>may not specify a different value for RB</w:t>
      </w:r>
      <w:r w:rsidRPr="006278BE">
        <w:rPr>
          <w:rStyle w:val="Subscript"/>
        </w:rPr>
        <w:t>t</w:t>
      </w:r>
      <w:r w:rsidRPr="006278BE">
        <w:t xml:space="preserve"> that is less than zero.</w:t>
      </w:r>
    </w:p>
    <w:p w14:paraId="12906A8D" w14:textId="61980037" w:rsidR="001A2306" w:rsidRPr="006278BE" w:rsidRDefault="001A2306" w:rsidP="002B0122">
      <w:pPr>
        <w:pStyle w:val="Heading3"/>
        <w:rPr>
          <w:rStyle w:val="LicenseeSpecific"/>
          <w:bdr w:val="none" w:sz="0" w:space="0" w:color="auto"/>
        </w:rPr>
      </w:pPr>
      <w:r w:rsidRPr="006278BE">
        <w:rPr>
          <w:rStyle w:val="LicenseeSpecific"/>
          <w:bdr w:val="none" w:sz="0" w:space="0" w:color="auto"/>
        </w:rPr>
        <w:t xml:space="preserve">Shetland Variable Energy Costs </w:t>
      </w:r>
    </w:p>
    <w:p w14:paraId="495468AE" w14:textId="77777777" w:rsidR="001A2306" w:rsidRPr="006278BE" w:rsidRDefault="001A2306" w:rsidP="00837CE3">
      <w:pPr>
        <w:pStyle w:val="NumberedNormal"/>
      </w:pPr>
      <w:r w:rsidRPr="006278BE">
        <w:t>The value of SEC</w:t>
      </w:r>
      <w:r w:rsidRPr="006278BE">
        <w:rPr>
          <w:vertAlign w:val="subscript"/>
        </w:rPr>
        <w:t>t</w:t>
      </w:r>
      <w:r w:rsidRPr="006278BE">
        <w:t xml:space="preserve"> is derived in accordance with the following formula:</w:t>
      </w:r>
    </w:p>
    <w:p w14:paraId="4640C3A9" w14:textId="77777777" w:rsidR="001A2306" w:rsidRPr="006278BE" w:rsidRDefault="004A5D3F" w:rsidP="00837CE3">
      <m:oMathPara>
        <m:oMath>
          <m:sSub>
            <m:sSubPr>
              <m:ctrlPr>
                <w:rPr>
                  <w:rFonts w:ascii="Cambria Math" w:hAnsi="Cambria Math"/>
                </w:rPr>
              </m:ctrlPr>
            </m:sSubPr>
            <m:e>
              <m:r>
                <w:rPr>
                  <w:rFonts w:ascii="Cambria Math" w:hAnsi="Cambria Math"/>
                </w:rPr>
                <m:t>SEC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LPSF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EP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SH</m:t>
              </m:r>
            </m:e>
            <m:sub>
              <m:r>
                <w:rPr>
                  <w:rFonts w:ascii="Cambria Math" w:hAnsi="Cambria Math"/>
                </w:rPr>
                <m:t>t</m:t>
              </m:r>
            </m:sub>
          </m:sSub>
        </m:oMath>
      </m:oMathPara>
    </w:p>
    <w:p w14:paraId="3D9F0C2D" w14:textId="77777777" w:rsidR="001A2306" w:rsidRPr="006278BE" w:rsidRDefault="001A2306" w:rsidP="00837CE3">
      <w:pPr>
        <w:pStyle w:val="FormulaDefinitions"/>
      </w:pPr>
      <w:r w:rsidRPr="006278BE">
        <w:t>where:</w:t>
      </w:r>
    </w:p>
    <w:p w14:paraId="19A2F5C3" w14:textId="77777777" w:rsidR="001A2306" w:rsidRPr="006278BE" w:rsidRDefault="001A2306" w:rsidP="00837CE3">
      <w:pPr>
        <w:pStyle w:val="FormulaDefinitions"/>
      </w:pPr>
      <w:r w:rsidRPr="006278BE">
        <w:t>LPSF</w:t>
      </w:r>
      <w:r w:rsidRPr="006278BE">
        <w:rPr>
          <w:rStyle w:val="Subscript"/>
        </w:rPr>
        <w:t>t</w:t>
      </w:r>
      <w:r w:rsidRPr="006278BE">
        <w:tab/>
        <w:t xml:space="preserve">means the cost of fuel purchased for use by Lerwick power station, </w:t>
      </w:r>
      <w:r w:rsidRPr="006278BE">
        <w:tab/>
        <w:t xml:space="preserve"> any fuel costs for any use of temporary generation in the event of inability by Lerwick power station or Sullom Voe terminal to meet the full demand on Shetland;</w:t>
      </w:r>
    </w:p>
    <w:p w14:paraId="1BBB0465" w14:textId="77777777" w:rsidR="001A2306" w:rsidRPr="006278BE" w:rsidRDefault="001A2306" w:rsidP="00837CE3">
      <w:pPr>
        <w:pStyle w:val="FormulaDefinitions"/>
      </w:pPr>
      <w:r w:rsidRPr="006278BE">
        <w:t>EP</w:t>
      </w:r>
      <w:r w:rsidRPr="006278BE">
        <w:rPr>
          <w:rStyle w:val="Subscript"/>
        </w:rPr>
        <w:t>t</w:t>
      </w:r>
      <w:r w:rsidRPr="006278BE">
        <w:tab/>
        <w:t>means the cost of environmental permits in respect of generation on Shetland; and</w:t>
      </w:r>
    </w:p>
    <w:p w14:paraId="70A46643" w14:textId="77777777" w:rsidR="001A2306" w:rsidRPr="006278BE" w:rsidRDefault="001A2306" w:rsidP="00837CE3">
      <w:pPr>
        <w:pStyle w:val="FormulaDefinitions"/>
      </w:pPr>
      <w:r w:rsidRPr="006278BE">
        <w:t>SH</w:t>
      </w:r>
      <w:r w:rsidRPr="006278BE">
        <w:rPr>
          <w:rStyle w:val="Subscript"/>
        </w:rPr>
        <w:t>t</w:t>
      </w:r>
      <w:r w:rsidRPr="006278BE">
        <w:tab/>
        <w:t>means the income from units purchased by Electricity Suppliers in respect of generation on Shetland.</w:t>
      </w:r>
    </w:p>
    <w:p w14:paraId="6DF414CB" w14:textId="77777777" w:rsidR="001A2306" w:rsidRPr="006278BE" w:rsidRDefault="001A2306" w:rsidP="00837CE3"/>
    <w:p w14:paraId="47CEA4B6" w14:textId="77777777" w:rsidR="001A2306" w:rsidRPr="006278BE" w:rsidRDefault="001A2306" w:rsidP="001A2306">
      <w:pPr>
        <w:pStyle w:val="Heading1"/>
      </w:pPr>
      <w:bookmarkStart w:id="298" w:name="_Toc115343518"/>
      <w:bookmarkStart w:id="299" w:name="_Toc121736145"/>
      <w:bookmarkStart w:id="300" w:name="_Toc126075074"/>
      <w:r w:rsidRPr="006278BE">
        <w:t>Legacy</w:t>
      </w:r>
      <w:bookmarkEnd w:id="298"/>
      <w:bookmarkEnd w:id="299"/>
      <w:bookmarkEnd w:id="300"/>
    </w:p>
    <w:p w14:paraId="5D91A26C" w14:textId="77777777" w:rsidR="001A2306" w:rsidRPr="006278BE" w:rsidRDefault="001A2306" w:rsidP="001A2306">
      <w:pPr>
        <w:pStyle w:val="Heading2"/>
      </w:pPr>
      <w:bookmarkStart w:id="301" w:name="_Toc115343519"/>
      <w:bookmarkStart w:id="302" w:name="_Toc121736146"/>
      <w:bookmarkStart w:id="303" w:name="_Toc126075075"/>
      <w:r w:rsidRPr="006278BE">
        <w:t>Legacy adjustments to revenue (LAR</w:t>
      </w:r>
      <w:r w:rsidRPr="006278BE">
        <w:rPr>
          <w:rStyle w:val="Subscript"/>
        </w:rPr>
        <w:t>t</w:t>
      </w:r>
      <w:r w:rsidRPr="006278BE">
        <w:t>)</w:t>
      </w:r>
      <w:bookmarkEnd w:id="301"/>
      <w:bookmarkEnd w:id="302"/>
      <w:bookmarkEnd w:id="303"/>
    </w:p>
    <w:p w14:paraId="3710EDF0" w14:textId="77777777" w:rsidR="001A2306" w:rsidRPr="006278BE" w:rsidRDefault="001A2306" w:rsidP="001A2306">
      <w:pPr>
        <w:pStyle w:val="Heading3nonumbering"/>
      </w:pPr>
      <w:r w:rsidRPr="006278BE">
        <w:t>Introduction</w:t>
      </w:r>
    </w:p>
    <w:p w14:paraId="1F84EED3" w14:textId="77777777" w:rsidR="001A2306" w:rsidRPr="006278BE" w:rsidRDefault="001A2306" w:rsidP="00837CE3">
      <w:pPr>
        <w:pStyle w:val="NumberedNormal"/>
      </w:pPr>
      <w:r w:rsidRPr="006278BE">
        <w:t>The purpose of this condition is to calculate the term LAR</w:t>
      </w:r>
      <w:r w:rsidRPr="006278BE">
        <w:rPr>
          <w:rStyle w:val="Subscript"/>
        </w:rPr>
        <w:t>t</w:t>
      </w:r>
      <w:r w:rsidRPr="006278BE">
        <w:t xml:space="preserve"> (the legacy adjustments term), which in turn contributes to Allowed Revenue in Special Condition 2.1 (Revenue restriction).</w:t>
      </w:r>
    </w:p>
    <w:p w14:paraId="49CAD7F0" w14:textId="77777777" w:rsidR="001A2306" w:rsidRPr="006278BE" w:rsidRDefault="001A2306" w:rsidP="001A2306">
      <w:pPr>
        <w:pStyle w:val="Heading3"/>
      </w:pPr>
      <w:r w:rsidRPr="006278BE">
        <w:t>Formula for calculating total legacy adjustments (LAR</w:t>
      </w:r>
      <w:r w:rsidRPr="006278BE">
        <w:rPr>
          <w:rStyle w:val="Subscript"/>
        </w:rPr>
        <w:t>t</w:t>
      </w:r>
      <w:r w:rsidRPr="006278BE">
        <w:t>)</w:t>
      </w:r>
    </w:p>
    <w:p w14:paraId="05CAF060" w14:textId="77777777" w:rsidR="001A2306" w:rsidRPr="006278BE" w:rsidRDefault="001A2306" w:rsidP="00837CE3">
      <w:pPr>
        <w:pStyle w:val="NumberedNormal"/>
      </w:pPr>
      <w:r w:rsidRPr="006278BE">
        <w:t>The value of the LAR</w:t>
      </w:r>
      <w:r w:rsidRPr="006278BE">
        <w:rPr>
          <w:rStyle w:val="Subscript"/>
        </w:rPr>
        <w:t>t</w:t>
      </w:r>
      <w:r w:rsidRPr="006278BE">
        <w:t xml:space="preserve"> term is derived in accordance with the following formula:</w:t>
      </w:r>
    </w:p>
    <w:p w14:paraId="557452B7" w14:textId="77777777" w:rsidR="001A2306" w:rsidRPr="006278BE" w:rsidRDefault="004A5D3F" w:rsidP="00837CE3">
      <m:oMathPara>
        <m:oMath>
          <m:sSub>
            <m:sSubPr>
              <m:ctrlPr>
                <w:rPr>
                  <w:rFonts w:ascii="Cambria Math" w:hAnsi="Cambria Math"/>
                </w:rPr>
              </m:ctrlPr>
            </m:sSubPr>
            <m:e>
              <m:r>
                <w:rPr>
                  <w:rFonts w:ascii="Cambria Math" w:hAnsi="Cambria Math"/>
                </w:rPr>
                <m:t>LAR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6278BE" w:rsidRDefault="001A2306" w:rsidP="00837CE3">
      <w:pPr>
        <w:pStyle w:val="FormulaDefinitions"/>
      </w:pPr>
      <w:r w:rsidRPr="006278BE">
        <w:t>where:</w:t>
      </w:r>
    </w:p>
    <w:tbl>
      <w:tblPr>
        <w:tblStyle w:val="TableGridLight"/>
        <w:tblW w:w="8455" w:type="dxa"/>
        <w:tblLook w:val="04A0" w:firstRow="1" w:lastRow="0" w:firstColumn="1" w:lastColumn="0" w:noHBand="0" w:noVBand="1"/>
      </w:tblPr>
      <w:tblGrid>
        <w:gridCol w:w="1081"/>
        <w:gridCol w:w="7495"/>
      </w:tblGrid>
      <w:tr w:rsidR="001A2306" w:rsidRPr="006278BE"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6278BE" w:rsidRDefault="001A2306" w:rsidP="00837CE3">
            <w:r w:rsidRPr="006278BE">
              <w:t>LMOD</w:t>
            </w:r>
            <w:r w:rsidRPr="006278BE">
              <w:rPr>
                <w:rStyle w:val="Subscript"/>
              </w:rPr>
              <w:t>t</w:t>
            </w:r>
          </w:p>
        </w:tc>
        <w:tc>
          <w:tcPr>
            <w:tcW w:w="7487" w:type="dxa"/>
            <w:noWrap/>
            <w:hideMark/>
          </w:tcPr>
          <w:p w14:paraId="2CC69CD1"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is derived in accordance with Special Condition 7.2 (Legacy MOD);</w:t>
            </w:r>
          </w:p>
        </w:tc>
      </w:tr>
      <w:tr w:rsidR="001A2306" w:rsidRPr="006278BE"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6278BE" w:rsidRDefault="001A2306" w:rsidP="00837CE3">
            <w:r w:rsidRPr="006278BE">
              <w:t>LIP</w:t>
            </w:r>
            <w:r w:rsidRPr="006278BE">
              <w:rPr>
                <w:rStyle w:val="Subscript"/>
              </w:rPr>
              <w:t>t</w:t>
            </w:r>
          </w:p>
        </w:tc>
        <w:tc>
          <w:tcPr>
            <w:tcW w:w="7487" w:type="dxa"/>
            <w:noWrap/>
            <w:hideMark/>
          </w:tcPr>
          <w:p w14:paraId="1678E08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Special Condition 7.4 (Legacy Incentive Performance);</w:t>
            </w:r>
          </w:p>
        </w:tc>
      </w:tr>
      <w:tr w:rsidR="001A2306" w:rsidRPr="006278BE"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6278BE" w:rsidRDefault="001A2306" w:rsidP="00837CE3">
            <w:r w:rsidRPr="006278BE">
              <w:t>LPT</w:t>
            </w:r>
            <w:r w:rsidRPr="006278BE">
              <w:rPr>
                <w:rStyle w:val="Subscript"/>
              </w:rPr>
              <w:t>t</w:t>
            </w:r>
          </w:p>
        </w:tc>
        <w:tc>
          <w:tcPr>
            <w:tcW w:w="7487" w:type="dxa"/>
            <w:noWrap/>
            <w:hideMark/>
          </w:tcPr>
          <w:p w14:paraId="61B2E91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Special Condition 7.5 (Legacy pass-through items);</w:t>
            </w:r>
          </w:p>
        </w:tc>
      </w:tr>
      <w:tr w:rsidR="001A2306" w:rsidRPr="006278BE"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6278BE" w:rsidRDefault="001A2306" w:rsidP="00837CE3">
            <w:r w:rsidRPr="006278BE">
              <w:t>LK</w:t>
            </w:r>
            <w:r w:rsidRPr="006278BE">
              <w:rPr>
                <w:rStyle w:val="Subscript"/>
              </w:rPr>
              <w:t>t</w:t>
            </w:r>
          </w:p>
        </w:tc>
        <w:tc>
          <w:tcPr>
            <w:tcW w:w="7487" w:type="dxa"/>
            <w:noWrap/>
            <w:hideMark/>
          </w:tcPr>
          <w:p w14:paraId="330DC1D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Special Condition 7.6 (Legacy K correction);</w:t>
            </w:r>
          </w:p>
        </w:tc>
      </w:tr>
      <w:tr w:rsidR="001A2306" w:rsidRPr="006278BE"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6278BE" w:rsidRDefault="001A2306" w:rsidP="00837CE3">
            <w:r w:rsidRPr="006278BE">
              <w:t>LTRU</w:t>
            </w:r>
            <w:r w:rsidRPr="006278BE">
              <w:rPr>
                <w:rStyle w:val="Subscript"/>
              </w:rPr>
              <w:t>t</w:t>
            </w:r>
          </w:p>
        </w:tc>
        <w:tc>
          <w:tcPr>
            <w:tcW w:w="7487" w:type="dxa"/>
            <w:noWrap/>
            <w:hideMark/>
          </w:tcPr>
          <w:p w14:paraId="3A6B043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is derived in accordance with Special Condition 7.7 (Legacy TRU Term); </w:t>
            </w:r>
          </w:p>
        </w:tc>
      </w:tr>
      <w:tr w:rsidR="001A2306" w:rsidRPr="006278BE"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6278BE" w:rsidRDefault="001A2306" w:rsidP="00837CE3">
            <w:r w:rsidRPr="006278BE">
              <w:t>LCN</w:t>
            </w:r>
            <w:r w:rsidRPr="006278BE">
              <w:rPr>
                <w:rStyle w:val="Subscript"/>
              </w:rPr>
              <w:t>t</w:t>
            </w:r>
          </w:p>
        </w:tc>
        <w:tc>
          <w:tcPr>
            <w:tcW w:w="7487" w:type="dxa"/>
            <w:noWrap/>
            <w:hideMark/>
          </w:tcPr>
          <w:p w14:paraId="039A901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Special Condition 7.8 (Low Carbon Networks Fund); and</w:t>
            </w:r>
          </w:p>
        </w:tc>
      </w:tr>
      <w:tr w:rsidR="001A2306" w:rsidRPr="006278BE"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6278BE" w:rsidRDefault="001A2306" w:rsidP="00837CE3">
            <w:r w:rsidRPr="006278BE">
              <w:t>LCGSRA</w:t>
            </w:r>
            <w:r w:rsidRPr="006278BE">
              <w:rPr>
                <w:rStyle w:val="Subscript"/>
              </w:rPr>
              <w:t>t</w:t>
            </w:r>
          </w:p>
        </w:tc>
        <w:tc>
          <w:tcPr>
            <w:tcW w:w="7487" w:type="dxa"/>
            <w:noWrap/>
          </w:tcPr>
          <w:p w14:paraId="276D2B0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Part B.</w:t>
            </w:r>
          </w:p>
        </w:tc>
      </w:tr>
    </w:tbl>
    <w:p w14:paraId="074AA319" w14:textId="77777777" w:rsidR="001A2306" w:rsidRPr="006278BE" w:rsidRDefault="001A2306" w:rsidP="00837CE3">
      <w:pPr>
        <w:pStyle w:val="NumberedNormal"/>
      </w:pPr>
      <w:r w:rsidRPr="006278BE">
        <w:t xml:space="preserve">Where a component </w:t>
      </w:r>
      <w:r w:rsidRPr="006278BE" w:rsidDel="00B03429">
        <w:t xml:space="preserve">value </w:t>
      </w:r>
      <w:r w:rsidRPr="006278BE">
        <w:t>required to calculate LAR</w:t>
      </w:r>
      <w:r w:rsidRPr="006278BE">
        <w:rPr>
          <w:rStyle w:val="Subscript"/>
        </w:rPr>
        <w:t>t</w:t>
      </w:r>
      <w:r w:rsidRPr="006278BE">
        <w:t xml:space="preserve"> refers to the special conditions of this licence in force on 31 March 2023, the price base of that component is as specified in that version of the licence. Otherwise LAR</w:t>
      </w:r>
      <w:r w:rsidRPr="006278BE">
        <w:rPr>
          <w:rStyle w:val="Subscript"/>
        </w:rPr>
        <w:t>t</w:t>
      </w:r>
      <w:r w:rsidRPr="006278BE">
        <w:t xml:space="preserve"> and its components are in nominal prices.</w:t>
      </w:r>
    </w:p>
    <w:p w14:paraId="555FB086" w14:textId="77777777" w:rsidR="001A2306" w:rsidRPr="006278BE" w:rsidRDefault="001A2306" w:rsidP="001A2306">
      <w:pPr>
        <w:pStyle w:val="Heading3"/>
      </w:pPr>
      <w:r w:rsidRPr="006278BE">
        <w:t>Formula for calculating the legacy revenue adjustments in respect of performance failures term (LCGSRA</w:t>
      </w:r>
      <w:r w:rsidRPr="006278BE">
        <w:rPr>
          <w:rStyle w:val="Subscript"/>
        </w:rPr>
        <w:t>t</w:t>
      </w:r>
      <w:r w:rsidRPr="006278BE">
        <w:t>)</w:t>
      </w:r>
    </w:p>
    <w:p w14:paraId="5303F898" w14:textId="77777777" w:rsidR="001A2306" w:rsidRPr="006278BE" w:rsidRDefault="001A2306" w:rsidP="00837CE3">
      <w:pPr>
        <w:pStyle w:val="NumberedNormal"/>
      </w:pPr>
      <w:r w:rsidRPr="006278BE">
        <w:t>For Regulatory Years commencing on 1 April 2023 and 1 April 2024, LCGSRA</w:t>
      </w:r>
      <w:r w:rsidRPr="006278BE">
        <w:rPr>
          <w:rStyle w:val="Subscript"/>
        </w:rPr>
        <w:t>t</w:t>
      </w:r>
      <w:r w:rsidRPr="006278BE">
        <w:t xml:space="preserve"> has the value of CGSRA</w:t>
      </w:r>
      <w:r w:rsidRPr="006278BE">
        <w:rPr>
          <w:rStyle w:val="Subscript"/>
        </w:rPr>
        <w:t>t</w:t>
      </w:r>
      <w:r w:rsidRPr="006278BE">
        <w:t xml:space="preserve"> derived in accordance with Part A of Charge Restriction Condition 2L (Revenue adjustments in respect of performance failures) of this licence as in force on 31 March 2023.</w:t>
      </w:r>
    </w:p>
    <w:p w14:paraId="5A64B8FB" w14:textId="77777777" w:rsidR="001A2306" w:rsidRPr="006278BE" w:rsidRDefault="001A2306" w:rsidP="00837CE3">
      <w:pPr>
        <w:pStyle w:val="NumberedNormal"/>
      </w:pPr>
      <w:r w:rsidRPr="006278BE">
        <w:t>For Regulatory Years commencing on or after 1 April 2025, the value of LCGSRA</w:t>
      </w:r>
      <w:r w:rsidRPr="006278BE">
        <w:rPr>
          <w:rStyle w:val="Subscript"/>
        </w:rPr>
        <w:t>t</w:t>
      </w:r>
      <w:r w:rsidRPr="006278BE">
        <w:t xml:space="preserve"> is zero.</w:t>
      </w:r>
    </w:p>
    <w:p w14:paraId="65196640" w14:textId="77777777" w:rsidR="001A2306" w:rsidRPr="006278BE" w:rsidRDefault="001A2306" w:rsidP="001A2306">
      <w:pPr>
        <w:pStyle w:val="Heading2"/>
      </w:pPr>
      <w:bookmarkStart w:id="304" w:name="_Toc115343520"/>
      <w:bookmarkStart w:id="305" w:name="_Toc121736147"/>
      <w:bookmarkStart w:id="306" w:name="_Toc126075076"/>
      <w:r w:rsidRPr="006278BE">
        <w:t>Legacy MOD (LMOD</w:t>
      </w:r>
      <w:r w:rsidRPr="006278BE">
        <w:rPr>
          <w:rStyle w:val="Subscript"/>
        </w:rPr>
        <w:t>t</w:t>
      </w:r>
      <w:r w:rsidRPr="006278BE">
        <w:t>)</w:t>
      </w:r>
      <w:bookmarkEnd w:id="304"/>
      <w:bookmarkEnd w:id="305"/>
      <w:bookmarkEnd w:id="306"/>
    </w:p>
    <w:p w14:paraId="1A7482C3" w14:textId="77777777" w:rsidR="001A2306" w:rsidRPr="006278BE" w:rsidRDefault="001A2306" w:rsidP="001A2306">
      <w:pPr>
        <w:pStyle w:val="Heading3nonumbering"/>
      </w:pPr>
      <w:r w:rsidRPr="006278BE">
        <w:t>Introduction</w:t>
      </w:r>
    </w:p>
    <w:p w14:paraId="02C940B2" w14:textId="77777777" w:rsidR="001A2306" w:rsidRPr="006278BE" w:rsidRDefault="001A2306" w:rsidP="00837CE3">
      <w:pPr>
        <w:pStyle w:val="NumberedNormal"/>
      </w:pPr>
      <w:bookmarkStart w:id="307" w:name="_Hlk114040870"/>
      <w:r w:rsidRPr="006278BE">
        <w:t>The purpose of this condition is to calculate the term LMOD</w:t>
      </w:r>
      <w:r w:rsidRPr="006278BE">
        <w:rPr>
          <w:rStyle w:val="Subscript"/>
        </w:rPr>
        <w:t>t</w:t>
      </w:r>
      <w:r w:rsidRPr="006278BE">
        <w:t xml:space="preserve"> (the legacy MOD term). This contributes to the calculation of the term LAR</w:t>
      </w:r>
      <w:r w:rsidRPr="006278BE">
        <w:rPr>
          <w:rStyle w:val="Subscript"/>
        </w:rPr>
        <w:t>t</w:t>
      </w:r>
      <w:r w:rsidRPr="006278BE">
        <w:t xml:space="preserve"> (the legacy adjustments term), which in turn feeds into Allowed Revenue in Special Condition 2.1 (Revenue restriction).</w:t>
      </w:r>
    </w:p>
    <w:p w14:paraId="7DC39592" w14:textId="77777777" w:rsidR="001A2306" w:rsidRPr="006278BE" w:rsidRDefault="001A2306" w:rsidP="00837CE3">
      <w:pPr>
        <w:pStyle w:val="NumberedNormal"/>
      </w:pPr>
      <w:r w:rsidRPr="006278BE">
        <w:t>The effect of this condition is to close out those aspects of the ED1 Price Control Financial Model that require a direction by the Authority.</w:t>
      </w:r>
    </w:p>
    <w:bookmarkEnd w:id="307"/>
    <w:p w14:paraId="534E08FD" w14:textId="77777777" w:rsidR="001A2306" w:rsidRPr="006278BE" w:rsidRDefault="001A2306" w:rsidP="00837CE3">
      <w:pPr>
        <w:pStyle w:val="NumberedNormal"/>
      </w:pPr>
      <w:r w:rsidRPr="006278BE">
        <w:t>This condition also explains the process the Authority will follow when making a direction.</w:t>
      </w:r>
    </w:p>
    <w:p w14:paraId="73BBA18E" w14:textId="77777777" w:rsidR="001A2306" w:rsidRPr="006278BE" w:rsidRDefault="001A2306" w:rsidP="001A2306">
      <w:pPr>
        <w:pStyle w:val="Heading3"/>
      </w:pPr>
      <w:r w:rsidRPr="006278BE">
        <w:t>Formula for calculating the legacy MOD term (LMOD</w:t>
      </w:r>
      <w:r w:rsidRPr="006278BE">
        <w:rPr>
          <w:rStyle w:val="Subscript"/>
        </w:rPr>
        <w:t>t</w:t>
      </w:r>
      <w:r w:rsidRPr="006278BE">
        <w:t>)</w:t>
      </w:r>
    </w:p>
    <w:p w14:paraId="0031C804" w14:textId="77777777" w:rsidR="001A2306" w:rsidRPr="006278BE" w:rsidRDefault="001A2306" w:rsidP="00837CE3">
      <w:pPr>
        <w:pStyle w:val="NumberedNormal"/>
      </w:pPr>
      <w:r w:rsidRPr="006278BE">
        <w:t>The value of LMOD</w:t>
      </w:r>
      <w:r w:rsidRPr="006278BE">
        <w:rPr>
          <w:rStyle w:val="Subscript"/>
        </w:rPr>
        <w:t>t</w:t>
      </w:r>
      <w:r w:rsidRPr="006278BE">
        <w:t xml:space="preserve"> is derived in accordance with the following formula:</w:t>
      </w:r>
    </w:p>
    <w:p w14:paraId="10D2E5A6" w14:textId="2BA2D13C" w:rsidR="001A2306" w:rsidRPr="006278BE" w:rsidRDefault="004A5D3F" w:rsidP="00837CE3">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m:rPr>
              <m:sty m:val="p"/>
            </m:rP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05C0BA85"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118"/>
        <w:gridCol w:w="7228"/>
      </w:tblGrid>
      <w:tr w:rsidR="001A2306" w:rsidRPr="006278BE"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6278BE" w:rsidRDefault="001A2306" w:rsidP="00837CE3">
            <w:r w:rsidRPr="006278BE">
              <w:t>MOD</w:t>
            </w:r>
          </w:p>
        </w:tc>
        <w:tc>
          <w:tcPr>
            <w:tcW w:w="7887" w:type="dxa"/>
          </w:tcPr>
          <w:p w14:paraId="63273A16"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6278BE"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6278BE" w:rsidRDefault="008B47D5" w:rsidP="00837CE3">
            <w:r w:rsidRPr="006278BE">
              <w:t>YRS</w:t>
            </w:r>
          </w:p>
        </w:tc>
        <w:tc>
          <w:tcPr>
            <w:tcW w:w="7887" w:type="dxa"/>
          </w:tcPr>
          <w:p w14:paraId="584E8701" w14:textId="756630DB" w:rsidR="00A0463A" w:rsidRPr="006278BE" w:rsidRDefault="00A0463A" w:rsidP="00837CE3">
            <w:pPr>
              <w:cnfStyle w:val="000000000000" w:firstRow="0" w:lastRow="0" w:firstColumn="0" w:lastColumn="0" w:oddVBand="0" w:evenVBand="0" w:oddHBand="0" w:evenHBand="0" w:firstRowFirstColumn="0" w:firstRowLastColumn="0" w:lastRowFirstColumn="0" w:lastRowLastColumn="0"/>
            </w:pPr>
            <w:r w:rsidRPr="006278BE">
              <w:t>has the value 5;</w:t>
            </w:r>
          </w:p>
        </w:tc>
      </w:tr>
      <w:tr w:rsidR="001A2306" w:rsidRPr="006278BE"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6278BE" w:rsidRDefault="001A2306" w:rsidP="00837CE3">
            <w:r w:rsidRPr="006278BE">
              <w:t>CWACC</w:t>
            </w:r>
            <w:r w:rsidRPr="006278BE">
              <w:rPr>
                <w:rStyle w:val="Subscript"/>
              </w:rPr>
              <w:t>t</w:t>
            </w:r>
          </w:p>
        </w:tc>
        <w:tc>
          <w:tcPr>
            <w:tcW w:w="7887" w:type="dxa"/>
          </w:tcPr>
          <w:p w14:paraId="5D161F7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compound WACC and has the value derived in accordance with Part B;</w:t>
            </w:r>
          </w:p>
        </w:tc>
      </w:tr>
      <w:tr w:rsidR="001A2306" w:rsidRPr="006278BE"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6278BE" w:rsidRDefault="001A2306" w:rsidP="00837CE3">
            <w:r w:rsidRPr="006278BE">
              <w:t>PI</w:t>
            </w:r>
            <w:r w:rsidRPr="006278BE">
              <w:rPr>
                <w:rStyle w:val="Subscript"/>
              </w:rPr>
              <w:t>t</w:t>
            </w:r>
          </w:p>
        </w:tc>
        <w:tc>
          <w:tcPr>
            <w:tcW w:w="7887" w:type="dxa"/>
          </w:tcPr>
          <w:p w14:paraId="637E0C8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6278BE" w:rsidRDefault="001A2306" w:rsidP="00837CE3">
            <w:r w:rsidRPr="006278BE">
              <w:t>PI</w:t>
            </w:r>
            <w:r w:rsidRPr="006278BE">
              <w:rPr>
                <w:rStyle w:val="Subscript"/>
              </w:rPr>
              <w:t>2012/13</w:t>
            </w:r>
          </w:p>
        </w:tc>
        <w:tc>
          <w:tcPr>
            <w:tcW w:w="7887" w:type="dxa"/>
          </w:tcPr>
          <w:p w14:paraId="15C8B78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for the Regulatory Year commencing on 1 April 2012.</w:t>
            </w:r>
          </w:p>
        </w:tc>
      </w:tr>
    </w:tbl>
    <w:p w14:paraId="29550510" w14:textId="77777777" w:rsidR="001A2306" w:rsidRPr="006278BE" w:rsidRDefault="001A2306" w:rsidP="001A2306">
      <w:pPr>
        <w:pStyle w:val="Heading3"/>
      </w:pPr>
      <w:bookmarkStart w:id="308" w:name="_Ref109906747"/>
      <w:r w:rsidRPr="006278BE">
        <w:t>Compound WACC</w:t>
      </w:r>
    </w:p>
    <w:p w14:paraId="3DB0026A" w14:textId="77777777" w:rsidR="001A2306" w:rsidRPr="006278BE" w:rsidRDefault="001A2306" w:rsidP="00837CE3">
      <w:pPr>
        <w:pStyle w:val="NumberedNormal"/>
      </w:pPr>
      <w:r w:rsidRPr="006278BE">
        <w:t>For the Regulatory Year commencing on 1 April 2023, CWACC</w:t>
      </w:r>
      <w:r w:rsidRPr="006278BE">
        <w:rPr>
          <w:rStyle w:val="Subscript"/>
        </w:rPr>
        <w:t>t</w:t>
      </w:r>
      <w:r w:rsidRPr="006278BE">
        <w:t xml:space="preserve"> has the value of 1. </w:t>
      </w:r>
    </w:p>
    <w:p w14:paraId="245980EA" w14:textId="77777777" w:rsidR="001A2306" w:rsidRPr="006278BE" w:rsidRDefault="001A2306" w:rsidP="00837CE3">
      <w:pPr>
        <w:pStyle w:val="NumberedNormal"/>
      </w:pPr>
      <w:r w:rsidRPr="006278BE">
        <w:t>For Regulatory Years commencing on or after 1 April 2024, CWACC</w:t>
      </w:r>
      <w:r w:rsidRPr="006278BE">
        <w:rPr>
          <w:rStyle w:val="Subscript"/>
        </w:rPr>
        <w:t>t</w:t>
      </w:r>
      <w:r w:rsidRPr="006278BE">
        <w:t xml:space="preserve"> is derived in accordance with the following formula:</w:t>
      </w:r>
      <w:bookmarkEnd w:id="308"/>
    </w:p>
    <w:p w14:paraId="18B353C6" w14:textId="77777777" w:rsidR="001A2306" w:rsidRPr="006278BE" w:rsidRDefault="004A5D3F" w:rsidP="00837CE3">
      <m:oMathPara>
        <m:oMath>
          <m:sSub>
            <m:sSubPr>
              <m:ctrlPr>
                <w:rPr>
                  <w:rFonts w:ascii="Cambria Math" w:hAnsi="Cambria Math"/>
                </w:rPr>
              </m:ctrlPr>
            </m:sSubPr>
            <m:e>
              <m:r>
                <w:rPr>
                  <w:rFonts w:ascii="Cambria Math" w:hAnsi="Cambria Math"/>
                </w:rPr>
                <m:t>CWACC</m:t>
              </m:r>
            </m:e>
            <m:sub>
              <m:r>
                <w:rPr>
                  <w:rFonts w:ascii="Cambria Math" w:hAnsi="Cambria Math"/>
                </w:rPr>
                <m:t>t</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w:rPr>
                  <w:rFonts w:ascii="Cambria Math" w:hAnsi="Cambria Math"/>
                </w:rPr>
                <m:t>t</m:t>
              </m:r>
              <m:r>
                <m:rPr>
                  <m:sty m:val="p"/>
                </m:rPr>
                <w:rPr>
                  <w:rFonts w:ascii="Cambria Math" w:hAnsi="Cambria Math"/>
                </w:rPr>
                <m:t>-1</m:t>
              </m:r>
            </m:sup>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021"/>
        <w:gridCol w:w="7325"/>
      </w:tblGrid>
      <w:tr w:rsidR="001A2306" w:rsidRPr="006278BE"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6278BE" w:rsidRDefault="001A2306" w:rsidP="00837CE3">
            <w:r w:rsidRPr="006278BE">
              <w:t>WACC</w:t>
            </w:r>
            <w:r w:rsidRPr="006278BE">
              <w:rPr>
                <w:rStyle w:val="Subscript"/>
              </w:rPr>
              <w:t>t</w:t>
            </w:r>
          </w:p>
        </w:tc>
        <w:tc>
          <w:tcPr>
            <w:tcW w:w="7325" w:type="dxa"/>
          </w:tcPr>
          <w:p w14:paraId="42325B63"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vanilla weighted average cost of capital, derived in accordance with Chapter 4 of the ED2 Price Control Financial Handbook.</w:t>
            </w:r>
          </w:p>
        </w:tc>
      </w:tr>
    </w:tbl>
    <w:p w14:paraId="1B62BCB8" w14:textId="77777777" w:rsidR="001A2306" w:rsidRPr="006278BE" w:rsidRDefault="001A2306" w:rsidP="001A2306">
      <w:pPr>
        <w:pStyle w:val="Heading3"/>
      </w:pPr>
      <w:r w:rsidRPr="006278BE">
        <w:t>What procedure will the Authority follow in making a direction?</w:t>
      </w:r>
    </w:p>
    <w:p w14:paraId="35EE97DD" w14:textId="77777777" w:rsidR="001A2306" w:rsidRPr="006278BE" w:rsidRDefault="001A2306" w:rsidP="00837CE3">
      <w:pPr>
        <w:pStyle w:val="NumberedNormal"/>
      </w:pPr>
      <w:r w:rsidRPr="006278BE">
        <w:t>Before making a direction under Part A the Authority must publish on the Authority's Website:</w:t>
      </w:r>
    </w:p>
    <w:p w14:paraId="1D44DBE5" w14:textId="77777777" w:rsidR="001A2306" w:rsidRPr="006278BE" w:rsidRDefault="001A2306" w:rsidP="00837CE3">
      <w:pPr>
        <w:pStyle w:val="ListNormal"/>
      </w:pPr>
      <w:r w:rsidRPr="006278BE">
        <w:t>the text of the proposed direction;</w:t>
      </w:r>
    </w:p>
    <w:p w14:paraId="75B4952A" w14:textId="77777777" w:rsidR="001A2306" w:rsidRPr="006278BE" w:rsidRDefault="001A2306" w:rsidP="00837CE3">
      <w:pPr>
        <w:pStyle w:val="ListNormal"/>
      </w:pPr>
      <w:r w:rsidRPr="006278BE">
        <w:t>the reasons for the proposed direction; and</w:t>
      </w:r>
    </w:p>
    <w:p w14:paraId="2BCB5635" w14:textId="77777777" w:rsidR="001A2306" w:rsidRPr="006278BE" w:rsidRDefault="001A2306" w:rsidP="00837CE3">
      <w:pPr>
        <w:pStyle w:val="ListNormal"/>
      </w:pPr>
      <w:r w:rsidRPr="006278BE">
        <w:t>a period during which representations may be made on the proposed direction, which must not be less than 28 days.</w:t>
      </w:r>
    </w:p>
    <w:p w14:paraId="32B7031A" w14:textId="77777777" w:rsidR="001A2306" w:rsidRPr="006278BE" w:rsidRDefault="001A2306" w:rsidP="001A2306">
      <w:pPr>
        <w:pStyle w:val="Heading2"/>
      </w:pPr>
      <w:bookmarkStart w:id="309" w:name="_Toc115343521"/>
      <w:bookmarkStart w:id="310" w:name="_Toc121736148"/>
      <w:bookmarkStart w:id="311" w:name="_Toc126075077"/>
      <w:r w:rsidRPr="006278BE">
        <w:t>Legacy net RAV additions and tax pool balances</w:t>
      </w:r>
      <w:bookmarkEnd w:id="309"/>
      <w:bookmarkEnd w:id="310"/>
      <w:bookmarkEnd w:id="311"/>
      <w:r w:rsidRPr="006278BE">
        <w:t xml:space="preserve"> </w:t>
      </w:r>
    </w:p>
    <w:p w14:paraId="31FEB9BD" w14:textId="77777777" w:rsidR="001A2306" w:rsidRPr="006278BE" w:rsidRDefault="001A2306" w:rsidP="001A2306">
      <w:pPr>
        <w:pStyle w:val="Heading3nonumbering"/>
      </w:pPr>
      <w:r w:rsidRPr="006278BE">
        <w:t>Introduction</w:t>
      </w:r>
    </w:p>
    <w:p w14:paraId="14285178" w14:textId="77777777" w:rsidR="001A2306" w:rsidRPr="006278BE" w:rsidRDefault="001A2306" w:rsidP="00837CE3">
      <w:pPr>
        <w:pStyle w:val="NumberedNormal"/>
      </w:pPr>
      <w:r w:rsidRPr="006278BE">
        <w:t xml:space="preserve">The purpose of this condition is to explain the process the Authority will follow when directing opening balances for the legacy net RAV additions and tax pool balances.  </w:t>
      </w:r>
    </w:p>
    <w:p w14:paraId="69CA18D8" w14:textId="77777777" w:rsidR="001A2306" w:rsidRPr="006278BE" w:rsidRDefault="001A2306" w:rsidP="00837CE3">
      <w:pPr>
        <w:pStyle w:val="NumberedNormal"/>
      </w:pPr>
      <w:r w:rsidRPr="006278BE">
        <w:t>The effect is to reflect the close out of the ED1 Legacy Price Control Financial Model in respect of legacy net RAV additions and tax pool balances.</w:t>
      </w:r>
    </w:p>
    <w:p w14:paraId="092815C7" w14:textId="77777777" w:rsidR="001A2306" w:rsidRPr="006278BE" w:rsidRDefault="001A2306" w:rsidP="001A2306">
      <w:pPr>
        <w:pStyle w:val="Heading3"/>
      </w:pPr>
      <w:r w:rsidRPr="006278BE">
        <w:t>The legacy net RAV additions term (LRAV</w:t>
      </w:r>
      <w:r w:rsidRPr="006278BE">
        <w:rPr>
          <w:rStyle w:val="Subscript"/>
        </w:rPr>
        <w:t>t</w:t>
      </w:r>
      <w:r w:rsidRPr="006278BE">
        <w:t>)</w:t>
      </w:r>
    </w:p>
    <w:p w14:paraId="61D817B5" w14:textId="77777777" w:rsidR="001A2306" w:rsidRPr="006278BE" w:rsidRDefault="001A2306" w:rsidP="00837CE3">
      <w:pPr>
        <w:pStyle w:val="NumberedNormal"/>
      </w:pPr>
      <w:r w:rsidRPr="006278BE">
        <w:t>The Authority must direct the value of LRAV</w:t>
      </w:r>
      <w:r w:rsidRPr="006278BE">
        <w:rPr>
          <w:rStyle w:val="Subscript"/>
        </w:rPr>
        <w:t>t</w:t>
      </w:r>
      <w:r w:rsidRPr="006278BE">
        <w:t xml:space="preserve"> in accordance with the General Financial Adjustment Methodology in Chapter 8 of the ED2 Price Control Financial Handbook.</w:t>
      </w:r>
    </w:p>
    <w:p w14:paraId="3A125F3C" w14:textId="77777777" w:rsidR="001A2306" w:rsidRPr="006278BE" w:rsidRDefault="001A2306" w:rsidP="001A2306">
      <w:pPr>
        <w:pStyle w:val="Heading3"/>
      </w:pPr>
      <w:r w:rsidRPr="006278BE">
        <w:t xml:space="preserve">Carry over of tax pool balances </w:t>
      </w:r>
    </w:p>
    <w:p w14:paraId="6DDC4A86" w14:textId="77777777" w:rsidR="001A2306" w:rsidRPr="006278BE" w:rsidRDefault="001A2306" w:rsidP="00837CE3">
      <w:pPr>
        <w:pStyle w:val="NumberedNormal"/>
      </w:pPr>
      <w:r w:rsidRPr="006278BE">
        <w:t>The Authority must direct the value of the terms OGP</w:t>
      </w:r>
      <w:bookmarkStart w:id="312" w:name="_Hlk121131631"/>
      <w:r w:rsidRPr="006278BE">
        <w:rPr>
          <w:rStyle w:val="Subscript"/>
        </w:rPr>
        <w:t>t</w:t>
      </w:r>
      <w:bookmarkEnd w:id="312"/>
      <w:r w:rsidRPr="006278BE">
        <w:t>, OSRP</w:t>
      </w:r>
      <w:r w:rsidRPr="006278BE">
        <w:rPr>
          <w:rStyle w:val="Subscript"/>
        </w:rPr>
        <w:t>t</w:t>
      </w:r>
      <w:r w:rsidRPr="006278BE">
        <w:t>, OSBP</w:t>
      </w:r>
      <w:r w:rsidRPr="006278BE">
        <w:rPr>
          <w:rStyle w:val="Subscript"/>
        </w:rPr>
        <w:t>t</w:t>
      </w:r>
      <w:r w:rsidRPr="006278BE">
        <w:t>, ODRP</w:t>
      </w:r>
      <w:r w:rsidRPr="006278BE">
        <w:rPr>
          <w:rStyle w:val="Subscript"/>
        </w:rPr>
        <w:t>t</w:t>
      </w:r>
      <w:r w:rsidRPr="006278BE">
        <w:t>, LODRP</w:t>
      </w:r>
      <w:r w:rsidRPr="006278BE">
        <w:rPr>
          <w:rStyle w:val="Subscript"/>
        </w:rPr>
        <w:t>t</w:t>
      </w:r>
      <w:r w:rsidRPr="006278BE">
        <w:t xml:space="preserve"> and OTL</w:t>
      </w:r>
      <w:r w:rsidRPr="006278BE">
        <w:rPr>
          <w:rStyle w:val="Subscript"/>
        </w:rPr>
        <w:t>t</w:t>
      </w:r>
      <w:r w:rsidRPr="006278BE">
        <w:t xml:space="preserve"> in accordance with the General Financial Adjustment Methodology in Chapter 8 of the ED2 Price Control Financial Handbook.</w:t>
      </w:r>
    </w:p>
    <w:p w14:paraId="3723ECB1" w14:textId="77777777" w:rsidR="001A2306" w:rsidRPr="006278BE" w:rsidRDefault="001A2306" w:rsidP="001A2306">
      <w:pPr>
        <w:pStyle w:val="Heading3"/>
      </w:pPr>
      <w:r w:rsidRPr="006278BE">
        <w:t>What procedure will the Authority follow in making a direction?</w:t>
      </w:r>
    </w:p>
    <w:p w14:paraId="783C1F6F" w14:textId="77777777" w:rsidR="001A2306" w:rsidRPr="006278BE" w:rsidRDefault="001A2306" w:rsidP="00837CE3">
      <w:pPr>
        <w:pStyle w:val="NumberedNormal"/>
      </w:pPr>
      <w:r w:rsidRPr="006278BE">
        <w:t>Before making a direction under this condition the Authority must publish on the Authority's Website:</w:t>
      </w:r>
    </w:p>
    <w:p w14:paraId="358EDD10" w14:textId="77777777" w:rsidR="001A2306" w:rsidRPr="006278BE" w:rsidRDefault="001A2306" w:rsidP="00837CE3">
      <w:pPr>
        <w:pStyle w:val="ListNormal"/>
      </w:pPr>
      <w:r w:rsidRPr="006278BE">
        <w:t>the text of the proposed direction;</w:t>
      </w:r>
    </w:p>
    <w:p w14:paraId="44C36C7B" w14:textId="77777777" w:rsidR="001A2306" w:rsidRPr="006278BE" w:rsidRDefault="001A2306" w:rsidP="00837CE3">
      <w:pPr>
        <w:pStyle w:val="ListNormal"/>
      </w:pPr>
      <w:r w:rsidRPr="006278BE">
        <w:t>the reasons for the proposed direction; and</w:t>
      </w:r>
    </w:p>
    <w:p w14:paraId="182570F8" w14:textId="77777777" w:rsidR="001A2306" w:rsidRPr="006278BE" w:rsidRDefault="001A2306" w:rsidP="00837CE3">
      <w:pPr>
        <w:pStyle w:val="ListNormal"/>
      </w:pPr>
      <w:r w:rsidRPr="006278BE">
        <w:t>a period during which representations may be made on the proposed direction, which must not be less than 28 days.</w:t>
      </w:r>
    </w:p>
    <w:p w14:paraId="6F6B9C1A" w14:textId="77777777" w:rsidR="001A2306" w:rsidRPr="006278BE" w:rsidRDefault="001A2306" w:rsidP="001A2306">
      <w:pPr>
        <w:pStyle w:val="Heading2"/>
      </w:pPr>
      <w:bookmarkStart w:id="313" w:name="_Toc115343522"/>
      <w:bookmarkStart w:id="314" w:name="_Toc121736149"/>
      <w:bookmarkStart w:id="315" w:name="_Toc126075078"/>
      <w:r w:rsidRPr="006278BE">
        <w:t>Legacy incentive performance (LIP</w:t>
      </w:r>
      <w:r w:rsidRPr="006278BE">
        <w:rPr>
          <w:rStyle w:val="Subscript"/>
        </w:rPr>
        <w:t>t</w:t>
      </w:r>
      <w:r w:rsidRPr="006278BE">
        <w:t>)</w:t>
      </w:r>
      <w:bookmarkEnd w:id="313"/>
      <w:bookmarkEnd w:id="314"/>
      <w:bookmarkEnd w:id="315"/>
    </w:p>
    <w:p w14:paraId="0E5092A0" w14:textId="77777777" w:rsidR="001A2306" w:rsidRPr="006278BE" w:rsidRDefault="001A2306" w:rsidP="001A2306">
      <w:pPr>
        <w:pStyle w:val="Heading3nonumbering"/>
      </w:pPr>
      <w:r w:rsidRPr="006278BE">
        <w:t>Introduction</w:t>
      </w:r>
    </w:p>
    <w:p w14:paraId="4415BD4C" w14:textId="77777777" w:rsidR="001A2306" w:rsidRPr="006278BE" w:rsidRDefault="001A2306" w:rsidP="00837CE3">
      <w:pPr>
        <w:pStyle w:val="NumberedNormal"/>
      </w:pPr>
      <w:r w:rsidRPr="006278BE">
        <w:t>The purpose of this condition is to calculate the LIP</w:t>
      </w:r>
      <w:r w:rsidRPr="006278BE">
        <w:rPr>
          <w:rStyle w:val="Subscript"/>
        </w:rPr>
        <w:t>t</w:t>
      </w:r>
      <w:r w:rsidRPr="006278BE">
        <w:t xml:space="preserve"> term (the legacy incentive performance term). This contributes to the calculation of the term LAR</w:t>
      </w:r>
      <w:r w:rsidRPr="006278BE">
        <w:rPr>
          <w:rStyle w:val="Subscript"/>
        </w:rPr>
        <w:t>t</w:t>
      </w:r>
      <w:r w:rsidRPr="006278BE">
        <w:t xml:space="preserve"> (the legacy adjustments term), which in turn feeds into Allowed Revenue in Special Condition 2.1 (Revenue restriction).</w:t>
      </w:r>
    </w:p>
    <w:p w14:paraId="110BD6CB" w14:textId="77777777" w:rsidR="001A2306" w:rsidRPr="006278BE" w:rsidRDefault="001A2306" w:rsidP="00837CE3">
      <w:pPr>
        <w:pStyle w:val="NumberedNormal"/>
      </w:pPr>
      <w:r w:rsidRPr="006278BE">
        <w:t>The effect of this condition is to close out certain RIIO1 Price Control Period incentives.</w:t>
      </w:r>
    </w:p>
    <w:p w14:paraId="0E3BD67B" w14:textId="77777777" w:rsidR="001A2306" w:rsidRPr="006278BE" w:rsidRDefault="001A2306" w:rsidP="001A2306">
      <w:pPr>
        <w:pStyle w:val="Heading3"/>
      </w:pPr>
      <w:r w:rsidRPr="006278BE">
        <w:t>Formula for calculating the legacy incentive performance term (LIP</w:t>
      </w:r>
      <w:r w:rsidRPr="006278BE">
        <w:rPr>
          <w:rStyle w:val="Subscript"/>
        </w:rPr>
        <w:t>t</w:t>
      </w:r>
      <w:r w:rsidRPr="006278BE">
        <w:t>) term</w:t>
      </w:r>
    </w:p>
    <w:p w14:paraId="289FF105" w14:textId="77777777" w:rsidR="001A2306" w:rsidRPr="006278BE" w:rsidRDefault="001A2306" w:rsidP="00837CE3">
      <w:pPr>
        <w:pStyle w:val="NumberedNormal"/>
      </w:pPr>
      <w:r w:rsidRPr="006278BE">
        <w:t>The value of LIP</w:t>
      </w:r>
      <w:r w:rsidRPr="006278BE">
        <w:rPr>
          <w:rStyle w:val="Subscript"/>
        </w:rPr>
        <w:t>t</w:t>
      </w:r>
      <w:r w:rsidRPr="006278BE">
        <w:t xml:space="preserve"> is derived in accordance with the following formula:</w:t>
      </w:r>
    </w:p>
    <w:p w14:paraId="1AEE1978" w14:textId="77777777" w:rsidR="001A2306" w:rsidRPr="006278BE" w:rsidRDefault="004A5D3F" w:rsidP="00837CE3">
      <m:oMathPara>
        <m:oMath>
          <m:sSub>
            <m:sSubPr>
              <m:ctrlPr>
                <w:rPr>
                  <w:rFonts w:ascii="Cambria Math" w:hAnsi="Cambria Math"/>
                </w:rPr>
              </m:ctrlPr>
            </m:sSubPr>
            <m:e>
              <m:r>
                <w:rPr>
                  <w:rFonts w:ascii="Cambria Math" w:hAnsi="Cambria Math"/>
                </w:rPr>
                <m:t>LIP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221"/>
        <w:gridCol w:w="7125"/>
      </w:tblGrid>
      <w:tr w:rsidR="001A2306" w:rsidRPr="006278BE"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6278BE" w:rsidRDefault="001A2306" w:rsidP="00837CE3">
            <w:r w:rsidRPr="006278BE">
              <w:t>LBM</w:t>
            </w:r>
            <w:r w:rsidRPr="006278BE">
              <w:rPr>
                <w:rStyle w:val="Subscript"/>
              </w:rPr>
              <w:t>t</w:t>
            </w:r>
          </w:p>
        </w:tc>
        <w:tc>
          <w:tcPr>
            <w:tcW w:w="7125" w:type="dxa"/>
          </w:tcPr>
          <w:p w14:paraId="63081931"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means the legacy broad measure of customer service adjustment term and is derived in accordance with Part B;</w:t>
            </w:r>
          </w:p>
        </w:tc>
      </w:tr>
      <w:tr w:rsidR="001A2306" w:rsidRPr="006278BE"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6278BE" w:rsidRDefault="001A2306" w:rsidP="00837CE3">
            <w:r w:rsidRPr="006278BE">
              <w:t>LIQ</w:t>
            </w:r>
            <w:r w:rsidRPr="006278BE">
              <w:rPr>
                <w:rStyle w:val="Subscript"/>
              </w:rPr>
              <w:t>t</w:t>
            </w:r>
          </w:p>
        </w:tc>
        <w:tc>
          <w:tcPr>
            <w:tcW w:w="7125" w:type="dxa"/>
          </w:tcPr>
          <w:p w14:paraId="2381337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legacy interruptions-related quality of service incentive</w:t>
            </w:r>
          </w:p>
          <w:p w14:paraId="2EA04EB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term and is derived in accordance with Part C;</w:t>
            </w:r>
          </w:p>
        </w:tc>
      </w:tr>
      <w:tr w:rsidR="001A2306" w:rsidRPr="006278BE"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6278BE" w:rsidRDefault="001A2306" w:rsidP="00837CE3">
            <w:r w:rsidRPr="006278BE">
              <w:t>LICE</w:t>
            </w:r>
            <w:r w:rsidRPr="006278BE">
              <w:rPr>
                <w:rStyle w:val="Subscript"/>
              </w:rPr>
              <w:t>t</w:t>
            </w:r>
          </w:p>
        </w:tc>
        <w:tc>
          <w:tcPr>
            <w:tcW w:w="7125" w:type="dxa"/>
          </w:tcPr>
          <w:p w14:paraId="0F756CA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legacy incentive on connections engagement term and is derived in accordance with Part D; and</w:t>
            </w:r>
          </w:p>
        </w:tc>
      </w:tr>
      <w:tr w:rsidR="001A2306" w:rsidRPr="006278BE"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6278BE" w:rsidRDefault="001A2306" w:rsidP="00837CE3">
            <w:r w:rsidRPr="006278BE">
              <w:t>LTTC</w:t>
            </w:r>
            <w:r w:rsidRPr="006278BE">
              <w:rPr>
                <w:rStyle w:val="Subscript"/>
              </w:rPr>
              <w:t>t</w:t>
            </w:r>
          </w:p>
        </w:tc>
        <w:tc>
          <w:tcPr>
            <w:tcW w:w="7125" w:type="dxa"/>
          </w:tcPr>
          <w:p w14:paraId="026BE2D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means the legacy time to connect incentive term and is derived in accordance with Part E.</w:t>
            </w:r>
          </w:p>
        </w:tc>
      </w:tr>
    </w:tbl>
    <w:p w14:paraId="3811493C" w14:textId="77777777" w:rsidR="001A2306" w:rsidRPr="006278BE" w:rsidRDefault="001A2306" w:rsidP="001A2306">
      <w:pPr>
        <w:pStyle w:val="Heading3"/>
      </w:pPr>
      <w:r w:rsidRPr="006278BE">
        <w:t>Formula for calculating the legacy broad measure of customer service adjustment term (LBM</w:t>
      </w:r>
      <w:r w:rsidRPr="006278BE">
        <w:rPr>
          <w:rStyle w:val="Subscript"/>
        </w:rPr>
        <w:t>t</w:t>
      </w:r>
      <w:r w:rsidRPr="006278BE">
        <w:t>)</w:t>
      </w:r>
    </w:p>
    <w:p w14:paraId="0A334AF5" w14:textId="77777777" w:rsidR="001A2306" w:rsidRPr="006278BE" w:rsidRDefault="001A2306" w:rsidP="00837CE3">
      <w:pPr>
        <w:pStyle w:val="NumberedNormal"/>
      </w:pPr>
      <w:r w:rsidRPr="006278BE">
        <w:t>For</w:t>
      </w:r>
      <w:r w:rsidRPr="006278BE" w:rsidDel="006273D0">
        <w:t xml:space="preserve"> </w:t>
      </w:r>
      <w:r w:rsidRPr="006278BE">
        <w:t>Regulatory Years commencing on 1 April 2023 and 1 April 2024, the value of LBM</w:t>
      </w:r>
      <w:r w:rsidRPr="006278BE">
        <w:rPr>
          <w:rStyle w:val="Subscript"/>
        </w:rPr>
        <w:t>t</w:t>
      </w:r>
      <w:r w:rsidRPr="006278BE">
        <w:t xml:space="preserve"> is derived in accordance with the following formula:</w:t>
      </w:r>
    </w:p>
    <w:p w14:paraId="6CCF4968" w14:textId="77777777" w:rsidR="001A2306" w:rsidRPr="006278BE" w:rsidRDefault="004A5D3F" w:rsidP="00837CE3">
      <m:oMathPara>
        <m:oMath>
          <m:sSub>
            <m:sSubPr>
              <m:ctrlPr>
                <w:rPr>
                  <w:rFonts w:ascii="Cambria Math" w:hAnsi="Cambria Math"/>
                </w:rPr>
              </m:ctrlPr>
            </m:sSubPr>
            <m:e>
              <m:r>
                <w:rPr>
                  <w:rFonts w:ascii="Cambria Math" w:hAnsi="Cambria Math"/>
                </w:rPr>
                <m:t>LBM</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674001A8"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163"/>
        <w:gridCol w:w="7183"/>
      </w:tblGrid>
      <w:tr w:rsidR="001A2306" w:rsidRPr="006278BE"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6278BE" w:rsidRDefault="001A2306" w:rsidP="00837CE3">
            <w:r w:rsidRPr="006278BE">
              <w:t>CS</w:t>
            </w:r>
            <w:r w:rsidRPr="006278BE">
              <w:rPr>
                <w:rStyle w:val="Subscript"/>
              </w:rPr>
              <w:t>t-2</w:t>
            </w:r>
          </w:p>
        </w:tc>
        <w:tc>
          <w:tcPr>
            <w:tcW w:w="7183" w:type="dxa"/>
          </w:tcPr>
          <w:p w14:paraId="3024D990"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the CS</w:t>
            </w:r>
            <w:r w:rsidRPr="006278BE">
              <w:rPr>
                <w:rStyle w:val="Subscript"/>
              </w:rPr>
              <w:t>t-2</w:t>
            </w:r>
            <w:r w:rsidRPr="006278BE">
              <w:t xml:space="preserve"> as derived in accordance with Part A of Charge Restriction Condition 2C (Broad measure of customer service adjustment) of this licence as in force on 31 March 2023;</w:t>
            </w:r>
          </w:p>
        </w:tc>
      </w:tr>
      <w:tr w:rsidR="001A2306" w:rsidRPr="006278BE"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6278BE" w:rsidRDefault="001A2306" w:rsidP="00837CE3">
            <w:r w:rsidRPr="006278BE">
              <w:t>CM</w:t>
            </w:r>
            <w:r w:rsidRPr="006278BE">
              <w:rPr>
                <w:rStyle w:val="Subscript"/>
              </w:rPr>
              <w:t>t-2</w:t>
            </w:r>
          </w:p>
        </w:tc>
        <w:tc>
          <w:tcPr>
            <w:tcW w:w="7183" w:type="dxa"/>
          </w:tcPr>
          <w:p w14:paraId="4A6A814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CM</w:t>
            </w:r>
            <w:r w:rsidRPr="006278BE">
              <w:rPr>
                <w:rStyle w:val="Subscript"/>
              </w:rPr>
              <w:t>t-2</w:t>
            </w:r>
            <w:r w:rsidRPr="006278BE">
              <w:t xml:space="preserve"> as derived in accordance with Part A of Charge Restriction Condition 2C of this licence as in force on 31 March 2023;</w:t>
            </w:r>
          </w:p>
        </w:tc>
      </w:tr>
      <w:tr w:rsidR="001A2306" w:rsidRPr="006278BE"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6278BE" w:rsidRDefault="001A2306" w:rsidP="00837CE3">
            <w:r w:rsidRPr="006278BE">
              <w:t>SE</w:t>
            </w:r>
            <w:r w:rsidRPr="006278BE">
              <w:rPr>
                <w:rStyle w:val="Subscript"/>
              </w:rPr>
              <w:t>t-2</w:t>
            </w:r>
          </w:p>
        </w:tc>
        <w:tc>
          <w:tcPr>
            <w:tcW w:w="7183" w:type="dxa"/>
          </w:tcPr>
          <w:p w14:paraId="686B0C0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SE</w:t>
            </w:r>
            <w:r w:rsidRPr="006278BE">
              <w:rPr>
                <w:rStyle w:val="Subscript"/>
              </w:rPr>
              <w:t>t-2</w:t>
            </w:r>
            <w:r w:rsidRPr="006278BE">
              <w:t xml:space="preserve"> as derived in accordance with Part A of Charge Restriction Condition 2C of this licence as in force on 31 March 2023; and</w:t>
            </w:r>
          </w:p>
        </w:tc>
      </w:tr>
      <w:tr w:rsidR="001A2306" w:rsidRPr="006278BE"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6278BE" w:rsidRDefault="001A2306" w:rsidP="00837CE3">
            <w:r w:rsidRPr="006278BE">
              <w:t>RPIA</w:t>
            </w:r>
            <w:r w:rsidRPr="006278BE">
              <w:rPr>
                <w:rStyle w:val="Subscript"/>
              </w:rPr>
              <w:t>t-2</w:t>
            </w:r>
          </w:p>
        </w:tc>
        <w:tc>
          <w:tcPr>
            <w:tcW w:w="7183" w:type="dxa"/>
          </w:tcPr>
          <w:p w14:paraId="2A576C8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(Restriction of Allowed Distribution Network Revenue) of this licence as in force on 31 March 2023.</w:t>
            </w:r>
          </w:p>
        </w:tc>
      </w:tr>
    </w:tbl>
    <w:p w14:paraId="36AB6369" w14:textId="77777777" w:rsidR="001A2306" w:rsidRPr="006278BE" w:rsidRDefault="001A2306" w:rsidP="00837CE3">
      <w:pPr>
        <w:pStyle w:val="NumberedNormal"/>
      </w:pPr>
      <w:r w:rsidRPr="006278BE">
        <w:t>For Regulatory Years commencing on or after 1 April 2025, the value of LBM</w:t>
      </w:r>
      <w:r w:rsidRPr="006278BE">
        <w:rPr>
          <w:rStyle w:val="Subscript"/>
        </w:rPr>
        <w:t>t</w:t>
      </w:r>
      <w:r w:rsidRPr="006278BE">
        <w:t xml:space="preserve"> is zero.</w:t>
      </w:r>
    </w:p>
    <w:p w14:paraId="68119393" w14:textId="77777777" w:rsidR="001A2306" w:rsidRPr="006278BE" w:rsidRDefault="001A2306" w:rsidP="001A2306">
      <w:pPr>
        <w:pStyle w:val="Heading3"/>
      </w:pPr>
      <w:r w:rsidRPr="006278BE">
        <w:t>Formulae for calculating the legacy interruptions-related quality of service incentive term (LIQ</w:t>
      </w:r>
      <w:r w:rsidRPr="006278BE">
        <w:rPr>
          <w:rStyle w:val="Subscript"/>
        </w:rPr>
        <w:t>t)</w:t>
      </w:r>
    </w:p>
    <w:p w14:paraId="055765D8" w14:textId="77777777" w:rsidR="001A2306" w:rsidRPr="006278BE" w:rsidRDefault="001A2306" w:rsidP="00837CE3">
      <w:pPr>
        <w:pStyle w:val="NumberedNormal"/>
      </w:pPr>
      <w:r w:rsidRPr="006278BE">
        <w:t>For</w:t>
      </w:r>
      <w:r w:rsidRPr="006278BE" w:rsidDel="006273D0">
        <w:t xml:space="preserve"> </w:t>
      </w:r>
      <w:r w:rsidRPr="006278BE">
        <w:t>Regulatory Years commencing on 1 April 2023 and 1 April 2024, the value of LIQ</w:t>
      </w:r>
      <w:r w:rsidRPr="006278BE">
        <w:rPr>
          <w:rStyle w:val="Subscript"/>
        </w:rPr>
        <w:t>t</w:t>
      </w:r>
      <w:r w:rsidRPr="006278BE">
        <w:t xml:space="preserve"> is derived in accordance with the following formula:</w:t>
      </w:r>
    </w:p>
    <w:p w14:paraId="04EAB11E" w14:textId="77777777" w:rsidR="001A2306" w:rsidRPr="006278BE" w:rsidRDefault="001A2306" w:rsidP="00837CE3">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3A996E5E"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114"/>
        <w:gridCol w:w="7232"/>
      </w:tblGrid>
      <w:tr w:rsidR="001A2306" w:rsidRPr="006278BE"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6278BE" w:rsidRDefault="001A2306" w:rsidP="00837CE3">
            <w:r w:rsidRPr="006278BE">
              <w:t>QZ</w:t>
            </w:r>
            <w:r w:rsidRPr="006278BE">
              <w:rPr>
                <w:rStyle w:val="Subscript"/>
              </w:rPr>
              <w:t>t-2</w:t>
            </w:r>
          </w:p>
        </w:tc>
        <w:tc>
          <w:tcPr>
            <w:tcW w:w="7232" w:type="dxa"/>
          </w:tcPr>
          <w:p w14:paraId="4B938A11"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the QZ</w:t>
            </w:r>
            <w:r w:rsidRPr="006278BE">
              <w:rPr>
                <w:rStyle w:val="Subscript"/>
              </w:rPr>
              <w:t>t-2</w:t>
            </w:r>
            <w:r w:rsidRPr="006278BE">
              <w:t xml:space="preserve"> as derived in accordance with Part A of Charge Restriction Condition 2D (Adjustment of licensee’s revenues to reflect interruptions-related quality of service performance) of this licence as in force on 31 March 2023;</w:t>
            </w:r>
          </w:p>
        </w:tc>
      </w:tr>
      <w:tr w:rsidR="001A2306" w:rsidRPr="006278BE"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6278BE" w:rsidRDefault="001A2306" w:rsidP="00837CE3">
            <w:r w:rsidRPr="006278BE">
              <w:t>QC</w:t>
            </w:r>
            <w:r w:rsidRPr="006278BE">
              <w:rPr>
                <w:rStyle w:val="Subscript"/>
              </w:rPr>
              <w:t>t-2</w:t>
            </w:r>
          </w:p>
        </w:tc>
        <w:tc>
          <w:tcPr>
            <w:tcW w:w="7232" w:type="dxa"/>
          </w:tcPr>
          <w:p w14:paraId="17940D1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QC</w:t>
            </w:r>
            <w:r w:rsidRPr="006278BE">
              <w:rPr>
                <w:rStyle w:val="Subscript"/>
              </w:rPr>
              <w:t>t-2</w:t>
            </w:r>
            <w:r w:rsidRPr="006278BE">
              <w:t xml:space="preserve"> as derived in accordance with Part A of Charge Restriction Condition 2D of this licence as in force on 31 March 2023;</w:t>
            </w:r>
          </w:p>
        </w:tc>
      </w:tr>
      <w:tr w:rsidR="001A2306" w:rsidRPr="006278BE"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6278BE" w:rsidRDefault="001A2306" w:rsidP="00837CE3">
            <w:r w:rsidRPr="006278BE">
              <w:t>QD</w:t>
            </w:r>
            <w:r w:rsidRPr="006278BE">
              <w:rPr>
                <w:rStyle w:val="Subscript"/>
              </w:rPr>
              <w:t>t-2</w:t>
            </w:r>
          </w:p>
        </w:tc>
        <w:tc>
          <w:tcPr>
            <w:tcW w:w="7232" w:type="dxa"/>
          </w:tcPr>
          <w:p w14:paraId="0853859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QD</w:t>
            </w:r>
            <w:r w:rsidRPr="006278BE">
              <w:rPr>
                <w:rStyle w:val="Subscript"/>
              </w:rPr>
              <w:t>t-2</w:t>
            </w:r>
            <w:r w:rsidRPr="006278BE">
              <w:t xml:space="preserve"> as derived in accordance with Part A of Charge Restriction Condition 2D of this licence as in force on 31 March 2023;</w:t>
            </w:r>
          </w:p>
        </w:tc>
      </w:tr>
      <w:tr w:rsidR="001A2306" w:rsidRPr="006278BE"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6278BE" w:rsidRDefault="001A2306" w:rsidP="00837CE3">
            <w:r w:rsidRPr="006278BE">
              <w:t>LPVF</w:t>
            </w:r>
            <w:r w:rsidRPr="006278BE">
              <w:rPr>
                <w:rStyle w:val="Subscript"/>
              </w:rPr>
              <w:t>t</w:t>
            </w:r>
          </w:p>
        </w:tc>
        <w:tc>
          <w:tcPr>
            <w:tcW w:w="7232" w:type="dxa"/>
          </w:tcPr>
          <w:p w14:paraId="04D6C41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w:t>
            </w:r>
          </w:p>
        </w:tc>
      </w:tr>
      <w:tr w:rsidR="001A2306" w:rsidRPr="006278BE"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6278BE" w:rsidRDefault="001A2306" w:rsidP="00837CE3">
            <w:r w:rsidRPr="006278BE">
              <w:t>PI</w:t>
            </w:r>
            <w:r w:rsidRPr="006278BE">
              <w:rPr>
                <w:rStyle w:val="Subscript"/>
              </w:rPr>
              <w:t>t</w:t>
            </w:r>
          </w:p>
        </w:tc>
        <w:tc>
          <w:tcPr>
            <w:tcW w:w="7232" w:type="dxa"/>
          </w:tcPr>
          <w:p w14:paraId="006911C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6278BE" w:rsidRDefault="001A2306" w:rsidP="00837CE3">
            <w:r w:rsidRPr="006278BE">
              <w:t>PI</w:t>
            </w:r>
            <w:r w:rsidRPr="006278BE">
              <w:rPr>
                <w:rStyle w:val="Subscript"/>
              </w:rPr>
              <w:t>2012/13</w:t>
            </w:r>
          </w:p>
        </w:tc>
        <w:tc>
          <w:tcPr>
            <w:tcW w:w="7232" w:type="dxa"/>
          </w:tcPr>
          <w:p w14:paraId="4E062D8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for the Regulatory Year commencing on 1 April 2012.</w:t>
            </w:r>
          </w:p>
        </w:tc>
      </w:tr>
    </w:tbl>
    <w:p w14:paraId="6773B335" w14:textId="77777777" w:rsidR="001A2306" w:rsidRPr="006278BE" w:rsidRDefault="001A2306" w:rsidP="00837CE3">
      <w:pPr>
        <w:pStyle w:val="NumberedNormal"/>
      </w:pPr>
      <w:bookmarkStart w:id="316" w:name="_Ref109900123"/>
      <w:r w:rsidRPr="006278BE">
        <w:t>The value of LPVF</w:t>
      </w:r>
      <w:r w:rsidRPr="006278BE">
        <w:rPr>
          <w:rStyle w:val="Subscript"/>
        </w:rPr>
        <w:t>t</w:t>
      </w:r>
      <w:r w:rsidRPr="006278BE">
        <w:t xml:space="preserve"> is derived in accordance with the following formula:</w:t>
      </w:r>
      <w:bookmarkEnd w:id="316"/>
    </w:p>
    <w:p w14:paraId="5CAED670" w14:textId="77777777" w:rsidR="001A2306" w:rsidRPr="006278BE" w:rsidRDefault="001A2306" w:rsidP="00837CE3">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m:rPr>
              <m:sty m:val="p"/>
            </m:rP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897"/>
        <w:gridCol w:w="7449"/>
      </w:tblGrid>
      <w:tr w:rsidR="001A2306" w:rsidRPr="006278BE"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6278BE" w:rsidRDefault="001A2306" w:rsidP="00837CE3">
            <w:r w:rsidRPr="006278BE">
              <w:t>WACC</w:t>
            </w:r>
            <w:r w:rsidRPr="006278BE">
              <w:rPr>
                <w:rStyle w:val="Subscript"/>
              </w:rPr>
              <w:t>t</w:t>
            </w:r>
          </w:p>
        </w:tc>
        <w:tc>
          <w:tcPr>
            <w:tcW w:w="7449" w:type="dxa"/>
          </w:tcPr>
          <w:p w14:paraId="42CC41D4"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6278BE" w:rsidRDefault="001A2306" w:rsidP="00837CE3">
      <w:pPr>
        <w:pStyle w:val="NumberedNormal"/>
      </w:pPr>
      <w:r w:rsidRPr="006278BE">
        <w:t>For Regulatory Years commencing on or after 1 April 2025, the value of LIQ</w:t>
      </w:r>
      <w:r w:rsidRPr="006278BE">
        <w:rPr>
          <w:rStyle w:val="Subscript"/>
        </w:rPr>
        <w:t>t</w:t>
      </w:r>
      <w:r w:rsidRPr="006278BE">
        <w:t xml:space="preserve"> is zero.</w:t>
      </w:r>
    </w:p>
    <w:p w14:paraId="4CA9FEEA" w14:textId="77777777" w:rsidR="001A2306" w:rsidRPr="006278BE" w:rsidRDefault="001A2306" w:rsidP="001A2306">
      <w:pPr>
        <w:pStyle w:val="Heading3"/>
      </w:pPr>
      <w:r w:rsidRPr="006278BE">
        <w:t>Formula for calculating the legacy incentive on connections engagement term (LICE</w:t>
      </w:r>
      <w:r w:rsidRPr="006278BE">
        <w:rPr>
          <w:rStyle w:val="Subscript"/>
        </w:rPr>
        <w:t>t</w:t>
      </w:r>
      <w:r w:rsidRPr="006278BE">
        <w:t>)</w:t>
      </w:r>
    </w:p>
    <w:p w14:paraId="30A535F1" w14:textId="77777777" w:rsidR="001A2306" w:rsidRPr="006278BE" w:rsidRDefault="001A2306" w:rsidP="00837CE3">
      <w:pPr>
        <w:pStyle w:val="NumberedNormal"/>
      </w:pPr>
      <w:r w:rsidRPr="006278BE">
        <w:t>For</w:t>
      </w:r>
      <w:r w:rsidRPr="006278BE" w:rsidDel="006273D0">
        <w:t xml:space="preserve"> </w:t>
      </w:r>
      <w:r w:rsidRPr="006278BE">
        <w:t>Regulatory Years commencing on 1 April 2023 to 1 April 2025, the value of LICE</w:t>
      </w:r>
      <w:r w:rsidRPr="006278BE">
        <w:rPr>
          <w:rStyle w:val="Subscript"/>
        </w:rPr>
        <w:t>t</w:t>
      </w:r>
      <w:r w:rsidRPr="006278BE">
        <w:t xml:space="preserve"> is derived in accordance with the following formula:</w:t>
      </w:r>
    </w:p>
    <w:p w14:paraId="4D133DB6" w14:textId="77777777" w:rsidR="001A2306" w:rsidRPr="006278BE" w:rsidRDefault="004A5D3F" w:rsidP="00837CE3">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114"/>
        <w:gridCol w:w="7232"/>
      </w:tblGrid>
      <w:tr w:rsidR="001A2306" w:rsidRPr="006278BE"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6278BE" w:rsidRDefault="001A2306" w:rsidP="00837CE3">
            <w:r w:rsidRPr="006278BE">
              <w:t>ICEO</w:t>
            </w:r>
            <w:r w:rsidRPr="006278BE">
              <w:rPr>
                <w:rStyle w:val="Subscript"/>
              </w:rPr>
              <w:t>t-3</w:t>
            </w:r>
          </w:p>
        </w:tc>
        <w:tc>
          <w:tcPr>
            <w:tcW w:w="7232" w:type="dxa"/>
          </w:tcPr>
          <w:p w14:paraId="7031B3F2"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w:t>
            </w:r>
            <w:r w:rsidRPr="006278BE" w:rsidDel="00D06A73">
              <w:t xml:space="preserve"> </w:t>
            </w:r>
            <w:r w:rsidRPr="006278BE">
              <w:t>ICEO</w:t>
            </w:r>
            <w:r w:rsidRPr="006278BE">
              <w:rPr>
                <w:rStyle w:val="Subscript"/>
              </w:rPr>
              <w:t>t-3</w:t>
            </w:r>
            <w:r w:rsidRPr="006278BE">
              <w:t xml:space="preserve"> as derived in accordance with Part B of Charge Restriction Condition 2E (Incentive on connections engagement) of this licence as in force on 31 March 2023; and</w:t>
            </w:r>
          </w:p>
        </w:tc>
      </w:tr>
      <w:tr w:rsidR="001A2306" w:rsidRPr="006278BE"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6278BE" w:rsidRDefault="001A2306" w:rsidP="00837CE3">
            <w:r w:rsidRPr="006278BE">
              <w:t>RPIA</w:t>
            </w:r>
            <w:r w:rsidRPr="006278BE">
              <w:rPr>
                <w:rStyle w:val="Subscript"/>
              </w:rPr>
              <w:t>t-3</w:t>
            </w:r>
          </w:p>
        </w:tc>
        <w:tc>
          <w:tcPr>
            <w:tcW w:w="7232" w:type="dxa"/>
          </w:tcPr>
          <w:p w14:paraId="6F3FD4B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bl>
    <w:p w14:paraId="1DD5F772" w14:textId="77777777" w:rsidR="001A2306" w:rsidRPr="006278BE" w:rsidRDefault="001A2306" w:rsidP="00837CE3">
      <w:pPr>
        <w:pStyle w:val="NumberedNormal"/>
      </w:pPr>
      <w:r w:rsidRPr="006278BE">
        <w:t>For Regulatory Years commencing on or after 1 April 2026, the value of LICE</w:t>
      </w:r>
      <w:r w:rsidRPr="006278BE">
        <w:rPr>
          <w:rStyle w:val="Subscript"/>
        </w:rPr>
        <w:t>t</w:t>
      </w:r>
      <w:r w:rsidRPr="006278BE">
        <w:t xml:space="preserve"> is zero.</w:t>
      </w:r>
    </w:p>
    <w:p w14:paraId="348281F1" w14:textId="77777777" w:rsidR="001A2306" w:rsidRPr="006278BE" w:rsidRDefault="001A2306" w:rsidP="00837CE3">
      <w:pPr>
        <w:pStyle w:val="NumberedNormal"/>
      </w:pPr>
      <w:r w:rsidRPr="006278BE">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6278BE">
        <w:t xml:space="preserve"> term. The licensee must comply with the Incentive on Connections Engagement Guidance.</w:t>
      </w:r>
    </w:p>
    <w:p w14:paraId="0DBFD6DE" w14:textId="77777777" w:rsidR="001A2306" w:rsidRPr="006278BE" w:rsidRDefault="001A2306" w:rsidP="00837CE3">
      <w:pPr>
        <w:pStyle w:val="NumberedNormal"/>
      </w:pPr>
      <w:r w:rsidRPr="006278BE">
        <w:t>The procedure for amending the Incentive on Connections Engagement Guidance is set out in Special Condition 1.3 (Common procedure).</w:t>
      </w:r>
    </w:p>
    <w:p w14:paraId="13A2ADBC" w14:textId="77777777" w:rsidR="001A2306" w:rsidRPr="006278BE" w:rsidRDefault="001A2306" w:rsidP="001A2306">
      <w:pPr>
        <w:pStyle w:val="Heading3"/>
      </w:pPr>
      <w:r w:rsidRPr="006278BE">
        <w:t>Formula for calculating the legacy time to connect incentive term (LTTC</w:t>
      </w:r>
      <w:r w:rsidRPr="006278BE">
        <w:rPr>
          <w:rStyle w:val="Subscript"/>
        </w:rPr>
        <w:t>t</w:t>
      </w:r>
      <w:r w:rsidRPr="006278BE">
        <w:t>)</w:t>
      </w:r>
    </w:p>
    <w:p w14:paraId="62EFC9C8" w14:textId="77777777" w:rsidR="001A2306" w:rsidRPr="006278BE" w:rsidRDefault="001A2306" w:rsidP="00837CE3">
      <w:pPr>
        <w:pStyle w:val="NumberedNormal"/>
      </w:pPr>
      <w:r w:rsidRPr="006278BE">
        <w:t>For</w:t>
      </w:r>
      <w:r w:rsidRPr="006278BE" w:rsidDel="00BC44C1">
        <w:t xml:space="preserve"> </w:t>
      </w:r>
      <w:r w:rsidRPr="006278BE">
        <w:t>Regulatory Years commencing on 1 April 2023 and 1 April 2024, the value of LTTC</w:t>
      </w:r>
      <w:r w:rsidRPr="006278BE">
        <w:rPr>
          <w:rStyle w:val="Subscript"/>
        </w:rPr>
        <w:t>t</w:t>
      </w:r>
      <w:r w:rsidRPr="006278BE">
        <w:t xml:space="preserve"> is derived in accordance with the following formula:</w:t>
      </w:r>
    </w:p>
    <w:p w14:paraId="241CD83F" w14:textId="77777777" w:rsidR="001A2306" w:rsidRPr="006278BE" w:rsidRDefault="004A5D3F" w:rsidP="00837CE3">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6278BE" w:rsidRDefault="001A2306" w:rsidP="00837CE3">
      <w:pPr>
        <w:pStyle w:val="FormulaDefinitions"/>
      </w:pPr>
      <w:r w:rsidRPr="006278BE">
        <w:t>where:</w:t>
      </w:r>
    </w:p>
    <w:tbl>
      <w:tblPr>
        <w:tblStyle w:val="TableGridLight"/>
        <w:tblW w:w="0" w:type="auto"/>
        <w:tblLook w:val="04A0" w:firstRow="1" w:lastRow="0" w:firstColumn="1" w:lastColumn="0" w:noHBand="0" w:noVBand="1"/>
      </w:tblPr>
      <w:tblGrid>
        <w:gridCol w:w="1114"/>
        <w:gridCol w:w="7232"/>
      </w:tblGrid>
      <w:tr w:rsidR="001A2306" w:rsidRPr="006278BE"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6278BE" w:rsidRDefault="001A2306" w:rsidP="00837CE3">
            <w:r w:rsidRPr="006278BE">
              <w:t>TQA</w:t>
            </w:r>
            <w:r w:rsidRPr="006278BE">
              <w:rPr>
                <w:rStyle w:val="Subscript"/>
              </w:rPr>
              <w:t>t-2</w:t>
            </w:r>
          </w:p>
        </w:tc>
        <w:tc>
          <w:tcPr>
            <w:tcW w:w="7232" w:type="dxa"/>
          </w:tcPr>
          <w:p w14:paraId="45C0CB1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the TQA</w:t>
            </w:r>
            <w:r w:rsidRPr="006278BE">
              <w:rPr>
                <w:rStyle w:val="Subscript"/>
              </w:rPr>
              <w:t>t-2</w:t>
            </w:r>
            <w:r w:rsidRPr="006278BE">
              <w:t xml:space="preserve"> as derived in accordance with Part A of Charge Restriction Condition 2F (Time to connect incentive) of this licence as in force on 31 March 2023;</w:t>
            </w:r>
          </w:p>
        </w:tc>
      </w:tr>
      <w:tr w:rsidR="001A2306" w:rsidRPr="006278BE"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6278BE" w:rsidRDefault="001A2306" w:rsidP="00837CE3">
            <w:r w:rsidRPr="006278BE">
              <w:t>TQB</w:t>
            </w:r>
            <w:r w:rsidRPr="006278BE">
              <w:rPr>
                <w:rStyle w:val="Subscript"/>
              </w:rPr>
              <w:t>t-2</w:t>
            </w:r>
          </w:p>
        </w:tc>
        <w:tc>
          <w:tcPr>
            <w:tcW w:w="7232" w:type="dxa"/>
          </w:tcPr>
          <w:p w14:paraId="38BFB35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TQB</w:t>
            </w:r>
            <w:r w:rsidRPr="006278BE">
              <w:rPr>
                <w:rStyle w:val="Subscript"/>
              </w:rPr>
              <w:t>t-2</w:t>
            </w:r>
            <w:r w:rsidRPr="006278BE">
              <w:t xml:space="preserve"> as derived in accordance with Part A of Charge Restriction Condition 2F of this licence as in force on 31 March 2023;</w:t>
            </w:r>
          </w:p>
        </w:tc>
      </w:tr>
      <w:tr w:rsidR="001A2306" w:rsidRPr="006278BE"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6278BE" w:rsidRDefault="001A2306" w:rsidP="00837CE3">
            <w:r w:rsidRPr="006278BE">
              <w:t>TCA</w:t>
            </w:r>
            <w:r w:rsidRPr="006278BE">
              <w:rPr>
                <w:rStyle w:val="Subscript"/>
              </w:rPr>
              <w:t>t-2</w:t>
            </w:r>
          </w:p>
        </w:tc>
        <w:tc>
          <w:tcPr>
            <w:tcW w:w="7232" w:type="dxa"/>
          </w:tcPr>
          <w:p w14:paraId="6C137C4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TCA</w:t>
            </w:r>
            <w:r w:rsidRPr="006278BE">
              <w:rPr>
                <w:rStyle w:val="Subscript"/>
              </w:rPr>
              <w:t>t-2</w:t>
            </w:r>
            <w:r w:rsidRPr="006278BE">
              <w:t xml:space="preserve"> as derived in accordance with Part A of Charge Restriction Condition 2F of this licence as in force on 31 March 2023;</w:t>
            </w:r>
          </w:p>
        </w:tc>
      </w:tr>
      <w:tr w:rsidR="001A2306" w:rsidRPr="006278BE"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6278BE" w:rsidRDefault="001A2306" w:rsidP="00837CE3">
            <w:r w:rsidRPr="006278BE">
              <w:t>TCB</w:t>
            </w:r>
            <w:r w:rsidRPr="006278BE">
              <w:rPr>
                <w:rStyle w:val="Subscript"/>
              </w:rPr>
              <w:t>t-2</w:t>
            </w:r>
          </w:p>
        </w:tc>
        <w:tc>
          <w:tcPr>
            <w:tcW w:w="7232" w:type="dxa"/>
          </w:tcPr>
          <w:p w14:paraId="7CDF6B2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TCB</w:t>
            </w:r>
            <w:r w:rsidRPr="006278BE">
              <w:rPr>
                <w:rStyle w:val="Subscript"/>
              </w:rPr>
              <w:t>t-2</w:t>
            </w:r>
            <w:r w:rsidRPr="006278BE">
              <w:t xml:space="preserve"> as derived in accordance with Part A of Charge Restriction Condition 2F of this licence as in force on 31 March 2023; and</w:t>
            </w:r>
          </w:p>
        </w:tc>
      </w:tr>
      <w:tr w:rsidR="001A2306" w:rsidRPr="006278BE"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6278BE" w:rsidRDefault="001A2306" w:rsidP="00837CE3">
            <w:r w:rsidRPr="006278BE">
              <w:t>RPIA</w:t>
            </w:r>
            <w:r w:rsidRPr="006278BE">
              <w:rPr>
                <w:rStyle w:val="Subscript"/>
              </w:rPr>
              <w:t>t-2</w:t>
            </w:r>
          </w:p>
        </w:tc>
        <w:tc>
          <w:tcPr>
            <w:tcW w:w="7232" w:type="dxa"/>
          </w:tcPr>
          <w:p w14:paraId="7B76596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bl>
    <w:p w14:paraId="63FB54DA" w14:textId="77777777" w:rsidR="001A2306" w:rsidRPr="006278BE" w:rsidRDefault="001A2306" w:rsidP="00837CE3">
      <w:pPr>
        <w:pStyle w:val="NumberedNormal"/>
      </w:pPr>
      <w:r w:rsidRPr="006278BE">
        <w:t>For Regulatory Years commencing on or after 1 April 2025, the value of LTTC</w:t>
      </w:r>
      <w:r w:rsidRPr="006278BE">
        <w:rPr>
          <w:rStyle w:val="Subscript"/>
        </w:rPr>
        <w:t>t</w:t>
      </w:r>
      <w:r w:rsidRPr="006278BE">
        <w:t xml:space="preserve"> is zero.</w:t>
      </w:r>
    </w:p>
    <w:p w14:paraId="3BF314A6" w14:textId="77777777" w:rsidR="001A2306" w:rsidRPr="006278BE" w:rsidRDefault="001A2306" w:rsidP="00837CE3"/>
    <w:p w14:paraId="776BFBE5" w14:textId="77777777" w:rsidR="001A2306" w:rsidRPr="006278BE" w:rsidRDefault="001A2306" w:rsidP="001A2306">
      <w:pPr>
        <w:pStyle w:val="Heading2"/>
      </w:pPr>
      <w:bookmarkStart w:id="317" w:name="_Toc115343523"/>
      <w:bookmarkStart w:id="318" w:name="_Toc121736150"/>
      <w:bookmarkStart w:id="319" w:name="_Toc126075079"/>
      <w:r w:rsidRPr="006278BE">
        <w:t>Legacy pass-through items term (LPT</w:t>
      </w:r>
      <w:r w:rsidRPr="006278BE">
        <w:rPr>
          <w:rStyle w:val="Subscript"/>
        </w:rPr>
        <w:t>t</w:t>
      </w:r>
      <w:r w:rsidRPr="006278BE">
        <w:t>)</w:t>
      </w:r>
      <w:bookmarkEnd w:id="317"/>
      <w:bookmarkEnd w:id="318"/>
      <w:bookmarkEnd w:id="319"/>
    </w:p>
    <w:p w14:paraId="04AB66FF" w14:textId="77777777" w:rsidR="001A2306" w:rsidRPr="006278BE" w:rsidRDefault="001A2306" w:rsidP="001A2306">
      <w:pPr>
        <w:pStyle w:val="Heading3nonumbering"/>
      </w:pPr>
      <w:r w:rsidRPr="006278BE">
        <w:t>Introduction</w:t>
      </w:r>
    </w:p>
    <w:p w14:paraId="3E9B0035" w14:textId="77777777" w:rsidR="001A2306" w:rsidRPr="006278BE" w:rsidRDefault="001A2306" w:rsidP="00837CE3">
      <w:pPr>
        <w:pStyle w:val="NumberedNormal"/>
      </w:pPr>
      <w:r w:rsidRPr="006278BE">
        <w:t>The purpose of this condition is to calculate the LPT</w:t>
      </w:r>
      <w:r w:rsidRPr="006278BE">
        <w:rPr>
          <w:rStyle w:val="Subscript"/>
        </w:rPr>
        <w:t>t</w:t>
      </w:r>
      <w:r w:rsidRPr="006278BE">
        <w:t xml:space="preserve"> term (the legacy pass-through items term). This contributes to the calculation of the term LAR</w:t>
      </w:r>
      <w:r w:rsidRPr="006278BE">
        <w:rPr>
          <w:rStyle w:val="Subscript"/>
        </w:rPr>
        <w:t>t</w:t>
      </w:r>
      <w:r w:rsidRPr="006278BE">
        <w:t xml:space="preserve"> (the legacy adjustments term), which in turn feeds into Allowed Revenue in Special Condition 2.1 (Revenue restriction).</w:t>
      </w:r>
    </w:p>
    <w:p w14:paraId="5B63B43D" w14:textId="4BCBF4C0" w:rsidR="001A2306" w:rsidRPr="006278BE" w:rsidRDefault="001A2306" w:rsidP="00837CE3">
      <w:pPr>
        <w:pStyle w:val="NumberedNormal"/>
      </w:pPr>
      <w:r w:rsidRPr="006278BE">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6278BE">
        <w:t>0</w:t>
      </w:r>
      <w:r w:rsidRPr="006278BE">
        <w:t xml:space="preserve"> </w:t>
      </w:r>
      <w:r w:rsidR="007C5125" w:rsidRPr="006278BE">
        <w:t>through to</w:t>
      </w:r>
      <w:r w:rsidRPr="006278BE">
        <w:t xml:space="preserve"> 1 April 2022.</w:t>
      </w:r>
    </w:p>
    <w:p w14:paraId="1B0670D6" w14:textId="77777777" w:rsidR="001A2306" w:rsidRPr="006278BE" w:rsidRDefault="001A2306" w:rsidP="001A2306">
      <w:pPr>
        <w:pStyle w:val="Heading3"/>
      </w:pPr>
      <w:r w:rsidRPr="006278BE">
        <w:t>Formula for calculating the RIIO-1 Allowed Pass-through items term (LPT</w:t>
      </w:r>
      <w:r w:rsidRPr="006278BE">
        <w:rPr>
          <w:rStyle w:val="Subscript"/>
        </w:rPr>
        <w:t>t</w:t>
      </w:r>
      <w:r w:rsidRPr="006278BE">
        <w:t>)</w:t>
      </w:r>
    </w:p>
    <w:p w14:paraId="61239210" w14:textId="77777777" w:rsidR="001A2306" w:rsidRPr="006278BE" w:rsidRDefault="001A2306" w:rsidP="00837CE3">
      <w:pPr>
        <w:pStyle w:val="NumberedNormal"/>
      </w:pPr>
      <w:r w:rsidRPr="006278BE">
        <w:t>For the Regulatory Years commencing on 1 April 2023 to 1 April 2025, the value of LPT</w:t>
      </w:r>
      <w:r w:rsidRPr="006278BE">
        <w:rPr>
          <w:rStyle w:val="Subscript"/>
        </w:rPr>
        <w:t>t</w:t>
      </w:r>
      <w:r w:rsidRPr="006278BE">
        <w:t xml:space="preserve"> is derived in accordance with the following formula: </w:t>
      </w:r>
    </w:p>
    <w:p w14:paraId="2CA7653A" w14:textId="569B4FDA" w:rsidR="001A2306" w:rsidRPr="006278BE" w:rsidRDefault="004A5D3F" w:rsidP="000A6BA9">
      <w:pPr>
        <w:ind w:left="426"/>
      </w:pPr>
      <m:oMathPara>
        <m:oMath>
          <m:sSub>
            <m:sSubPr>
              <m:ctrlPr>
                <w:rPr>
                  <w:rFonts w:ascii="Cambria Math" w:hAnsi="Cambria Math"/>
                </w:rPr>
              </m:ctrlPr>
            </m:sSubPr>
            <m:e>
              <m:r>
                <w:rPr>
                  <w:rFonts w:ascii="Cambria Math" w:hAnsi="Cambria Math"/>
                </w:rPr>
                <m:t>LPT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LSEC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LSEVEC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LSNESRC</m:t>
              </m:r>
            </m:e>
            <m:sub>
              <m:r>
                <w:rPr>
                  <w:rFonts w:ascii="Cambria Math" w:hAnsi="Cambria Math"/>
                </w:rPr>
                <m:t>t</m:t>
              </m:r>
            </m:sub>
          </m:sSub>
        </m:oMath>
      </m:oMathPara>
    </w:p>
    <w:p w14:paraId="2CE32DC0" w14:textId="77777777" w:rsidR="001A2306" w:rsidRPr="006278BE" w:rsidRDefault="001A2306" w:rsidP="00837CE3">
      <w:pPr>
        <w:pStyle w:val="FormulaDefinitions"/>
      </w:pPr>
      <w:r w:rsidRPr="006278BE">
        <w:t>where:</w:t>
      </w:r>
    </w:p>
    <w:p w14:paraId="225EE3C3" w14:textId="77777777" w:rsidR="001A2306" w:rsidRPr="006278BE" w:rsidRDefault="001A2306" w:rsidP="00837CE3">
      <w:pPr>
        <w:pStyle w:val="FormulaDefinitions"/>
      </w:pPr>
      <w:r w:rsidRPr="006278BE">
        <w:t>LLF</w:t>
      </w:r>
      <w:r w:rsidRPr="006278BE">
        <w:rPr>
          <w:rStyle w:val="Subscript"/>
        </w:rPr>
        <w:t>t</w:t>
      </w:r>
      <w:r w:rsidRPr="006278BE">
        <w:tab/>
        <w:t>means the legacy licence fee adjustment term and is derived in accordance with Part B;</w:t>
      </w:r>
    </w:p>
    <w:p w14:paraId="2D546E7B" w14:textId="77777777" w:rsidR="001A2306" w:rsidRPr="006278BE" w:rsidRDefault="001A2306" w:rsidP="00837CE3">
      <w:pPr>
        <w:pStyle w:val="FormulaDefinitions"/>
      </w:pPr>
      <w:r w:rsidRPr="006278BE">
        <w:t>LRB</w:t>
      </w:r>
      <w:r w:rsidRPr="006278BE">
        <w:rPr>
          <w:rStyle w:val="Subscript"/>
        </w:rPr>
        <w:t>t</w:t>
      </w:r>
      <w:r w:rsidRPr="006278BE">
        <w:tab/>
        <w:t>means the legacy business rates adjustment term and is</w:t>
      </w:r>
      <w:r w:rsidRPr="006278BE" w:rsidDel="00B70A40">
        <w:t xml:space="preserve"> </w:t>
      </w:r>
      <w:r w:rsidRPr="006278BE">
        <w:t>derived in accordance with Part C;</w:t>
      </w:r>
    </w:p>
    <w:p w14:paraId="1B1F38D5" w14:textId="77777777" w:rsidR="001A2306" w:rsidRPr="006278BE" w:rsidRDefault="001A2306" w:rsidP="00837CE3">
      <w:pPr>
        <w:pStyle w:val="FormulaDefinitions"/>
      </w:pPr>
      <w:r w:rsidRPr="006278BE">
        <w:t>LTB</w:t>
      </w:r>
      <w:r w:rsidRPr="006278BE">
        <w:rPr>
          <w:rStyle w:val="Subscript"/>
        </w:rPr>
        <w:t>t</w:t>
      </w:r>
      <w:r w:rsidRPr="006278BE">
        <w:tab/>
        <w:t>means the legacy Transmission Connection Point Charges term and is derived in accordance with Part D;</w:t>
      </w:r>
    </w:p>
    <w:p w14:paraId="17D3F62F" w14:textId="77777777" w:rsidR="001A2306" w:rsidRPr="006278BE" w:rsidRDefault="001A2306" w:rsidP="00837CE3">
      <w:pPr>
        <w:pStyle w:val="FormulaDefinitions"/>
      </w:pPr>
      <w:r w:rsidRPr="006278BE">
        <w:t>LSMC</w:t>
      </w:r>
      <w:r w:rsidRPr="006278BE">
        <w:rPr>
          <w:rStyle w:val="Subscript"/>
        </w:rPr>
        <w:t>t</w:t>
      </w:r>
      <w:r w:rsidRPr="006278BE">
        <w:tab/>
        <w:t>means the legacy Smart Meter Communication Licensee Costs adjustment term and is derived in accordance with Part E;</w:t>
      </w:r>
    </w:p>
    <w:p w14:paraId="39982265" w14:textId="77777777" w:rsidR="001A2306" w:rsidRPr="006278BE" w:rsidRDefault="001A2306" w:rsidP="00837CE3">
      <w:pPr>
        <w:pStyle w:val="FormulaDefinitions"/>
      </w:pPr>
      <w:r w:rsidRPr="006278BE">
        <w:t>LSMIT</w:t>
      </w:r>
      <w:r w:rsidRPr="006278BE">
        <w:rPr>
          <w:rStyle w:val="Subscript"/>
        </w:rPr>
        <w:t>t</w:t>
      </w:r>
      <w:r w:rsidRPr="006278BE">
        <w:tab/>
        <w:t>means the legacy Smart Meter Information Technology Costs adjustment term and is derived in accordance with Part F;</w:t>
      </w:r>
    </w:p>
    <w:p w14:paraId="1C6C54CF" w14:textId="77777777" w:rsidR="001A2306" w:rsidRPr="006278BE" w:rsidRDefault="001A2306" w:rsidP="00837CE3">
      <w:pPr>
        <w:pStyle w:val="FormulaDefinitions"/>
      </w:pPr>
      <w:r w:rsidRPr="006278BE">
        <w:t>LRF</w:t>
      </w:r>
      <w:r w:rsidRPr="006278BE">
        <w:rPr>
          <w:rStyle w:val="Subscript"/>
        </w:rPr>
        <w:t>t</w:t>
      </w:r>
      <w:r w:rsidRPr="006278BE">
        <w:tab/>
        <w:t>means the legacy ring fence costs adjustment term and is derived in accordance with Part G;</w:t>
      </w:r>
    </w:p>
    <w:p w14:paraId="02FE540E" w14:textId="77777777" w:rsidR="001A2306" w:rsidRPr="006278BE" w:rsidRDefault="001A2306" w:rsidP="00837CE3">
      <w:pPr>
        <w:pStyle w:val="FormulaDefinitions"/>
      </w:pPr>
      <w:r w:rsidRPr="006278BE">
        <w:t>LSLR</w:t>
      </w:r>
      <w:r w:rsidRPr="006278BE">
        <w:rPr>
          <w:rStyle w:val="Subscript"/>
        </w:rPr>
        <w:t>t</w:t>
      </w:r>
      <w:r w:rsidRPr="006278BE">
        <w:tab/>
        <w:t>means the legacy Supplier of Last Resort adjustment term and is derived in accordance with Part H;</w:t>
      </w:r>
    </w:p>
    <w:p w14:paraId="6E21F798" w14:textId="77777777" w:rsidR="001A2306" w:rsidRPr="006278BE" w:rsidRDefault="001A2306" w:rsidP="00837CE3">
      <w:pPr>
        <w:pStyle w:val="FormulaDefinitions"/>
      </w:pPr>
      <w:r w:rsidRPr="006278BE">
        <w:t>LEBD</w:t>
      </w:r>
      <w:r w:rsidRPr="006278BE">
        <w:rPr>
          <w:rStyle w:val="Subscript"/>
        </w:rPr>
        <w:t>t</w:t>
      </w:r>
      <w:r w:rsidRPr="006278BE">
        <w:tab/>
        <w:t xml:space="preserve">means the legacy eligible bad debt adjustment term and is derived in accordance with Part I; </w:t>
      </w:r>
    </w:p>
    <w:p w14:paraId="2824693F" w14:textId="77777777" w:rsidR="001A2306" w:rsidRPr="006278BE" w:rsidRDefault="001A2306" w:rsidP="00837CE3">
      <w:pPr>
        <w:pStyle w:val="FormulaDefinitions"/>
      </w:pPr>
      <w:r w:rsidRPr="006278BE">
        <w:t>LCBD</w:t>
      </w:r>
      <w:r w:rsidRPr="006278BE">
        <w:rPr>
          <w:rStyle w:val="Subscript"/>
        </w:rPr>
        <w:t>t</w:t>
      </w:r>
      <w:r w:rsidRPr="006278BE">
        <w:tab/>
        <w:t>means the legacy COVID-19 bad debt adjustment term and is derived in accordance with Part J;</w:t>
      </w:r>
    </w:p>
    <w:p w14:paraId="17E66670" w14:textId="3E539CF1" w:rsidR="001A2306" w:rsidRPr="006278BE" w:rsidRDefault="001A2306" w:rsidP="00837CE3">
      <w:pPr>
        <w:pStyle w:val="FormulaDefinitions"/>
      </w:pPr>
      <w:r w:rsidRPr="006278BE">
        <w:t>LSEC</w:t>
      </w:r>
      <w:r w:rsidRPr="006278BE">
        <w:rPr>
          <w:rStyle w:val="Subscript"/>
        </w:rPr>
        <w:t>t</w:t>
      </w:r>
      <w:r w:rsidRPr="006278BE">
        <w:tab/>
        <w:t>means the legacy Shetland Variable Energy Costs pass-through items adjustment term and is derived in accordance with Part K;</w:t>
      </w:r>
    </w:p>
    <w:p w14:paraId="7CF49446" w14:textId="7571ED8A" w:rsidR="001A2306" w:rsidRPr="006278BE" w:rsidRDefault="001A2306" w:rsidP="00837CE3">
      <w:pPr>
        <w:pStyle w:val="FormulaDefinitions"/>
      </w:pPr>
      <w:r w:rsidRPr="006278BE">
        <w:t>LSEVEC</w:t>
      </w:r>
      <w:r w:rsidRPr="006278BE">
        <w:rPr>
          <w:rStyle w:val="Subscript"/>
        </w:rPr>
        <w:t>t</w:t>
      </w:r>
      <w:r w:rsidRPr="006278BE">
        <w:tab/>
        <w:t>means the legacy Shetland Extension Variable Energy Costs adjustment term and is derived in accordance with Part L;</w:t>
      </w:r>
    </w:p>
    <w:p w14:paraId="4DE94D78" w14:textId="126183E3" w:rsidR="001A2306" w:rsidRPr="006278BE" w:rsidRDefault="001A2306" w:rsidP="00837CE3">
      <w:pPr>
        <w:pStyle w:val="FormulaDefinitions"/>
      </w:pPr>
      <w:r w:rsidRPr="006278BE">
        <w:t>LSNESRC</w:t>
      </w:r>
      <w:r w:rsidRPr="006278BE">
        <w:rPr>
          <w:rStyle w:val="Subscript"/>
        </w:rPr>
        <w:t>t</w:t>
      </w:r>
      <w:r w:rsidRPr="006278BE">
        <w:tab/>
        <w:t>means the legacy Shetland new energy solution residual costs adjustment term and is derived in accordance with Part M.</w:t>
      </w:r>
    </w:p>
    <w:p w14:paraId="0A4DE12B" w14:textId="77777777" w:rsidR="001A2306" w:rsidRPr="006278BE" w:rsidRDefault="001A2306" w:rsidP="00837CE3">
      <w:pPr>
        <w:pStyle w:val="NumberedNormal"/>
      </w:pPr>
      <w:r w:rsidRPr="006278BE">
        <w:t>For Regulatory Years commencing on or after 1 April 2026 the value of LPT</w:t>
      </w:r>
      <w:r w:rsidRPr="006278BE">
        <w:rPr>
          <w:rStyle w:val="Subscript"/>
        </w:rPr>
        <w:t>t</w:t>
      </w:r>
      <w:r w:rsidRPr="006278BE">
        <w:t xml:space="preserve"> is zero.</w:t>
      </w:r>
    </w:p>
    <w:p w14:paraId="68C3E9AA" w14:textId="77777777" w:rsidR="001A2306" w:rsidRPr="006278BE" w:rsidRDefault="001A2306" w:rsidP="001A2306">
      <w:pPr>
        <w:pStyle w:val="Heading3"/>
      </w:pPr>
      <w:r w:rsidRPr="006278BE">
        <w:t>Formula for calculating the legacy licence fee adjustment term (LLF</w:t>
      </w:r>
      <w:r w:rsidRPr="006278BE">
        <w:rPr>
          <w:rStyle w:val="Subscript"/>
        </w:rPr>
        <w:t>t</w:t>
      </w:r>
      <w:r w:rsidRPr="006278BE">
        <w:t>)</w:t>
      </w:r>
    </w:p>
    <w:p w14:paraId="3EE7FDB1" w14:textId="77777777" w:rsidR="001A2306" w:rsidRPr="006278BE" w:rsidRDefault="001A2306" w:rsidP="00837CE3">
      <w:pPr>
        <w:pStyle w:val="NumberedNormal"/>
      </w:pPr>
      <w:r w:rsidRPr="006278BE">
        <w:t>For</w:t>
      </w:r>
      <w:r w:rsidRPr="006278BE" w:rsidDel="007D67AB">
        <w:t xml:space="preserve"> </w:t>
      </w:r>
      <w:r w:rsidRPr="006278BE">
        <w:t>Regulatory Years commencing on 1 April 2023 and 1 April 2024, the value of LLF</w:t>
      </w:r>
      <w:r w:rsidRPr="006278BE">
        <w:rPr>
          <w:rStyle w:val="Subscript"/>
        </w:rPr>
        <w:t>t</w:t>
      </w:r>
      <w:r w:rsidRPr="006278BE">
        <w:t xml:space="preserve"> is derived in accordance with the following formula:</w:t>
      </w:r>
    </w:p>
    <w:p w14:paraId="64FC4E75" w14:textId="77777777" w:rsidR="001A2306" w:rsidRPr="006278BE" w:rsidRDefault="004A5D3F" w:rsidP="00837CE3">
      <m:oMathPara>
        <m:oMath>
          <m:sSub>
            <m:sSubPr>
              <m:ctrlPr>
                <w:rPr>
                  <w:rFonts w:ascii="Cambria Math" w:hAnsi="Cambria Math"/>
                </w:rPr>
              </m:ctrlPr>
            </m:sSubPr>
            <m:e>
              <m:r>
                <w:rPr>
                  <w:rFonts w:ascii="Cambria Math" w:hAnsi="Cambria Math"/>
                </w:rPr>
                <m:t>LLF</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3E5AD291"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6278BE" w:rsidRDefault="001A2306" w:rsidP="00837CE3">
            <w:r w:rsidRPr="006278BE">
              <w:t>LFA</w:t>
            </w:r>
            <w:r w:rsidRPr="006278BE">
              <w:rPr>
                <w:rStyle w:val="Subscript"/>
              </w:rPr>
              <w:t>t-2</w:t>
            </w:r>
          </w:p>
        </w:tc>
        <w:tc>
          <w:tcPr>
            <w:tcW w:w="6804" w:type="dxa"/>
          </w:tcPr>
          <w:p w14:paraId="4B1507B3"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LFA</w:t>
            </w:r>
            <w:r w:rsidRPr="006278BE">
              <w:rPr>
                <w:rStyle w:val="Subscript"/>
              </w:rPr>
              <w:t>t-2</w:t>
            </w:r>
            <w:r w:rsidRPr="006278BE">
              <w:t xml:space="preserve"> as derived in accordance with Part B of Charge Restriction Condition 2B (Calculation of Allowed Pass-Through Items) of this licence as in force on 31 March 2023;</w:t>
            </w:r>
          </w:p>
        </w:tc>
      </w:tr>
      <w:tr w:rsidR="001A2306" w:rsidRPr="006278BE"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6278BE" w:rsidRDefault="001A2306" w:rsidP="00837CE3">
            <w:r w:rsidRPr="006278BE">
              <w:t>LFE</w:t>
            </w:r>
            <w:r w:rsidRPr="006278BE">
              <w:rPr>
                <w:rStyle w:val="Subscript"/>
              </w:rPr>
              <w:t>t-2</w:t>
            </w:r>
          </w:p>
        </w:tc>
        <w:tc>
          <w:tcPr>
            <w:tcW w:w="6804" w:type="dxa"/>
          </w:tcPr>
          <w:p w14:paraId="5658B7B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LFE</w:t>
            </w:r>
            <w:r w:rsidRPr="006278BE">
              <w:rPr>
                <w:rStyle w:val="Subscript"/>
              </w:rPr>
              <w:t>t-2</w:t>
            </w:r>
            <w:r w:rsidRPr="006278BE">
              <w:t xml:space="preserve"> as derived in accordance with Part B of Charge Restriction Condition 2B of this licence as in force on 31 March 2023;</w:t>
            </w:r>
          </w:p>
        </w:tc>
      </w:tr>
      <w:tr w:rsidR="001A2306" w:rsidRPr="006278BE"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6278BE" w:rsidRDefault="001A2306" w:rsidP="00837CE3">
            <w:r w:rsidRPr="006278BE">
              <w:t>RPIA</w:t>
            </w:r>
            <w:r w:rsidRPr="006278BE">
              <w:rPr>
                <w:rStyle w:val="Subscript"/>
              </w:rPr>
              <w:t>t-2</w:t>
            </w:r>
          </w:p>
        </w:tc>
        <w:tc>
          <w:tcPr>
            <w:tcW w:w="6804" w:type="dxa"/>
          </w:tcPr>
          <w:p w14:paraId="5D770F2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(Restriction of Allowed Distribution Network Revenue) of this licence as in force on 31 March 2023;</w:t>
            </w:r>
          </w:p>
        </w:tc>
      </w:tr>
      <w:tr w:rsidR="001A2306" w:rsidRPr="006278BE"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6278BE" w:rsidRDefault="001A2306" w:rsidP="00837CE3">
            <w:r w:rsidRPr="006278BE">
              <w:t>LPVF</w:t>
            </w:r>
            <w:r w:rsidRPr="006278BE">
              <w:rPr>
                <w:rStyle w:val="Subscript"/>
              </w:rPr>
              <w:t>t</w:t>
            </w:r>
          </w:p>
        </w:tc>
        <w:tc>
          <w:tcPr>
            <w:tcW w:w="6804" w:type="dxa"/>
          </w:tcPr>
          <w:p w14:paraId="337EB6F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6278BE" w:rsidRDefault="001A2306" w:rsidP="00837CE3">
            <w:r w:rsidRPr="006278BE">
              <w:t>PI</w:t>
            </w:r>
            <w:r w:rsidRPr="006278BE">
              <w:rPr>
                <w:rStyle w:val="Subscript"/>
              </w:rPr>
              <w:t>t</w:t>
            </w:r>
          </w:p>
        </w:tc>
        <w:tc>
          <w:tcPr>
            <w:tcW w:w="6804" w:type="dxa"/>
          </w:tcPr>
          <w:p w14:paraId="529B9E9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6278BE" w:rsidRDefault="001A2306" w:rsidP="00837CE3">
            <w:r w:rsidRPr="006278BE">
              <w:t>PI</w:t>
            </w:r>
            <w:r w:rsidRPr="006278BE">
              <w:rPr>
                <w:rStyle w:val="Subscript"/>
              </w:rPr>
              <w:t>2012/13</w:t>
            </w:r>
          </w:p>
        </w:tc>
        <w:tc>
          <w:tcPr>
            <w:tcW w:w="6804" w:type="dxa"/>
          </w:tcPr>
          <w:p w14:paraId="7068D28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for the Regulatory Year commencing on 1 April 2012.</w:t>
            </w:r>
          </w:p>
        </w:tc>
      </w:tr>
    </w:tbl>
    <w:p w14:paraId="42DDF959" w14:textId="77777777" w:rsidR="001A2306" w:rsidRPr="006278BE" w:rsidRDefault="001A2306" w:rsidP="00837CE3">
      <w:pPr>
        <w:pStyle w:val="NumberedNormal"/>
      </w:pPr>
      <w:r w:rsidRPr="006278BE">
        <w:t>For Regulatory Years commencing on or after 1 April 2025, the value of LLF</w:t>
      </w:r>
      <w:r w:rsidRPr="006278BE">
        <w:rPr>
          <w:rStyle w:val="Subscript"/>
        </w:rPr>
        <w:t>t</w:t>
      </w:r>
      <w:r w:rsidRPr="006278BE">
        <w:t xml:space="preserve"> is zero.</w:t>
      </w:r>
    </w:p>
    <w:p w14:paraId="58B39104" w14:textId="77777777" w:rsidR="001A2306" w:rsidRPr="006278BE" w:rsidRDefault="001A2306" w:rsidP="001A2306">
      <w:pPr>
        <w:pStyle w:val="Heading3"/>
      </w:pPr>
      <w:r w:rsidRPr="006278BE">
        <w:t>Formula for calculating the legacy business rate adjustment term (LRB</w:t>
      </w:r>
      <w:r w:rsidRPr="006278BE">
        <w:rPr>
          <w:rStyle w:val="Subscript"/>
        </w:rPr>
        <w:t>t</w:t>
      </w:r>
      <w:r w:rsidRPr="006278BE">
        <w:t>)</w:t>
      </w:r>
    </w:p>
    <w:p w14:paraId="7BCF2BD4" w14:textId="77777777" w:rsidR="001A2306" w:rsidRPr="006278BE" w:rsidRDefault="001A2306" w:rsidP="00837CE3">
      <w:pPr>
        <w:pStyle w:val="NumberedNormal"/>
      </w:pPr>
      <w:r w:rsidRPr="006278BE">
        <w:t>For</w:t>
      </w:r>
      <w:r w:rsidRPr="006278BE" w:rsidDel="004724A5">
        <w:t xml:space="preserve"> </w:t>
      </w:r>
      <w:r w:rsidRPr="006278BE">
        <w:t>Regulatory Years commencing on 1 April 2023 and 1 April 2024, the value of LRB</w:t>
      </w:r>
      <w:r w:rsidRPr="006278BE">
        <w:rPr>
          <w:rStyle w:val="Subscript"/>
        </w:rPr>
        <w:t>t</w:t>
      </w:r>
      <w:r w:rsidRPr="006278BE">
        <w:t xml:space="preserve"> is derived in accordance with the following formula:</w:t>
      </w:r>
    </w:p>
    <w:p w14:paraId="55D15B00" w14:textId="77777777" w:rsidR="001A2306" w:rsidRPr="006278BE" w:rsidRDefault="004A5D3F" w:rsidP="00837CE3">
      <m:oMathPara>
        <m:oMath>
          <m:sSub>
            <m:sSubPr>
              <m:ctrlPr>
                <w:rPr>
                  <w:rFonts w:ascii="Cambria Math" w:hAnsi="Cambria Math"/>
                </w:rPr>
              </m:ctrlPr>
            </m:sSubPr>
            <m:e>
              <m:r>
                <w:rPr>
                  <w:rFonts w:ascii="Cambria Math" w:hAnsi="Cambria Math"/>
                </w:rPr>
                <m:t>LRB</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B9CF9EC"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6278BE" w:rsidRDefault="001A2306" w:rsidP="00837CE3">
            <w:r w:rsidRPr="006278BE">
              <w:t>RBA</w:t>
            </w:r>
            <w:r w:rsidRPr="006278BE">
              <w:rPr>
                <w:rStyle w:val="Subscript"/>
              </w:rPr>
              <w:t>t-2</w:t>
            </w:r>
          </w:p>
        </w:tc>
        <w:tc>
          <w:tcPr>
            <w:tcW w:w="6804" w:type="dxa"/>
          </w:tcPr>
          <w:p w14:paraId="3E0D67C1"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RBA</w:t>
            </w:r>
            <w:r w:rsidRPr="006278BE">
              <w:rPr>
                <w:rStyle w:val="Subscript"/>
              </w:rPr>
              <w:t>t-2</w:t>
            </w:r>
            <w:r w:rsidRPr="006278BE">
              <w:t xml:space="preserve"> as derived in accordance with Part C of Charge Restriction Condition 2B of this licence as in force on 31 March 2023;</w:t>
            </w:r>
          </w:p>
        </w:tc>
      </w:tr>
      <w:tr w:rsidR="001A2306" w:rsidRPr="006278BE"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6278BE" w:rsidRDefault="001A2306" w:rsidP="00837CE3">
            <w:r w:rsidRPr="006278BE">
              <w:t>RBE</w:t>
            </w:r>
            <w:r w:rsidRPr="006278BE">
              <w:rPr>
                <w:rStyle w:val="Subscript"/>
              </w:rPr>
              <w:t>t-2</w:t>
            </w:r>
          </w:p>
        </w:tc>
        <w:tc>
          <w:tcPr>
            <w:tcW w:w="6804" w:type="dxa"/>
          </w:tcPr>
          <w:p w14:paraId="3CD2FEB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RBE</w:t>
            </w:r>
            <w:r w:rsidRPr="006278BE">
              <w:rPr>
                <w:rStyle w:val="Subscript"/>
              </w:rPr>
              <w:t>t-2</w:t>
            </w:r>
            <w:r w:rsidRPr="006278BE">
              <w:t xml:space="preserve"> as derived in accordance with Part C of Charge Restriction Condition 2B of this licence as in force on 31 March 2023;</w:t>
            </w:r>
          </w:p>
        </w:tc>
      </w:tr>
      <w:tr w:rsidR="001A2306" w:rsidRPr="006278BE"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6278BE" w:rsidRDefault="001A2306" w:rsidP="00837CE3">
            <w:r w:rsidRPr="006278BE">
              <w:t>RPIA</w:t>
            </w:r>
            <w:r w:rsidRPr="006278BE">
              <w:rPr>
                <w:rStyle w:val="Subscript"/>
              </w:rPr>
              <w:t>t-2</w:t>
            </w:r>
          </w:p>
        </w:tc>
        <w:tc>
          <w:tcPr>
            <w:tcW w:w="6804" w:type="dxa"/>
          </w:tcPr>
          <w:p w14:paraId="1EAA458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6278BE" w:rsidRDefault="001A2306" w:rsidP="00837CE3">
            <w:r w:rsidRPr="006278BE">
              <w:t>LPVF</w:t>
            </w:r>
            <w:r w:rsidRPr="006278BE">
              <w:rPr>
                <w:rStyle w:val="Subscript"/>
              </w:rPr>
              <w:t>t</w:t>
            </w:r>
          </w:p>
        </w:tc>
        <w:tc>
          <w:tcPr>
            <w:tcW w:w="6804" w:type="dxa"/>
          </w:tcPr>
          <w:p w14:paraId="46FCD5A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6278BE" w:rsidRDefault="001A2306" w:rsidP="00837CE3">
            <w:r w:rsidRPr="006278BE">
              <w:t>PI</w:t>
            </w:r>
            <w:r w:rsidRPr="006278BE">
              <w:rPr>
                <w:rStyle w:val="Subscript"/>
              </w:rPr>
              <w:t>t</w:t>
            </w:r>
          </w:p>
        </w:tc>
        <w:tc>
          <w:tcPr>
            <w:tcW w:w="6804" w:type="dxa"/>
          </w:tcPr>
          <w:p w14:paraId="753BE23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(Revenue restriction); and</w:t>
            </w:r>
          </w:p>
        </w:tc>
      </w:tr>
      <w:tr w:rsidR="001A2306" w:rsidRPr="006278BE"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6278BE" w:rsidRDefault="001A2306" w:rsidP="00837CE3">
            <w:r w:rsidRPr="006278BE">
              <w:t>PI</w:t>
            </w:r>
            <w:r w:rsidRPr="006278BE">
              <w:rPr>
                <w:rStyle w:val="Subscript"/>
              </w:rPr>
              <w:t>2012/13</w:t>
            </w:r>
          </w:p>
        </w:tc>
        <w:tc>
          <w:tcPr>
            <w:tcW w:w="6804" w:type="dxa"/>
          </w:tcPr>
          <w:p w14:paraId="6FE6FC5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(Revenue restriction) for the Regulatory Year commencing on 1 April 2012.</w:t>
            </w:r>
          </w:p>
        </w:tc>
      </w:tr>
    </w:tbl>
    <w:p w14:paraId="364B66EC" w14:textId="77777777" w:rsidR="001A2306" w:rsidRPr="006278BE" w:rsidRDefault="001A2306" w:rsidP="00837CE3">
      <w:pPr>
        <w:pStyle w:val="NumberedNormal"/>
      </w:pPr>
      <w:r w:rsidRPr="006278BE">
        <w:t>For Regulatory Years commencing on or after 1 April 2025, the value of LRB</w:t>
      </w:r>
      <w:r w:rsidRPr="006278BE">
        <w:rPr>
          <w:rStyle w:val="Subscript"/>
        </w:rPr>
        <w:t>t</w:t>
      </w:r>
      <w:r w:rsidRPr="006278BE">
        <w:t xml:space="preserve"> is zero.</w:t>
      </w:r>
    </w:p>
    <w:p w14:paraId="05B83551" w14:textId="77777777" w:rsidR="001A2306" w:rsidRPr="006278BE" w:rsidRDefault="001A2306" w:rsidP="001A2306">
      <w:pPr>
        <w:pStyle w:val="Heading3"/>
      </w:pPr>
      <w:r w:rsidRPr="006278BE">
        <w:t>Formula for calculating the legacy Transmission Connection Point Charges adjustment term (LTB</w:t>
      </w:r>
      <w:r w:rsidRPr="006278BE">
        <w:rPr>
          <w:rStyle w:val="Subscript"/>
        </w:rPr>
        <w:t>t</w:t>
      </w:r>
      <w:r w:rsidRPr="006278BE">
        <w:t>)</w:t>
      </w:r>
    </w:p>
    <w:p w14:paraId="06E22624" w14:textId="77777777" w:rsidR="001A2306" w:rsidRPr="006278BE" w:rsidRDefault="001A2306" w:rsidP="00837CE3">
      <w:pPr>
        <w:pStyle w:val="NumberedNormal"/>
      </w:pPr>
      <w:r w:rsidRPr="006278BE">
        <w:t>For</w:t>
      </w:r>
      <w:r w:rsidRPr="006278BE" w:rsidDel="00CB03E0">
        <w:t xml:space="preserve"> </w:t>
      </w:r>
      <w:r w:rsidRPr="006278BE">
        <w:t>Regulatory Years commencing on 1 April 2023 and 1 April 2024, the value of LTB</w:t>
      </w:r>
      <w:r w:rsidRPr="006278BE">
        <w:rPr>
          <w:rStyle w:val="Subscript"/>
        </w:rPr>
        <w:t>t</w:t>
      </w:r>
      <w:r w:rsidRPr="006278BE">
        <w:t xml:space="preserve"> is derived in accordance with the following formula:</w:t>
      </w:r>
    </w:p>
    <w:p w14:paraId="2CDDF205" w14:textId="77777777" w:rsidR="001A2306" w:rsidRPr="006278BE" w:rsidRDefault="004A5D3F" w:rsidP="00837CE3">
      <m:oMathPara>
        <m:oMath>
          <m:sSub>
            <m:sSubPr>
              <m:ctrlPr>
                <w:rPr>
                  <w:rFonts w:ascii="Cambria Math" w:hAnsi="Cambria Math"/>
                </w:rPr>
              </m:ctrlPr>
            </m:sSubPr>
            <m:e>
              <m:r>
                <w:rPr>
                  <w:rFonts w:ascii="Cambria Math" w:hAnsi="Cambria Math"/>
                </w:rPr>
                <m:t>LTB</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99A7378"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6278BE" w:rsidRDefault="001A2306" w:rsidP="00837CE3">
            <w:r w:rsidRPr="006278BE">
              <w:t>PTPA</w:t>
            </w:r>
            <w:r w:rsidRPr="006278BE">
              <w:rPr>
                <w:rStyle w:val="Subscript"/>
              </w:rPr>
              <w:t>t-2</w:t>
            </w:r>
          </w:p>
        </w:tc>
        <w:tc>
          <w:tcPr>
            <w:tcW w:w="6804" w:type="dxa"/>
          </w:tcPr>
          <w:p w14:paraId="3A479B66"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PTPA</w:t>
            </w:r>
            <w:r w:rsidRPr="006278BE">
              <w:rPr>
                <w:rStyle w:val="Subscript"/>
              </w:rPr>
              <w:t>t-2</w:t>
            </w:r>
            <w:r w:rsidRPr="006278BE">
              <w:t xml:space="preserve"> as derived in accordance with Part D of Charge Restriction Condition 2B of this licence as in force on 31 March 2023;</w:t>
            </w:r>
          </w:p>
        </w:tc>
      </w:tr>
      <w:tr w:rsidR="001A2306" w:rsidRPr="006278BE"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6278BE" w:rsidRDefault="001A2306" w:rsidP="00837CE3">
            <w:r w:rsidRPr="006278BE">
              <w:t>PTPE</w:t>
            </w:r>
            <w:r w:rsidRPr="006278BE">
              <w:rPr>
                <w:rStyle w:val="Subscript"/>
              </w:rPr>
              <w:t>t-2</w:t>
            </w:r>
          </w:p>
        </w:tc>
        <w:tc>
          <w:tcPr>
            <w:tcW w:w="6804" w:type="dxa"/>
          </w:tcPr>
          <w:p w14:paraId="57FEC3B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PTPE</w:t>
            </w:r>
            <w:r w:rsidRPr="006278BE">
              <w:rPr>
                <w:rStyle w:val="Subscript"/>
              </w:rPr>
              <w:t>t-2</w:t>
            </w:r>
            <w:r w:rsidRPr="006278BE">
              <w:t xml:space="preserve"> as derived in accordance with Part D of Charge Restriction Condition 2B of this licence as in force on 31 March 2023;</w:t>
            </w:r>
          </w:p>
        </w:tc>
      </w:tr>
      <w:tr w:rsidR="001A2306" w:rsidRPr="006278BE"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6278BE" w:rsidRDefault="001A2306" w:rsidP="00837CE3">
            <w:r w:rsidRPr="006278BE">
              <w:t>RPIA</w:t>
            </w:r>
            <w:r w:rsidRPr="006278BE">
              <w:rPr>
                <w:rStyle w:val="Subscript"/>
              </w:rPr>
              <w:t>t-2</w:t>
            </w:r>
          </w:p>
        </w:tc>
        <w:tc>
          <w:tcPr>
            <w:tcW w:w="6804" w:type="dxa"/>
          </w:tcPr>
          <w:p w14:paraId="36536CC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6278BE" w:rsidRDefault="001A2306" w:rsidP="00837CE3">
            <w:r w:rsidRPr="006278BE">
              <w:t>LPVF</w:t>
            </w:r>
            <w:r w:rsidRPr="006278BE">
              <w:rPr>
                <w:rStyle w:val="Subscript"/>
              </w:rPr>
              <w:t>t</w:t>
            </w:r>
          </w:p>
        </w:tc>
        <w:tc>
          <w:tcPr>
            <w:tcW w:w="6804" w:type="dxa"/>
          </w:tcPr>
          <w:p w14:paraId="6238361A" w14:textId="32992AC0"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 xml:space="preserve">has the value derived in accordance with paragraph </w:t>
            </w:r>
            <w:r w:rsidRPr="006278BE">
              <w:fldChar w:fldCharType="begin"/>
            </w:r>
            <w:r w:rsidRPr="006278BE">
              <w:instrText xml:space="preserve"> REF _Ref109900123 \r \h  \* MERGEFORMAT </w:instrText>
            </w:r>
            <w:r w:rsidRPr="006278BE">
              <w:fldChar w:fldCharType="separate"/>
            </w:r>
            <w:r w:rsidR="00573AA9">
              <w:t>7.4.7</w:t>
            </w:r>
            <w:r w:rsidRPr="006278BE">
              <w:fldChar w:fldCharType="end"/>
            </w:r>
            <w:r w:rsidRPr="006278BE">
              <w:t xml:space="preserve"> of Special Condition 7.4 (Legacy incentive performance);</w:t>
            </w:r>
          </w:p>
        </w:tc>
      </w:tr>
      <w:tr w:rsidR="001A2306" w:rsidRPr="006278BE"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6278BE" w:rsidRDefault="001A2306" w:rsidP="00837CE3">
            <w:r w:rsidRPr="006278BE">
              <w:t>PI</w:t>
            </w:r>
            <w:r w:rsidRPr="006278BE">
              <w:rPr>
                <w:rStyle w:val="Subscript"/>
              </w:rPr>
              <w:t>t</w:t>
            </w:r>
          </w:p>
        </w:tc>
        <w:tc>
          <w:tcPr>
            <w:tcW w:w="6804" w:type="dxa"/>
          </w:tcPr>
          <w:p w14:paraId="5541328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6278BE" w:rsidRDefault="001A2306" w:rsidP="00837CE3">
            <w:r w:rsidRPr="006278BE">
              <w:t>PI</w:t>
            </w:r>
            <w:r w:rsidRPr="006278BE">
              <w:rPr>
                <w:rStyle w:val="Subscript"/>
              </w:rPr>
              <w:t>2012/13</w:t>
            </w:r>
          </w:p>
        </w:tc>
        <w:tc>
          <w:tcPr>
            <w:tcW w:w="6804" w:type="dxa"/>
          </w:tcPr>
          <w:p w14:paraId="4B1784B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PI</w:t>
            </w:r>
            <w:r w:rsidRPr="006278BE">
              <w:rPr>
                <w:rStyle w:val="Subscript"/>
              </w:rPr>
              <w:t>t</w:t>
            </w:r>
            <w:r w:rsidRPr="006278BE">
              <w:t xml:space="preserve"> derived in accordance with Part E of Special Condition 2.1 for the Regulatory Year commencing on 1 April 2012.</w:t>
            </w:r>
          </w:p>
        </w:tc>
      </w:tr>
    </w:tbl>
    <w:p w14:paraId="4AF07B65" w14:textId="77777777" w:rsidR="001A2306" w:rsidRPr="006278BE" w:rsidRDefault="001A2306" w:rsidP="00837CE3">
      <w:pPr>
        <w:pStyle w:val="NumberedNormal"/>
      </w:pPr>
      <w:r w:rsidRPr="006278BE">
        <w:t>For Regulatory Years commencing on or after 1 April 2025, the value of LTB</w:t>
      </w:r>
      <w:r w:rsidRPr="006278BE">
        <w:rPr>
          <w:rStyle w:val="Subscript"/>
        </w:rPr>
        <w:t>t</w:t>
      </w:r>
      <w:r w:rsidRPr="006278BE">
        <w:t xml:space="preserve"> is zero.</w:t>
      </w:r>
    </w:p>
    <w:p w14:paraId="06BAB4D3" w14:textId="77777777" w:rsidR="001A2306" w:rsidRPr="006278BE" w:rsidRDefault="001A2306" w:rsidP="001A2306">
      <w:pPr>
        <w:pStyle w:val="Heading3"/>
      </w:pPr>
      <w:r w:rsidRPr="006278BE">
        <w:t>Formula for calculating the legacy Smart Meter Communication Licensee adjustment term (LSMC</w:t>
      </w:r>
      <w:r w:rsidRPr="006278BE">
        <w:rPr>
          <w:rStyle w:val="Subscript"/>
        </w:rPr>
        <w:t>t</w:t>
      </w:r>
      <w:r w:rsidRPr="006278BE">
        <w:t>)</w:t>
      </w:r>
    </w:p>
    <w:p w14:paraId="43B7C20B" w14:textId="77777777" w:rsidR="001A2306" w:rsidRPr="006278BE" w:rsidRDefault="001A2306" w:rsidP="00837CE3">
      <w:pPr>
        <w:pStyle w:val="NumberedNormal"/>
      </w:pPr>
      <w:r w:rsidRPr="006278BE">
        <w:t>For</w:t>
      </w:r>
      <w:r w:rsidRPr="006278BE" w:rsidDel="00CB03E0">
        <w:t xml:space="preserve"> </w:t>
      </w:r>
      <w:r w:rsidRPr="006278BE">
        <w:t>Regulatory Years commencing on 1 April 2023 and 1 April 2024, the value of LSMC</w:t>
      </w:r>
      <w:r w:rsidRPr="006278BE">
        <w:rPr>
          <w:rStyle w:val="Subscript"/>
        </w:rPr>
        <w:t>t</w:t>
      </w:r>
      <w:r w:rsidRPr="006278BE">
        <w:t xml:space="preserve"> is derived in accordance with the following formula:</w:t>
      </w:r>
    </w:p>
    <w:p w14:paraId="7B9BED18" w14:textId="77777777" w:rsidR="001A2306" w:rsidRPr="006278BE" w:rsidRDefault="004A5D3F" w:rsidP="00837CE3">
      <m:oMathPara>
        <m:oMath>
          <m:sSub>
            <m:sSubPr>
              <m:ctrlPr>
                <w:rPr>
                  <w:rFonts w:ascii="Cambria Math" w:hAnsi="Cambria Math"/>
                </w:rPr>
              </m:ctrlPr>
            </m:sSubPr>
            <m:e>
              <m:r>
                <w:rPr>
                  <w:rFonts w:ascii="Cambria Math" w:hAnsi="Cambria Math"/>
                </w:rPr>
                <m:t>LSMC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27E3AE67"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6278BE" w:rsidRDefault="001A2306" w:rsidP="00837CE3">
            <w:r w:rsidRPr="006278BE">
              <w:t>SMCA</w:t>
            </w:r>
            <w:r w:rsidRPr="006278BE">
              <w:rPr>
                <w:rStyle w:val="Subscript"/>
              </w:rPr>
              <w:t>t-2</w:t>
            </w:r>
          </w:p>
        </w:tc>
        <w:tc>
          <w:tcPr>
            <w:tcW w:w="6804" w:type="dxa"/>
          </w:tcPr>
          <w:p w14:paraId="5E1D0A4F"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SMCA</w:t>
            </w:r>
            <w:r w:rsidRPr="006278BE">
              <w:rPr>
                <w:rStyle w:val="Subscript"/>
              </w:rPr>
              <w:t>t-2</w:t>
            </w:r>
            <w:r w:rsidRPr="006278BE">
              <w:t xml:space="preserve"> as derived in accordance with Part E of Charge Restriction Condition 2B of this licence as in force on 31 March 2023;</w:t>
            </w:r>
          </w:p>
        </w:tc>
      </w:tr>
      <w:tr w:rsidR="001A2306" w:rsidRPr="006278BE"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6278BE" w:rsidRDefault="001A2306" w:rsidP="00837CE3">
            <w:r w:rsidRPr="006278BE">
              <w:t>SMCE</w:t>
            </w:r>
            <w:r w:rsidRPr="006278BE">
              <w:rPr>
                <w:rStyle w:val="Subscript"/>
              </w:rPr>
              <w:t>t-2</w:t>
            </w:r>
          </w:p>
        </w:tc>
        <w:tc>
          <w:tcPr>
            <w:tcW w:w="6804" w:type="dxa"/>
          </w:tcPr>
          <w:p w14:paraId="1172B3E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SMCE</w:t>
            </w:r>
            <w:r w:rsidRPr="006278BE">
              <w:rPr>
                <w:rStyle w:val="Subscript"/>
              </w:rPr>
              <w:t>t-2</w:t>
            </w:r>
            <w:r w:rsidRPr="006278BE">
              <w:t xml:space="preserve"> as derived in accordance with Part E of Charge Restriction Condition 2B of this licence as in force on 31 March 2023;</w:t>
            </w:r>
          </w:p>
        </w:tc>
      </w:tr>
      <w:tr w:rsidR="001A2306" w:rsidRPr="006278BE"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6278BE" w:rsidRDefault="001A2306" w:rsidP="00837CE3">
            <w:r w:rsidRPr="006278BE">
              <w:t>RPIA</w:t>
            </w:r>
            <w:r w:rsidRPr="006278BE">
              <w:rPr>
                <w:rStyle w:val="Subscript"/>
              </w:rPr>
              <w:t>t-2</w:t>
            </w:r>
          </w:p>
        </w:tc>
        <w:tc>
          <w:tcPr>
            <w:tcW w:w="6804" w:type="dxa"/>
          </w:tcPr>
          <w:p w14:paraId="185A996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6278BE" w:rsidRDefault="001A2306" w:rsidP="00837CE3">
            <w:r w:rsidRPr="006278BE">
              <w:t>LPVF</w:t>
            </w:r>
            <w:r w:rsidRPr="006278BE">
              <w:rPr>
                <w:rStyle w:val="Subscript"/>
              </w:rPr>
              <w:t>t</w:t>
            </w:r>
          </w:p>
        </w:tc>
        <w:tc>
          <w:tcPr>
            <w:tcW w:w="6804" w:type="dxa"/>
          </w:tcPr>
          <w:p w14:paraId="232FF0C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6278BE" w:rsidRDefault="001A2306" w:rsidP="00837CE3">
            <w:r w:rsidRPr="006278BE">
              <w:t>PI</w:t>
            </w:r>
            <w:r w:rsidRPr="006278BE">
              <w:rPr>
                <w:rStyle w:val="Subscript"/>
              </w:rPr>
              <w:t>t</w:t>
            </w:r>
          </w:p>
        </w:tc>
        <w:tc>
          <w:tcPr>
            <w:tcW w:w="6804" w:type="dxa"/>
          </w:tcPr>
          <w:p w14:paraId="487033F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6278BE" w:rsidRDefault="001A2306" w:rsidP="00837CE3">
            <w:r w:rsidRPr="006278BE">
              <w:t>PI</w:t>
            </w:r>
            <w:r w:rsidRPr="006278BE">
              <w:rPr>
                <w:rStyle w:val="Subscript"/>
              </w:rPr>
              <w:t>2012/13</w:t>
            </w:r>
          </w:p>
        </w:tc>
        <w:tc>
          <w:tcPr>
            <w:tcW w:w="6804" w:type="dxa"/>
          </w:tcPr>
          <w:p w14:paraId="1E67221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for the Regulatory Year commencing on 1 April 2012.</w:t>
            </w:r>
          </w:p>
        </w:tc>
      </w:tr>
    </w:tbl>
    <w:p w14:paraId="4AACA472" w14:textId="77777777" w:rsidR="001A2306" w:rsidRPr="006278BE" w:rsidRDefault="001A2306" w:rsidP="00837CE3">
      <w:pPr>
        <w:pStyle w:val="NumberedNormal"/>
      </w:pPr>
      <w:r w:rsidRPr="006278BE">
        <w:t>For Regulatory Years commencing on or after 1 April 2025, the value of LSMC</w:t>
      </w:r>
      <w:r w:rsidRPr="006278BE">
        <w:rPr>
          <w:rStyle w:val="Subscript"/>
        </w:rPr>
        <w:t>t</w:t>
      </w:r>
      <w:r w:rsidRPr="006278BE">
        <w:t xml:space="preserve"> is zero.</w:t>
      </w:r>
    </w:p>
    <w:p w14:paraId="5C2D92FD" w14:textId="77777777" w:rsidR="001A2306" w:rsidRPr="006278BE" w:rsidRDefault="001A2306" w:rsidP="001A2306">
      <w:pPr>
        <w:pStyle w:val="Heading3"/>
      </w:pPr>
      <w:r w:rsidRPr="006278BE">
        <w:t>Formula for calculating the</w:t>
      </w:r>
      <w:r w:rsidRPr="006278BE" w:rsidDel="00CB03E0">
        <w:t xml:space="preserve"> </w:t>
      </w:r>
      <w:r w:rsidRPr="006278BE">
        <w:t>legacy Smart Meter Information Technology Costs adjustment term (LSMIT</w:t>
      </w:r>
      <w:r w:rsidRPr="006278BE">
        <w:rPr>
          <w:rStyle w:val="Subscript"/>
        </w:rPr>
        <w:t>t</w:t>
      </w:r>
      <w:r w:rsidRPr="006278BE">
        <w:t>)</w:t>
      </w:r>
    </w:p>
    <w:p w14:paraId="5B6CCB20" w14:textId="77777777" w:rsidR="001A2306" w:rsidRPr="006278BE" w:rsidRDefault="001A2306" w:rsidP="00837CE3">
      <w:pPr>
        <w:pStyle w:val="NumberedNormal"/>
      </w:pPr>
      <w:r w:rsidRPr="006278BE">
        <w:t>For</w:t>
      </w:r>
      <w:r w:rsidRPr="006278BE" w:rsidDel="00CB03E0">
        <w:t xml:space="preserve"> </w:t>
      </w:r>
      <w:r w:rsidRPr="006278BE">
        <w:t>Regulatory Years commencing on 1 April 2023 and 1 April 2024, the value of LSMIT</w:t>
      </w:r>
      <w:r w:rsidRPr="006278BE">
        <w:rPr>
          <w:rStyle w:val="Subscript"/>
        </w:rPr>
        <w:t>t</w:t>
      </w:r>
      <w:r w:rsidRPr="006278BE">
        <w:t xml:space="preserve"> is derived in accordance with the following formula:</w:t>
      </w:r>
    </w:p>
    <w:p w14:paraId="77B974F2" w14:textId="77777777" w:rsidR="001A2306" w:rsidRPr="006278BE" w:rsidRDefault="004A5D3F" w:rsidP="00837CE3">
      <m:oMathPara>
        <m:oMath>
          <m:sSub>
            <m:sSubPr>
              <m:ctrlPr>
                <w:rPr>
                  <w:rFonts w:ascii="Cambria Math" w:hAnsi="Cambria Math"/>
                </w:rPr>
              </m:ctrlPr>
            </m:sSubPr>
            <m:e>
              <m:r>
                <w:rPr>
                  <w:rFonts w:ascii="Cambria Math" w:hAnsi="Cambria Math"/>
                </w:rPr>
                <m:t>LSMIT</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20C85E74"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6278BE" w:rsidRDefault="001A2306" w:rsidP="00837CE3">
            <w:r w:rsidRPr="006278BE">
              <w:t>SMIA</w:t>
            </w:r>
            <w:r w:rsidRPr="006278BE">
              <w:rPr>
                <w:rStyle w:val="Subscript"/>
              </w:rPr>
              <w:t>t-2</w:t>
            </w:r>
          </w:p>
        </w:tc>
        <w:tc>
          <w:tcPr>
            <w:tcW w:w="6804" w:type="dxa"/>
          </w:tcPr>
          <w:p w14:paraId="3AF8D646"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SMIA</w:t>
            </w:r>
            <w:r w:rsidRPr="006278BE">
              <w:rPr>
                <w:rStyle w:val="Subscript"/>
              </w:rPr>
              <w:t>t-2</w:t>
            </w:r>
            <w:r w:rsidRPr="006278BE">
              <w:t xml:space="preserve"> as derived in accordance with Part F of Charge Restriction Condition 2B of this licence as in force on 31 March 2023;</w:t>
            </w:r>
          </w:p>
        </w:tc>
      </w:tr>
      <w:tr w:rsidR="001A2306" w:rsidRPr="006278BE"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6278BE" w:rsidRDefault="001A2306" w:rsidP="00837CE3">
            <w:r w:rsidRPr="006278BE">
              <w:t>SMIE</w:t>
            </w:r>
            <w:r w:rsidRPr="006278BE">
              <w:rPr>
                <w:rStyle w:val="Subscript"/>
              </w:rPr>
              <w:t>t-2</w:t>
            </w:r>
          </w:p>
        </w:tc>
        <w:tc>
          <w:tcPr>
            <w:tcW w:w="6804" w:type="dxa"/>
          </w:tcPr>
          <w:p w14:paraId="5778589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SMIE</w:t>
            </w:r>
            <w:r w:rsidRPr="006278BE">
              <w:rPr>
                <w:rStyle w:val="Subscript"/>
              </w:rPr>
              <w:t>t-2</w:t>
            </w:r>
            <w:r w:rsidRPr="006278BE">
              <w:t xml:space="preserve"> as derived in accordance with Part F of Charge Restriction Condition 2B of this licence as in force on 31 March 2023;</w:t>
            </w:r>
          </w:p>
        </w:tc>
      </w:tr>
      <w:tr w:rsidR="001A2306" w:rsidRPr="006278BE"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6278BE" w:rsidRDefault="001A2306" w:rsidP="00837CE3">
            <w:r w:rsidRPr="006278BE">
              <w:t>RPIA</w:t>
            </w:r>
            <w:r w:rsidRPr="006278BE">
              <w:rPr>
                <w:rStyle w:val="Subscript"/>
              </w:rPr>
              <w:t>t-2</w:t>
            </w:r>
          </w:p>
        </w:tc>
        <w:tc>
          <w:tcPr>
            <w:tcW w:w="6804" w:type="dxa"/>
          </w:tcPr>
          <w:p w14:paraId="47AB1D3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6278BE" w:rsidRDefault="001A2306" w:rsidP="00837CE3">
            <w:r w:rsidRPr="006278BE">
              <w:t>LPVF</w:t>
            </w:r>
            <w:r w:rsidRPr="006278BE">
              <w:rPr>
                <w:rStyle w:val="Subscript"/>
              </w:rPr>
              <w:t>t</w:t>
            </w:r>
          </w:p>
        </w:tc>
        <w:tc>
          <w:tcPr>
            <w:tcW w:w="6804" w:type="dxa"/>
          </w:tcPr>
          <w:p w14:paraId="7146B1C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6278BE" w:rsidRDefault="001A2306" w:rsidP="00837CE3">
            <w:r w:rsidRPr="006278BE">
              <w:t>PI</w:t>
            </w:r>
            <w:r w:rsidRPr="006278BE">
              <w:rPr>
                <w:rStyle w:val="Subscript"/>
              </w:rPr>
              <w:t>t</w:t>
            </w:r>
          </w:p>
        </w:tc>
        <w:tc>
          <w:tcPr>
            <w:tcW w:w="6804" w:type="dxa"/>
          </w:tcPr>
          <w:p w14:paraId="21C76B7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6278BE" w:rsidRDefault="001A2306" w:rsidP="00837CE3">
            <w:r w:rsidRPr="006278BE">
              <w:t>PI</w:t>
            </w:r>
            <w:r w:rsidRPr="006278BE">
              <w:rPr>
                <w:rStyle w:val="Subscript"/>
              </w:rPr>
              <w:t>2012/13</w:t>
            </w:r>
          </w:p>
        </w:tc>
        <w:tc>
          <w:tcPr>
            <w:tcW w:w="6804" w:type="dxa"/>
          </w:tcPr>
          <w:p w14:paraId="77149EC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for the Regulatory Year commencing on 1 April 2012.</w:t>
            </w:r>
          </w:p>
        </w:tc>
      </w:tr>
    </w:tbl>
    <w:p w14:paraId="7E7C9BFE" w14:textId="77777777" w:rsidR="001A2306" w:rsidRPr="006278BE" w:rsidRDefault="001A2306" w:rsidP="00837CE3">
      <w:pPr>
        <w:pStyle w:val="NumberedNormal"/>
      </w:pPr>
      <w:r w:rsidRPr="006278BE">
        <w:t>For Regulatory Years commencing on or after 1 April 2025, the value of LSMIT</w:t>
      </w:r>
      <w:r w:rsidRPr="006278BE">
        <w:rPr>
          <w:rStyle w:val="Subscript"/>
        </w:rPr>
        <w:t>t</w:t>
      </w:r>
      <w:r w:rsidRPr="006278BE">
        <w:t xml:space="preserve"> is zero.</w:t>
      </w:r>
    </w:p>
    <w:p w14:paraId="0D796792" w14:textId="77777777" w:rsidR="001A2306" w:rsidRPr="006278BE" w:rsidRDefault="001A2306" w:rsidP="001A2306">
      <w:pPr>
        <w:pStyle w:val="Heading3"/>
      </w:pPr>
      <w:r w:rsidRPr="006278BE">
        <w:t>Formula for calculating the legacy ring fence costs adjustment term (LRF</w:t>
      </w:r>
      <w:r w:rsidRPr="006278BE">
        <w:rPr>
          <w:rStyle w:val="Subscript"/>
        </w:rPr>
        <w:t>t</w:t>
      </w:r>
      <w:r w:rsidRPr="006278BE">
        <w:t>)</w:t>
      </w:r>
    </w:p>
    <w:p w14:paraId="05870F1B" w14:textId="77777777" w:rsidR="001A2306" w:rsidRPr="006278BE" w:rsidRDefault="001A2306" w:rsidP="00837CE3">
      <w:pPr>
        <w:pStyle w:val="NumberedNormal"/>
      </w:pPr>
      <w:r w:rsidRPr="006278BE">
        <w:t>For</w:t>
      </w:r>
      <w:r w:rsidRPr="006278BE" w:rsidDel="006B4228">
        <w:t xml:space="preserve"> </w:t>
      </w:r>
      <w:r w:rsidRPr="006278BE">
        <w:t>Regulatory Years commencing on 1 April 2023 and 1 April 2024, the value of LRF</w:t>
      </w:r>
      <w:r w:rsidRPr="006278BE">
        <w:rPr>
          <w:rStyle w:val="Subscript"/>
        </w:rPr>
        <w:t>t</w:t>
      </w:r>
      <w:r w:rsidRPr="006278BE">
        <w:t xml:space="preserve"> is derived in accordance with the following formula:</w:t>
      </w:r>
    </w:p>
    <w:p w14:paraId="295B21BA" w14:textId="77777777" w:rsidR="001A2306" w:rsidRPr="006278BE" w:rsidRDefault="004A5D3F" w:rsidP="00837CE3">
      <m:oMathPara>
        <m:oMath>
          <m:sSub>
            <m:sSubPr>
              <m:ctrlPr>
                <w:rPr>
                  <w:rFonts w:ascii="Cambria Math" w:hAnsi="Cambria Math"/>
                </w:rPr>
              </m:ctrlPr>
            </m:sSubPr>
            <m:e>
              <m:r>
                <w:rPr>
                  <w:rFonts w:ascii="Cambria Math" w:hAnsi="Cambria Math"/>
                </w:rPr>
                <m:t>LRF</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2829A8C6"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6278BE" w:rsidRDefault="001A2306" w:rsidP="00837CE3">
            <w:r w:rsidRPr="006278BE">
              <w:t>RFA</w:t>
            </w:r>
            <w:r w:rsidRPr="006278BE">
              <w:rPr>
                <w:rStyle w:val="Subscript"/>
              </w:rPr>
              <w:t>t-2</w:t>
            </w:r>
          </w:p>
        </w:tc>
        <w:tc>
          <w:tcPr>
            <w:tcW w:w="6804" w:type="dxa"/>
          </w:tcPr>
          <w:p w14:paraId="69880236"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RFA</w:t>
            </w:r>
            <w:r w:rsidRPr="006278BE">
              <w:rPr>
                <w:rStyle w:val="Subscript"/>
              </w:rPr>
              <w:t>t-2</w:t>
            </w:r>
            <w:r w:rsidRPr="006278BE">
              <w:t xml:space="preserve"> as derived in accordance with Part G of Charge Restriction Condition 2B of this licence as in force on 31 March 2023;</w:t>
            </w:r>
          </w:p>
        </w:tc>
      </w:tr>
      <w:tr w:rsidR="001A2306" w:rsidRPr="006278BE"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6278BE" w:rsidRDefault="001A2306" w:rsidP="00837CE3">
            <w:r w:rsidRPr="006278BE">
              <w:t>RFE</w:t>
            </w:r>
            <w:r w:rsidRPr="006278BE">
              <w:rPr>
                <w:rStyle w:val="Subscript"/>
              </w:rPr>
              <w:t>t-2</w:t>
            </w:r>
          </w:p>
        </w:tc>
        <w:tc>
          <w:tcPr>
            <w:tcW w:w="6804" w:type="dxa"/>
          </w:tcPr>
          <w:p w14:paraId="59995F3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the RFE</w:t>
            </w:r>
            <w:r w:rsidRPr="006278BE">
              <w:rPr>
                <w:rStyle w:val="Subscript"/>
              </w:rPr>
              <w:t>t-2</w:t>
            </w:r>
            <w:r w:rsidRPr="006278BE">
              <w:t xml:space="preserve"> as derived in accordance with Part G of Charge Restriction Condition 2B of this licence as in force on 31 March 2023;</w:t>
            </w:r>
          </w:p>
        </w:tc>
      </w:tr>
      <w:tr w:rsidR="001A2306" w:rsidRPr="006278BE"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6278BE" w:rsidRDefault="001A2306" w:rsidP="00837CE3">
            <w:r w:rsidRPr="006278BE">
              <w:t>RPIA</w:t>
            </w:r>
            <w:r w:rsidRPr="006278BE">
              <w:rPr>
                <w:rStyle w:val="Subscript"/>
              </w:rPr>
              <w:t>t-2</w:t>
            </w:r>
          </w:p>
        </w:tc>
        <w:tc>
          <w:tcPr>
            <w:tcW w:w="6804" w:type="dxa"/>
          </w:tcPr>
          <w:p w14:paraId="31A4B56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6278BE" w:rsidRDefault="001A2306" w:rsidP="00837CE3">
            <w:r w:rsidRPr="006278BE">
              <w:t>LPVF</w:t>
            </w:r>
            <w:r w:rsidRPr="006278BE">
              <w:rPr>
                <w:rStyle w:val="Subscript"/>
              </w:rPr>
              <w:t>t</w:t>
            </w:r>
          </w:p>
        </w:tc>
        <w:tc>
          <w:tcPr>
            <w:tcW w:w="6804" w:type="dxa"/>
          </w:tcPr>
          <w:p w14:paraId="76BABC3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6278BE" w:rsidRDefault="001A2306" w:rsidP="00837CE3">
            <w:r w:rsidRPr="006278BE">
              <w:t>PI</w:t>
            </w:r>
            <w:r w:rsidRPr="006278BE">
              <w:rPr>
                <w:rStyle w:val="Subscript"/>
              </w:rPr>
              <w:t>t</w:t>
            </w:r>
          </w:p>
        </w:tc>
        <w:tc>
          <w:tcPr>
            <w:tcW w:w="6804" w:type="dxa"/>
          </w:tcPr>
          <w:p w14:paraId="65CFB6F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6278BE" w:rsidRDefault="001A2306" w:rsidP="00837CE3">
            <w:r w:rsidRPr="006278BE">
              <w:t>PI</w:t>
            </w:r>
            <w:r w:rsidRPr="006278BE">
              <w:rPr>
                <w:rStyle w:val="Subscript"/>
              </w:rPr>
              <w:t>2012/13</w:t>
            </w:r>
          </w:p>
        </w:tc>
        <w:tc>
          <w:tcPr>
            <w:tcW w:w="6804" w:type="dxa"/>
          </w:tcPr>
          <w:p w14:paraId="75A6812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for the Regulatory Year commencing on 1 April 2012.</w:t>
            </w:r>
          </w:p>
        </w:tc>
      </w:tr>
    </w:tbl>
    <w:p w14:paraId="619B9392" w14:textId="77777777" w:rsidR="001A2306" w:rsidRPr="006278BE" w:rsidRDefault="001A2306" w:rsidP="00837CE3">
      <w:pPr>
        <w:pStyle w:val="NumberedNormal"/>
      </w:pPr>
      <w:r w:rsidRPr="006278BE">
        <w:t>For Regulatory Years commencing on or after 1 April 2025, the value of LRF</w:t>
      </w:r>
      <w:r w:rsidRPr="006278BE">
        <w:rPr>
          <w:rStyle w:val="Subscript"/>
        </w:rPr>
        <w:t>t</w:t>
      </w:r>
      <w:r w:rsidRPr="006278BE">
        <w:t xml:space="preserve"> is zero.</w:t>
      </w:r>
    </w:p>
    <w:p w14:paraId="287931B1" w14:textId="77777777" w:rsidR="001A2306" w:rsidRPr="006278BE" w:rsidRDefault="001A2306" w:rsidP="001A2306">
      <w:pPr>
        <w:pStyle w:val="Heading3"/>
      </w:pPr>
      <w:r w:rsidRPr="006278BE">
        <w:t>Formula for calculating the legacy Supplier of Last Resort adjustment term (LSLR</w:t>
      </w:r>
      <w:r w:rsidRPr="006278BE">
        <w:rPr>
          <w:rStyle w:val="Subscript"/>
        </w:rPr>
        <w:t>t</w:t>
      </w:r>
      <w:r w:rsidRPr="006278BE">
        <w:t>)</w:t>
      </w:r>
    </w:p>
    <w:p w14:paraId="4C740B1F" w14:textId="77777777" w:rsidR="001A2306" w:rsidRPr="006278BE" w:rsidRDefault="001A2306" w:rsidP="00837CE3">
      <w:pPr>
        <w:pStyle w:val="NumberedNormal"/>
      </w:pPr>
      <w:r w:rsidRPr="006278BE">
        <w:t>For Regulatory Years commencing on 1 April 2023 and 1 April 2024, the value of LSLR</w:t>
      </w:r>
      <w:r w:rsidRPr="006278BE">
        <w:rPr>
          <w:rStyle w:val="Subscript"/>
        </w:rPr>
        <w:t>t</w:t>
      </w:r>
      <w:r w:rsidRPr="006278BE">
        <w:t xml:space="preserve"> is derived in accordance with the following formula:</w:t>
      </w:r>
    </w:p>
    <w:p w14:paraId="1ADB8A77" w14:textId="77777777" w:rsidR="001A2306" w:rsidRPr="006278BE" w:rsidRDefault="004A5D3F" w:rsidP="00837CE3">
      <m:oMathPara>
        <m:oMath>
          <m:sSub>
            <m:sSubPr>
              <m:ctrlPr>
                <w:rPr>
                  <w:rFonts w:ascii="Cambria Math" w:hAnsi="Cambria Math"/>
                </w:rPr>
              </m:ctrlPr>
            </m:sSubPr>
            <m:e>
              <m:r>
                <w:rPr>
                  <w:rFonts w:ascii="Cambria Math" w:hAnsi="Cambria Math"/>
                </w:rPr>
                <m:t>LSLR</m:t>
              </m:r>
            </m:e>
            <m:sub>
              <m: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735BC7C7"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6278BE" w:rsidRDefault="001A2306" w:rsidP="00837CE3">
            <w:r w:rsidRPr="006278BE">
              <w:t>SLRA</w:t>
            </w:r>
            <w:r w:rsidRPr="006278BE">
              <w:rPr>
                <w:rStyle w:val="Subscript"/>
              </w:rPr>
              <w:t>t-2</w:t>
            </w:r>
          </w:p>
        </w:tc>
        <w:tc>
          <w:tcPr>
            <w:tcW w:w="6804" w:type="dxa"/>
          </w:tcPr>
          <w:p w14:paraId="1E98B3B7" w14:textId="154325E2"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SLRA</w:t>
            </w:r>
            <w:r w:rsidRPr="006278BE">
              <w:rPr>
                <w:rStyle w:val="Subscript"/>
              </w:rPr>
              <w:t>t-2</w:t>
            </w:r>
            <w:r w:rsidRPr="006278BE">
              <w:t xml:space="preserve"> as derived in accordance with Part </w:t>
            </w:r>
            <w:r w:rsidR="00B83FC8" w:rsidRPr="006278BE">
              <w:t>K</w:t>
            </w:r>
            <w:r w:rsidRPr="006278BE">
              <w:t xml:space="preserve"> of Charge Restriction Condition 2B of this licence as in force on 31 March 2023;</w:t>
            </w:r>
          </w:p>
        </w:tc>
      </w:tr>
      <w:tr w:rsidR="001A2306" w:rsidRPr="006278BE"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6278BE" w:rsidRDefault="001A2306" w:rsidP="00837CE3">
            <w:r w:rsidRPr="006278BE">
              <w:t>RPIA</w:t>
            </w:r>
            <w:r w:rsidRPr="006278BE">
              <w:rPr>
                <w:rStyle w:val="Subscript"/>
              </w:rPr>
              <w:t>t-2</w:t>
            </w:r>
          </w:p>
        </w:tc>
        <w:tc>
          <w:tcPr>
            <w:tcW w:w="6804" w:type="dxa"/>
          </w:tcPr>
          <w:p w14:paraId="3831F2A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6278BE" w:rsidRDefault="001A2306" w:rsidP="00837CE3">
            <w:r w:rsidRPr="006278BE">
              <w:t>LPVF</w:t>
            </w:r>
            <w:r w:rsidRPr="006278BE">
              <w:rPr>
                <w:rStyle w:val="Subscript"/>
              </w:rPr>
              <w:t>t</w:t>
            </w:r>
          </w:p>
        </w:tc>
        <w:tc>
          <w:tcPr>
            <w:tcW w:w="6804" w:type="dxa"/>
          </w:tcPr>
          <w:p w14:paraId="799CA24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6278BE" w:rsidRDefault="001A2306" w:rsidP="00837CE3">
            <w:r w:rsidRPr="006278BE">
              <w:t>PI</w:t>
            </w:r>
            <w:r w:rsidRPr="006278BE">
              <w:rPr>
                <w:rStyle w:val="Subscript"/>
              </w:rPr>
              <w:t>t</w:t>
            </w:r>
          </w:p>
        </w:tc>
        <w:tc>
          <w:tcPr>
            <w:tcW w:w="6804" w:type="dxa"/>
          </w:tcPr>
          <w:p w14:paraId="1CBAD6B6"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6278BE" w:rsidRDefault="001A2306" w:rsidP="00837CE3">
            <w:r w:rsidRPr="006278BE">
              <w:t>PI</w:t>
            </w:r>
            <w:r w:rsidRPr="006278BE">
              <w:rPr>
                <w:rStyle w:val="Subscript"/>
              </w:rPr>
              <w:t>2012/13</w:t>
            </w:r>
          </w:p>
        </w:tc>
        <w:tc>
          <w:tcPr>
            <w:tcW w:w="6804" w:type="dxa"/>
          </w:tcPr>
          <w:p w14:paraId="73976FD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for the Regulatory Year commencing on 1 April 2012.</w:t>
            </w:r>
          </w:p>
        </w:tc>
      </w:tr>
    </w:tbl>
    <w:p w14:paraId="6CF762E7" w14:textId="77777777" w:rsidR="001A2306" w:rsidRPr="006278BE" w:rsidRDefault="001A2306" w:rsidP="00837CE3">
      <w:pPr>
        <w:pStyle w:val="NumberedNormal"/>
      </w:pPr>
      <w:r w:rsidRPr="006278BE">
        <w:t>For Regulatory Years commencing on or after 1 April 2025, the value of LSLR</w:t>
      </w:r>
      <w:r w:rsidRPr="006278BE">
        <w:rPr>
          <w:rStyle w:val="Subscript"/>
        </w:rPr>
        <w:t>t</w:t>
      </w:r>
      <w:r w:rsidRPr="006278BE">
        <w:t xml:space="preserve"> is zero.</w:t>
      </w:r>
    </w:p>
    <w:p w14:paraId="699A3A71" w14:textId="77777777" w:rsidR="001A2306" w:rsidRPr="006278BE" w:rsidRDefault="001A2306" w:rsidP="001A2306">
      <w:pPr>
        <w:pStyle w:val="Heading3"/>
      </w:pPr>
      <w:r w:rsidRPr="006278BE">
        <w:t>Formula for calculating the legacy eligible bad debt adjustment term (LEBD</w:t>
      </w:r>
      <w:r w:rsidRPr="006278BE">
        <w:rPr>
          <w:rStyle w:val="Subscript"/>
        </w:rPr>
        <w:t>t</w:t>
      </w:r>
      <w:r w:rsidRPr="006278BE">
        <w:t>)</w:t>
      </w:r>
    </w:p>
    <w:p w14:paraId="5CC0EB13" w14:textId="77777777" w:rsidR="001A2306" w:rsidRPr="006278BE" w:rsidRDefault="001A2306" w:rsidP="00837CE3">
      <w:pPr>
        <w:pStyle w:val="NumberedNormal"/>
      </w:pPr>
      <w:r w:rsidRPr="006278BE">
        <w:t>For</w:t>
      </w:r>
      <w:r w:rsidRPr="006278BE" w:rsidDel="00911D59">
        <w:t xml:space="preserve"> </w:t>
      </w:r>
      <w:r w:rsidRPr="006278BE">
        <w:t>Regulatory Years commencing on 1 April 2023, 1 April 2024 and 1 April 2025, the value of LEBD</w:t>
      </w:r>
      <w:r w:rsidRPr="006278BE">
        <w:rPr>
          <w:rStyle w:val="Subscript"/>
        </w:rPr>
        <w:t>t</w:t>
      </w:r>
      <w:r w:rsidRPr="006278BE">
        <w:t xml:space="preserve"> is derived in accordance with the following formula:</w:t>
      </w:r>
    </w:p>
    <w:p w14:paraId="70071290" w14:textId="77777777" w:rsidR="001A2306" w:rsidRPr="006278BE" w:rsidRDefault="004A5D3F" w:rsidP="00837CE3">
      <m:oMathPara>
        <m:oMath>
          <m:sSub>
            <m:sSubPr>
              <m:ctrlPr>
                <w:rPr>
                  <w:rFonts w:ascii="Cambria Math" w:hAnsi="Cambria Math"/>
                </w:rPr>
              </m:ctrlPr>
            </m:sSubPr>
            <m:e>
              <m:r>
                <w:rPr>
                  <w:rFonts w:ascii="Cambria Math" w:hAnsi="Cambria Math"/>
                </w:rPr>
                <m:t>LEBD</m:t>
              </m:r>
            </m:e>
            <m:sub>
              <m:r>
                <w:rPr>
                  <w:rFonts w:ascii="Cambria Math" w:hAnsi="Cambria Math"/>
                </w:rPr>
                <m:t>t</m:t>
              </m:r>
            </m:sub>
          </m:sSub>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r>
                        <m:rPr>
                          <m:sty m:val="p"/>
                        </m:rPr>
                        <w:rPr>
                          <w:rFonts w:ascii="Cambria Math" w:hAnsi="Cambria Math"/>
                        </w:rPr>
                        <m:t>-3</m:t>
                      </m:r>
                    </m:sub>
                  </m:sSub>
                </m:e>
              </m:d>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den>
          </m:f>
          <m:r>
            <m:rPr>
              <m:sty m:val="p"/>
            </m:rP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-3</m:t>
                  </m:r>
                </m:sub>
              </m:sSub>
              <m:r>
                <m:rPr>
                  <m:sty m:val="p"/>
                </m:rPr>
                <w:rPr>
                  <w:rFonts w:ascii="Cambria Math" w:hAnsi="Cambria Math"/>
                </w:rPr>
                <m:t>×</m:t>
              </m:r>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5A601645"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6278BE" w:rsidRDefault="001A2306" w:rsidP="00837CE3">
            <w:r w:rsidRPr="006278BE">
              <w:t>EBDA</w:t>
            </w:r>
            <w:r w:rsidRPr="006278BE">
              <w:rPr>
                <w:rStyle w:val="Subscript"/>
              </w:rPr>
              <w:t>t-3</w:t>
            </w:r>
          </w:p>
        </w:tc>
        <w:tc>
          <w:tcPr>
            <w:tcW w:w="6804" w:type="dxa"/>
          </w:tcPr>
          <w:p w14:paraId="3811566A" w14:textId="7D7438B9"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EBDA</w:t>
            </w:r>
            <w:r w:rsidRPr="006278BE">
              <w:rPr>
                <w:rStyle w:val="Subscript"/>
              </w:rPr>
              <w:t>t-3</w:t>
            </w:r>
            <w:r w:rsidRPr="006278BE">
              <w:t xml:space="preserve"> as derived in accordance with Part </w:t>
            </w:r>
            <w:r w:rsidR="009B3AEF" w:rsidRPr="006278BE">
              <w:t>L</w:t>
            </w:r>
            <w:r w:rsidRPr="006278BE">
              <w:t xml:space="preserve"> of Charge Restriction Condition 2B of this licence as in force on 31 March 2023;</w:t>
            </w:r>
          </w:p>
        </w:tc>
      </w:tr>
      <w:tr w:rsidR="001A2306" w:rsidRPr="006278BE"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6278BE" w:rsidRDefault="001A2306" w:rsidP="00837CE3">
            <w:r w:rsidRPr="006278BE">
              <w:t>RBD</w:t>
            </w:r>
            <w:r w:rsidRPr="006278BE">
              <w:rPr>
                <w:rStyle w:val="Subscript"/>
              </w:rPr>
              <w:t>t-3</w:t>
            </w:r>
          </w:p>
        </w:tc>
        <w:tc>
          <w:tcPr>
            <w:tcW w:w="6804" w:type="dxa"/>
          </w:tcPr>
          <w:p w14:paraId="4B293CDE" w14:textId="1BDB84F6"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RBD</w:t>
            </w:r>
            <w:r w:rsidRPr="006278BE">
              <w:rPr>
                <w:rStyle w:val="Subscript"/>
              </w:rPr>
              <w:t>t-3</w:t>
            </w:r>
            <w:r w:rsidRPr="006278BE">
              <w:t xml:space="preserve"> as derived in accordance with Part </w:t>
            </w:r>
            <w:r w:rsidR="009B3AEF" w:rsidRPr="006278BE">
              <w:t>L</w:t>
            </w:r>
            <w:r w:rsidRPr="006278BE">
              <w:t xml:space="preserve"> of Charge Restriction Condition 2B of this licence as in force on 31 March 2023;</w:t>
            </w:r>
          </w:p>
        </w:tc>
      </w:tr>
      <w:tr w:rsidR="001A2306" w:rsidRPr="006278BE"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6278BE" w:rsidRDefault="001A2306" w:rsidP="00837CE3">
            <w:r w:rsidRPr="006278BE">
              <w:t>RPIA</w:t>
            </w:r>
            <w:r w:rsidRPr="006278BE">
              <w:rPr>
                <w:rStyle w:val="Subscript"/>
              </w:rPr>
              <w:t>t-3</w:t>
            </w:r>
          </w:p>
        </w:tc>
        <w:tc>
          <w:tcPr>
            <w:tcW w:w="6804" w:type="dxa"/>
          </w:tcPr>
          <w:p w14:paraId="4946449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6278BE" w:rsidRDefault="001A2306" w:rsidP="00837CE3">
            <w:r w:rsidRPr="006278BE">
              <w:t>LPVF</w:t>
            </w:r>
            <w:r w:rsidRPr="006278BE">
              <w:rPr>
                <w:rStyle w:val="Subscript"/>
              </w:rPr>
              <w:t>t</w:t>
            </w:r>
          </w:p>
        </w:tc>
        <w:tc>
          <w:tcPr>
            <w:tcW w:w="6804" w:type="dxa"/>
          </w:tcPr>
          <w:p w14:paraId="3F81B08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6278BE" w:rsidRDefault="001A2306" w:rsidP="00837CE3">
            <w:r w:rsidRPr="006278BE">
              <w:t>PI</w:t>
            </w:r>
            <w:r w:rsidRPr="006278BE">
              <w:rPr>
                <w:rStyle w:val="Subscript"/>
              </w:rPr>
              <w:t>t</w:t>
            </w:r>
          </w:p>
        </w:tc>
        <w:tc>
          <w:tcPr>
            <w:tcW w:w="6804" w:type="dxa"/>
          </w:tcPr>
          <w:p w14:paraId="486DB09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6278BE" w:rsidRDefault="001A2306" w:rsidP="00837CE3">
            <w:r w:rsidRPr="006278BE">
              <w:t>PI</w:t>
            </w:r>
            <w:r w:rsidRPr="006278BE">
              <w:rPr>
                <w:rStyle w:val="Subscript"/>
              </w:rPr>
              <w:t>2012/13</w:t>
            </w:r>
          </w:p>
        </w:tc>
        <w:tc>
          <w:tcPr>
            <w:tcW w:w="6804" w:type="dxa"/>
          </w:tcPr>
          <w:p w14:paraId="2A9E1B7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for the Regulatory Year commencing on 1 April 2012.</w:t>
            </w:r>
          </w:p>
        </w:tc>
      </w:tr>
    </w:tbl>
    <w:p w14:paraId="56DCDA3F" w14:textId="77777777" w:rsidR="001A2306" w:rsidRPr="006278BE" w:rsidRDefault="001A2306" w:rsidP="00837CE3">
      <w:pPr>
        <w:pStyle w:val="NumberedNormal"/>
      </w:pPr>
      <w:r w:rsidRPr="006278BE">
        <w:t>For Regulatory Years commencing on or after 1 April 2026, the value of LEBD</w:t>
      </w:r>
      <w:r w:rsidRPr="006278BE">
        <w:rPr>
          <w:rStyle w:val="Subscript"/>
        </w:rPr>
        <w:t>t</w:t>
      </w:r>
      <w:r w:rsidRPr="006278BE">
        <w:t xml:space="preserve"> is zero.</w:t>
      </w:r>
    </w:p>
    <w:p w14:paraId="71AD8890" w14:textId="77777777" w:rsidR="001A2306" w:rsidRPr="006278BE" w:rsidRDefault="001A2306" w:rsidP="001A2306">
      <w:pPr>
        <w:pStyle w:val="Heading3"/>
      </w:pPr>
      <w:r w:rsidRPr="006278BE">
        <w:t>Formula for calculating the legacy COVID-19 bad debt adjustment term (LCBD</w:t>
      </w:r>
      <w:r w:rsidRPr="006278BE">
        <w:rPr>
          <w:rStyle w:val="Subscript"/>
        </w:rPr>
        <w:t>t</w:t>
      </w:r>
      <w:r w:rsidRPr="006278BE">
        <w:t>)</w:t>
      </w:r>
    </w:p>
    <w:p w14:paraId="295CE8CF" w14:textId="77777777" w:rsidR="001A2306" w:rsidRPr="006278BE" w:rsidRDefault="001A2306" w:rsidP="00837CE3">
      <w:pPr>
        <w:pStyle w:val="NumberedNormal"/>
      </w:pPr>
      <w:r w:rsidRPr="006278BE">
        <w:t>For</w:t>
      </w:r>
      <w:r w:rsidRPr="006278BE" w:rsidDel="00911D59">
        <w:t xml:space="preserve"> </w:t>
      </w:r>
      <w:r w:rsidRPr="006278BE">
        <w:t>Regulatory Years commencing on 1 April 2023 and 1 April 2024, the value of LCBD</w:t>
      </w:r>
      <w:r w:rsidRPr="006278BE">
        <w:rPr>
          <w:rStyle w:val="Subscript"/>
        </w:rPr>
        <w:t>t</w:t>
      </w:r>
      <w:r w:rsidRPr="006278BE">
        <w:t xml:space="preserve"> is derived in accordance with the following formula:</w:t>
      </w:r>
    </w:p>
    <w:p w14:paraId="6C5C27A3" w14:textId="77777777" w:rsidR="001A2306" w:rsidRPr="006278BE" w:rsidRDefault="004A5D3F" w:rsidP="00837CE3">
      <m:oMathPara>
        <m:oMath>
          <m:sSub>
            <m:sSubPr>
              <m:ctrlPr>
                <w:rPr>
                  <w:rFonts w:ascii="Cambria Math" w:hAnsi="Cambria Math"/>
                </w:rPr>
              </m:ctrlPr>
            </m:sSubPr>
            <m:e>
              <m:r>
                <w:rPr>
                  <w:rFonts w:ascii="Cambria Math" w:hAnsi="Cambria Math"/>
                </w:rPr>
                <m:t>LCBD</m:t>
              </m:r>
            </m:e>
            <m:sub>
              <m:r>
                <w:rPr>
                  <w:rFonts w:ascii="Cambria Math" w:hAnsi="Cambria Math"/>
                </w:rPr>
                <m:t>t</m:t>
              </m:r>
            </m:sub>
          </m:sSub>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m:t>
                      </m:r>
                      <m:r>
                        <m:rPr>
                          <m:sty m:val="p"/>
                        </m:rPr>
                        <w:rPr>
                          <w:rFonts w:ascii="Cambria Math" w:hAnsi="Cambria Math"/>
                        </w:rPr>
                        <m:t>-2</m:t>
                      </m:r>
                    </m:sub>
                  </m:sSub>
                </m:e>
              </m:d>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26697B46"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6278BE" w:rsidRDefault="001A2306" w:rsidP="00837CE3">
            <w:r w:rsidRPr="006278BE">
              <w:t>CBDA</w:t>
            </w:r>
            <w:r w:rsidRPr="006278BE">
              <w:rPr>
                <w:rStyle w:val="Subscript"/>
              </w:rPr>
              <w:t>t-2</w:t>
            </w:r>
          </w:p>
        </w:tc>
        <w:tc>
          <w:tcPr>
            <w:tcW w:w="6804" w:type="dxa"/>
          </w:tcPr>
          <w:p w14:paraId="32201029" w14:textId="1B63F3C5"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CBDA</w:t>
            </w:r>
            <w:r w:rsidRPr="006278BE">
              <w:rPr>
                <w:rStyle w:val="Subscript"/>
              </w:rPr>
              <w:t>t-2</w:t>
            </w:r>
            <w:r w:rsidRPr="006278BE">
              <w:t xml:space="preserve"> as derived in accordance with Part </w:t>
            </w:r>
            <w:r w:rsidR="007148D8" w:rsidRPr="006278BE">
              <w:t>M</w:t>
            </w:r>
            <w:r w:rsidRPr="006278BE">
              <w:t xml:space="preserve"> of Charge Restriction Condition 2B of this licence as in force on 31 March 2023;</w:t>
            </w:r>
          </w:p>
        </w:tc>
      </w:tr>
      <w:tr w:rsidR="001A2306" w:rsidRPr="006278BE"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6278BE" w:rsidRDefault="001A2306" w:rsidP="00837CE3">
            <w:r w:rsidRPr="006278BE">
              <w:t>PCBD</w:t>
            </w:r>
            <w:r w:rsidRPr="006278BE">
              <w:rPr>
                <w:rStyle w:val="Subscript"/>
              </w:rPr>
              <w:t>t-2</w:t>
            </w:r>
          </w:p>
        </w:tc>
        <w:tc>
          <w:tcPr>
            <w:tcW w:w="6804" w:type="dxa"/>
          </w:tcPr>
          <w:p w14:paraId="46A4A832" w14:textId="59EC52F0"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PCBD</w:t>
            </w:r>
            <w:r w:rsidRPr="006278BE">
              <w:rPr>
                <w:rStyle w:val="Subscript"/>
              </w:rPr>
              <w:t>t-2</w:t>
            </w:r>
            <w:r w:rsidRPr="006278BE">
              <w:t xml:space="preserve"> as derived in accordance with Part </w:t>
            </w:r>
            <w:r w:rsidR="007148D8" w:rsidRPr="006278BE">
              <w:t>M</w:t>
            </w:r>
            <w:r w:rsidRPr="006278BE">
              <w:t xml:space="preserve"> of Charge Restriction Condition 2B of this licence as in force on 31 March 2023;</w:t>
            </w:r>
          </w:p>
        </w:tc>
      </w:tr>
      <w:tr w:rsidR="001A2306" w:rsidRPr="006278BE"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6278BE" w:rsidRDefault="001A2306" w:rsidP="00837CE3">
            <w:r w:rsidRPr="006278BE">
              <w:t>RCBD</w:t>
            </w:r>
            <w:r w:rsidRPr="006278BE">
              <w:rPr>
                <w:rStyle w:val="Subscript"/>
              </w:rPr>
              <w:t>t-2</w:t>
            </w:r>
          </w:p>
        </w:tc>
        <w:tc>
          <w:tcPr>
            <w:tcW w:w="6804" w:type="dxa"/>
          </w:tcPr>
          <w:p w14:paraId="32371236" w14:textId="7EA94D66"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RCBD</w:t>
            </w:r>
            <w:r w:rsidRPr="006278BE">
              <w:rPr>
                <w:rStyle w:val="Subscript"/>
              </w:rPr>
              <w:t>t-2</w:t>
            </w:r>
            <w:r w:rsidRPr="006278BE">
              <w:t xml:space="preserve"> as derived in accordance with Part </w:t>
            </w:r>
            <w:r w:rsidR="007148D8" w:rsidRPr="006278BE">
              <w:t>M</w:t>
            </w:r>
            <w:r w:rsidRPr="006278BE">
              <w:t xml:space="preserve"> of Charge Restriction Condition 2B of this licence as in force on 31 March 2023;</w:t>
            </w:r>
          </w:p>
        </w:tc>
      </w:tr>
      <w:tr w:rsidR="001A2306" w:rsidRPr="006278BE"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6278BE" w:rsidRDefault="001A2306" w:rsidP="00837CE3">
            <w:r w:rsidRPr="006278BE">
              <w:t>RPIA</w:t>
            </w:r>
            <w:r w:rsidRPr="006278BE">
              <w:rPr>
                <w:rStyle w:val="Subscript"/>
              </w:rPr>
              <w:t>t-2</w:t>
            </w:r>
          </w:p>
        </w:tc>
        <w:tc>
          <w:tcPr>
            <w:tcW w:w="6804" w:type="dxa"/>
          </w:tcPr>
          <w:p w14:paraId="17A5FD6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6278BE" w:rsidRDefault="001A2306" w:rsidP="00837CE3">
            <w:r w:rsidRPr="006278BE">
              <w:t>LPVF</w:t>
            </w:r>
            <w:r w:rsidRPr="006278BE">
              <w:rPr>
                <w:rStyle w:val="Subscript"/>
              </w:rPr>
              <w:t>t</w:t>
            </w:r>
          </w:p>
        </w:tc>
        <w:tc>
          <w:tcPr>
            <w:tcW w:w="6804" w:type="dxa"/>
          </w:tcPr>
          <w:p w14:paraId="6EFEF31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6278BE" w:rsidRDefault="001A2306" w:rsidP="00837CE3">
            <w:r w:rsidRPr="006278BE">
              <w:t>PI</w:t>
            </w:r>
            <w:r w:rsidRPr="006278BE">
              <w:rPr>
                <w:rStyle w:val="Subscript"/>
              </w:rPr>
              <w:t>t</w:t>
            </w:r>
          </w:p>
        </w:tc>
        <w:tc>
          <w:tcPr>
            <w:tcW w:w="6804" w:type="dxa"/>
          </w:tcPr>
          <w:p w14:paraId="55371415"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6278BE" w:rsidRDefault="001A2306" w:rsidP="00837CE3">
            <w:r w:rsidRPr="006278BE">
              <w:t>PI</w:t>
            </w:r>
            <w:r w:rsidRPr="006278BE">
              <w:rPr>
                <w:rStyle w:val="Subscript"/>
              </w:rPr>
              <w:t>2012/13</w:t>
            </w:r>
          </w:p>
        </w:tc>
        <w:tc>
          <w:tcPr>
            <w:tcW w:w="6804" w:type="dxa"/>
          </w:tcPr>
          <w:p w14:paraId="260CB79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(Revenue Restriction) for the Regulatory Year commencing on 1 April 2012.</w:t>
            </w:r>
          </w:p>
        </w:tc>
      </w:tr>
    </w:tbl>
    <w:p w14:paraId="1F02CD8E" w14:textId="77777777" w:rsidR="001A2306" w:rsidRPr="006278BE" w:rsidRDefault="001A2306" w:rsidP="00837CE3">
      <w:pPr>
        <w:pStyle w:val="NumberedNormal"/>
      </w:pPr>
      <w:r w:rsidRPr="006278BE">
        <w:t>For Regulatory Years commencing on or after 1 April 2025, the value of LEBD</w:t>
      </w:r>
      <w:r w:rsidRPr="006278BE">
        <w:rPr>
          <w:rStyle w:val="Subscript"/>
        </w:rPr>
        <w:t>t</w:t>
      </w:r>
      <w:r w:rsidRPr="006278BE">
        <w:t xml:space="preserve"> is zero.</w:t>
      </w:r>
    </w:p>
    <w:p w14:paraId="61538156" w14:textId="3BDB4AF5" w:rsidR="002F728C" w:rsidRPr="006278BE" w:rsidRDefault="002F728C" w:rsidP="002F728C">
      <w:pPr>
        <w:pStyle w:val="Heading3"/>
      </w:pPr>
      <w:r w:rsidRPr="006278BE">
        <w:t xml:space="preserve">[Not used] </w:t>
      </w:r>
    </w:p>
    <w:p w14:paraId="72B99600" w14:textId="16FBF678" w:rsidR="002F728C" w:rsidRPr="006278BE" w:rsidRDefault="002F728C" w:rsidP="002F2E70">
      <w:pPr>
        <w:pStyle w:val="NumberedNormal"/>
      </w:pPr>
      <w:r w:rsidRPr="006278BE">
        <w:t xml:space="preserve">[Not used] </w:t>
      </w:r>
    </w:p>
    <w:p w14:paraId="21055628" w14:textId="0E4CED78" w:rsidR="002F728C" w:rsidRPr="006278BE" w:rsidRDefault="002F728C" w:rsidP="002F2E70">
      <w:pPr>
        <w:pStyle w:val="NumberedNormal"/>
      </w:pPr>
      <w:r w:rsidRPr="006278BE">
        <w:t xml:space="preserve">[Not used] </w:t>
      </w:r>
    </w:p>
    <w:p w14:paraId="5C23A57C" w14:textId="2CFDE1AC" w:rsidR="002F728C" w:rsidRPr="006278BE" w:rsidRDefault="002F728C" w:rsidP="002F728C">
      <w:pPr>
        <w:pStyle w:val="Heading3"/>
      </w:pPr>
      <w:r w:rsidRPr="006278BE">
        <w:t xml:space="preserve">[Not used] </w:t>
      </w:r>
    </w:p>
    <w:p w14:paraId="528B2AE5" w14:textId="267D0E59" w:rsidR="002F728C" w:rsidRPr="006278BE" w:rsidRDefault="002F728C" w:rsidP="002F2E70">
      <w:pPr>
        <w:pStyle w:val="NumberedNormal"/>
      </w:pPr>
      <w:r w:rsidRPr="006278BE">
        <w:t xml:space="preserve">[Not used] </w:t>
      </w:r>
    </w:p>
    <w:p w14:paraId="506B83A0" w14:textId="7307227D" w:rsidR="002F728C" w:rsidRPr="006278BE" w:rsidRDefault="002F728C" w:rsidP="002F2E70">
      <w:pPr>
        <w:pStyle w:val="NumberedNormal"/>
      </w:pPr>
      <w:r w:rsidRPr="006278BE">
        <w:t xml:space="preserve">[Not used] </w:t>
      </w:r>
    </w:p>
    <w:p w14:paraId="1A13488C" w14:textId="6F3A53FD" w:rsidR="002F728C" w:rsidRPr="006278BE" w:rsidRDefault="00EA5042" w:rsidP="002F728C">
      <w:pPr>
        <w:pStyle w:val="Heading3"/>
      </w:pPr>
      <w:r w:rsidRPr="006278BE">
        <w:t xml:space="preserve">[Not used] </w:t>
      </w:r>
    </w:p>
    <w:p w14:paraId="5D108F43" w14:textId="1B59F54F" w:rsidR="00EA5042" w:rsidRPr="006278BE" w:rsidRDefault="00EA5042" w:rsidP="002F2E70">
      <w:pPr>
        <w:pStyle w:val="NumberedNormal"/>
      </w:pPr>
      <w:r w:rsidRPr="006278BE">
        <w:t xml:space="preserve">[Not used] </w:t>
      </w:r>
    </w:p>
    <w:p w14:paraId="48ED2D23" w14:textId="7D231D84" w:rsidR="00EA5042" w:rsidRPr="006278BE" w:rsidRDefault="00EA5042" w:rsidP="002F2E70">
      <w:pPr>
        <w:pStyle w:val="NumberedNormal"/>
      </w:pPr>
      <w:r w:rsidRPr="006278BE">
        <w:t>[Not used]</w:t>
      </w:r>
    </w:p>
    <w:p w14:paraId="49948A2A" w14:textId="0D027F6C" w:rsidR="001A2306" w:rsidRPr="006278BE" w:rsidRDefault="001A2306" w:rsidP="003415D6">
      <w:pPr>
        <w:pStyle w:val="Heading2"/>
        <w:rPr>
          <w:rStyle w:val="LicenseeSpecific"/>
          <w:bdr w:val="none" w:sz="0" w:space="0" w:color="auto"/>
        </w:rPr>
      </w:pPr>
      <w:bookmarkStart w:id="320" w:name="_Toc126075080"/>
      <w:r w:rsidRPr="006278BE">
        <w:t>Formula for calculating the</w:t>
      </w:r>
      <w:r w:rsidRPr="006278BE" w:rsidDel="00F412BE">
        <w:t xml:space="preserve"> </w:t>
      </w:r>
      <w:r w:rsidRPr="006278BE">
        <w:t>legacy Shetland variable energy costs pass-through items adjustment term (LSEC</w:t>
      </w:r>
      <w:r w:rsidRPr="006278BE">
        <w:rPr>
          <w:vertAlign w:val="subscript"/>
        </w:rPr>
        <w:t>t</w:t>
      </w:r>
      <w:r w:rsidRPr="006278BE">
        <w:t>)</w:t>
      </w:r>
      <w:bookmarkEnd w:id="320"/>
    </w:p>
    <w:p w14:paraId="62855555" w14:textId="77777777" w:rsidR="001A2306" w:rsidRPr="006278BE" w:rsidRDefault="001A2306" w:rsidP="00837CE3">
      <w:pPr>
        <w:pStyle w:val="NumberedNormal"/>
      </w:pPr>
      <w:r w:rsidRPr="006278BE">
        <w:t>For</w:t>
      </w:r>
      <w:r w:rsidRPr="006278BE" w:rsidDel="00F412BE">
        <w:t xml:space="preserve"> </w:t>
      </w:r>
      <w:r w:rsidRPr="006278BE">
        <w:t>Regulatory Years commencing on 1 April 2023 and 1 April 2024, the value of LSEC</w:t>
      </w:r>
      <w:r w:rsidRPr="006278BE">
        <w:rPr>
          <w:vertAlign w:val="subscript"/>
        </w:rPr>
        <w:t>t</w:t>
      </w:r>
      <w:r w:rsidRPr="006278BE">
        <w:t xml:space="preserve"> is derived in accordance with the following formula:</w:t>
      </w:r>
    </w:p>
    <w:p w14:paraId="3027832F" w14:textId="77777777" w:rsidR="001A2306" w:rsidRPr="006278BE" w:rsidRDefault="004A5D3F" w:rsidP="00837CE3">
      <m:oMathPara>
        <m:oMath>
          <m:sSub>
            <m:sSubPr>
              <m:ctrlPr>
                <w:rPr>
                  <w:rFonts w:ascii="Cambria Math" w:hAnsi="Cambria Math"/>
                </w:rPr>
              </m:ctrlPr>
            </m:sSubPr>
            <m:e>
              <m:r>
                <w:rPr>
                  <w:rFonts w:ascii="Cambria Math" w:hAnsi="Cambria Math"/>
                </w:rPr>
                <m:t>LSEC</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SECA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SECE</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76E06BBA"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5ADE8B1D" w14:textId="77777777" w:rsidTr="0042565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A91AD9E" w14:textId="77777777" w:rsidR="001A2306" w:rsidRPr="006278BE" w:rsidRDefault="001A2306" w:rsidP="00837CE3">
            <w:r w:rsidRPr="006278BE">
              <w:t>SECA</w:t>
            </w:r>
            <w:r w:rsidRPr="006278BE">
              <w:rPr>
                <w:rStyle w:val="Subscript"/>
              </w:rPr>
              <w:t>t-2</w:t>
            </w:r>
          </w:p>
        </w:tc>
        <w:tc>
          <w:tcPr>
            <w:tcW w:w="6804" w:type="dxa"/>
          </w:tcPr>
          <w:p w14:paraId="61BE415E"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SECA</w:t>
            </w:r>
            <w:r w:rsidRPr="006278BE">
              <w:rPr>
                <w:rStyle w:val="Subscript"/>
              </w:rPr>
              <w:t>t-2</w:t>
            </w:r>
            <w:r w:rsidRPr="006278BE">
              <w:t xml:space="preserve"> as derived in accordance with Part H of Charge Restriction Condition 2B of this licence as in force on 31 March 2023;</w:t>
            </w:r>
          </w:p>
        </w:tc>
      </w:tr>
      <w:tr w:rsidR="001A2306" w:rsidRPr="006278BE" w14:paraId="38BECF79" w14:textId="77777777" w:rsidTr="0042565C">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68BBAD1" w14:textId="77777777" w:rsidR="001A2306" w:rsidRPr="006278BE" w:rsidRDefault="001A2306" w:rsidP="00837CE3">
            <w:r w:rsidRPr="006278BE">
              <w:t>SECE</w:t>
            </w:r>
            <w:r w:rsidRPr="006278BE">
              <w:rPr>
                <w:rStyle w:val="Subscript"/>
              </w:rPr>
              <w:t>t-2</w:t>
            </w:r>
          </w:p>
        </w:tc>
        <w:tc>
          <w:tcPr>
            <w:tcW w:w="6804" w:type="dxa"/>
          </w:tcPr>
          <w:p w14:paraId="598AB14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SECE</w:t>
            </w:r>
            <w:r w:rsidRPr="006278BE">
              <w:rPr>
                <w:rStyle w:val="Subscript"/>
              </w:rPr>
              <w:t>t-2</w:t>
            </w:r>
            <w:r w:rsidRPr="006278BE">
              <w:t xml:space="preserve"> as derived in accordance with Part H of Charge Restriction Condition 2B of this licence as in force on 31 March 2023;</w:t>
            </w:r>
          </w:p>
        </w:tc>
      </w:tr>
      <w:tr w:rsidR="001A2306" w:rsidRPr="006278BE" w14:paraId="34869918" w14:textId="77777777" w:rsidTr="0042565C">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B2A2C07" w14:textId="77777777" w:rsidR="001A2306" w:rsidRPr="006278BE" w:rsidRDefault="001A2306" w:rsidP="00837CE3">
            <w:r w:rsidRPr="006278BE">
              <w:t>RPIA</w:t>
            </w:r>
            <w:r w:rsidRPr="006278BE">
              <w:rPr>
                <w:rStyle w:val="Subscript"/>
              </w:rPr>
              <w:t>t-2</w:t>
            </w:r>
          </w:p>
        </w:tc>
        <w:tc>
          <w:tcPr>
            <w:tcW w:w="6804" w:type="dxa"/>
          </w:tcPr>
          <w:p w14:paraId="6BE7BE90"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51A76C53" w14:textId="77777777" w:rsidTr="0042565C">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AABEE15" w14:textId="77777777" w:rsidR="001A2306" w:rsidRPr="006278BE" w:rsidRDefault="001A2306" w:rsidP="00837CE3">
            <w:r w:rsidRPr="006278BE">
              <w:t>LPVF</w:t>
            </w:r>
            <w:r w:rsidRPr="006278BE">
              <w:rPr>
                <w:rStyle w:val="Subscript"/>
              </w:rPr>
              <w:t>t</w:t>
            </w:r>
          </w:p>
        </w:tc>
        <w:tc>
          <w:tcPr>
            <w:tcW w:w="6804" w:type="dxa"/>
          </w:tcPr>
          <w:p w14:paraId="20D9769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7E8D1C33" w14:textId="77777777" w:rsidTr="0042565C">
        <w:trPr>
          <w:trHeight w:val="615"/>
        </w:trPr>
        <w:tc>
          <w:tcPr>
            <w:cnfStyle w:val="001000000000" w:firstRow="0" w:lastRow="0" w:firstColumn="1" w:lastColumn="0" w:oddVBand="0" w:evenVBand="0" w:oddHBand="0" w:evenHBand="0" w:firstRowFirstColumn="0" w:firstRowLastColumn="0" w:lastRowFirstColumn="0" w:lastRowLastColumn="0"/>
            <w:tcW w:w="1418" w:type="dxa"/>
          </w:tcPr>
          <w:p w14:paraId="1EF39474" w14:textId="77777777" w:rsidR="001A2306" w:rsidRPr="006278BE" w:rsidRDefault="001A2306" w:rsidP="00837CE3">
            <w:r w:rsidRPr="006278BE">
              <w:t>PI</w:t>
            </w:r>
            <w:r w:rsidRPr="006278BE">
              <w:rPr>
                <w:rStyle w:val="Subscript"/>
              </w:rPr>
              <w:t>t</w:t>
            </w:r>
          </w:p>
        </w:tc>
        <w:tc>
          <w:tcPr>
            <w:tcW w:w="6804" w:type="dxa"/>
          </w:tcPr>
          <w:p w14:paraId="0192F9FD"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02AF860E" w14:textId="77777777" w:rsidTr="0042565C">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67FC0B3" w14:textId="77777777" w:rsidR="001A2306" w:rsidRPr="006278BE" w:rsidRDefault="001A2306" w:rsidP="00837CE3">
            <w:r w:rsidRPr="006278BE">
              <w:t>PI</w:t>
            </w:r>
            <w:r w:rsidRPr="006278BE">
              <w:rPr>
                <w:rStyle w:val="Subscript"/>
              </w:rPr>
              <w:t>2012/13</w:t>
            </w:r>
          </w:p>
        </w:tc>
        <w:tc>
          <w:tcPr>
            <w:tcW w:w="6804" w:type="dxa"/>
          </w:tcPr>
          <w:p w14:paraId="6E104EE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vertAlign w:val="subscript"/>
              </w:rPr>
              <w:t>t</w:t>
            </w:r>
            <w:r w:rsidRPr="006278BE">
              <w:t xml:space="preserve"> derived in accordance with Part E of Special Condition 2.1 for the Regulatory Year commencing on 1 April 2012.</w:t>
            </w:r>
          </w:p>
        </w:tc>
      </w:tr>
    </w:tbl>
    <w:p w14:paraId="22B67911" w14:textId="77777777" w:rsidR="001A2306" w:rsidRPr="006278BE" w:rsidRDefault="001A2306" w:rsidP="00837CE3">
      <w:pPr>
        <w:pStyle w:val="NumberedNormal"/>
      </w:pPr>
      <w:r w:rsidRPr="006278BE">
        <w:t>For Regulatory Years commencing on or after 1 April 2025, the value of LSEC</w:t>
      </w:r>
      <w:r w:rsidRPr="006278BE">
        <w:rPr>
          <w:vertAlign w:val="subscript"/>
        </w:rPr>
        <w:t xml:space="preserve">t </w:t>
      </w:r>
      <w:r w:rsidRPr="006278BE">
        <w:t>is zero.</w:t>
      </w:r>
    </w:p>
    <w:p w14:paraId="4D4F3A93" w14:textId="0ACF6FB4" w:rsidR="001A2306" w:rsidRPr="006278BE" w:rsidRDefault="001A2306" w:rsidP="003415D6">
      <w:pPr>
        <w:pStyle w:val="Heading3"/>
        <w:rPr>
          <w:rStyle w:val="LicenseeSpecific"/>
          <w:bdr w:val="none" w:sz="0" w:space="0" w:color="auto"/>
        </w:rPr>
      </w:pPr>
      <w:r w:rsidRPr="006278BE">
        <w:t>Formula for calculating the legacy Shetland Extension Variable Energy</w:t>
      </w:r>
      <w:r w:rsidRPr="006278BE">
        <w:rPr>
          <w:rStyle w:val="LicenseeSpecific"/>
          <w:bdr w:val="none" w:sz="0" w:space="0" w:color="auto"/>
        </w:rPr>
        <w:t xml:space="preserve"> </w:t>
      </w:r>
      <w:r w:rsidRPr="006278BE">
        <w:t>Costs adjustment term (LSEVEC</w:t>
      </w:r>
      <w:r w:rsidRPr="006278BE">
        <w:rPr>
          <w:vertAlign w:val="subscript"/>
        </w:rPr>
        <w:t>t</w:t>
      </w:r>
      <w:r w:rsidRPr="006278BE">
        <w:t>)</w:t>
      </w:r>
    </w:p>
    <w:p w14:paraId="7386E920" w14:textId="77777777" w:rsidR="001A2306" w:rsidRPr="006278BE" w:rsidRDefault="001A2306" w:rsidP="00837CE3">
      <w:pPr>
        <w:pStyle w:val="NumberedNormal"/>
      </w:pPr>
      <w:r w:rsidRPr="006278BE">
        <w:t>For</w:t>
      </w:r>
      <w:r w:rsidRPr="006278BE" w:rsidDel="00F2345E">
        <w:t xml:space="preserve"> </w:t>
      </w:r>
      <w:r w:rsidRPr="006278BE">
        <w:t>Regulatory Years commencing on 1 April 2023 and 1 April 2024, the value of LSEVEC</w:t>
      </w:r>
      <w:r w:rsidRPr="006278BE">
        <w:rPr>
          <w:vertAlign w:val="subscript"/>
        </w:rPr>
        <w:t>t</w:t>
      </w:r>
      <w:r w:rsidRPr="006278BE">
        <w:t xml:space="preserve"> is derived in accordance with the following formula:</w:t>
      </w:r>
    </w:p>
    <w:p w14:paraId="19AA54A8" w14:textId="77777777" w:rsidR="001A2306" w:rsidRPr="006278BE" w:rsidRDefault="004A5D3F" w:rsidP="00837CE3">
      <m:oMathPara>
        <m:oMath>
          <m:sSub>
            <m:sSubPr>
              <m:ctrlPr>
                <w:rPr>
                  <w:rFonts w:ascii="Cambria Math" w:hAnsi="Cambria Math"/>
                </w:rPr>
              </m:ctrlPr>
            </m:sSubPr>
            <m:e>
              <m:r>
                <w:rPr>
                  <w:rFonts w:ascii="Cambria Math" w:hAnsi="Cambria Math"/>
                </w:rPr>
                <m:t>LSEVEC</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SEVECA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SEVECE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367E7764"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536FB53C" w14:textId="77777777" w:rsidTr="0042565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CB7004F" w14:textId="77777777" w:rsidR="001A2306" w:rsidRPr="006278BE" w:rsidRDefault="001A2306" w:rsidP="00837CE3">
            <w:r w:rsidRPr="006278BE">
              <w:t>SEVECA</w:t>
            </w:r>
            <w:r w:rsidRPr="006278BE">
              <w:rPr>
                <w:rStyle w:val="Subscript"/>
              </w:rPr>
              <w:t>t-2</w:t>
            </w:r>
          </w:p>
        </w:tc>
        <w:tc>
          <w:tcPr>
            <w:tcW w:w="6804" w:type="dxa"/>
          </w:tcPr>
          <w:p w14:paraId="0393AD65"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SEVECA</w:t>
            </w:r>
            <w:r w:rsidRPr="006278BE">
              <w:rPr>
                <w:vertAlign w:val="subscript"/>
              </w:rPr>
              <w:t>t</w:t>
            </w:r>
            <w:r w:rsidRPr="006278BE">
              <w:t>-2 as derived in accordance with Part I of Charge Restriction Condition 2B of this licence as in force on 31 March 2023;</w:t>
            </w:r>
          </w:p>
        </w:tc>
      </w:tr>
      <w:tr w:rsidR="001A2306" w:rsidRPr="006278BE" w14:paraId="27CBA004" w14:textId="77777777" w:rsidTr="0042565C">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F88ABD0" w14:textId="77777777" w:rsidR="001A2306" w:rsidRPr="006278BE" w:rsidRDefault="001A2306" w:rsidP="00837CE3">
            <w:r w:rsidRPr="006278BE">
              <w:t>SECE</w:t>
            </w:r>
            <w:r w:rsidRPr="006278BE">
              <w:rPr>
                <w:rStyle w:val="Subscript"/>
              </w:rPr>
              <w:t>t-2</w:t>
            </w:r>
          </w:p>
        </w:tc>
        <w:tc>
          <w:tcPr>
            <w:tcW w:w="6804" w:type="dxa"/>
          </w:tcPr>
          <w:p w14:paraId="393455C8"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SECE</w:t>
            </w:r>
            <w:r w:rsidRPr="006278BE">
              <w:rPr>
                <w:vertAlign w:val="subscript"/>
              </w:rPr>
              <w:t>t</w:t>
            </w:r>
            <w:r w:rsidRPr="006278BE">
              <w:t>-2 as derived in accordance with Part I of Charge Restriction Condition 2B of this licence as in force on 31 March 2023;</w:t>
            </w:r>
          </w:p>
        </w:tc>
      </w:tr>
      <w:tr w:rsidR="001A2306" w:rsidRPr="006278BE" w14:paraId="4D8E805C" w14:textId="77777777" w:rsidTr="0042565C">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C6826F" w14:textId="77777777" w:rsidR="001A2306" w:rsidRPr="006278BE" w:rsidRDefault="001A2306" w:rsidP="00837CE3">
            <w:r w:rsidRPr="006278BE">
              <w:t>RPIA</w:t>
            </w:r>
            <w:r w:rsidRPr="006278BE">
              <w:rPr>
                <w:rStyle w:val="Subscript"/>
              </w:rPr>
              <w:t>t-2</w:t>
            </w:r>
          </w:p>
        </w:tc>
        <w:tc>
          <w:tcPr>
            <w:tcW w:w="6804" w:type="dxa"/>
          </w:tcPr>
          <w:p w14:paraId="5F86B30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047697A5" w14:textId="77777777" w:rsidTr="0042565C">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DF3671" w14:textId="77777777" w:rsidR="001A2306" w:rsidRPr="006278BE" w:rsidRDefault="001A2306" w:rsidP="00837CE3">
            <w:r w:rsidRPr="006278BE">
              <w:t>LPVF</w:t>
            </w:r>
            <w:r w:rsidRPr="006278BE">
              <w:rPr>
                <w:rStyle w:val="Subscript"/>
              </w:rPr>
              <w:t>t</w:t>
            </w:r>
          </w:p>
        </w:tc>
        <w:tc>
          <w:tcPr>
            <w:tcW w:w="6804" w:type="dxa"/>
          </w:tcPr>
          <w:p w14:paraId="043871E9"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473A567C" w14:textId="77777777" w:rsidTr="0042565C">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A4378F" w14:textId="77777777" w:rsidR="001A2306" w:rsidRPr="006278BE" w:rsidRDefault="001A2306" w:rsidP="00837CE3">
            <w:r w:rsidRPr="006278BE">
              <w:t>PI</w:t>
            </w:r>
            <w:r w:rsidRPr="006278BE">
              <w:rPr>
                <w:rStyle w:val="Subscript"/>
              </w:rPr>
              <w:t>t</w:t>
            </w:r>
          </w:p>
        </w:tc>
        <w:tc>
          <w:tcPr>
            <w:tcW w:w="6804" w:type="dxa"/>
          </w:tcPr>
          <w:p w14:paraId="3AF43FA4"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207AC61E" w14:textId="77777777" w:rsidTr="0042565C">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414C012" w14:textId="77777777" w:rsidR="001A2306" w:rsidRPr="006278BE" w:rsidRDefault="001A2306" w:rsidP="00837CE3">
            <w:r w:rsidRPr="006278BE">
              <w:t>PI</w:t>
            </w:r>
            <w:r w:rsidRPr="006278BE">
              <w:rPr>
                <w:rStyle w:val="Subscript"/>
              </w:rPr>
              <w:t>2012/13</w:t>
            </w:r>
          </w:p>
        </w:tc>
        <w:tc>
          <w:tcPr>
            <w:tcW w:w="6804" w:type="dxa"/>
          </w:tcPr>
          <w:p w14:paraId="4B193107"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vertAlign w:val="subscript"/>
              </w:rPr>
              <w:t>t</w:t>
            </w:r>
            <w:r w:rsidRPr="006278BE">
              <w:t xml:space="preserve"> derived in accordance with Part E of Special Condition 2.1 for the Regulatory Year commencing on 1 April 2012.</w:t>
            </w:r>
          </w:p>
        </w:tc>
      </w:tr>
    </w:tbl>
    <w:p w14:paraId="210F27F2" w14:textId="77777777" w:rsidR="001A2306" w:rsidRPr="006278BE" w:rsidRDefault="001A2306" w:rsidP="00837CE3">
      <w:pPr>
        <w:pStyle w:val="NumberedNormal"/>
      </w:pPr>
      <w:r w:rsidRPr="006278BE">
        <w:t>For Regulatory Years commencing on or after 1 April 2025, the value of LSEVEC</w:t>
      </w:r>
      <w:r w:rsidRPr="006278BE">
        <w:rPr>
          <w:rStyle w:val="Subscript"/>
        </w:rPr>
        <w:t>t</w:t>
      </w:r>
      <w:r w:rsidRPr="006278BE">
        <w:t xml:space="preserve"> is zero.</w:t>
      </w:r>
    </w:p>
    <w:p w14:paraId="5D7C277C" w14:textId="6367063A" w:rsidR="001A2306" w:rsidRPr="006278BE" w:rsidRDefault="001A2306" w:rsidP="003415D6">
      <w:pPr>
        <w:pStyle w:val="Heading3"/>
        <w:rPr>
          <w:rStyle w:val="LicenseeSpecific"/>
          <w:bdr w:val="none" w:sz="0" w:space="0" w:color="auto"/>
        </w:rPr>
      </w:pPr>
      <w:r w:rsidRPr="006278BE">
        <w:rPr>
          <w:rStyle w:val="LicenseeSpecific"/>
          <w:bdr w:val="none" w:sz="0" w:space="0" w:color="auto"/>
        </w:rPr>
        <w:t>Formula for calculating</w:t>
      </w:r>
      <w:r w:rsidRPr="006278BE" w:rsidDel="00293C86">
        <w:rPr>
          <w:rStyle w:val="LicenseeSpecific"/>
          <w:bdr w:val="none" w:sz="0" w:space="0" w:color="auto"/>
        </w:rPr>
        <w:t xml:space="preserve"> </w:t>
      </w:r>
      <w:r w:rsidRPr="006278BE">
        <w:rPr>
          <w:rStyle w:val="LicenseeSpecific"/>
          <w:bdr w:val="none" w:sz="0" w:space="0" w:color="auto"/>
        </w:rPr>
        <w:t>the legacy Shetland new energy solution residual costs adjustment term (LSNESRC</w:t>
      </w:r>
      <w:r w:rsidRPr="006278BE">
        <w:rPr>
          <w:rStyle w:val="LicenseeSpecific"/>
          <w:bdr w:val="none" w:sz="0" w:space="0" w:color="auto"/>
          <w:vertAlign w:val="subscript"/>
        </w:rPr>
        <w:t>t</w:t>
      </w:r>
      <w:r w:rsidRPr="006278BE">
        <w:rPr>
          <w:rStyle w:val="LicenseeSpecific"/>
          <w:bdr w:val="none" w:sz="0" w:space="0" w:color="auto"/>
        </w:rPr>
        <w:t>)</w:t>
      </w:r>
    </w:p>
    <w:p w14:paraId="7F039F34" w14:textId="77777777" w:rsidR="001A2306" w:rsidRPr="006278BE" w:rsidRDefault="001A2306" w:rsidP="00837CE3">
      <w:pPr>
        <w:pStyle w:val="NumberedNormal"/>
      </w:pPr>
      <w:r w:rsidRPr="006278BE">
        <w:t>For</w:t>
      </w:r>
      <w:r w:rsidRPr="006278BE" w:rsidDel="00293C86">
        <w:t xml:space="preserve"> </w:t>
      </w:r>
      <w:r w:rsidRPr="006278BE">
        <w:t>Regulatory Years commencing on 1 April 2023 and 1 April 2024, the value of LSNESRC</w:t>
      </w:r>
      <w:r w:rsidRPr="006278BE">
        <w:rPr>
          <w:rStyle w:val="Subscript"/>
        </w:rPr>
        <w:t>t</w:t>
      </w:r>
      <w:r w:rsidRPr="006278BE">
        <w:t xml:space="preserve"> is derived in accordance with the following formula:</w:t>
      </w:r>
    </w:p>
    <w:p w14:paraId="48FF81F4" w14:textId="77777777" w:rsidR="001A2306" w:rsidRPr="006278BE" w:rsidRDefault="004A5D3F" w:rsidP="00837CE3">
      <m:oMathPara>
        <m:oMath>
          <m:sSub>
            <m:sSubPr>
              <m:ctrlPr>
                <w:rPr>
                  <w:rFonts w:ascii="Cambria Math" w:hAnsi="Cambria Math"/>
                </w:rPr>
              </m:ctrlPr>
            </m:sSubPr>
            <m:e>
              <m:r>
                <w:rPr>
                  <w:rFonts w:ascii="Cambria Math" w:hAnsi="Cambria Math"/>
                </w:rPr>
                <m:t>LSNESRC</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SNESRCA</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r>
                <m:rPr>
                  <m:sty m:val="p"/>
                </m:rPr>
                <w:rPr>
                  <w:rFonts w:ascii="Cambria Math" w:hAnsi="Cambria Math"/>
                </w:rPr>
                <m:t>-</m:t>
              </m:r>
              <m:sSub>
                <m:sSubPr>
                  <m:ctrlPr>
                    <w:rPr>
                      <w:rFonts w:ascii="Cambria Math" w:hAnsi="Cambria Math"/>
                    </w:rPr>
                  </m:ctrlPr>
                </m:sSubPr>
                <m:e>
                  <m:r>
                    <w:rPr>
                      <w:rFonts w:ascii="Cambria Math" w:hAnsi="Cambria Math"/>
                    </w:rPr>
                    <m:t>SNESRCE</m:t>
                  </m:r>
                </m:e>
                <m:sub>
                  <m:r>
                    <w:rPr>
                      <w:rFonts w:ascii="Cambria Math" w:hAnsi="Cambria Math"/>
                    </w:rPr>
                    <m:t>t</m:t>
                  </m:r>
                  <m:r>
                    <m:rPr>
                      <m:sty m:val="p"/>
                    </m:rPr>
                    <w:rPr>
                      <w:rFonts w:ascii="Cambria Math" w:hAnsi="Cambria Math"/>
                    </w:rPr>
                    <m:t>-2</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0D29556B"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6BA6FEB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5BEB34E" w14:textId="77777777" w:rsidR="001A2306" w:rsidRPr="006278BE" w:rsidRDefault="001A2306" w:rsidP="00837CE3">
            <w:r w:rsidRPr="006278BE">
              <w:t>SNESRCA</w:t>
            </w:r>
            <w:r w:rsidRPr="006278BE">
              <w:rPr>
                <w:rStyle w:val="Subscript"/>
              </w:rPr>
              <w:t>t-2</w:t>
            </w:r>
          </w:p>
        </w:tc>
        <w:tc>
          <w:tcPr>
            <w:tcW w:w="6804" w:type="dxa"/>
          </w:tcPr>
          <w:p w14:paraId="7FF16B1C"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SNESRCA</w:t>
            </w:r>
            <w:r w:rsidRPr="006278BE">
              <w:rPr>
                <w:rStyle w:val="Subscript"/>
              </w:rPr>
              <w:t>t-2</w:t>
            </w:r>
            <w:r w:rsidRPr="006278BE">
              <w:t xml:space="preserve"> as derived in accordance with Part J of Charge Restriction Condition 2B of this licence as in force on 31 March 2023;</w:t>
            </w:r>
          </w:p>
        </w:tc>
      </w:tr>
      <w:tr w:rsidR="001A2306" w:rsidRPr="006278BE" w14:paraId="6F7943A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86A1E7" w14:textId="77777777" w:rsidR="001A2306" w:rsidRPr="006278BE" w:rsidRDefault="001A2306" w:rsidP="00837CE3">
            <w:r w:rsidRPr="006278BE">
              <w:t>SNESRCE</w:t>
            </w:r>
            <w:r w:rsidRPr="006278BE">
              <w:rPr>
                <w:rStyle w:val="Subscript"/>
              </w:rPr>
              <w:t>t-2</w:t>
            </w:r>
          </w:p>
        </w:tc>
        <w:tc>
          <w:tcPr>
            <w:tcW w:w="6804" w:type="dxa"/>
          </w:tcPr>
          <w:p w14:paraId="47FDD24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SNESRCE</w:t>
            </w:r>
            <w:r w:rsidRPr="006278BE">
              <w:rPr>
                <w:rStyle w:val="Subscript"/>
              </w:rPr>
              <w:t>t-2</w:t>
            </w:r>
            <w:r w:rsidRPr="006278BE">
              <w:t xml:space="preserve"> as derived in accordance with Part J of Charge Restriction Condition 2B of this licence as in force on 31 March 2023;</w:t>
            </w:r>
          </w:p>
        </w:tc>
      </w:tr>
      <w:tr w:rsidR="001A2306" w:rsidRPr="006278BE" w14:paraId="3C7B3A5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A24B8F5" w14:textId="77777777" w:rsidR="001A2306" w:rsidRPr="006278BE" w:rsidRDefault="001A2306" w:rsidP="00837CE3">
            <w:r w:rsidRPr="006278BE">
              <w:t>RPIA</w:t>
            </w:r>
            <w:r w:rsidRPr="006278BE">
              <w:rPr>
                <w:rStyle w:val="Subscript"/>
              </w:rPr>
              <w:t>t-2</w:t>
            </w:r>
          </w:p>
        </w:tc>
        <w:tc>
          <w:tcPr>
            <w:tcW w:w="6804" w:type="dxa"/>
          </w:tcPr>
          <w:p w14:paraId="0DD8427C"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meaning given in Part C of Charge Restriction Condition 2A of this licence as in force on 31 March 2023;</w:t>
            </w:r>
          </w:p>
        </w:tc>
      </w:tr>
      <w:tr w:rsidR="001A2306" w:rsidRPr="006278BE" w14:paraId="0582121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7A8E72" w14:textId="77777777" w:rsidR="001A2306" w:rsidRPr="006278BE" w:rsidRDefault="001A2306" w:rsidP="00837CE3">
            <w:r w:rsidRPr="006278BE">
              <w:t>LPVF</w:t>
            </w:r>
            <w:r w:rsidRPr="006278BE">
              <w:rPr>
                <w:rStyle w:val="Subscript"/>
              </w:rPr>
              <w:t>t</w:t>
            </w:r>
          </w:p>
        </w:tc>
        <w:tc>
          <w:tcPr>
            <w:tcW w:w="6804" w:type="dxa"/>
          </w:tcPr>
          <w:p w14:paraId="1EB7A001"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29B1967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FDD4E0" w14:textId="77777777" w:rsidR="001A2306" w:rsidRPr="006278BE" w:rsidRDefault="001A2306" w:rsidP="00837CE3">
            <w:r w:rsidRPr="006278BE">
              <w:t>PI</w:t>
            </w:r>
            <w:r w:rsidRPr="006278BE">
              <w:rPr>
                <w:rStyle w:val="Subscript"/>
              </w:rPr>
              <w:t>t</w:t>
            </w:r>
          </w:p>
        </w:tc>
        <w:tc>
          <w:tcPr>
            <w:tcW w:w="6804" w:type="dxa"/>
          </w:tcPr>
          <w:p w14:paraId="49DC764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3779504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CE75BC8" w14:textId="77777777" w:rsidR="001A2306" w:rsidRPr="006278BE" w:rsidRDefault="001A2306" w:rsidP="00837CE3">
            <w:r w:rsidRPr="006278BE">
              <w:t>PI</w:t>
            </w:r>
            <w:r w:rsidRPr="006278BE">
              <w:rPr>
                <w:rStyle w:val="Subscript"/>
              </w:rPr>
              <w:t>2012/13</w:t>
            </w:r>
          </w:p>
        </w:tc>
        <w:tc>
          <w:tcPr>
            <w:tcW w:w="6804" w:type="dxa"/>
          </w:tcPr>
          <w:p w14:paraId="72B8D2BB"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vertAlign w:val="subscript"/>
              </w:rPr>
              <w:t>t</w:t>
            </w:r>
            <w:r w:rsidRPr="006278BE">
              <w:t xml:space="preserve"> derived in accordance with Part E of Special Condition 2.1 for the Regulatory Year commencing on 1 April 2012.</w:t>
            </w:r>
          </w:p>
        </w:tc>
      </w:tr>
    </w:tbl>
    <w:p w14:paraId="4409E034" w14:textId="77777777" w:rsidR="001A2306" w:rsidRPr="006278BE" w:rsidRDefault="001A2306" w:rsidP="00837CE3">
      <w:pPr>
        <w:pStyle w:val="NumberedNormal"/>
      </w:pPr>
      <w:r w:rsidRPr="006278BE">
        <w:t>For Regulatory Years commencing on or after 1 April 2025, the value of LSNESRC</w:t>
      </w:r>
      <w:r w:rsidRPr="006278BE">
        <w:rPr>
          <w:rStyle w:val="Subscript"/>
        </w:rPr>
        <w:t>t</w:t>
      </w:r>
      <w:r w:rsidRPr="006278BE">
        <w:t xml:space="preserve"> is zero.</w:t>
      </w:r>
    </w:p>
    <w:p w14:paraId="49EB0302" w14:textId="77777777" w:rsidR="001A2306" w:rsidRPr="006278BE" w:rsidRDefault="001A2306" w:rsidP="001A2306">
      <w:pPr>
        <w:pStyle w:val="Heading2"/>
      </w:pPr>
      <w:bookmarkStart w:id="321" w:name="_Toc115343524"/>
      <w:bookmarkStart w:id="322" w:name="_Toc121736151"/>
      <w:bookmarkStart w:id="323" w:name="_Toc126075081"/>
      <w:r w:rsidRPr="006278BE">
        <w:t>Legacy K correction (LK</w:t>
      </w:r>
      <w:r w:rsidRPr="006278BE">
        <w:rPr>
          <w:rStyle w:val="Subscript"/>
        </w:rPr>
        <w:t>t</w:t>
      </w:r>
      <w:r w:rsidRPr="006278BE">
        <w:t>)</w:t>
      </w:r>
      <w:bookmarkEnd w:id="321"/>
      <w:bookmarkEnd w:id="322"/>
      <w:bookmarkEnd w:id="323"/>
    </w:p>
    <w:p w14:paraId="57DF2E94" w14:textId="77777777" w:rsidR="001A2306" w:rsidRPr="006278BE" w:rsidRDefault="001A2306" w:rsidP="001A2306">
      <w:pPr>
        <w:pStyle w:val="Heading3nonumbering"/>
      </w:pPr>
      <w:r w:rsidRPr="006278BE">
        <w:t>Introduction</w:t>
      </w:r>
    </w:p>
    <w:p w14:paraId="280ACF37" w14:textId="77777777" w:rsidR="001A2306" w:rsidRPr="006278BE" w:rsidRDefault="001A2306" w:rsidP="00837CE3">
      <w:pPr>
        <w:pStyle w:val="NumberedNormal"/>
      </w:pPr>
      <w:r w:rsidRPr="006278BE">
        <w:t>The purpose of this condition is to calculate the term LK</w:t>
      </w:r>
      <w:r w:rsidRPr="006278BE">
        <w:rPr>
          <w:rStyle w:val="Subscript"/>
        </w:rPr>
        <w:t>t</w:t>
      </w:r>
      <w:r w:rsidRPr="006278BE">
        <w:t xml:space="preserve"> (the legacy K correction term). This contributes to the calculation of the term LAR</w:t>
      </w:r>
      <w:r w:rsidRPr="006278BE">
        <w:rPr>
          <w:rStyle w:val="Subscript"/>
        </w:rPr>
        <w:t>t</w:t>
      </w:r>
      <w:r w:rsidRPr="006278BE">
        <w:t xml:space="preserve"> (the legacy adjustments term), which in turn feeds into Allowed Revenue in Special Condition 2.1 (Revenue restriction).</w:t>
      </w:r>
    </w:p>
    <w:p w14:paraId="41BC3697" w14:textId="77777777" w:rsidR="001A2306" w:rsidRPr="006278BE" w:rsidRDefault="001A2306" w:rsidP="00837CE3">
      <w:pPr>
        <w:pStyle w:val="NumberedNormal"/>
      </w:pPr>
      <w:r w:rsidRPr="006278BE">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6278BE" w:rsidRDefault="001A2306" w:rsidP="00837CE3">
      <w:pPr>
        <w:pStyle w:val="NumberedNormal"/>
      </w:pPr>
      <w:r w:rsidRPr="006278BE">
        <w:t>The correction value relating to the Regulatory Year commencing on 1 April 2022 is set out in Part F of Special Condition 2.1.</w:t>
      </w:r>
    </w:p>
    <w:p w14:paraId="1452A748" w14:textId="77777777" w:rsidR="001A2306" w:rsidRPr="006278BE" w:rsidRDefault="001A2306" w:rsidP="001A2306">
      <w:pPr>
        <w:pStyle w:val="Heading3"/>
      </w:pPr>
      <w:r w:rsidRPr="006278BE">
        <w:t>Formula for calculating the legacy K correction term (LK</w:t>
      </w:r>
      <w:r w:rsidRPr="006278BE">
        <w:rPr>
          <w:rStyle w:val="Subscript"/>
        </w:rPr>
        <w:t>t</w:t>
      </w:r>
      <w:r w:rsidRPr="006278BE">
        <w:t>)</w:t>
      </w:r>
    </w:p>
    <w:p w14:paraId="41E82B08" w14:textId="77777777" w:rsidR="001A2306" w:rsidRPr="006278BE" w:rsidRDefault="001A2306" w:rsidP="00837CE3">
      <w:pPr>
        <w:pStyle w:val="NumberedNormal"/>
      </w:pPr>
      <w:r w:rsidRPr="006278BE">
        <w:t>For the Regulatory Year commencing on 1 April 2023, the value of LK</w:t>
      </w:r>
      <w:r w:rsidRPr="006278BE">
        <w:rPr>
          <w:rStyle w:val="Subscript"/>
        </w:rPr>
        <w:t>t</w:t>
      </w:r>
      <w:r w:rsidRPr="006278BE">
        <w:t xml:space="preserve"> is derived in accordance with the following formula:</w:t>
      </w:r>
    </w:p>
    <w:p w14:paraId="02C79C64" w14:textId="77777777" w:rsidR="001A2306" w:rsidRPr="006278BE" w:rsidRDefault="004A5D3F" w:rsidP="00837CE3">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6278BE" w:rsidRDefault="001A2306" w:rsidP="00837CE3">
      <w:pPr>
        <w:pStyle w:val="FormulaDefinitions"/>
      </w:pPr>
      <w:r w:rsidRPr="006278BE">
        <w:t>where:</w:t>
      </w:r>
    </w:p>
    <w:p w14:paraId="7E849D40" w14:textId="77777777" w:rsidR="001A2306" w:rsidRPr="006278BE" w:rsidRDefault="001A2306" w:rsidP="00837CE3">
      <w:pPr>
        <w:pStyle w:val="FormulaDefinitions"/>
      </w:pPr>
      <w:r w:rsidRPr="006278BE">
        <w:t>RD</w:t>
      </w:r>
      <w:r w:rsidRPr="006278BE">
        <w:rPr>
          <w:rStyle w:val="Subscript"/>
        </w:rPr>
        <w:t>t-2</w:t>
      </w:r>
      <w:r w:rsidRPr="006278BE">
        <w:tab/>
        <w:t>has the value of RD</w:t>
      </w:r>
      <w:r w:rsidRPr="006278BE">
        <w:rPr>
          <w:rStyle w:val="Subscript"/>
        </w:rPr>
        <w:t>t-2</w:t>
      </w:r>
      <w:r w:rsidRPr="006278BE">
        <w:t xml:space="preserve"> as derived in accordance with Part E of Charge Restriction Condition 2A of this licence as in force on 31 March 2023;</w:t>
      </w:r>
    </w:p>
    <w:p w14:paraId="4091ABC4" w14:textId="77777777" w:rsidR="001A2306" w:rsidRPr="006278BE" w:rsidRDefault="001A2306" w:rsidP="00837CE3">
      <w:pPr>
        <w:pStyle w:val="FormulaDefinitions"/>
      </w:pPr>
      <w:r w:rsidRPr="006278BE">
        <w:t>AR</w:t>
      </w:r>
      <w:r w:rsidRPr="006278BE">
        <w:rPr>
          <w:rStyle w:val="Subscript"/>
        </w:rPr>
        <w:t>t-2</w:t>
      </w:r>
      <w:r w:rsidRPr="006278BE">
        <w:tab/>
        <w:t>has the value of AR</w:t>
      </w:r>
      <w:r w:rsidRPr="006278BE">
        <w:rPr>
          <w:rStyle w:val="Subscript"/>
        </w:rPr>
        <w:t>t-2</w:t>
      </w:r>
      <w:r w:rsidRPr="006278BE">
        <w:t xml:space="preserve"> as derived in accordance with Part E of Charge Restriction Condition 2A of this licence as in force on 31 March 2023;</w:t>
      </w:r>
    </w:p>
    <w:p w14:paraId="2F77606F" w14:textId="43D22618" w:rsidR="001A2306" w:rsidRPr="006278BE" w:rsidRDefault="001A2306" w:rsidP="00837CE3">
      <w:pPr>
        <w:pStyle w:val="FormulaDefinitions"/>
      </w:pPr>
      <w:r w:rsidRPr="006278BE">
        <w:t>I</w:t>
      </w:r>
      <w:r w:rsidRPr="006278BE">
        <w:rPr>
          <w:rStyle w:val="Subscript"/>
        </w:rPr>
        <w:t>t</w:t>
      </w:r>
      <w:r w:rsidRPr="006278BE">
        <w:tab/>
        <w:t xml:space="preserve">has the </w:t>
      </w:r>
      <w:r w:rsidR="00AF01DC" w:rsidRPr="006278BE">
        <w:t>definition</w:t>
      </w:r>
      <w:r w:rsidRPr="006278BE">
        <w:t xml:space="preserve"> of </w:t>
      </w:r>
      <w:r w:rsidR="00AF01DC" w:rsidRPr="006278BE">
        <w:t>“Average Specified Rate”</w:t>
      </w:r>
      <w:r w:rsidRPr="006278BE">
        <w:t xml:space="preserve"> </w:t>
      </w:r>
      <w:r w:rsidR="00AF01DC" w:rsidRPr="006278BE">
        <w:t>for Regulatory Year t provided in</w:t>
      </w:r>
      <w:r w:rsidRPr="006278BE">
        <w:t xml:space="preserve"> Charge Restriction Condition 1B (Interpretation of Part 4) of this licence as in force on 31 March 2023; and</w:t>
      </w:r>
    </w:p>
    <w:p w14:paraId="11BB6130" w14:textId="77777777" w:rsidR="001A2306" w:rsidRPr="006278BE" w:rsidRDefault="001A2306" w:rsidP="00837CE3">
      <w:pPr>
        <w:pStyle w:val="FormulaDefinitions"/>
      </w:pPr>
      <w:r w:rsidRPr="006278BE">
        <w:t>PR</w:t>
      </w:r>
      <w:r w:rsidRPr="006278BE">
        <w:rPr>
          <w:rStyle w:val="Subscript"/>
        </w:rPr>
        <w:t>t-2</w:t>
      </w:r>
      <w:r w:rsidRPr="006278BE">
        <w:tab/>
        <w:t>has the value of PR</w:t>
      </w:r>
      <w:r w:rsidRPr="006278BE">
        <w:rPr>
          <w:rStyle w:val="Subscript"/>
        </w:rPr>
        <w:t>t-2</w:t>
      </w:r>
      <w:r w:rsidRPr="006278BE">
        <w:t xml:space="preserve"> as derived in accordance with Part F of Charge Restriction Condition 2A of this licence as in force on 31 March 2023.</w:t>
      </w:r>
    </w:p>
    <w:p w14:paraId="5C8C2043" w14:textId="77777777" w:rsidR="001A2306" w:rsidRPr="006278BE" w:rsidRDefault="001A2306" w:rsidP="00837CE3">
      <w:pPr>
        <w:pStyle w:val="NumberedNormal"/>
      </w:pPr>
      <w:r w:rsidRPr="006278BE">
        <w:t>The value of LK</w:t>
      </w:r>
      <w:r w:rsidRPr="006278BE">
        <w:rPr>
          <w:rStyle w:val="Subscript"/>
        </w:rPr>
        <w:t>t</w:t>
      </w:r>
      <w:r w:rsidRPr="006278BE">
        <w:t xml:space="preserve"> for Regulatory Years commencing on or after 1 April 2024 is zero.</w:t>
      </w:r>
    </w:p>
    <w:p w14:paraId="06BEA287" w14:textId="77777777" w:rsidR="001A2306" w:rsidRPr="006278BE" w:rsidRDefault="001A2306" w:rsidP="001A2306">
      <w:pPr>
        <w:pStyle w:val="Heading2"/>
      </w:pPr>
      <w:bookmarkStart w:id="324" w:name="_Toc115343525"/>
      <w:bookmarkStart w:id="325" w:name="_Toc121736152"/>
      <w:bookmarkStart w:id="326" w:name="_Toc126075082"/>
      <w:r w:rsidRPr="006278BE">
        <w:t>Legacy TRU term (LTRU</w:t>
      </w:r>
      <w:r w:rsidRPr="006278BE">
        <w:rPr>
          <w:rStyle w:val="Subscript"/>
        </w:rPr>
        <w:t>t</w:t>
      </w:r>
      <w:r w:rsidRPr="006278BE">
        <w:t>)</w:t>
      </w:r>
      <w:bookmarkEnd w:id="324"/>
      <w:bookmarkEnd w:id="325"/>
      <w:bookmarkEnd w:id="326"/>
    </w:p>
    <w:p w14:paraId="5A6DD601" w14:textId="77777777" w:rsidR="001A2306" w:rsidRPr="006278BE" w:rsidRDefault="001A2306" w:rsidP="001A2306">
      <w:pPr>
        <w:pStyle w:val="Heading3nonumbering"/>
      </w:pPr>
      <w:r w:rsidRPr="006278BE">
        <w:t>Introduction</w:t>
      </w:r>
    </w:p>
    <w:p w14:paraId="42B7D0B6" w14:textId="77777777" w:rsidR="001A2306" w:rsidRPr="006278BE" w:rsidRDefault="001A2306" w:rsidP="00837CE3">
      <w:pPr>
        <w:pStyle w:val="NumberedNormal"/>
      </w:pPr>
      <w:r w:rsidRPr="006278BE">
        <w:t>The purpose of this condition is to calculate the term LTRU</w:t>
      </w:r>
      <w:r w:rsidRPr="006278BE">
        <w:rPr>
          <w:rStyle w:val="Subscript"/>
        </w:rPr>
        <w:t>t</w:t>
      </w:r>
      <w:r w:rsidRPr="006278BE">
        <w:t xml:space="preserve"> (the legacy TRU term). This contributes to the calculation of the term LAR</w:t>
      </w:r>
      <w:r w:rsidRPr="006278BE">
        <w:rPr>
          <w:rStyle w:val="Subscript"/>
        </w:rPr>
        <w:t>t</w:t>
      </w:r>
      <w:r w:rsidRPr="006278BE">
        <w:t xml:space="preserve"> (the legacy adjustments term), which in turn feeds into Allowed Revenue in Special Condition 2.1 (Revenue restriction).</w:t>
      </w:r>
    </w:p>
    <w:p w14:paraId="20CEA29F" w14:textId="77777777" w:rsidR="001A2306" w:rsidRPr="006278BE" w:rsidRDefault="001A2306" w:rsidP="00837CE3">
      <w:pPr>
        <w:pStyle w:val="NumberedNormal"/>
      </w:pPr>
      <w:r w:rsidRPr="006278BE">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6278BE" w:rsidRDefault="001A2306" w:rsidP="001A2306">
      <w:pPr>
        <w:pStyle w:val="Heading3"/>
      </w:pPr>
      <w:r w:rsidRPr="006278BE">
        <w:t>Formula for calculating the legacy TRU term (LTRU</w:t>
      </w:r>
      <w:r w:rsidRPr="006278BE">
        <w:rPr>
          <w:rStyle w:val="Subscript"/>
        </w:rPr>
        <w:t>t</w:t>
      </w:r>
      <w:r w:rsidRPr="006278BE">
        <w:t>)</w:t>
      </w:r>
    </w:p>
    <w:p w14:paraId="13D9F4B4" w14:textId="77777777" w:rsidR="001A2306" w:rsidRPr="006278BE" w:rsidRDefault="001A2306" w:rsidP="00837CE3">
      <w:pPr>
        <w:pStyle w:val="NumberedNormal"/>
      </w:pPr>
      <w:r w:rsidRPr="006278BE">
        <w:t>For</w:t>
      </w:r>
      <w:r w:rsidRPr="006278BE" w:rsidDel="0028579E">
        <w:t xml:space="preserve"> </w:t>
      </w:r>
      <w:r w:rsidRPr="006278BE">
        <w:t>Regulatory Years commencing on 1 April 2023 to 1 April 202</w:t>
      </w:r>
      <w:r w:rsidRPr="006278BE" w:rsidDel="00C31B73">
        <w:t>4</w:t>
      </w:r>
      <w:r w:rsidRPr="006278BE">
        <w:t>, the value of LTRU</w:t>
      </w:r>
      <w:r w:rsidRPr="006278BE">
        <w:rPr>
          <w:rStyle w:val="Subscript"/>
        </w:rPr>
        <w:t>t</w:t>
      </w:r>
      <w:r w:rsidRPr="006278BE">
        <w:t xml:space="preserve"> is derived in accordance with the following formula:</w:t>
      </w:r>
    </w:p>
    <w:p w14:paraId="2B8D4F4B" w14:textId="77777777" w:rsidR="001A2306" w:rsidRPr="006278BE" w:rsidRDefault="004A5D3F" w:rsidP="00837CE3">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6278BE" w:rsidRDefault="001A2306" w:rsidP="00837CE3">
      <w:pPr>
        <w:pStyle w:val="FormulaDefinitions"/>
      </w:pPr>
      <w:r w:rsidRPr="006278BE">
        <w:t>where:</w:t>
      </w:r>
    </w:p>
    <w:tbl>
      <w:tblPr>
        <w:tblStyle w:val="TableGridLight"/>
        <w:tblW w:w="8222" w:type="dxa"/>
        <w:tblLayout w:type="fixed"/>
        <w:tblLook w:val="04A0" w:firstRow="1" w:lastRow="0" w:firstColumn="1" w:lastColumn="0" w:noHBand="0" w:noVBand="1"/>
      </w:tblPr>
      <w:tblGrid>
        <w:gridCol w:w="1418"/>
        <w:gridCol w:w="6804"/>
      </w:tblGrid>
      <w:tr w:rsidR="001A2306" w:rsidRPr="006278BE"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6278BE" w:rsidRDefault="001A2306" w:rsidP="00837CE3">
            <w:r w:rsidRPr="006278BE">
              <w:t>REV</w:t>
            </w:r>
            <w:r w:rsidRPr="006278BE">
              <w:rPr>
                <w:rStyle w:val="Subscript"/>
              </w:rPr>
              <w:t>t-2</w:t>
            </w:r>
          </w:p>
        </w:tc>
        <w:tc>
          <w:tcPr>
            <w:tcW w:w="6804" w:type="dxa"/>
          </w:tcPr>
          <w:p w14:paraId="60D4ABAD" w14:textId="77777777" w:rsidR="001A2306" w:rsidRPr="006278BE" w:rsidRDefault="001A2306" w:rsidP="00837CE3">
            <w:pPr>
              <w:cnfStyle w:val="100000000000" w:firstRow="1" w:lastRow="0" w:firstColumn="0" w:lastColumn="0" w:oddVBand="0" w:evenVBand="0" w:oddHBand="0" w:evenHBand="0" w:firstRowFirstColumn="0" w:firstRowLastColumn="0" w:lastRowFirstColumn="0" w:lastRowLastColumn="0"/>
            </w:pPr>
            <w:r w:rsidRPr="006278BE">
              <w:t>has the value of REV</w:t>
            </w:r>
            <w:r w:rsidRPr="006278BE">
              <w:rPr>
                <w:rStyle w:val="Subscript"/>
              </w:rPr>
              <w:t>t-2</w:t>
            </w:r>
            <w:r w:rsidRPr="006278BE">
              <w:t xml:space="preserve"> as derived in accordance with Part C of Charge Restriction Condition 2A (Restriction of Allowed Distribution Network Revenue) of this licence as in force on 31 March 2023;</w:t>
            </w:r>
          </w:p>
        </w:tc>
      </w:tr>
      <w:tr w:rsidR="001A2306" w:rsidRPr="006278BE"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6278BE" w:rsidRDefault="001A2306" w:rsidP="00837CE3">
            <w:r w:rsidRPr="006278BE">
              <w:t>RPIA</w:t>
            </w:r>
            <w:r w:rsidRPr="006278BE">
              <w:rPr>
                <w:rStyle w:val="Subscript"/>
              </w:rPr>
              <w:t>t-2</w:t>
            </w:r>
          </w:p>
        </w:tc>
        <w:tc>
          <w:tcPr>
            <w:tcW w:w="6804" w:type="dxa"/>
          </w:tcPr>
          <w:p w14:paraId="7F3CF492"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given in Part C of Charge Restriction Condition 2A of this licence as in force on 31 March 2023;</w:t>
            </w:r>
          </w:p>
        </w:tc>
      </w:tr>
      <w:tr w:rsidR="001A2306" w:rsidRPr="006278BE"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6278BE" w:rsidRDefault="001A2306" w:rsidP="00837CE3">
            <w:r w:rsidRPr="006278BE">
              <w:t>RPIF</w:t>
            </w:r>
            <w:r w:rsidRPr="006278BE">
              <w:rPr>
                <w:rStyle w:val="Subscript"/>
              </w:rPr>
              <w:t>t-2</w:t>
            </w:r>
          </w:p>
        </w:tc>
        <w:tc>
          <w:tcPr>
            <w:tcW w:w="6804" w:type="dxa"/>
          </w:tcPr>
          <w:p w14:paraId="3F8B1DFF"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given in Part C of Charge Restriction Condition 2A of this licence as in force on 31 March 2023;</w:t>
            </w:r>
          </w:p>
        </w:tc>
      </w:tr>
      <w:tr w:rsidR="001A2306" w:rsidRPr="006278BE"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6278BE" w:rsidRDefault="001A2306" w:rsidP="00837CE3">
            <w:r w:rsidRPr="006278BE">
              <w:t>LPVF</w:t>
            </w:r>
            <w:r w:rsidRPr="006278BE">
              <w:rPr>
                <w:rStyle w:val="Subscript"/>
              </w:rPr>
              <w:t>t</w:t>
            </w:r>
          </w:p>
        </w:tc>
        <w:tc>
          <w:tcPr>
            <w:tcW w:w="6804" w:type="dxa"/>
          </w:tcPr>
          <w:p w14:paraId="2B243DE3"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derived in accordance with paragraph 7.4.7 of Special Condition 7.4 (Legacy incentive performance);</w:t>
            </w:r>
          </w:p>
        </w:tc>
      </w:tr>
      <w:tr w:rsidR="001A2306" w:rsidRPr="006278BE"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6278BE" w:rsidRDefault="001A2306" w:rsidP="00837CE3">
            <w:r w:rsidRPr="006278BE">
              <w:t>PI</w:t>
            </w:r>
            <w:r w:rsidRPr="006278BE">
              <w:rPr>
                <w:rStyle w:val="Subscript"/>
              </w:rPr>
              <w:t>t</w:t>
            </w:r>
          </w:p>
        </w:tc>
        <w:tc>
          <w:tcPr>
            <w:tcW w:w="6804" w:type="dxa"/>
          </w:tcPr>
          <w:p w14:paraId="2822912A"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is the price index derived in accordance with Part E of Special Condition 2.1; and</w:t>
            </w:r>
          </w:p>
        </w:tc>
      </w:tr>
      <w:tr w:rsidR="001A2306" w:rsidRPr="006278BE"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6278BE" w:rsidRDefault="001A2306" w:rsidP="00837CE3">
            <w:r w:rsidRPr="006278BE">
              <w:t>PI</w:t>
            </w:r>
            <w:r w:rsidRPr="006278BE">
              <w:rPr>
                <w:rStyle w:val="Subscript"/>
              </w:rPr>
              <w:t>2012/13</w:t>
            </w:r>
          </w:p>
        </w:tc>
        <w:tc>
          <w:tcPr>
            <w:tcW w:w="6804" w:type="dxa"/>
          </w:tcPr>
          <w:p w14:paraId="3C5754AE" w14:textId="77777777" w:rsidR="001A2306" w:rsidRPr="006278BE" w:rsidRDefault="001A2306" w:rsidP="00837CE3">
            <w:pPr>
              <w:cnfStyle w:val="000000000000" w:firstRow="0" w:lastRow="0" w:firstColumn="0" w:lastColumn="0" w:oddVBand="0" w:evenVBand="0" w:oddHBand="0" w:evenHBand="0" w:firstRowFirstColumn="0" w:firstRowLastColumn="0" w:lastRowFirstColumn="0" w:lastRowLastColumn="0"/>
            </w:pPr>
            <w:r w:rsidRPr="006278BE">
              <w:t>has the value of PI</w:t>
            </w:r>
            <w:r w:rsidRPr="006278BE">
              <w:rPr>
                <w:rStyle w:val="Subscript"/>
              </w:rPr>
              <w:t>t</w:t>
            </w:r>
            <w:r w:rsidRPr="006278BE">
              <w:t xml:space="preserve"> derived in accordance with Part E of Special Condition 2.1 for the Regulatory Year commencing on 1 April 2012.</w:t>
            </w:r>
          </w:p>
        </w:tc>
      </w:tr>
    </w:tbl>
    <w:p w14:paraId="4163BA85" w14:textId="77777777" w:rsidR="001A2306" w:rsidRPr="006278BE" w:rsidRDefault="001A2306" w:rsidP="00837CE3">
      <w:pPr>
        <w:pStyle w:val="NumberedNormal"/>
      </w:pPr>
      <w:r w:rsidRPr="006278BE">
        <w:t>For Regulatory Years commencing on or after 1 April 2025, the value of LTRU</w:t>
      </w:r>
      <w:r w:rsidRPr="006278BE">
        <w:rPr>
          <w:rStyle w:val="Subscript"/>
        </w:rPr>
        <w:t>t</w:t>
      </w:r>
      <w:r w:rsidRPr="006278BE">
        <w:t xml:space="preserve"> is zero.</w:t>
      </w:r>
    </w:p>
    <w:p w14:paraId="29F75FDA" w14:textId="77777777" w:rsidR="001A2306" w:rsidRPr="006278BE" w:rsidRDefault="001A2306" w:rsidP="001A2306">
      <w:pPr>
        <w:pStyle w:val="Heading2"/>
      </w:pPr>
      <w:bookmarkStart w:id="327" w:name="_Toc115343526"/>
      <w:bookmarkStart w:id="328" w:name="_Toc121736153"/>
      <w:bookmarkStart w:id="329" w:name="_Toc126075083"/>
      <w:r w:rsidRPr="006278BE">
        <w:t>Low Carbon Networks Fund (LCN</w:t>
      </w:r>
      <w:r w:rsidRPr="006278BE">
        <w:rPr>
          <w:rStyle w:val="Subscript"/>
        </w:rPr>
        <w:t>t</w:t>
      </w:r>
      <w:r w:rsidRPr="006278BE">
        <w:t>)</w:t>
      </w:r>
      <w:bookmarkEnd w:id="327"/>
      <w:bookmarkEnd w:id="328"/>
      <w:bookmarkEnd w:id="329"/>
    </w:p>
    <w:p w14:paraId="1224F861" w14:textId="77777777" w:rsidR="001A2306" w:rsidRPr="006278BE" w:rsidRDefault="001A2306" w:rsidP="001A2306">
      <w:pPr>
        <w:pStyle w:val="Heading3"/>
      </w:pPr>
      <w:r w:rsidRPr="006278BE">
        <w:t xml:space="preserve">Introduction </w:t>
      </w:r>
    </w:p>
    <w:p w14:paraId="2F594DF9" w14:textId="77777777" w:rsidR="001A2306" w:rsidRPr="006278BE" w:rsidRDefault="001A2306" w:rsidP="00837CE3">
      <w:pPr>
        <w:pStyle w:val="NumberedNormal"/>
      </w:pPr>
      <w:r w:rsidRPr="006278BE">
        <w:t>The purpose of this condition is to calculate the value of the term LCN</w:t>
      </w:r>
      <w:r w:rsidRPr="006278BE">
        <w:rPr>
          <w:rStyle w:val="Subscript"/>
        </w:rPr>
        <w:t>t</w:t>
      </w:r>
      <w:r w:rsidRPr="006278BE">
        <w:t xml:space="preserve"> (the Low Carbon Networks Fund term).  This contributes to the calculation of the LAR</w:t>
      </w:r>
      <w:r w:rsidRPr="006278BE">
        <w:rPr>
          <w:rStyle w:val="Subscript"/>
        </w:rPr>
        <w:t>t</w:t>
      </w:r>
      <w:r w:rsidRPr="006278BE">
        <w:t xml:space="preserve"> term (the legacy adjustments term), which in turn feeds into Allowed Revenue in Special Condition 2.1 (Revenue restriction).</w:t>
      </w:r>
    </w:p>
    <w:p w14:paraId="10110DCB" w14:textId="77777777" w:rsidR="001A2306" w:rsidRPr="006278BE" w:rsidRDefault="001A2306" w:rsidP="00837CE3">
      <w:pPr>
        <w:pStyle w:val="NumberedNormal"/>
      </w:pPr>
      <w:r w:rsidRPr="006278BE">
        <w:t>Although no new Low Carbon Networks Fund projects have been funded since 31 March 2015, this condition makes provision for the maintenance of the Low Carbon Networks Fund arrangements that will enable the Authority to decide the value of LCN</w:t>
      </w:r>
      <w:r w:rsidRPr="006278BE">
        <w:rPr>
          <w:rStyle w:val="Subscript"/>
        </w:rPr>
        <w:t>t</w:t>
      </w:r>
      <w:r w:rsidRPr="006278BE">
        <w:t xml:space="preserve"> and for the arrangements relating to the governance and administration of the Low Carbon Networks Fund.  </w:t>
      </w:r>
    </w:p>
    <w:p w14:paraId="794AF165" w14:textId="77777777" w:rsidR="001A2306" w:rsidRPr="006278BE" w:rsidRDefault="001A2306" w:rsidP="001A2306">
      <w:pPr>
        <w:pStyle w:val="Heading3"/>
      </w:pPr>
      <w:r w:rsidRPr="006278BE">
        <w:t>Formula for calculating the Low Carbon Networks Fund term (LCN</w:t>
      </w:r>
      <w:r w:rsidRPr="006278BE">
        <w:rPr>
          <w:rStyle w:val="Subscript"/>
        </w:rPr>
        <w:t>t</w:t>
      </w:r>
      <w:r w:rsidRPr="006278BE">
        <w:t>)</w:t>
      </w:r>
    </w:p>
    <w:p w14:paraId="4B1BA8ED" w14:textId="77777777" w:rsidR="001A2306" w:rsidRPr="006278BE" w:rsidRDefault="001A2306" w:rsidP="00837CE3">
      <w:pPr>
        <w:pStyle w:val="NumberedNormal"/>
      </w:pPr>
      <w:r w:rsidRPr="006278BE">
        <w:t>The value of LCN</w:t>
      </w:r>
      <w:r w:rsidRPr="006278BE">
        <w:rPr>
          <w:rStyle w:val="Subscript"/>
        </w:rPr>
        <w:t>t</w:t>
      </w:r>
      <w:r w:rsidRPr="006278BE">
        <w:t xml:space="preserve"> is derived in accordance with the following formula:   </w:t>
      </w:r>
    </w:p>
    <w:p w14:paraId="7F2C6209" w14:textId="77777777" w:rsidR="001A2306" w:rsidRPr="006278BE" w:rsidRDefault="001A2306" w:rsidP="00837CE3">
      <w:pPr>
        <w:pStyle w:val="Equation"/>
      </w:pPr>
      <w:r w:rsidRPr="006278BE">
        <w:t>LCN</w:t>
      </w:r>
      <w:r w:rsidRPr="006278BE">
        <w:rPr>
          <w:rStyle w:val="Subscript"/>
        </w:rPr>
        <w:t>t</w:t>
      </w:r>
      <w:r w:rsidRPr="006278BE">
        <w:t xml:space="preserve"> = LCN2</w:t>
      </w:r>
      <w:r w:rsidRPr="006278BE">
        <w:rPr>
          <w:rStyle w:val="Subscript"/>
        </w:rPr>
        <w:t>t</w:t>
      </w:r>
      <w:r w:rsidRPr="006278BE">
        <w:t xml:space="preserve"> – LCN1</w:t>
      </w:r>
      <w:r w:rsidRPr="006278BE">
        <w:rPr>
          <w:rStyle w:val="Subscript"/>
        </w:rPr>
        <w:t>t</w:t>
      </w:r>
    </w:p>
    <w:p w14:paraId="64BA0095" w14:textId="77777777" w:rsidR="001A2306" w:rsidRPr="006278BE" w:rsidRDefault="001A2306" w:rsidP="00837CE3">
      <w:pPr>
        <w:pStyle w:val="FormulaDefinitions"/>
      </w:pPr>
      <w:r w:rsidRPr="006278BE">
        <w:t xml:space="preserve">where: </w:t>
      </w:r>
    </w:p>
    <w:p w14:paraId="4EB54425" w14:textId="77777777" w:rsidR="001A2306" w:rsidRPr="006278BE" w:rsidRDefault="001A2306" w:rsidP="00837CE3">
      <w:pPr>
        <w:pStyle w:val="FormulaDefinitions"/>
      </w:pPr>
      <w:r w:rsidRPr="006278BE">
        <w:t>LCN2</w:t>
      </w:r>
      <w:r w:rsidRPr="006278BE">
        <w:rPr>
          <w:rStyle w:val="Subscript"/>
        </w:rPr>
        <w:t>t</w:t>
      </w:r>
      <w:r w:rsidRPr="006278BE">
        <w:t xml:space="preserve"> </w:t>
      </w:r>
      <w:r w:rsidRPr="006278BE">
        <w:tab/>
        <w:t>is an amount determined under the LCNF Second Tier and Discretionary Funding Mechanism in accordance with Part C and the LCN Fund Governance Document; and</w:t>
      </w:r>
    </w:p>
    <w:p w14:paraId="1B042E7D" w14:textId="77777777" w:rsidR="001A2306" w:rsidRPr="006278BE" w:rsidRDefault="001A2306" w:rsidP="00837CE3">
      <w:pPr>
        <w:pStyle w:val="FormulaDefinitions"/>
      </w:pPr>
      <w:r w:rsidRPr="006278BE">
        <w:t>LCN1</w:t>
      </w:r>
      <w:r w:rsidRPr="006278BE">
        <w:rPr>
          <w:rStyle w:val="Subscript"/>
        </w:rPr>
        <w:t>t</w:t>
      </w:r>
      <w:r w:rsidRPr="006278BE">
        <w:t xml:space="preserve"> </w:t>
      </w:r>
      <w:r w:rsidRPr="006278BE">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6278BE" w:rsidRDefault="001A2306" w:rsidP="001A2306">
      <w:pPr>
        <w:pStyle w:val="Heading3"/>
      </w:pPr>
      <w:r w:rsidRPr="006278BE">
        <w:t xml:space="preserve">The LCNF Second Tier and Discretionary Funding Mechanism  </w:t>
      </w:r>
    </w:p>
    <w:p w14:paraId="3F459D77" w14:textId="77777777" w:rsidR="001A2306" w:rsidRPr="006278BE" w:rsidRDefault="001A2306" w:rsidP="00837CE3">
      <w:pPr>
        <w:pStyle w:val="NumberedNormal"/>
      </w:pPr>
      <w:r w:rsidRPr="006278BE">
        <w:t xml:space="preserve">The Authority may direct either: </w:t>
      </w:r>
    </w:p>
    <w:p w14:paraId="6CB6A363" w14:textId="77777777" w:rsidR="001A2306" w:rsidRPr="006278BE" w:rsidRDefault="001A2306" w:rsidP="00837CE3">
      <w:pPr>
        <w:pStyle w:val="ListNormal"/>
      </w:pPr>
      <w:r w:rsidRPr="006278BE">
        <w:t>how the relevant revenues under LCNF Second Tier Funding and LCNF Discretionary Funding should be recovered from or paid to Customers through the LCNF Second Tier and Discretionary Funding Mechanism; or</w:t>
      </w:r>
    </w:p>
    <w:p w14:paraId="35A6FFE8" w14:textId="77777777" w:rsidR="001A2306" w:rsidRPr="006278BE" w:rsidRDefault="001A2306" w:rsidP="00837CE3">
      <w:pPr>
        <w:pStyle w:val="ListNormal"/>
      </w:pPr>
      <w:r w:rsidRPr="006278BE">
        <w:t>where the Authority considers it to be appropriate, whether they should be retained by the licensee.</w:t>
      </w:r>
    </w:p>
    <w:p w14:paraId="62B43355" w14:textId="77777777" w:rsidR="001A2306" w:rsidRPr="006278BE" w:rsidRDefault="001A2306" w:rsidP="00837CE3">
      <w:pPr>
        <w:pStyle w:val="NumberedNormal"/>
      </w:pPr>
      <w:r w:rsidRPr="006278BE">
        <w:t>LCN2</w:t>
      </w:r>
      <w:r w:rsidRPr="006278BE">
        <w:rPr>
          <w:rStyle w:val="Subscript"/>
        </w:rPr>
        <w:t>t</w:t>
      </w:r>
      <w:r w:rsidRPr="006278BE">
        <w:t xml:space="preserve"> is the amount specified that is to be recovered by each Distribution Services Provider as directed by the Authority under paragraph 7.8.5 in relation to: </w:t>
      </w:r>
    </w:p>
    <w:p w14:paraId="36222BBB" w14:textId="77777777" w:rsidR="001A2306" w:rsidRPr="006278BE" w:rsidRDefault="001A2306" w:rsidP="00837CE3">
      <w:pPr>
        <w:pStyle w:val="ListNormal"/>
      </w:pPr>
      <w:r w:rsidRPr="006278BE">
        <w:t xml:space="preserve">the LCNF Second Tier Funding specified for Regulatory Year t; </w:t>
      </w:r>
    </w:p>
    <w:p w14:paraId="57F47555" w14:textId="77777777" w:rsidR="001A2306" w:rsidRPr="006278BE" w:rsidRDefault="001A2306" w:rsidP="00837CE3">
      <w:pPr>
        <w:pStyle w:val="ListNormal"/>
      </w:pPr>
      <w:r w:rsidRPr="006278BE">
        <w:t>any LCNF Discretionary Funding specified for Regulatory Year t;</w:t>
      </w:r>
    </w:p>
    <w:p w14:paraId="584613E5" w14:textId="77777777" w:rsidR="001A2306" w:rsidRPr="006278BE" w:rsidRDefault="001A2306" w:rsidP="00837CE3">
      <w:pPr>
        <w:pStyle w:val="ListNormal"/>
      </w:pPr>
      <w:r w:rsidRPr="006278BE">
        <w:t>any LCNF Halted Project Revenues specified for Regulatory Year t;</w:t>
      </w:r>
    </w:p>
    <w:p w14:paraId="1376261D" w14:textId="77777777" w:rsidR="001A2306" w:rsidRPr="006278BE" w:rsidRDefault="001A2306" w:rsidP="00837CE3">
      <w:pPr>
        <w:pStyle w:val="ListNormal"/>
      </w:pPr>
      <w:r w:rsidRPr="006278BE">
        <w:t>any LCNF Disallowed Expenditure specified for Regulatory Year t;</w:t>
      </w:r>
    </w:p>
    <w:p w14:paraId="36A0EBEB" w14:textId="77777777" w:rsidR="001A2306" w:rsidRPr="006278BE" w:rsidRDefault="001A2306" w:rsidP="00837CE3">
      <w:pPr>
        <w:pStyle w:val="ListNormal"/>
      </w:pPr>
      <w:r w:rsidRPr="006278BE">
        <w:t>any Returned LCN Fund Royalties specified for Regulatory Year t; and</w:t>
      </w:r>
    </w:p>
    <w:p w14:paraId="568777DA" w14:textId="77777777" w:rsidR="001A2306" w:rsidRPr="006278BE" w:rsidRDefault="001A2306" w:rsidP="00837CE3">
      <w:pPr>
        <w:pStyle w:val="ListNormal"/>
      </w:pPr>
      <w:r w:rsidRPr="006278BE">
        <w:t>any LCN Fund Returned Project Revenues specified for Regulatory Year t.</w:t>
      </w:r>
    </w:p>
    <w:p w14:paraId="260DCC1A" w14:textId="77777777" w:rsidR="001A2306" w:rsidRPr="006278BE" w:rsidRDefault="001A2306" w:rsidP="00837CE3">
      <w:pPr>
        <w:pStyle w:val="NumberedNormal"/>
      </w:pPr>
      <w:r w:rsidRPr="006278BE">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6278BE" w:rsidRDefault="001A2306" w:rsidP="00837CE3">
      <w:pPr>
        <w:pStyle w:val="ListNormal"/>
      </w:pPr>
      <w:r w:rsidRPr="006278BE">
        <w:t>the value for LCN2</w:t>
      </w:r>
      <w:r w:rsidRPr="006278BE">
        <w:rPr>
          <w:rStyle w:val="Subscript"/>
        </w:rPr>
        <w:t>t</w:t>
      </w:r>
      <w:r w:rsidRPr="006278BE">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6278BE" w:rsidRDefault="001A2306" w:rsidP="00837CE3">
      <w:pPr>
        <w:pStyle w:val="ListNormal"/>
      </w:pPr>
      <w:r w:rsidRPr="006278BE">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6278BE" w:rsidRDefault="001A2306" w:rsidP="00837CE3">
      <w:pPr>
        <w:pStyle w:val="ListNormal"/>
      </w:pPr>
      <w:r w:rsidRPr="006278BE">
        <w:t xml:space="preserve">the manner in which and the timescale over which the net amounts referred to in 7.8.7(b) are to be transferred. </w:t>
      </w:r>
    </w:p>
    <w:p w14:paraId="429EE732" w14:textId="77777777" w:rsidR="001A2306" w:rsidRPr="006278BE" w:rsidRDefault="001A2306" w:rsidP="00837CE3">
      <w:pPr>
        <w:pStyle w:val="NumberedNormal"/>
      </w:pPr>
      <w:r w:rsidRPr="006278BE">
        <w:t xml:space="preserve">The licensee must comply with any direction issued by the Authority under paragraph 7.8.7.  </w:t>
      </w:r>
    </w:p>
    <w:p w14:paraId="6518410E" w14:textId="77777777" w:rsidR="001A2306" w:rsidRPr="006278BE" w:rsidRDefault="001A2306" w:rsidP="001A2306">
      <w:pPr>
        <w:pStyle w:val="Heading3"/>
      </w:pPr>
      <w:r w:rsidRPr="006278BE">
        <w:t xml:space="preserve">Unrecoverable expenditure </w:t>
      </w:r>
    </w:p>
    <w:p w14:paraId="6E849265" w14:textId="77777777" w:rsidR="001A2306" w:rsidRPr="006278BE" w:rsidRDefault="001A2306" w:rsidP="00837CE3">
      <w:pPr>
        <w:pStyle w:val="NumberedNormal"/>
      </w:pPr>
      <w:r w:rsidRPr="006278BE">
        <w:t>In any Regulatory Year t, the Authority may set, by direction given to the licensee, an amount for LCN1</w:t>
      </w:r>
      <w:r w:rsidRPr="006278BE">
        <w:rPr>
          <w:rStyle w:val="Subscript"/>
        </w:rPr>
        <w:t>t</w:t>
      </w:r>
      <w:r w:rsidRPr="006278BE">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6278BE" w:rsidRDefault="001A2306" w:rsidP="001A2306">
      <w:pPr>
        <w:pStyle w:val="Heading3"/>
      </w:pPr>
      <w:r w:rsidRPr="006278BE">
        <w:t xml:space="preserve">The LCN Fund Governance Document  </w:t>
      </w:r>
    </w:p>
    <w:p w14:paraId="34122D6C" w14:textId="77777777" w:rsidR="001A2306" w:rsidRPr="006278BE" w:rsidRDefault="001A2306" w:rsidP="00837CE3">
      <w:pPr>
        <w:pStyle w:val="NumberedNormal"/>
      </w:pPr>
      <w:r w:rsidRPr="006278BE">
        <w:t xml:space="preserve">The licensee must comply with the LCN Fund Governance Document when acting in relation to the Low Carbon Networks Fund. </w:t>
      </w:r>
    </w:p>
    <w:p w14:paraId="386569DE" w14:textId="77777777" w:rsidR="001A2306" w:rsidRPr="006278BE" w:rsidRDefault="001A2306" w:rsidP="00837CE3">
      <w:pPr>
        <w:pStyle w:val="NumberedNormal"/>
      </w:pPr>
      <w:r w:rsidRPr="006278BE">
        <w:t xml:space="preserve">The LCN Fund Governance Document makes and may continue to make provision about or impose requirements in respect of:   </w:t>
      </w:r>
    </w:p>
    <w:p w14:paraId="259B3720" w14:textId="77777777" w:rsidR="001A2306" w:rsidRPr="006278BE" w:rsidRDefault="001A2306" w:rsidP="00837CE3">
      <w:pPr>
        <w:pStyle w:val="ListNormal"/>
      </w:pPr>
      <w:r w:rsidRPr="006278BE">
        <w:t>the arrangements for ensuring that relevant matters learnt from the implementation of Eligible LCN Fund Projects can be captured and disseminated;</w:t>
      </w:r>
    </w:p>
    <w:p w14:paraId="4E9E996C" w14:textId="77777777" w:rsidR="001A2306" w:rsidRPr="006278BE" w:rsidRDefault="001A2306" w:rsidP="00837CE3">
      <w:pPr>
        <w:pStyle w:val="ListNormal"/>
      </w:pPr>
      <w:r w:rsidRPr="006278BE">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6278BE" w:rsidRDefault="001A2306" w:rsidP="00837CE3">
      <w:pPr>
        <w:pStyle w:val="ListNormal"/>
      </w:pPr>
      <w:r w:rsidRPr="006278BE">
        <w:t>arrangements relating to intellectual property rights, including Returned LCN Fund Royalties, in respect of Eligible LCN Fund Projects; and</w:t>
      </w:r>
    </w:p>
    <w:p w14:paraId="3AC68396" w14:textId="77777777" w:rsidR="001A2306" w:rsidRPr="006278BE" w:rsidRDefault="001A2306" w:rsidP="00837CE3">
      <w:pPr>
        <w:pStyle w:val="ListNormal"/>
      </w:pPr>
      <w:r w:rsidRPr="006278BE">
        <w:t>any other matters related to the regulation, governance, or administration of the Low Carbon Networks Fund.</w:t>
      </w:r>
    </w:p>
    <w:p w14:paraId="6CB2E2DD" w14:textId="77777777" w:rsidR="001A2306" w:rsidRPr="006278BE" w:rsidRDefault="001A2306" w:rsidP="00837CE3">
      <w:pPr>
        <w:pStyle w:val="NumberedNormal"/>
      </w:pPr>
      <w:r w:rsidRPr="006278BE">
        <w:t>The procedure for amending the LCN Fund Governance Document is set out in Special Condition 1.3 (Common procedures).</w:t>
      </w:r>
    </w:p>
    <w:p w14:paraId="25B61C2B" w14:textId="77777777" w:rsidR="001A2306" w:rsidRPr="006278BE" w:rsidRDefault="001A2306" w:rsidP="001A2306">
      <w:pPr>
        <w:pStyle w:val="Heading2"/>
      </w:pPr>
      <w:bookmarkStart w:id="330" w:name="_Toc115343527"/>
      <w:bookmarkStart w:id="331" w:name="_Toc121736154"/>
      <w:bookmarkStart w:id="332" w:name="_Toc126075084"/>
      <w:r w:rsidRPr="006278BE">
        <w:t>RIIO-ED1 network innovation competition</w:t>
      </w:r>
      <w:bookmarkEnd w:id="330"/>
      <w:bookmarkEnd w:id="331"/>
      <w:bookmarkEnd w:id="332"/>
    </w:p>
    <w:p w14:paraId="5663560B" w14:textId="77777777" w:rsidR="001A2306" w:rsidRPr="006278BE" w:rsidRDefault="001A2306" w:rsidP="001A2306">
      <w:pPr>
        <w:pStyle w:val="Heading3nonumbering"/>
      </w:pPr>
      <w:r w:rsidRPr="006278BE">
        <w:t>Introduction</w:t>
      </w:r>
    </w:p>
    <w:p w14:paraId="3BE8B538" w14:textId="77777777" w:rsidR="001A2306" w:rsidRPr="006278BE" w:rsidRDefault="001A2306" w:rsidP="00837CE3">
      <w:pPr>
        <w:pStyle w:val="NumberedNormal"/>
      </w:pPr>
      <w:r w:rsidRPr="006278BE">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6278BE" w:rsidRDefault="001A2306" w:rsidP="00837CE3">
      <w:pPr>
        <w:pStyle w:val="NumberedNormal"/>
      </w:pPr>
      <w:r w:rsidRPr="006278BE">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6278BE" w:rsidRDefault="001A2306" w:rsidP="001A2306">
      <w:pPr>
        <w:pStyle w:val="Heading3"/>
      </w:pPr>
      <w:r w:rsidRPr="006278BE">
        <w:t>The Funding Return Mechanism</w:t>
      </w:r>
    </w:p>
    <w:p w14:paraId="5A221976" w14:textId="77777777" w:rsidR="001A2306" w:rsidRPr="006278BE" w:rsidRDefault="001A2306" w:rsidP="00837CE3">
      <w:pPr>
        <w:pStyle w:val="NumberedNormal"/>
      </w:pPr>
      <w:r w:rsidRPr="006278BE">
        <w:t>The Authority may direct, in accordance with the Electricity Network Innovation Competition Governance Document, either:</w:t>
      </w:r>
    </w:p>
    <w:p w14:paraId="6937A50C" w14:textId="6716B2F6" w:rsidR="001A2306" w:rsidRPr="006278BE" w:rsidRDefault="001A2306" w:rsidP="00837CE3">
      <w:pPr>
        <w:pStyle w:val="ListNormal"/>
      </w:pPr>
      <w:r w:rsidRPr="006278BE">
        <w:t xml:space="preserve">how any relevant revenues should be paid to the </w:t>
      </w:r>
      <w:r w:rsidR="00855C8F">
        <w:t>ISOP</w:t>
      </w:r>
      <w:r w:rsidRPr="006278BE">
        <w:t xml:space="preserve"> through the Funding Return Mechanism; or </w:t>
      </w:r>
    </w:p>
    <w:p w14:paraId="16C3ADC1" w14:textId="77777777" w:rsidR="001A2306" w:rsidRPr="006278BE" w:rsidRDefault="001A2306" w:rsidP="00837CE3">
      <w:pPr>
        <w:pStyle w:val="ListNormal"/>
      </w:pPr>
      <w:r w:rsidRPr="006278BE">
        <w:t xml:space="preserve">where the Authority considers it to be appropriate, that any relevant revenues should be retained by the licensee. </w:t>
      </w:r>
    </w:p>
    <w:p w14:paraId="6BED8A45" w14:textId="77777777" w:rsidR="001A2306" w:rsidRPr="006278BE" w:rsidRDefault="001A2306" w:rsidP="00837CE3">
      <w:pPr>
        <w:pStyle w:val="NumberedNormal"/>
      </w:pPr>
      <w:r w:rsidRPr="006278BE">
        <w:t>In each Regulatory Year, in accordance with the appropriate provisions of the Electricity Network Innovation Competition Governance Document, the Authority may calculate and then, by direction given to the licensee, specify:</w:t>
      </w:r>
    </w:p>
    <w:p w14:paraId="12DE6C02" w14:textId="6CDC69BF" w:rsidR="001A2306" w:rsidRPr="006278BE" w:rsidRDefault="001A2306" w:rsidP="00837CE3">
      <w:pPr>
        <w:pStyle w:val="ListNormal"/>
      </w:pPr>
      <w:r w:rsidRPr="006278BE">
        <w:t xml:space="preserve">the amount of any Funding Return that the licensee must pay to the </w:t>
      </w:r>
      <w:r w:rsidR="00855C8F">
        <w:t>ISOP</w:t>
      </w:r>
      <w:r w:rsidRPr="006278BE">
        <w:t xml:space="preserve">; and </w:t>
      </w:r>
    </w:p>
    <w:p w14:paraId="79E254C7" w14:textId="77777777" w:rsidR="001A2306" w:rsidRPr="006278BE" w:rsidRDefault="001A2306" w:rsidP="00837CE3">
      <w:pPr>
        <w:pStyle w:val="ListNormal"/>
      </w:pPr>
      <w:r w:rsidRPr="006278BE">
        <w:t xml:space="preserve">the manner in which and the timescale over which that amount is to be so paid. </w:t>
      </w:r>
    </w:p>
    <w:p w14:paraId="7ADB3E24" w14:textId="77777777" w:rsidR="001A2306" w:rsidRPr="006278BE" w:rsidRDefault="001A2306" w:rsidP="001A2306">
      <w:pPr>
        <w:pStyle w:val="Heading3"/>
      </w:pPr>
      <w:r w:rsidRPr="006278BE">
        <w:t xml:space="preserve">The Electricity Network Innovation Competition Governance Document </w:t>
      </w:r>
    </w:p>
    <w:p w14:paraId="47EBE1FD" w14:textId="77777777" w:rsidR="001A2306" w:rsidRPr="006278BE" w:rsidRDefault="001A2306" w:rsidP="00837CE3">
      <w:pPr>
        <w:pStyle w:val="NumberedNormal"/>
      </w:pPr>
      <w:r w:rsidRPr="006278BE">
        <w:t xml:space="preserve">The licensee must comply with the Electricity Network Innovation Competition Governance Document when acting in relation to the NIC. </w:t>
      </w:r>
    </w:p>
    <w:p w14:paraId="3F498AF1" w14:textId="77777777" w:rsidR="001A2306" w:rsidRPr="006278BE" w:rsidRDefault="001A2306" w:rsidP="00837CE3">
      <w:pPr>
        <w:pStyle w:val="NumberedNormal"/>
      </w:pPr>
      <w:r w:rsidRPr="006278BE">
        <w:t>The Electricity Network Innovation Competition Governance Document makes and may continue to make provision about:</w:t>
      </w:r>
    </w:p>
    <w:p w14:paraId="036405D6" w14:textId="77777777" w:rsidR="001A2306" w:rsidRPr="006278BE" w:rsidRDefault="001A2306" w:rsidP="00837CE3">
      <w:pPr>
        <w:pStyle w:val="ListNormal"/>
      </w:pPr>
      <w:r w:rsidRPr="006278BE">
        <w:t>the process and procedures that will be in place for the assessment, approval, and financing of project funding (where necessary);</w:t>
      </w:r>
    </w:p>
    <w:p w14:paraId="2F40A4C1" w14:textId="70AD5427" w:rsidR="001A2306" w:rsidRPr="006278BE" w:rsidRDefault="001A2306" w:rsidP="00837CE3">
      <w:pPr>
        <w:pStyle w:val="ListNormal"/>
      </w:pPr>
      <w:r w:rsidRPr="006278BE">
        <w:t>arrangements to ensure that relevant learning from the implementation of Eligible NIC Projects can be captured and disseminated by the licensee to other Electricity Distributors</w:t>
      </w:r>
      <w:r w:rsidR="00A951D4">
        <w:t>, the ISOP,</w:t>
      </w:r>
      <w:r w:rsidRPr="006278BE">
        <w:t xml:space="preserve"> and Transmission Licensees;</w:t>
      </w:r>
    </w:p>
    <w:p w14:paraId="5DFD5AED" w14:textId="77777777" w:rsidR="001A2306" w:rsidRPr="006278BE" w:rsidRDefault="001A2306" w:rsidP="00837CE3">
      <w:pPr>
        <w:pStyle w:val="ListNormal"/>
      </w:pPr>
      <w:r w:rsidRPr="006278BE">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6278BE" w:rsidRDefault="001A2306" w:rsidP="00837CE3">
      <w:pPr>
        <w:pStyle w:val="ListNormal"/>
      </w:pPr>
      <w:r w:rsidRPr="006278BE">
        <w:t>arrangements relating to the treatment of intellectual property rights including Returned Royalty Income in respect of Eligible NIC Projects; and</w:t>
      </w:r>
    </w:p>
    <w:p w14:paraId="27C8B208" w14:textId="77777777" w:rsidR="001A2306" w:rsidRPr="006278BE" w:rsidRDefault="001A2306" w:rsidP="00837CE3">
      <w:pPr>
        <w:pStyle w:val="ListNormal"/>
      </w:pPr>
      <w:r w:rsidRPr="006278BE">
        <w:t>any other matters relating to the governance of the NIC.</w:t>
      </w:r>
    </w:p>
    <w:p w14:paraId="5962B000" w14:textId="77777777" w:rsidR="001A2306" w:rsidRPr="006278BE" w:rsidRDefault="001A2306" w:rsidP="00837CE3">
      <w:pPr>
        <w:pStyle w:val="NumberedNormal"/>
      </w:pPr>
      <w:r w:rsidRPr="006278BE">
        <w:t>The procedure for amending the Electricity Network Innovation Competition Governance Document is set out in Special Condition 1.3 (Common procedure).</w:t>
      </w:r>
    </w:p>
    <w:p w14:paraId="3A06DAB3" w14:textId="77777777" w:rsidR="001A2306" w:rsidRPr="006278BE" w:rsidRDefault="001A2306" w:rsidP="001A2306">
      <w:pPr>
        <w:pStyle w:val="Heading3"/>
      </w:pPr>
      <w:r w:rsidRPr="006278BE">
        <w:t xml:space="preserve">Successful Delivery Reward </w:t>
      </w:r>
    </w:p>
    <w:p w14:paraId="3400D1AE" w14:textId="5ED1B12E" w:rsidR="001A2306" w:rsidRPr="006278BE" w:rsidRDefault="001A2306" w:rsidP="00837CE3">
      <w:pPr>
        <w:pStyle w:val="NumberedNormal"/>
      </w:pPr>
      <w:r w:rsidRPr="006278BE">
        <w:t xml:space="preserve">The Authority may direct that the </w:t>
      </w:r>
      <w:r w:rsidR="00855C8F">
        <w:t>ISOP</w:t>
      </w:r>
      <w:r w:rsidRPr="006278BE">
        <w:t xml:space="preserve"> pay the licensee a Successful Delivery Reward, in accordance with the provisions of the Electricity Network Innovation Competition Governance Document.</w:t>
      </w:r>
    </w:p>
    <w:p w14:paraId="1E78D316" w14:textId="77777777" w:rsidR="001A2306" w:rsidRPr="006278BE" w:rsidRDefault="001A2306" w:rsidP="001A2306">
      <w:pPr>
        <w:pStyle w:val="Heading1"/>
      </w:pPr>
      <w:bookmarkStart w:id="333" w:name="_Toc115345073"/>
      <w:bookmarkStart w:id="334" w:name="_Toc121736155"/>
      <w:bookmarkStart w:id="335" w:name="_Toc126075085"/>
      <w:r w:rsidRPr="006278BE">
        <w:t>Governance</w:t>
      </w:r>
      <w:bookmarkEnd w:id="333"/>
      <w:bookmarkEnd w:id="334"/>
      <w:bookmarkEnd w:id="335"/>
    </w:p>
    <w:p w14:paraId="1C46A26D" w14:textId="77777777" w:rsidR="001A2306" w:rsidRPr="006278BE" w:rsidRDefault="001A2306" w:rsidP="001A2306">
      <w:pPr>
        <w:pStyle w:val="Heading2"/>
      </w:pPr>
      <w:bookmarkStart w:id="336" w:name="_Toc109217527"/>
      <w:bookmarkStart w:id="337" w:name="_Toc115345074"/>
      <w:bookmarkStart w:id="338" w:name="_Toc121736156"/>
      <w:bookmarkStart w:id="339" w:name="_Toc126075086"/>
      <w:r w:rsidRPr="006278BE">
        <w:t>Governance of the ED2 Price Control Financial Instruments</w:t>
      </w:r>
      <w:bookmarkEnd w:id="336"/>
      <w:bookmarkEnd w:id="337"/>
      <w:bookmarkEnd w:id="338"/>
      <w:bookmarkEnd w:id="339"/>
    </w:p>
    <w:p w14:paraId="5CD1E23F" w14:textId="77777777" w:rsidR="001A2306" w:rsidRPr="006278BE" w:rsidRDefault="001A2306" w:rsidP="001A2306">
      <w:pPr>
        <w:pStyle w:val="Heading3nonumbering"/>
      </w:pPr>
      <w:r w:rsidRPr="006278BE">
        <w:t>Introduction</w:t>
      </w:r>
    </w:p>
    <w:p w14:paraId="7AE182FE" w14:textId="77777777" w:rsidR="001A2306" w:rsidRPr="006278BE" w:rsidRDefault="001A2306" w:rsidP="00837CE3">
      <w:pPr>
        <w:pStyle w:val="NumberedNormal"/>
      </w:pPr>
      <w:r w:rsidRPr="006278BE">
        <w:t xml:space="preserve">The purpose of this condition is to establish: </w:t>
      </w:r>
    </w:p>
    <w:p w14:paraId="386B50FF" w14:textId="77777777" w:rsidR="001A2306" w:rsidRPr="006278BE" w:rsidRDefault="001A2306" w:rsidP="00837CE3">
      <w:pPr>
        <w:pStyle w:val="ListNormal"/>
      </w:pPr>
      <w:r w:rsidRPr="006278BE">
        <w:t xml:space="preserve">the ED2 Price Control Financial Instruments; and </w:t>
      </w:r>
    </w:p>
    <w:p w14:paraId="080F10E5" w14:textId="77777777" w:rsidR="001A2306" w:rsidRPr="006278BE" w:rsidRDefault="001A2306" w:rsidP="00837CE3">
      <w:pPr>
        <w:pStyle w:val="ListNormal"/>
      </w:pPr>
      <w:r w:rsidRPr="006278BE">
        <w:t xml:space="preserve">a robust and transparent change control framework for the ED2 Price Control Financial Instruments.  </w:t>
      </w:r>
    </w:p>
    <w:p w14:paraId="4507D4E4" w14:textId="77777777" w:rsidR="001A2306" w:rsidRPr="006278BE" w:rsidRDefault="001A2306" w:rsidP="001A2306">
      <w:pPr>
        <w:pStyle w:val="Heading3"/>
      </w:pPr>
      <w:r w:rsidRPr="006278BE">
        <w:t>The ED2 Price Control Financial Instruments</w:t>
      </w:r>
    </w:p>
    <w:p w14:paraId="587F1567" w14:textId="77777777" w:rsidR="001A2306" w:rsidRPr="006278BE" w:rsidRDefault="001A2306" w:rsidP="00837CE3">
      <w:pPr>
        <w:pStyle w:val="NumberedNormal"/>
      </w:pPr>
      <w:r w:rsidRPr="006278BE">
        <w:t xml:space="preserve">Each of the following ED2 Price Control Financial Instruments forms part of this condition: </w:t>
      </w:r>
    </w:p>
    <w:p w14:paraId="1E6503CF" w14:textId="77777777" w:rsidR="001A2306" w:rsidRPr="006278BE" w:rsidRDefault="001A2306" w:rsidP="00837CE3">
      <w:pPr>
        <w:pStyle w:val="ListNormal"/>
      </w:pPr>
      <w:r w:rsidRPr="006278BE">
        <w:t xml:space="preserve">the ED2 Price Control Financial Handbook; and </w:t>
      </w:r>
    </w:p>
    <w:p w14:paraId="244FEB8D" w14:textId="77777777" w:rsidR="001A2306" w:rsidRPr="006278BE" w:rsidRDefault="001A2306" w:rsidP="00837CE3">
      <w:pPr>
        <w:pStyle w:val="ListNormal"/>
      </w:pPr>
      <w:r w:rsidRPr="006278BE">
        <w:t>the ED2 Price Control Financial Model.</w:t>
      </w:r>
    </w:p>
    <w:p w14:paraId="290C4169" w14:textId="77777777" w:rsidR="001A2306" w:rsidRPr="006278BE" w:rsidRDefault="001A2306" w:rsidP="001A2306">
      <w:pPr>
        <w:pStyle w:val="Heading3"/>
      </w:pPr>
      <w:r w:rsidRPr="006278BE">
        <w:t>Modification of the ED2 Price Control Financial Instruments</w:t>
      </w:r>
    </w:p>
    <w:p w14:paraId="56363408" w14:textId="77777777" w:rsidR="001A2306" w:rsidRPr="006278BE" w:rsidRDefault="001A2306" w:rsidP="00837CE3">
      <w:pPr>
        <w:pStyle w:val="NumberedNormal"/>
      </w:pPr>
      <w:r w:rsidRPr="006278BE">
        <w:t>The Authority may direct modifications to the ED2 Price Control Financial Instruments under this Part at any time during the Price Control Period where:</w:t>
      </w:r>
    </w:p>
    <w:p w14:paraId="7876FD68" w14:textId="77777777" w:rsidR="001A2306" w:rsidRPr="006278BE" w:rsidRDefault="001A2306" w:rsidP="00837CE3">
      <w:pPr>
        <w:pStyle w:val="ListNormal"/>
      </w:pPr>
      <w:r w:rsidRPr="006278BE">
        <w:t xml:space="preserve">it becomes aware of a modification that will improve the functionality or clarity of the ED2 Price Control Financial Instruments; and </w:t>
      </w:r>
    </w:p>
    <w:p w14:paraId="07E46B35" w14:textId="77777777" w:rsidR="001A2306" w:rsidRPr="006278BE" w:rsidRDefault="001A2306" w:rsidP="00837CE3">
      <w:pPr>
        <w:pStyle w:val="ListNormal"/>
      </w:pPr>
      <w:r w:rsidRPr="006278BE">
        <w:t xml:space="preserve">the modification will have no impact on the licensee’s Allowed Revenue. </w:t>
      </w:r>
    </w:p>
    <w:p w14:paraId="60F17D6F" w14:textId="77777777" w:rsidR="001A2306" w:rsidRPr="006278BE" w:rsidRDefault="001A2306" w:rsidP="00837CE3">
      <w:pPr>
        <w:pStyle w:val="NumberedNormal"/>
      </w:pPr>
      <w:r w:rsidRPr="006278BE">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6278BE" w:rsidRDefault="001A2306" w:rsidP="00837CE3">
      <w:pPr>
        <w:pStyle w:val="NumberedNormal"/>
      </w:pPr>
      <w:r w:rsidRPr="006278BE">
        <w:t xml:space="preserve">The following categories of modifications may be made under this Part: </w:t>
      </w:r>
    </w:p>
    <w:p w14:paraId="02204AE3" w14:textId="77777777" w:rsidR="001A2306" w:rsidRPr="006278BE" w:rsidRDefault="001A2306" w:rsidP="00837CE3">
      <w:pPr>
        <w:pStyle w:val="ListNormal"/>
      </w:pPr>
      <w:r w:rsidRPr="006278BE">
        <w:t xml:space="preserve">formatting changes such as re-numbering of paragraphs, capitalising defined terms, cell labelling, re-naming or re-ordering of sections or worksheets; </w:t>
      </w:r>
    </w:p>
    <w:p w14:paraId="2BE59539" w14:textId="77777777" w:rsidR="001A2306" w:rsidRPr="006278BE" w:rsidRDefault="001A2306" w:rsidP="00837CE3">
      <w:pPr>
        <w:pStyle w:val="ListNormal"/>
      </w:pPr>
      <w:r w:rsidRPr="006278BE">
        <w:t xml:space="preserve">deleting irrelevant material such as transitional provisions that have expired; </w:t>
      </w:r>
    </w:p>
    <w:p w14:paraId="219A6C60" w14:textId="77777777" w:rsidR="001A2306" w:rsidRPr="006278BE" w:rsidRDefault="001A2306" w:rsidP="00837CE3">
      <w:pPr>
        <w:pStyle w:val="ListNormal"/>
      </w:pPr>
      <w:r w:rsidRPr="006278BE">
        <w:t xml:space="preserve">updates such as to dates, version numbers of documents, titles of re-enacted legislation and re-named bodies; </w:t>
      </w:r>
    </w:p>
    <w:p w14:paraId="3C3C5FFD" w14:textId="77777777" w:rsidR="001A2306" w:rsidRPr="006278BE" w:rsidRDefault="001A2306" w:rsidP="00837CE3">
      <w:pPr>
        <w:pStyle w:val="ListNormal"/>
      </w:pPr>
      <w:r w:rsidRPr="006278BE">
        <w:t xml:space="preserve">consequential changes required to reflect modifications made to the special conditions such as the addition or removal of PCFM Variable Values; and </w:t>
      </w:r>
    </w:p>
    <w:p w14:paraId="733B40D4" w14:textId="77777777" w:rsidR="001A2306" w:rsidRPr="006278BE" w:rsidRDefault="001A2306" w:rsidP="00837CE3">
      <w:pPr>
        <w:pStyle w:val="ListNormal"/>
      </w:pPr>
      <w:r w:rsidRPr="006278BE">
        <w:t>corrections of manifest errors, such as discrepancies between the ED2 Price Control Financial Instruments and between the ED2 Price Control Financial Instruments and the other special conditions.</w:t>
      </w:r>
    </w:p>
    <w:p w14:paraId="4332EFA4" w14:textId="77777777" w:rsidR="001A2306" w:rsidRPr="006278BE" w:rsidRDefault="001A2306" w:rsidP="001A2306">
      <w:pPr>
        <w:pStyle w:val="Heading3"/>
      </w:pPr>
      <w:r w:rsidRPr="006278BE">
        <w:t>Circumstances in which a modification may be made</w:t>
      </w:r>
    </w:p>
    <w:p w14:paraId="14202C57" w14:textId="77777777" w:rsidR="001A2306" w:rsidRPr="006278BE" w:rsidRDefault="001A2306" w:rsidP="00837CE3">
      <w:pPr>
        <w:pStyle w:val="NumberedNormal"/>
      </w:pPr>
      <w:r w:rsidRPr="006278BE">
        <w:t>Before making a direction under paragraph 8.1.3, the Authority must:</w:t>
      </w:r>
    </w:p>
    <w:p w14:paraId="3151BD34" w14:textId="77777777" w:rsidR="001A2306" w:rsidRPr="006278BE" w:rsidRDefault="001A2306" w:rsidP="00837CE3">
      <w:pPr>
        <w:pStyle w:val="ListNormal"/>
      </w:pPr>
      <w:r w:rsidRPr="006278BE">
        <w:t>consider any views expressed and representations made by the ED2 Price Control Financial Model Working Group in relation to modifications of the type set out in paragraphs 8.1.5(a) to (e); and</w:t>
      </w:r>
    </w:p>
    <w:p w14:paraId="27D44531" w14:textId="77777777" w:rsidR="001A2306" w:rsidRPr="006278BE" w:rsidRDefault="001A2306" w:rsidP="00837CE3">
      <w:pPr>
        <w:pStyle w:val="ListNormal"/>
      </w:pPr>
      <w:r w:rsidRPr="006278BE">
        <w:t>publish on the Authority's Website:</w:t>
      </w:r>
    </w:p>
    <w:p w14:paraId="156F1F5A" w14:textId="77777777" w:rsidR="001A2306" w:rsidRPr="006278BE" w:rsidRDefault="001A2306" w:rsidP="00837CE3">
      <w:pPr>
        <w:pStyle w:val="SublistNormal"/>
      </w:pPr>
      <w:r w:rsidRPr="006278BE">
        <w:t>the text of the proposed direction;</w:t>
      </w:r>
    </w:p>
    <w:p w14:paraId="63127C29" w14:textId="77777777" w:rsidR="001A2306" w:rsidRPr="006278BE" w:rsidRDefault="001A2306" w:rsidP="00837CE3">
      <w:pPr>
        <w:pStyle w:val="SublistNormal"/>
      </w:pPr>
      <w:r w:rsidRPr="006278BE">
        <w:t xml:space="preserve">the reasons for the proposed direction, including why the Authority believes that the modification meets the requirements of paragraphs 8.1.3 and 8.1.5; and </w:t>
      </w:r>
    </w:p>
    <w:p w14:paraId="57322123" w14:textId="77777777" w:rsidR="001A2306" w:rsidRPr="006278BE" w:rsidRDefault="001A2306" w:rsidP="00837CE3">
      <w:pPr>
        <w:pStyle w:val="SublistNormal"/>
      </w:pPr>
      <w:r w:rsidRPr="006278BE">
        <w:t>a period during which representations may be made on the proposed direction, which must not be less than 28 days.</w:t>
      </w:r>
    </w:p>
    <w:p w14:paraId="392E194D" w14:textId="77777777" w:rsidR="001A2306" w:rsidRPr="006278BE" w:rsidRDefault="001A2306" w:rsidP="00837CE3">
      <w:pPr>
        <w:pStyle w:val="NumberedNormal"/>
      </w:pPr>
      <w:r w:rsidRPr="006278BE">
        <w:t>A direction under paragraph 8.1.3 must set out:</w:t>
      </w:r>
    </w:p>
    <w:p w14:paraId="388D73CB" w14:textId="77777777" w:rsidR="001A2306" w:rsidRPr="006278BE" w:rsidRDefault="001A2306" w:rsidP="00837CE3">
      <w:pPr>
        <w:pStyle w:val="ListNormal"/>
      </w:pPr>
      <w:r w:rsidRPr="006278BE">
        <w:t xml:space="preserve">the modifications to the ED2 Price Control Financial Instruments; and </w:t>
      </w:r>
    </w:p>
    <w:p w14:paraId="259FFDE7" w14:textId="77777777" w:rsidR="001A2306" w:rsidRPr="006278BE" w:rsidRDefault="001A2306" w:rsidP="00837CE3">
      <w:pPr>
        <w:pStyle w:val="ListNormal"/>
      </w:pPr>
      <w:r w:rsidRPr="006278BE">
        <w:t>the date from which it is to have effect or the mechanism by which that date is to be determined.</w:t>
      </w:r>
    </w:p>
    <w:p w14:paraId="05DC4184" w14:textId="77777777" w:rsidR="001A2306" w:rsidRPr="006278BE" w:rsidRDefault="001A2306" w:rsidP="00837CE3">
      <w:pPr>
        <w:pStyle w:val="NumberedNormal"/>
      </w:pPr>
      <w:r w:rsidRPr="006278BE">
        <w:t>The following do not constitute a modification of the ED2 Price Control Financial Model:</w:t>
      </w:r>
    </w:p>
    <w:p w14:paraId="6DCA1A13" w14:textId="77777777" w:rsidR="001A2306" w:rsidRPr="006278BE" w:rsidRDefault="001A2306" w:rsidP="00837CE3">
      <w:pPr>
        <w:pStyle w:val="ListNormal"/>
      </w:pPr>
      <w:r w:rsidRPr="006278BE">
        <w:t xml:space="preserve">entering a PCFM Variable Value into the ED2 Price Control Financial Model; </w:t>
      </w:r>
    </w:p>
    <w:p w14:paraId="7D5742C9" w14:textId="77777777" w:rsidR="001A2306" w:rsidRPr="006278BE" w:rsidRDefault="001A2306" w:rsidP="00837CE3">
      <w:pPr>
        <w:pStyle w:val="ListNormal"/>
      </w:pPr>
      <w:r w:rsidRPr="006278BE">
        <w:t>changing the filename of the spreadsheet containing the ED2 Price Control Financial Model; and</w:t>
      </w:r>
    </w:p>
    <w:p w14:paraId="17AA0AD7" w14:textId="77777777" w:rsidR="001A2306" w:rsidRPr="006278BE" w:rsidRDefault="001A2306" w:rsidP="00837CE3">
      <w:pPr>
        <w:pStyle w:val="ListNormal"/>
      </w:pPr>
      <w:r w:rsidRPr="006278BE">
        <w:t>changing the “publication date” on the “Cover” sheet of the ED2 Price Control Financial Model.</w:t>
      </w:r>
    </w:p>
    <w:p w14:paraId="716E8A48" w14:textId="77777777" w:rsidR="001A2306" w:rsidRPr="006278BE" w:rsidRDefault="001A2306" w:rsidP="001A2306">
      <w:pPr>
        <w:pStyle w:val="Heading3"/>
      </w:pPr>
      <w:r w:rsidRPr="006278BE">
        <w:t>Availability and updating of the ED2 Price Control Financial Instruments</w:t>
      </w:r>
    </w:p>
    <w:p w14:paraId="38BBE47E" w14:textId="77777777" w:rsidR="001A2306" w:rsidRPr="006278BE" w:rsidRDefault="001A2306" w:rsidP="00837CE3">
      <w:pPr>
        <w:pStyle w:val="NumberedNormal"/>
      </w:pPr>
      <w:r w:rsidRPr="006278BE">
        <w:t>The Authority must maintain on the Authority’s Website an up to date copy of the ED2 Price Control Financial Instruments for Regulatory Years commencing on or after 1 April 2023.</w:t>
      </w:r>
    </w:p>
    <w:p w14:paraId="1B3984D3" w14:textId="77777777" w:rsidR="001A2306" w:rsidRPr="006278BE" w:rsidRDefault="001A2306" w:rsidP="00837CE3">
      <w:pPr>
        <w:pStyle w:val="NumberedNormal"/>
      </w:pPr>
      <w:r w:rsidRPr="006278BE">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6278BE" w:rsidRDefault="001A2306" w:rsidP="00837CE3">
      <w:pPr>
        <w:pStyle w:val="NumberedNormal"/>
      </w:pPr>
      <w:r w:rsidRPr="006278BE">
        <w:t>The Authority must publish on the Authority’s Website a consolidated version of the ED2 Price Control Financial Model containing the updated value of AR</w:t>
      </w:r>
      <w:r w:rsidRPr="006278BE">
        <w:rPr>
          <w:rStyle w:val="Subscript"/>
        </w:rPr>
        <w:t>t</w:t>
      </w:r>
      <w:r w:rsidRPr="006278BE">
        <w:t xml:space="preserve"> for all Distribution Services Providers following each Annual Iteration Process.</w:t>
      </w:r>
    </w:p>
    <w:p w14:paraId="6494A7E3" w14:textId="77777777" w:rsidR="001A2306" w:rsidRPr="006278BE" w:rsidRDefault="001A2306" w:rsidP="001A2306">
      <w:pPr>
        <w:pStyle w:val="Heading1"/>
      </w:pPr>
      <w:bookmarkStart w:id="340" w:name="_Toc115345240"/>
      <w:bookmarkStart w:id="341" w:name="_Toc121736157"/>
      <w:bookmarkStart w:id="342" w:name="_Toc126075087"/>
      <w:r w:rsidRPr="006278BE">
        <w:t>General obligations</w:t>
      </w:r>
      <w:bookmarkEnd w:id="340"/>
      <w:bookmarkEnd w:id="341"/>
      <w:bookmarkEnd w:id="342"/>
    </w:p>
    <w:p w14:paraId="35F99478" w14:textId="77777777" w:rsidR="001A2306" w:rsidRPr="006278BE" w:rsidRDefault="001A2306" w:rsidP="001A2306">
      <w:pPr>
        <w:pStyle w:val="Heading2"/>
      </w:pPr>
      <w:bookmarkStart w:id="343" w:name="_Toc115345241"/>
      <w:bookmarkStart w:id="344" w:name="_Toc121736158"/>
      <w:bookmarkStart w:id="345" w:name="_Toc126075088"/>
      <w:r w:rsidRPr="006278BE">
        <w:t>Annual Environmental Report</w:t>
      </w:r>
      <w:bookmarkEnd w:id="343"/>
      <w:bookmarkEnd w:id="344"/>
      <w:bookmarkEnd w:id="345"/>
      <w:r w:rsidRPr="006278BE">
        <w:t xml:space="preserve"> </w:t>
      </w:r>
    </w:p>
    <w:p w14:paraId="42C193BD" w14:textId="77777777" w:rsidR="001A2306" w:rsidRPr="006278BE" w:rsidRDefault="001A2306" w:rsidP="001A2306">
      <w:pPr>
        <w:pStyle w:val="Heading3nonumbering"/>
      </w:pPr>
      <w:r w:rsidRPr="006278BE">
        <w:t>Introduction</w:t>
      </w:r>
    </w:p>
    <w:p w14:paraId="174D92D4" w14:textId="77777777" w:rsidR="001A2306" w:rsidRPr="006278BE" w:rsidRDefault="001A2306" w:rsidP="00837CE3">
      <w:pPr>
        <w:pStyle w:val="NumberedNormal"/>
      </w:pPr>
      <w:r w:rsidRPr="006278BE">
        <w:t xml:space="preserve">This condition requires the licensee to prepare and publish an Annual Environmental Report. </w:t>
      </w:r>
    </w:p>
    <w:p w14:paraId="16068857" w14:textId="77777777" w:rsidR="001A2306" w:rsidRPr="006278BE" w:rsidRDefault="001A2306" w:rsidP="00837CE3">
      <w:pPr>
        <w:pStyle w:val="NumberedNormal"/>
      </w:pPr>
      <w:r w:rsidRPr="006278BE">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6278BE" w:rsidRDefault="001A2306" w:rsidP="00837CE3">
      <w:pPr>
        <w:pStyle w:val="NumberedNormal"/>
      </w:pPr>
      <w:r w:rsidRPr="006278BE">
        <w:t xml:space="preserve">This condition also establishes the Environmental Reporting Guidance. </w:t>
      </w:r>
    </w:p>
    <w:p w14:paraId="5ABE4B46" w14:textId="77777777" w:rsidR="001A2306" w:rsidRPr="006278BE" w:rsidRDefault="001A2306" w:rsidP="001A2306">
      <w:pPr>
        <w:pStyle w:val="Heading3"/>
      </w:pPr>
      <w:r w:rsidRPr="006278BE">
        <w:t xml:space="preserve">Requirement to prepare and publish an Annual Environmental Report </w:t>
      </w:r>
    </w:p>
    <w:p w14:paraId="515AA7E0" w14:textId="77777777" w:rsidR="001A2306" w:rsidRPr="006278BE" w:rsidRDefault="001A2306" w:rsidP="00837CE3">
      <w:pPr>
        <w:pStyle w:val="NumberedNormal"/>
      </w:pPr>
      <w:r w:rsidRPr="006278BE">
        <w:t>The licensee must prepare an Annual Environmental Report in accordance with the Environmental Reporting Guidance.</w:t>
      </w:r>
    </w:p>
    <w:p w14:paraId="1DE72859" w14:textId="77777777" w:rsidR="001A2306" w:rsidRPr="006278BE" w:rsidRDefault="001A2306" w:rsidP="00837CE3">
      <w:pPr>
        <w:pStyle w:val="NumberedNormal"/>
      </w:pPr>
      <w:r w:rsidRPr="006278BE">
        <w:t>The licensee must publish an Annual Environmental Report for the preceding Regulatory Year on, or before, the date specified in the Environmental Reporting Guidance.</w:t>
      </w:r>
    </w:p>
    <w:p w14:paraId="4803AE5B" w14:textId="77777777" w:rsidR="001A2306" w:rsidRPr="006278BE" w:rsidRDefault="001A2306" w:rsidP="00837CE3">
      <w:pPr>
        <w:pStyle w:val="NumberedNormal"/>
      </w:pPr>
      <w:r w:rsidRPr="006278BE">
        <w:t>The licensee must publish its Annual Environmental Report on the licensee’s Website where it is readily accessible to the public.</w:t>
      </w:r>
    </w:p>
    <w:p w14:paraId="5044B299" w14:textId="77777777" w:rsidR="001A2306" w:rsidRPr="006278BE" w:rsidRDefault="001A2306" w:rsidP="001A2306">
      <w:pPr>
        <w:pStyle w:val="Heading3"/>
      </w:pPr>
      <w:r w:rsidRPr="006278BE">
        <w:t xml:space="preserve">Environmental Reporting Guidance </w:t>
      </w:r>
    </w:p>
    <w:p w14:paraId="768473BE" w14:textId="77777777" w:rsidR="001A2306" w:rsidRPr="006278BE" w:rsidRDefault="001A2306" w:rsidP="00837CE3">
      <w:pPr>
        <w:pStyle w:val="NumberedNormal"/>
      </w:pPr>
      <w:r w:rsidRPr="006278BE">
        <w:t xml:space="preserve">The Environmental Reporting Guidance may set out how the licensee must prepare its Annual Environmental Report, including the following: </w:t>
      </w:r>
    </w:p>
    <w:p w14:paraId="525929E5" w14:textId="77777777" w:rsidR="001A2306" w:rsidRPr="006278BE" w:rsidRDefault="001A2306" w:rsidP="00837CE3">
      <w:pPr>
        <w:pStyle w:val="ListNormal"/>
      </w:pPr>
      <w:r w:rsidRPr="006278BE">
        <w:t xml:space="preserve">the engagement the licensee is required to undertake with stakeholders to help inform the development of its Annual Environmental Report; </w:t>
      </w:r>
    </w:p>
    <w:p w14:paraId="41A9295B" w14:textId="77777777" w:rsidR="001A2306" w:rsidRPr="006278BE" w:rsidRDefault="001A2306" w:rsidP="00837CE3">
      <w:pPr>
        <w:pStyle w:val="ListNormal"/>
      </w:pPr>
      <w:r w:rsidRPr="006278BE">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6278BE" w:rsidRDefault="001A2306" w:rsidP="00837CE3">
      <w:pPr>
        <w:pStyle w:val="ListNormal"/>
      </w:pPr>
      <w:r w:rsidRPr="006278BE">
        <w:t xml:space="preserve">the environmental impacts, relevant Environmental Action Plan Commitments, business practices, existing obligations and activities that must be covered in the Annual Environmental Report. </w:t>
      </w:r>
    </w:p>
    <w:p w14:paraId="6B57DA32" w14:textId="77777777" w:rsidR="001A2306" w:rsidRPr="006278BE" w:rsidRDefault="001A2306" w:rsidP="00837CE3">
      <w:pPr>
        <w:pStyle w:val="NumberedNormal"/>
      </w:pPr>
      <w:r w:rsidRPr="006278BE">
        <w:t xml:space="preserve">The procedure for issuing and amending the Environmental Reporting Guidance is set out in Special Condition 1.3 (Common procedure). </w:t>
      </w:r>
    </w:p>
    <w:p w14:paraId="245AB04B" w14:textId="77777777" w:rsidR="001A2306" w:rsidRPr="006278BE" w:rsidRDefault="001A2306" w:rsidP="001A2306">
      <w:pPr>
        <w:pStyle w:val="Heading2"/>
      </w:pPr>
      <w:bookmarkStart w:id="346" w:name="_Toc115345242"/>
      <w:bookmarkStart w:id="347" w:name="_Toc121736159"/>
      <w:bookmarkStart w:id="348" w:name="_Toc126075089"/>
      <w:r w:rsidRPr="006278BE">
        <w:t>Network Asset Risk Metric methodology</w:t>
      </w:r>
      <w:bookmarkEnd w:id="346"/>
      <w:bookmarkEnd w:id="347"/>
      <w:bookmarkEnd w:id="348"/>
      <w:r w:rsidRPr="006278BE">
        <w:t xml:space="preserve"> </w:t>
      </w:r>
    </w:p>
    <w:p w14:paraId="4629F819" w14:textId="77777777" w:rsidR="001A2306" w:rsidRPr="006278BE" w:rsidRDefault="001A2306" w:rsidP="001A2306">
      <w:pPr>
        <w:pStyle w:val="Heading3nonumbering"/>
      </w:pPr>
      <w:r w:rsidRPr="006278BE">
        <w:t>Introduction</w:t>
      </w:r>
    </w:p>
    <w:p w14:paraId="531FC287" w14:textId="77777777" w:rsidR="001A2306" w:rsidRPr="006278BE" w:rsidRDefault="001A2306" w:rsidP="00837CE3">
      <w:pPr>
        <w:pStyle w:val="NumberedNormal"/>
      </w:pPr>
      <w:r w:rsidRPr="006278BE">
        <w:t>The purpose of this condition is to set out the requirements on the licensee in respect of the NARM Methodology.</w:t>
      </w:r>
    </w:p>
    <w:p w14:paraId="0476A105" w14:textId="77777777" w:rsidR="001A2306" w:rsidRPr="006278BE" w:rsidRDefault="001A2306" w:rsidP="00837CE3">
      <w:pPr>
        <w:pStyle w:val="NumberedNormal"/>
      </w:pPr>
      <w:r w:rsidRPr="006278BE">
        <w:t xml:space="preserve">It also sets out: </w:t>
      </w:r>
    </w:p>
    <w:p w14:paraId="560BE67A" w14:textId="77777777" w:rsidR="001A2306" w:rsidRPr="006278BE" w:rsidRDefault="001A2306" w:rsidP="00837CE3">
      <w:pPr>
        <w:pStyle w:val="ListNormal"/>
      </w:pPr>
      <w:r w:rsidRPr="006278BE">
        <w:t xml:space="preserve">the process for modifying the NARM Methodology; and </w:t>
      </w:r>
    </w:p>
    <w:p w14:paraId="2195AFDD" w14:textId="77777777" w:rsidR="001A2306" w:rsidRPr="006278BE" w:rsidRDefault="001A2306" w:rsidP="00837CE3">
      <w:pPr>
        <w:pStyle w:val="ListNormal"/>
      </w:pPr>
      <w:r w:rsidRPr="006278BE">
        <w:t xml:space="preserve">the requirements on the licensee in respect of the Information Gathering Plan. </w:t>
      </w:r>
    </w:p>
    <w:p w14:paraId="06886716" w14:textId="77777777" w:rsidR="001A2306" w:rsidRPr="006278BE" w:rsidRDefault="001A2306" w:rsidP="001A2306">
      <w:pPr>
        <w:pStyle w:val="Heading3"/>
      </w:pPr>
      <w:r w:rsidRPr="006278BE">
        <w:t xml:space="preserve">Requirement to have a NARM Methodology </w:t>
      </w:r>
    </w:p>
    <w:p w14:paraId="39E77A81" w14:textId="77777777" w:rsidR="001A2306" w:rsidRPr="006278BE" w:rsidRDefault="001A2306" w:rsidP="00837CE3">
      <w:pPr>
        <w:pStyle w:val="NumberedNormal"/>
      </w:pPr>
      <w:r w:rsidRPr="006278BE">
        <w:t>The licensee must have in place and act in accordance with a NARM Methodology which is comprised of:</w:t>
      </w:r>
    </w:p>
    <w:p w14:paraId="00537398" w14:textId="77777777" w:rsidR="001A2306" w:rsidRPr="006278BE" w:rsidRDefault="001A2306" w:rsidP="00837CE3">
      <w:pPr>
        <w:pStyle w:val="ListNormal"/>
      </w:pPr>
      <w:r w:rsidRPr="006278BE">
        <w:t xml:space="preserve">a Common Network Asset Indices Methodology that complies with the requirements of paragraph 9.2.4; and </w:t>
      </w:r>
    </w:p>
    <w:p w14:paraId="1C8641B2" w14:textId="77777777" w:rsidR="001A2306" w:rsidRPr="006278BE" w:rsidRDefault="001A2306" w:rsidP="00837CE3">
      <w:pPr>
        <w:pStyle w:val="ListNormal"/>
      </w:pPr>
      <w:r w:rsidRPr="006278BE">
        <w:t xml:space="preserve">a Network Asset Indices Methodology that complies with the requirements of paragraph 9.2.6. </w:t>
      </w:r>
    </w:p>
    <w:p w14:paraId="65931B56" w14:textId="77777777" w:rsidR="001A2306" w:rsidRPr="006278BE" w:rsidRDefault="001A2306" w:rsidP="00837CE3">
      <w:pPr>
        <w:pStyle w:val="NumberedNormal"/>
      </w:pPr>
      <w:r w:rsidRPr="006278BE">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6278BE" w:rsidRDefault="001A2306" w:rsidP="00837CE3">
      <w:pPr>
        <w:pStyle w:val="NumberedNormal"/>
      </w:pPr>
      <w:r w:rsidRPr="006278BE">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6278BE" w:rsidRDefault="001A2306" w:rsidP="00837CE3">
      <w:pPr>
        <w:pStyle w:val="NumberedNormal"/>
      </w:pPr>
      <w:r w:rsidRPr="006278BE">
        <w:t xml:space="preserve">The licensee’s Network Asset Indices Methodology must: </w:t>
      </w:r>
    </w:p>
    <w:p w14:paraId="626DFA06" w14:textId="77777777" w:rsidR="001A2306" w:rsidRPr="006278BE" w:rsidRDefault="001A2306" w:rsidP="00837CE3">
      <w:pPr>
        <w:pStyle w:val="ListNormal"/>
      </w:pPr>
      <w:r w:rsidRPr="006278BE">
        <w:t xml:space="preserve">enable the licensee to: </w:t>
      </w:r>
    </w:p>
    <w:p w14:paraId="301DA5BA" w14:textId="77777777" w:rsidR="001A2306" w:rsidRPr="006278BE" w:rsidRDefault="001A2306" w:rsidP="00837CE3">
      <w:pPr>
        <w:pStyle w:val="SublistNormal"/>
      </w:pPr>
      <w:r w:rsidRPr="006278BE">
        <w:t xml:space="preserve">assess its NARM Assets against the Network Asset Risk Metric; </w:t>
      </w:r>
    </w:p>
    <w:p w14:paraId="7C6B9979" w14:textId="77777777" w:rsidR="001A2306" w:rsidRPr="006278BE" w:rsidRDefault="001A2306" w:rsidP="00837CE3">
      <w:pPr>
        <w:pStyle w:val="SublistNormal"/>
      </w:pPr>
      <w:r w:rsidRPr="006278BE">
        <w:t>report in accordance with the RIGs; and</w:t>
      </w:r>
    </w:p>
    <w:p w14:paraId="46EBAD0B" w14:textId="77777777" w:rsidR="001A2306" w:rsidRPr="006278BE" w:rsidRDefault="001A2306" w:rsidP="00837CE3">
      <w:pPr>
        <w:pStyle w:val="SublistNormal"/>
      </w:pPr>
      <w:r w:rsidRPr="006278BE">
        <w:t>assess its performance against the Baseline Network Risk Output; and</w:t>
      </w:r>
    </w:p>
    <w:p w14:paraId="5A5A6306" w14:textId="77777777" w:rsidR="001A2306" w:rsidRPr="006278BE" w:rsidRDefault="001A2306" w:rsidP="00837CE3">
      <w:pPr>
        <w:pStyle w:val="ListNormal"/>
      </w:pPr>
      <w:r w:rsidRPr="006278BE">
        <w:t xml:space="preserve">be consistent with the Common Network Asset Indices Methodology. </w:t>
      </w:r>
    </w:p>
    <w:p w14:paraId="5895C9D3" w14:textId="77777777" w:rsidR="001A2306" w:rsidRPr="006278BE" w:rsidRDefault="001A2306" w:rsidP="00837CE3">
      <w:pPr>
        <w:pStyle w:val="NumberedNormal"/>
      </w:pPr>
      <w:r w:rsidRPr="006278BE">
        <w:t>The licensee must at all times keep its Network Asset Indices Methodology under review and modify it as necessary to ensure it complies with the requirements of paragraph 9.2.6.</w:t>
      </w:r>
    </w:p>
    <w:p w14:paraId="056C8C08" w14:textId="77777777" w:rsidR="001A2306" w:rsidRPr="006278BE" w:rsidRDefault="001A2306" w:rsidP="001A2306">
      <w:pPr>
        <w:pStyle w:val="Heading3"/>
      </w:pPr>
      <w:r w:rsidRPr="006278BE">
        <w:t>The NARM Objectives</w:t>
      </w:r>
    </w:p>
    <w:p w14:paraId="3044C35B" w14:textId="77777777" w:rsidR="001A2306" w:rsidRPr="006278BE" w:rsidRDefault="001A2306" w:rsidP="00837CE3">
      <w:pPr>
        <w:pStyle w:val="NumberedNormal"/>
      </w:pPr>
      <w:r w:rsidRPr="006278BE">
        <w:t>The NARM Objectives are:</w:t>
      </w:r>
    </w:p>
    <w:p w14:paraId="59075997" w14:textId="77777777" w:rsidR="001A2306" w:rsidRPr="006278BE" w:rsidRDefault="001A2306" w:rsidP="00837CE3">
      <w:pPr>
        <w:pStyle w:val="ListNormal"/>
      </w:pPr>
      <w:r w:rsidRPr="006278BE">
        <w:t xml:space="preserve">to enable the robust estimation of Long-term Monetised Risk of condition-based asset failure for each NARM Asset through the Network Asset Indices; </w:t>
      </w:r>
    </w:p>
    <w:p w14:paraId="0A04E667" w14:textId="77777777" w:rsidR="001A2306" w:rsidRPr="006278BE" w:rsidRDefault="001A2306" w:rsidP="00837CE3">
      <w:pPr>
        <w:pStyle w:val="ListNormal"/>
      </w:pPr>
      <w:r w:rsidRPr="006278BE">
        <w:t xml:space="preserve">to enable the robust estimation of the Long-term Monetised Risk Benefits delivered, or expected to be delivered, through NARM Asset Interventions on specific assets or groups of assets;  </w:t>
      </w:r>
    </w:p>
    <w:p w14:paraId="7907AA26" w14:textId="77777777" w:rsidR="001A2306" w:rsidRPr="006278BE" w:rsidRDefault="001A2306" w:rsidP="00837CE3">
      <w:pPr>
        <w:pStyle w:val="ListNormal"/>
      </w:pPr>
      <w:r w:rsidRPr="006278BE">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6278BE" w:rsidRDefault="001A2306" w:rsidP="00837CE3">
      <w:pPr>
        <w:pStyle w:val="ListNormal"/>
      </w:pPr>
      <w:r w:rsidRPr="006278BE">
        <w:t>to provide inputs to help explain and justify:</w:t>
      </w:r>
    </w:p>
    <w:p w14:paraId="39914784" w14:textId="77777777" w:rsidR="001A2306" w:rsidRPr="006278BE" w:rsidRDefault="001A2306" w:rsidP="00837CE3">
      <w:pPr>
        <w:pStyle w:val="SublistNormal"/>
      </w:pPr>
      <w:r w:rsidRPr="006278BE">
        <w:t xml:space="preserve">the licensee's investment plans for managing and renewing its NARM Assets through NARM Asset Interventions; and </w:t>
      </w:r>
    </w:p>
    <w:p w14:paraId="157165D4" w14:textId="77777777" w:rsidR="001A2306" w:rsidRPr="006278BE" w:rsidRDefault="001A2306" w:rsidP="00837CE3">
      <w:pPr>
        <w:pStyle w:val="SublistNormal"/>
      </w:pPr>
      <w:r w:rsidRPr="006278BE">
        <w:t>the licensee's outturn delivery of NARM Asset Intervention investment options;</w:t>
      </w:r>
    </w:p>
    <w:p w14:paraId="3A5C2572" w14:textId="77777777" w:rsidR="001A2306" w:rsidRPr="006278BE" w:rsidRDefault="001A2306" w:rsidP="00837CE3">
      <w:pPr>
        <w:pStyle w:val="ListNormal"/>
      </w:pPr>
      <w:r w:rsidRPr="006278BE">
        <w:t xml:space="preserve">to enable the identification and quantification of drivers leading to changes in Long-term Monetised Risk over time; </w:t>
      </w:r>
    </w:p>
    <w:p w14:paraId="7C155F6D" w14:textId="77777777" w:rsidR="001A2306" w:rsidRPr="006278BE" w:rsidRDefault="001A2306" w:rsidP="00837CE3">
      <w:pPr>
        <w:pStyle w:val="ListNormal"/>
      </w:pPr>
      <w:r w:rsidRPr="006278BE">
        <w:t xml:space="preserve">to enable the comparative analysis of Network Asset performance between Distribution Services Providers over time; and </w:t>
      </w:r>
    </w:p>
    <w:p w14:paraId="5AFAD0B5" w14:textId="77777777" w:rsidR="001A2306" w:rsidRPr="006278BE" w:rsidRDefault="001A2306" w:rsidP="00837CE3">
      <w:pPr>
        <w:pStyle w:val="ListNormal"/>
      </w:pPr>
      <w:r w:rsidRPr="006278BE">
        <w:t>to enable the communication to the Authority and other interested parties of relevant information affecting the Baseline Network Risk Output in an accessible and transparent manner.</w:t>
      </w:r>
    </w:p>
    <w:p w14:paraId="6325902F" w14:textId="77777777" w:rsidR="001A2306" w:rsidRPr="006278BE" w:rsidRDefault="001A2306" w:rsidP="001A2306">
      <w:pPr>
        <w:pStyle w:val="Heading3"/>
      </w:pPr>
      <w:r w:rsidRPr="006278BE">
        <w:t>Modifications to the Common Network Asset Indices Methodology that have a material impact on the Baseline Network Risk Output</w:t>
      </w:r>
    </w:p>
    <w:p w14:paraId="33195283" w14:textId="77777777" w:rsidR="001A2306" w:rsidRPr="006278BE" w:rsidRDefault="001A2306" w:rsidP="00837CE3">
      <w:pPr>
        <w:pStyle w:val="NumberedNormal"/>
      </w:pPr>
      <w:r w:rsidRPr="006278BE">
        <w:t xml:space="preserve">This Part applies where the licensee proposes to make modifications to the Common Network Asset Indices Methodology that would have an impact on the Baseline Network Risk Output.  </w:t>
      </w:r>
    </w:p>
    <w:p w14:paraId="6D7F3398" w14:textId="77777777" w:rsidR="001A2306" w:rsidRPr="006278BE" w:rsidRDefault="001A2306" w:rsidP="00837CE3">
      <w:pPr>
        <w:pStyle w:val="NumberedNormal"/>
      </w:pPr>
      <w:r w:rsidRPr="006278BE">
        <w:t>Where the licensee proposes to modify the Common Network Asset Indices Methodology under this Part, it must:</w:t>
      </w:r>
    </w:p>
    <w:p w14:paraId="43EB3D6A" w14:textId="77777777" w:rsidR="001A2306" w:rsidRPr="006278BE" w:rsidRDefault="001A2306" w:rsidP="00837CE3">
      <w:pPr>
        <w:pStyle w:val="ListNormal"/>
      </w:pPr>
      <w:r w:rsidRPr="006278BE">
        <w:t xml:space="preserve">consult with all other interested parties, allowing them a period of at least 28 days within which to make written representations with respect to the licensee’s modification proposal; and </w:t>
      </w:r>
    </w:p>
    <w:p w14:paraId="329FD444" w14:textId="77777777" w:rsidR="001A2306" w:rsidRPr="006278BE" w:rsidRDefault="001A2306" w:rsidP="00837CE3">
      <w:pPr>
        <w:pStyle w:val="ListNormal"/>
      </w:pPr>
      <w:r w:rsidRPr="006278BE">
        <w:t xml:space="preserve">submit to the Authority and to all other Distribution Services Providers a report containing all of the matters listed in paragraph 9.2.12.  </w:t>
      </w:r>
    </w:p>
    <w:p w14:paraId="389EF67E" w14:textId="77777777" w:rsidR="001A2306" w:rsidRPr="006278BE" w:rsidRDefault="001A2306" w:rsidP="00837CE3">
      <w:pPr>
        <w:pStyle w:val="NumberedNormal"/>
      </w:pPr>
      <w:r w:rsidRPr="006278BE">
        <w:t>The requirements of paragraph 9.2.10 may be satisfied:</w:t>
      </w:r>
    </w:p>
    <w:p w14:paraId="456305AE" w14:textId="77777777" w:rsidR="001A2306" w:rsidRPr="006278BE" w:rsidRDefault="001A2306" w:rsidP="00837CE3">
      <w:pPr>
        <w:pStyle w:val="ListNormal"/>
      </w:pPr>
      <w:r w:rsidRPr="006278BE">
        <w:t xml:space="preserve">by another Distribution Services Provider on behalf of the licensee; or </w:t>
      </w:r>
    </w:p>
    <w:p w14:paraId="02DDD01D" w14:textId="77777777" w:rsidR="001A2306" w:rsidRPr="006278BE" w:rsidRDefault="001A2306" w:rsidP="00837CE3">
      <w:pPr>
        <w:pStyle w:val="ListNormal"/>
      </w:pPr>
      <w:r w:rsidRPr="006278BE">
        <w:t xml:space="preserve">jointly by the licensee and another Distribution Services Provider. </w:t>
      </w:r>
    </w:p>
    <w:p w14:paraId="12858B3B" w14:textId="77777777" w:rsidR="001A2306" w:rsidRPr="006278BE" w:rsidRDefault="001A2306" w:rsidP="00837CE3">
      <w:pPr>
        <w:pStyle w:val="NumberedNormal"/>
      </w:pPr>
      <w:r w:rsidRPr="006278BE">
        <w:t xml:space="preserve">The matters to which paragraph 9.2.10(b) refers are: </w:t>
      </w:r>
    </w:p>
    <w:p w14:paraId="283B0DBC" w14:textId="77777777" w:rsidR="001A2306" w:rsidRPr="006278BE" w:rsidRDefault="001A2306" w:rsidP="00837CE3">
      <w:pPr>
        <w:pStyle w:val="ListNormal"/>
      </w:pPr>
      <w:r w:rsidRPr="006278BE">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6278BE" w:rsidRDefault="001A2306" w:rsidP="00837CE3">
      <w:pPr>
        <w:pStyle w:val="ListNormal"/>
      </w:pPr>
      <w:r w:rsidRPr="006278BE">
        <w:t xml:space="preserve">a full and fair summary of any representations that were made to the licensee pursuant to paragraph 9.2.10(a) and not withdrawn; </w:t>
      </w:r>
    </w:p>
    <w:p w14:paraId="6FD0EA89" w14:textId="77777777" w:rsidR="001A2306" w:rsidRPr="006278BE" w:rsidRDefault="001A2306" w:rsidP="00837CE3">
      <w:pPr>
        <w:pStyle w:val="ListNormal"/>
      </w:pPr>
      <w:r w:rsidRPr="006278BE">
        <w:t>an explanation of any changes that the licensee has made to its modification proposal as a consequence of such representations;</w:t>
      </w:r>
    </w:p>
    <w:p w14:paraId="3CC26C00" w14:textId="77777777" w:rsidR="001A2306" w:rsidRPr="006278BE" w:rsidRDefault="001A2306" w:rsidP="00837CE3">
      <w:pPr>
        <w:pStyle w:val="ListNormal"/>
      </w:pPr>
      <w:r w:rsidRPr="006278BE">
        <w:t>an explanation of how, in the licensee’s opinion, the proposed modification, if made, would better facilitate the achievement of the NARM Objectives;</w:t>
      </w:r>
    </w:p>
    <w:p w14:paraId="09B61AF0" w14:textId="77777777" w:rsidR="001A2306" w:rsidRPr="006278BE" w:rsidRDefault="001A2306" w:rsidP="00837CE3">
      <w:pPr>
        <w:pStyle w:val="ListNormal"/>
      </w:pPr>
      <w:r w:rsidRPr="006278BE">
        <w:t xml:space="preserve">the data and other relevant information, including historical data, that the licensee has used for the purpose of developing the proposed modification; and </w:t>
      </w:r>
    </w:p>
    <w:p w14:paraId="2A3421FC" w14:textId="77777777" w:rsidR="001A2306" w:rsidRPr="006278BE" w:rsidRDefault="001A2306" w:rsidP="00837CE3">
      <w:pPr>
        <w:pStyle w:val="ListNormal"/>
      </w:pPr>
      <w:r w:rsidRPr="006278BE">
        <w:t xml:space="preserve">a timetable for the implementation of the proposed modification, including an implementation date.  </w:t>
      </w:r>
    </w:p>
    <w:p w14:paraId="2D088E40" w14:textId="77777777" w:rsidR="001A2306" w:rsidRPr="006278BE" w:rsidRDefault="001A2306" w:rsidP="00837CE3">
      <w:pPr>
        <w:pStyle w:val="NumberedNormal"/>
      </w:pPr>
      <w:r w:rsidRPr="006278BE">
        <w:t>Within 28 days of a submission under paragraph 9.2.10(b), the licensee must notify the Authority as to whether it expects that the proposed modification, if implemented, would require:</w:t>
      </w:r>
    </w:p>
    <w:p w14:paraId="3C45EE97" w14:textId="77777777" w:rsidR="001A2306" w:rsidRPr="006278BE" w:rsidRDefault="001A2306" w:rsidP="00837CE3">
      <w:pPr>
        <w:pStyle w:val="ListNormal"/>
      </w:pPr>
      <w:r w:rsidRPr="006278BE">
        <w:t xml:space="preserve">a change to the licensee’s Network Asset Indices Methodology; </w:t>
      </w:r>
    </w:p>
    <w:p w14:paraId="61DED951" w14:textId="77777777" w:rsidR="001A2306" w:rsidRPr="006278BE" w:rsidRDefault="001A2306" w:rsidP="00837CE3">
      <w:pPr>
        <w:pStyle w:val="ListNormal"/>
      </w:pPr>
      <w:r w:rsidRPr="006278BE">
        <w:t xml:space="preserve">a change to the licensee’s Network Asset Risk Workbook; or </w:t>
      </w:r>
    </w:p>
    <w:p w14:paraId="3D43D6B0" w14:textId="77777777" w:rsidR="001A2306" w:rsidRPr="006278BE" w:rsidRDefault="001A2306" w:rsidP="00837CE3">
      <w:pPr>
        <w:pStyle w:val="ListNormal"/>
      </w:pPr>
      <w:r w:rsidRPr="006278BE">
        <w:t xml:space="preserve">a restatement of data previously reported for historical years.  </w:t>
      </w:r>
    </w:p>
    <w:p w14:paraId="6E8FE4BE" w14:textId="77777777" w:rsidR="001A2306" w:rsidRPr="006278BE" w:rsidRDefault="001A2306" w:rsidP="00837CE3">
      <w:pPr>
        <w:pStyle w:val="NumberedNormal"/>
      </w:pPr>
      <w:bookmarkStart w:id="349" w:name="_Ref115166232"/>
      <w:r w:rsidRPr="006278BE">
        <w:t>The Authority must by direction:</w:t>
      </w:r>
      <w:bookmarkEnd w:id="349"/>
    </w:p>
    <w:p w14:paraId="21473FD1" w14:textId="77777777" w:rsidR="001A2306" w:rsidRPr="006278BE" w:rsidRDefault="001A2306" w:rsidP="00837CE3">
      <w:pPr>
        <w:pStyle w:val="ListNormal"/>
      </w:pPr>
      <w:r w:rsidRPr="006278BE">
        <w:t xml:space="preserve">approve the proposed modification;  </w:t>
      </w:r>
    </w:p>
    <w:p w14:paraId="4567F2E4" w14:textId="77777777" w:rsidR="001A2306" w:rsidRPr="006278BE" w:rsidRDefault="001A2306" w:rsidP="00837CE3">
      <w:pPr>
        <w:pStyle w:val="ListNormal"/>
      </w:pPr>
      <w:r w:rsidRPr="006278BE">
        <w:t xml:space="preserve">approve the proposed modification with amendments; </w:t>
      </w:r>
    </w:p>
    <w:p w14:paraId="3FDDF6FC" w14:textId="77777777" w:rsidR="001A2306" w:rsidRPr="006278BE" w:rsidRDefault="001A2306" w:rsidP="00837CE3">
      <w:pPr>
        <w:pStyle w:val="ListNormal"/>
      </w:pPr>
      <w:r w:rsidRPr="006278BE">
        <w:t>reject the proposed modification; or</w:t>
      </w:r>
    </w:p>
    <w:p w14:paraId="4158F970" w14:textId="77777777" w:rsidR="001A2306" w:rsidRPr="006278BE" w:rsidRDefault="001A2306" w:rsidP="00837CE3">
      <w:pPr>
        <w:pStyle w:val="ListNormal"/>
      </w:pPr>
      <w:r w:rsidRPr="006278BE">
        <w:t xml:space="preserve">reject the proposed modification and direct the licensee to make a further submission under this Part. </w:t>
      </w:r>
    </w:p>
    <w:p w14:paraId="0D661A01" w14:textId="77777777" w:rsidR="001A2306" w:rsidRPr="006278BE" w:rsidRDefault="001A2306" w:rsidP="00837CE3">
      <w:pPr>
        <w:pStyle w:val="NumberedNormal"/>
      </w:pPr>
      <w:r w:rsidRPr="006278BE">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6278BE" w:rsidRDefault="001A2306" w:rsidP="00837CE3">
      <w:pPr>
        <w:pStyle w:val="NumberedNormal"/>
      </w:pPr>
      <w:r w:rsidRPr="006278BE">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6278BE" w:rsidRDefault="001A2306" w:rsidP="00837CE3">
      <w:pPr>
        <w:pStyle w:val="NumberedNormal"/>
      </w:pPr>
      <w:r w:rsidRPr="006278BE">
        <w:t>Before issuing a direction under paragraph 9.2.14, the Authority must publish on the Authority's Website:</w:t>
      </w:r>
    </w:p>
    <w:p w14:paraId="00A87FEF" w14:textId="77777777" w:rsidR="001A2306" w:rsidRPr="006278BE" w:rsidRDefault="001A2306" w:rsidP="00837CE3">
      <w:pPr>
        <w:pStyle w:val="ListNormal"/>
      </w:pPr>
      <w:r w:rsidRPr="006278BE">
        <w:t xml:space="preserve">the text of the proposed direction; </w:t>
      </w:r>
    </w:p>
    <w:p w14:paraId="5B409817" w14:textId="77777777" w:rsidR="001A2306" w:rsidRPr="006278BE" w:rsidRDefault="001A2306" w:rsidP="00837CE3">
      <w:pPr>
        <w:pStyle w:val="ListNormal"/>
      </w:pPr>
      <w:r w:rsidRPr="006278BE">
        <w:t xml:space="preserve">the date on which the Authority intends the proposed direction to come into effect;  </w:t>
      </w:r>
    </w:p>
    <w:p w14:paraId="581780E6" w14:textId="77777777" w:rsidR="001A2306" w:rsidRPr="006278BE" w:rsidRDefault="001A2306" w:rsidP="00837CE3">
      <w:pPr>
        <w:pStyle w:val="ListNormal"/>
      </w:pPr>
      <w:r w:rsidRPr="006278BE">
        <w:t xml:space="preserve">the reasons why it proposes to issue the direction; and </w:t>
      </w:r>
    </w:p>
    <w:p w14:paraId="18B8D4FE" w14:textId="77777777" w:rsidR="001A2306" w:rsidRPr="006278BE" w:rsidRDefault="001A2306" w:rsidP="00837CE3">
      <w:pPr>
        <w:pStyle w:val="ListNormal"/>
      </w:pPr>
      <w:r w:rsidRPr="006278BE">
        <w:t>a period during which representations may be made on the proposed direction, which must not be less than 28 days.</w:t>
      </w:r>
    </w:p>
    <w:p w14:paraId="05CFDB29" w14:textId="77777777" w:rsidR="001A2306" w:rsidRPr="006278BE" w:rsidRDefault="001A2306" w:rsidP="00837CE3">
      <w:pPr>
        <w:pStyle w:val="NumberedNormal"/>
      </w:pPr>
      <w:r w:rsidRPr="006278BE">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6278BE" w:rsidRDefault="001A2306" w:rsidP="001A2306">
      <w:pPr>
        <w:pStyle w:val="Heading3"/>
      </w:pPr>
      <w:r w:rsidRPr="006278BE">
        <w:t xml:space="preserve">Modifications to the Common Network Asset Indices Methodology that do not have a material impact on the Baseline Network Risk Output </w:t>
      </w:r>
    </w:p>
    <w:p w14:paraId="25EE444F" w14:textId="48B62B55" w:rsidR="001A2306" w:rsidRPr="006278BE" w:rsidRDefault="001A2306" w:rsidP="00837CE3">
      <w:pPr>
        <w:pStyle w:val="NumberedNormal"/>
      </w:pPr>
      <w:r w:rsidRPr="006278BE">
        <w:t xml:space="preserve">The licensee may make modifications under this Part of the type set out in paragraph </w:t>
      </w:r>
      <w:r w:rsidRPr="006278BE">
        <w:fldChar w:fldCharType="begin"/>
      </w:r>
      <w:r w:rsidRPr="006278BE">
        <w:instrText xml:space="preserve"> REF _Ref115166285 \r \h  \* MERGEFORMAT </w:instrText>
      </w:r>
      <w:r w:rsidRPr="006278BE">
        <w:fldChar w:fldCharType="separate"/>
      </w:r>
      <w:r w:rsidR="00573AA9">
        <w:t>9.2.20</w:t>
      </w:r>
      <w:r w:rsidRPr="006278BE">
        <w:fldChar w:fldCharType="end"/>
      </w:r>
      <w:r w:rsidRPr="006278BE">
        <w:t xml:space="preserve"> where:</w:t>
      </w:r>
    </w:p>
    <w:p w14:paraId="40BF46DE" w14:textId="77777777" w:rsidR="001A2306" w:rsidRPr="006278BE" w:rsidRDefault="001A2306" w:rsidP="00837CE3">
      <w:pPr>
        <w:pStyle w:val="ListNormal"/>
      </w:pPr>
      <w:r w:rsidRPr="006278BE">
        <w:t xml:space="preserve">the modification would improve the clarity of the Common Network Asset Indices Methodology;  </w:t>
      </w:r>
    </w:p>
    <w:p w14:paraId="050E8706" w14:textId="77777777" w:rsidR="001A2306" w:rsidRPr="006278BE" w:rsidRDefault="001A2306" w:rsidP="00837CE3">
      <w:pPr>
        <w:pStyle w:val="ListNormal"/>
      </w:pPr>
      <w:r w:rsidRPr="006278BE">
        <w:t xml:space="preserve">it has obtained the agreement of all Distribution Services Providers; and  </w:t>
      </w:r>
    </w:p>
    <w:p w14:paraId="195E9287" w14:textId="7CC32F04" w:rsidR="001A2306" w:rsidRPr="006278BE" w:rsidRDefault="001A2306" w:rsidP="00837CE3">
      <w:pPr>
        <w:pStyle w:val="ListNormal"/>
      </w:pPr>
      <w:r w:rsidRPr="006278BE">
        <w:t xml:space="preserve">the modification will have no material impact on the licensee’s or any other Distribution Services Provider’s: </w:t>
      </w:r>
    </w:p>
    <w:p w14:paraId="5C27F200" w14:textId="77777777" w:rsidR="001A2306" w:rsidRPr="006278BE" w:rsidRDefault="001A2306" w:rsidP="00837CE3">
      <w:pPr>
        <w:pStyle w:val="SublistNormal"/>
      </w:pPr>
      <w:r w:rsidRPr="006278BE">
        <w:t xml:space="preserve">Baseline Network Risk Output; or  </w:t>
      </w:r>
    </w:p>
    <w:p w14:paraId="037BC33E" w14:textId="77777777" w:rsidR="001A2306" w:rsidRPr="006278BE" w:rsidRDefault="001A2306" w:rsidP="00837CE3">
      <w:pPr>
        <w:pStyle w:val="SublistNormal"/>
      </w:pPr>
      <w:r w:rsidRPr="006278BE">
        <w:t xml:space="preserve">delivery against its Baseline Network Risk Output.  </w:t>
      </w:r>
    </w:p>
    <w:p w14:paraId="3DFDE1D0" w14:textId="77777777" w:rsidR="001A2306" w:rsidRPr="006278BE" w:rsidRDefault="001A2306" w:rsidP="00837CE3">
      <w:pPr>
        <w:pStyle w:val="NumberedNormal"/>
      </w:pPr>
      <w:bookmarkStart w:id="350" w:name="_Ref115166285"/>
      <w:r w:rsidRPr="006278BE">
        <w:t>The following categories of modifications may be made under this Part:</w:t>
      </w:r>
      <w:bookmarkEnd w:id="350"/>
    </w:p>
    <w:p w14:paraId="4FCCBC8E" w14:textId="77777777" w:rsidR="001A2306" w:rsidRPr="006278BE" w:rsidRDefault="001A2306" w:rsidP="00837CE3">
      <w:pPr>
        <w:pStyle w:val="ListNormal"/>
      </w:pPr>
      <w:r w:rsidRPr="006278BE">
        <w:t>formatting changes such as re-numbering of paragraphs, capitalising defined terms, cell labelling, renaming, or re-ordering of sections or appendices;</w:t>
      </w:r>
    </w:p>
    <w:p w14:paraId="7C6A852D" w14:textId="77777777" w:rsidR="001A2306" w:rsidRPr="006278BE" w:rsidRDefault="001A2306" w:rsidP="00837CE3">
      <w:pPr>
        <w:pStyle w:val="ListNormal"/>
      </w:pPr>
      <w:r w:rsidRPr="006278BE">
        <w:t>deleting irrelevant material such as transitional provisions that have expired;</w:t>
      </w:r>
    </w:p>
    <w:p w14:paraId="1D83F747" w14:textId="77777777" w:rsidR="001A2306" w:rsidRPr="006278BE" w:rsidRDefault="001A2306" w:rsidP="00837CE3">
      <w:pPr>
        <w:pStyle w:val="ListNormal"/>
      </w:pPr>
      <w:r w:rsidRPr="006278BE">
        <w:t>updates such as to dates, version numbers of documents, titles of re-enacted legislation and re-named bodies;</w:t>
      </w:r>
    </w:p>
    <w:p w14:paraId="6AB20FDE" w14:textId="77777777" w:rsidR="001A2306" w:rsidRPr="006278BE" w:rsidRDefault="001A2306" w:rsidP="00837CE3">
      <w:pPr>
        <w:pStyle w:val="ListNormal"/>
      </w:pPr>
      <w:r w:rsidRPr="006278BE">
        <w:t xml:space="preserve">consequential changes required to reflect modifications made to the special conditions such as the addition, removal or modification of defined terms; and  </w:t>
      </w:r>
    </w:p>
    <w:p w14:paraId="4C17B6E0" w14:textId="77777777" w:rsidR="001A2306" w:rsidRPr="006278BE" w:rsidRDefault="001A2306" w:rsidP="00837CE3">
      <w:pPr>
        <w:pStyle w:val="ListNormal"/>
      </w:pPr>
      <w:r w:rsidRPr="006278BE">
        <w:t>corrections of manifest errors.</w:t>
      </w:r>
    </w:p>
    <w:p w14:paraId="44CF998C" w14:textId="77777777" w:rsidR="001A2306" w:rsidRPr="006278BE" w:rsidRDefault="001A2306" w:rsidP="00837CE3">
      <w:pPr>
        <w:pStyle w:val="NumberedNormal"/>
      </w:pPr>
      <w:r w:rsidRPr="006278BE">
        <w:t xml:space="preserve">Where the licensee proposes a modification under this Part, it must send to the Authority and all other Distribution Services Providers a statement that sets out: </w:t>
      </w:r>
    </w:p>
    <w:p w14:paraId="6B427875" w14:textId="77777777" w:rsidR="001A2306" w:rsidRPr="006278BE" w:rsidRDefault="001A2306" w:rsidP="00837CE3">
      <w:pPr>
        <w:pStyle w:val="ListNormal"/>
      </w:pPr>
      <w:r w:rsidRPr="006278BE">
        <w:t xml:space="preserve">the proposed modification to the Common Network Asset Indices Methodology; </w:t>
      </w:r>
    </w:p>
    <w:p w14:paraId="70141038" w14:textId="77777777" w:rsidR="001A2306" w:rsidRPr="006278BE" w:rsidRDefault="001A2306" w:rsidP="00837CE3">
      <w:pPr>
        <w:pStyle w:val="ListNormal"/>
      </w:pPr>
      <w:r w:rsidRPr="006278BE">
        <w:t xml:space="preserve">how, in the licensee’s opinion, the proposed modification, if made, would improve the clarity of the Common Network Asset Indices Methodology; and </w:t>
      </w:r>
    </w:p>
    <w:p w14:paraId="4CBF2DF4" w14:textId="77777777" w:rsidR="001A2306" w:rsidRPr="006278BE" w:rsidRDefault="001A2306" w:rsidP="00837CE3">
      <w:pPr>
        <w:pStyle w:val="ListNormal"/>
      </w:pPr>
      <w:r w:rsidRPr="006278BE">
        <w:t>the materiality of the proposed modification on the licensee’s and all other Distribution Services Providers’ Baseline Network Risk Output.</w:t>
      </w:r>
    </w:p>
    <w:p w14:paraId="5D52BBFC" w14:textId="77777777" w:rsidR="001A2306" w:rsidRPr="006278BE" w:rsidRDefault="001A2306" w:rsidP="00837CE3">
      <w:pPr>
        <w:pStyle w:val="NumberedNormal"/>
      </w:pPr>
      <w:bookmarkStart w:id="351" w:name="_Ref115166125"/>
      <w:r w:rsidRPr="006278BE">
        <w:t>The Authority must by direction:</w:t>
      </w:r>
      <w:bookmarkEnd w:id="351"/>
    </w:p>
    <w:p w14:paraId="4A02A44A" w14:textId="77777777" w:rsidR="001A2306" w:rsidRPr="006278BE" w:rsidRDefault="001A2306" w:rsidP="00837CE3">
      <w:pPr>
        <w:pStyle w:val="ListNormal"/>
      </w:pPr>
      <w:r w:rsidRPr="006278BE">
        <w:t>approve the proposed modification;</w:t>
      </w:r>
    </w:p>
    <w:p w14:paraId="62657A61" w14:textId="77777777" w:rsidR="001A2306" w:rsidRPr="006278BE" w:rsidRDefault="001A2306" w:rsidP="00837CE3">
      <w:pPr>
        <w:pStyle w:val="ListNormal"/>
      </w:pPr>
      <w:r w:rsidRPr="006278BE">
        <w:t>approve the proposed modification with amendments;</w:t>
      </w:r>
    </w:p>
    <w:p w14:paraId="6A14D0B9" w14:textId="77777777" w:rsidR="001A2306" w:rsidRPr="006278BE" w:rsidRDefault="001A2306" w:rsidP="00837CE3">
      <w:pPr>
        <w:pStyle w:val="ListNormal"/>
      </w:pPr>
      <w:r w:rsidRPr="006278BE">
        <w:t>reject the proposed modification; or</w:t>
      </w:r>
    </w:p>
    <w:p w14:paraId="3B984238" w14:textId="77777777" w:rsidR="001A2306" w:rsidRPr="006278BE" w:rsidRDefault="001A2306" w:rsidP="00837CE3">
      <w:pPr>
        <w:pStyle w:val="ListNormal"/>
      </w:pPr>
      <w:r w:rsidRPr="006278BE">
        <w:t xml:space="preserve">reject the proposed modification and direct the licensee to make a further submission under this Part or Part C. </w:t>
      </w:r>
    </w:p>
    <w:p w14:paraId="5B311F3B" w14:textId="69FA3FF4" w:rsidR="001A2306" w:rsidRPr="006278BE" w:rsidRDefault="001A2306" w:rsidP="00837CE3">
      <w:pPr>
        <w:pStyle w:val="NumberedNormal"/>
      </w:pPr>
      <w:r w:rsidRPr="006278BE">
        <w:t xml:space="preserve">A direction under paragraph </w:t>
      </w:r>
      <w:r w:rsidRPr="006278BE">
        <w:fldChar w:fldCharType="begin"/>
      </w:r>
      <w:r w:rsidRPr="006278BE">
        <w:instrText xml:space="preserve"> REF _Ref115166125 \r \h </w:instrText>
      </w:r>
      <w:r w:rsidR="006278BE">
        <w:instrText xml:space="preserve"> \* MERGEFORMAT </w:instrText>
      </w:r>
      <w:r w:rsidRPr="006278BE">
        <w:fldChar w:fldCharType="separate"/>
      </w:r>
      <w:r w:rsidR="00573AA9">
        <w:t>9.2.22</w:t>
      </w:r>
      <w:r w:rsidRPr="006278BE">
        <w:fldChar w:fldCharType="end"/>
      </w:r>
      <w:r w:rsidRPr="006278BE">
        <w:t xml:space="preserve"> will likely be insufficiently significant to warrant publication or formal consultation, but the Authority will consider this on a case-by-case basis.</w:t>
      </w:r>
    </w:p>
    <w:p w14:paraId="0687FFD1" w14:textId="77777777" w:rsidR="001A2306" w:rsidRPr="006278BE" w:rsidRDefault="001A2306" w:rsidP="001A2306">
      <w:pPr>
        <w:pStyle w:val="Heading3"/>
      </w:pPr>
      <w:r w:rsidRPr="006278BE">
        <w:t xml:space="preserve">Information Gathering Plan </w:t>
      </w:r>
    </w:p>
    <w:p w14:paraId="2A6D9F30" w14:textId="77777777" w:rsidR="001A2306" w:rsidRPr="006278BE" w:rsidRDefault="001A2306" w:rsidP="00837CE3">
      <w:pPr>
        <w:pStyle w:val="NumberedNormal"/>
      </w:pPr>
      <w:r w:rsidRPr="006278BE">
        <w:t>The licensee must provide the Authority with an Information Gathering Plan:</w:t>
      </w:r>
    </w:p>
    <w:p w14:paraId="4A80B8FF" w14:textId="77777777" w:rsidR="001A2306" w:rsidRPr="006278BE" w:rsidRDefault="001A2306" w:rsidP="00837CE3">
      <w:pPr>
        <w:pStyle w:val="ListNormal"/>
      </w:pPr>
      <w:r w:rsidRPr="006278BE">
        <w:t xml:space="preserve">by 30 September 2023; and  </w:t>
      </w:r>
    </w:p>
    <w:p w14:paraId="4745F031" w14:textId="4AEC80EA" w:rsidR="001A2306" w:rsidRPr="006278BE" w:rsidRDefault="001A2306" w:rsidP="00837CE3">
      <w:pPr>
        <w:pStyle w:val="ListNormal"/>
      </w:pPr>
      <w:r w:rsidRPr="006278BE">
        <w:t xml:space="preserve">within 3 months of a direction under paragraph </w:t>
      </w:r>
      <w:r w:rsidRPr="006278BE">
        <w:fldChar w:fldCharType="begin"/>
      </w:r>
      <w:r w:rsidRPr="006278BE">
        <w:instrText xml:space="preserve"> REF _Ref115166232 \r \h  \* MERGEFORMAT </w:instrText>
      </w:r>
      <w:r w:rsidRPr="006278BE">
        <w:fldChar w:fldCharType="separate"/>
      </w:r>
      <w:r w:rsidR="00573AA9">
        <w:t>9.2.14</w:t>
      </w:r>
      <w:r w:rsidRPr="006278BE">
        <w:fldChar w:fldCharType="end"/>
      </w:r>
      <w:r w:rsidRPr="006278BE">
        <w:t>(a) or (b).</w:t>
      </w:r>
    </w:p>
    <w:p w14:paraId="611C74AB" w14:textId="77777777" w:rsidR="001A2306" w:rsidRPr="006278BE" w:rsidRDefault="001A2306" w:rsidP="00837CE3">
      <w:pPr>
        <w:pStyle w:val="NumberedNormal"/>
      </w:pPr>
      <w:bookmarkStart w:id="352" w:name="_Ref115166250"/>
      <w:r w:rsidRPr="006278BE">
        <w:t>The Information Gathering Plan must:</w:t>
      </w:r>
      <w:bookmarkEnd w:id="352"/>
    </w:p>
    <w:p w14:paraId="1BB4C167" w14:textId="77777777" w:rsidR="001A2306" w:rsidRPr="006278BE" w:rsidRDefault="001A2306" w:rsidP="00837CE3">
      <w:pPr>
        <w:pStyle w:val="ListNormal"/>
      </w:pPr>
      <w:r w:rsidRPr="006278BE">
        <w:t>set out how the licensee will gather and record the information required for its implementation of the Common Network Asset Indices Methodology; and</w:t>
      </w:r>
    </w:p>
    <w:p w14:paraId="006C5ADF" w14:textId="77777777" w:rsidR="001A2306" w:rsidRPr="006278BE" w:rsidRDefault="001A2306" w:rsidP="00837CE3">
      <w:pPr>
        <w:pStyle w:val="ListNormal"/>
      </w:pPr>
      <w:r w:rsidRPr="006278BE">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6278BE" w:rsidRDefault="001A2306" w:rsidP="00837CE3">
      <w:pPr>
        <w:pStyle w:val="NumberedNormal"/>
      </w:pPr>
      <w:r w:rsidRPr="006278BE">
        <w:t xml:space="preserve">The licensee must: </w:t>
      </w:r>
    </w:p>
    <w:p w14:paraId="4DDEB150" w14:textId="77777777" w:rsidR="001A2306" w:rsidRPr="006278BE" w:rsidRDefault="001A2306" w:rsidP="00837CE3">
      <w:pPr>
        <w:pStyle w:val="ListNormal"/>
      </w:pPr>
      <w:r w:rsidRPr="006278BE">
        <w:t xml:space="preserve">keep the Information Gathering Plan under review and in particular must conduct a review when directed to do so by the Authority; and </w:t>
      </w:r>
    </w:p>
    <w:p w14:paraId="73453788" w14:textId="04B30D54" w:rsidR="001A2306" w:rsidRPr="006278BE" w:rsidRDefault="001A2306" w:rsidP="00837CE3">
      <w:pPr>
        <w:pStyle w:val="ListNormal"/>
      </w:pPr>
      <w:r w:rsidRPr="006278BE">
        <w:t xml:space="preserve">modify the Information Gathering Plan, where necessary to ensure that it complies with the requirements of paragraph </w:t>
      </w:r>
      <w:r w:rsidRPr="006278BE">
        <w:fldChar w:fldCharType="begin"/>
      </w:r>
      <w:r w:rsidRPr="006278BE">
        <w:instrText xml:space="preserve"> REF _Ref115166250 \r \h  \* MERGEFORMAT </w:instrText>
      </w:r>
      <w:r w:rsidRPr="006278BE">
        <w:fldChar w:fldCharType="separate"/>
      </w:r>
      <w:r w:rsidR="00573AA9">
        <w:t>9.2.25</w:t>
      </w:r>
      <w:r w:rsidRPr="006278BE">
        <w:fldChar w:fldCharType="end"/>
      </w:r>
      <w:r w:rsidRPr="006278BE">
        <w:t>.</w:t>
      </w:r>
    </w:p>
    <w:p w14:paraId="417044B5" w14:textId="77777777" w:rsidR="001A2306" w:rsidRPr="006278BE" w:rsidRDefault="001A2306" w:rsidP="001A2306">
      <w:pPr>
        <w:pStyle w:val="Heading2"/>
      </w:pPr>
      <w:bookmarkStart w:id="353" w:name="_Toc115345243"/>
      <w:bookmarkStart w:id="354" w:name="_Toc121736160"/>
      <w:bookmarkStart w:id="355" w:name="_Toc126075090"/>
      <w:r w:rsidRPr="006278BE">
        <w:t>Evaluative Price Control Deliverable reporting requirements</w:t>
      </w:r>
      <w:bookmarkEnd w:id="353"/>
      <w:bookmarkEnd w:id="354"/>
      <w:bookmarkEnd w:id="355"/>
    </w:p>
    <w:p w14:paraId="0B08A79A" w14:textId="77777777" w:rsidR="001A2306" w:rsidRPr="006278BE" w:rsidRDefault="001A2306" w:rsidP="001A2306">
      <w:pPr>
        <w:pStyle w:val="Heading3nonumbering"/>
      </w:pPr>
      <w:r w:rsidRPr="006278BE">
        <w:t>Introduction</w:t>
      </w:r>
    </w:p>
    <w:p w14:paraId="66127C3C" w14:textId="77777777" w:rsidR="001A2306" w:rsidRPr="006278BE" w:rsidRDefault="001A2306" w:rsidP="00837CE3">
      <w:pPr>
        <w:pStyle w:val="NumberedNormal"/>
      </w:pPr>
      <w:r w:rsidRPr="006278BE">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6278BE" w:rsidRDefault="001A2306" w:rsidP="00837CE3">
      <w:pPr>
        <w:pStyle w:val="NumberedNormal"/>
      </w:pPr>
      <w:r w:rsidRPr="006278BE">
        <w:t xml:space="preserve">This condition also establishes the Price Control Deliverable Reporting Requirements and Methodology Document. </w:t>
      </w:r>
    </w:p>
    <w:p w14:paraId="01664F5A" w14:textId="77777777" w:rsidR="001A2306" w:rsidRPr="006278BE" w:rsidRDefault="001A2306" w:rsidP="001A2306">
      <w:pPr>
        <w:pStyle w:val="Heading3"/>
      </w:pPr>
      <w:r w:rsidRPr="006278BE">
        <w:t xml:space="preserve">Evaluative Price Control Deliverable Reporting requirement </w:t>
      </w:r>
    </w:p>
    <w:p w14:paraId="4CFEE245" w14:textId="77777777" w:rsidR="001A2306" w:rsidRPr="006278BE" w:rsidRDefault="001A2306" w:rsidP="00837CE3">
      <w:pPr>
        <w:pStyle w:val="NumberedNormal"/>
      </w:pPr>
      <w:r w:rsidRPr="006278BE">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6278BE" w:rsidRDefault="001A2306" w:rsidP="00837CE3">
      <w:pPr>
        <w:pStyle w:val="ListNormal"/>
      </w:pPr>
      <w:r w:rsidRPr="006278BE">
        <w:t>for which the delivery date specified in Special Condition 3.3 (Evaluative Price Control Deliverables) was in the previous Regulatory Year; and</w:t>
      </w:r>
    </w:p>
    <w:p w14:paraId="26337B33" w14:textId="77777777" w:rsidR="001A2306" w:rsidRPr="006278BE" w:rsidRDefault="001A2306" w:rsidP="00837CE3">
      <w:pPr>
        <w:pStyle w:val="ListNormal"/>
      </w:pPr>
      <w:r w:rsidRPr="006278BE">
        <w:t>for which, in the case of a Delayed Evaluative Price Control Deliverable, delivery was completed in the previous Regulatory Year.</w:t>
      </w:r>
    </w:p>
    <w:p w14:paraId="200A153E" w14:textId="77777777" w:rsidR="001A2306" w:rsidRPr="006278BE" w:rsidRDefault="001A2306" w:rsidP="00837CE3">
      <w:pPr>
        <w:pStyle w:val="NumberedNormal"/>
      </w:pPr>
      <w:r w:rsidRPr="006278BE">
        <w:t xml:space="preserve">On receipt of a Basic PCD Report, the Authority may decide whether to direct the licensee to submit to it a Full PCD Report. </w:t>
      </w:r>
    </w:p>
    <w:p w14:paraId="3DDDAA77" w14:textId="77777777" w:rsidR="001A2306" w:rsidRPr="006278BE" w:rsidRDefault="001A2306" w:rsidP="00837CE3">
      <w:pPr>
        <w:pStyle w:val="NumberedNormal"/>
      </w:pPr>
      <w:r w:rsidRPr="006278BE">
        <w:t xml:space="preserve">The Authority may not direct the submission of a Full PCD Report where the Basic PCD Report clearly demonstrates that the relevant output has been Fully Delivered. </w:t>
      </w:r>
    </w:p>
    <w:p w14:paraId="7BE160E2" w14:textId="77777777" w:rsidR="001A2306" w:rsidRPr="006278BE" w:rsidRDefault="001A2306" w:rsidP="00837CE3">
      <w:pPr>
        <w:pStyle w:val="NumberedNormal"/>
      </w:pPr>
      <w:r w:rsidRPr="006278BE">
        <w:t xml:space="preserve">Where directed to do so by the Authority the licensee must send to the Authority a Full PCD Report. </w:t>
      </w:r>
    </w:p>
    <w:p w14:paraId="104EAD26" w14:textId="77777777" w:rsidR="001A2306" w:rsidRPr="006278BE" w:rsidRDefault="001A2306" w:rsidP="00837CE3">
      <w:pPr>
        <w:pStyle w:val="NumberedNormal"/>
      </w:pPr>
      <w:r w:rsidRPr="006278BE">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6278BE" w:rsidRDefault="001A2306" w:rsidP="001A2306">
      <w:pPr>
        <w:pStyle w:val="Heading3"/>
      </w:pPr>
      <w:r w:rsidRPr="006278BE">
        <w:t xml:space="preserve">Cyber resilience reporting </w:t>
      </w:r>
    </w:p>
    <w:p w14:paraId="236294E6" w14:textId="77777777" w:rsidR="001A2306" w:rsidRPr="006278BE" w:rsidRDefault="001A2306" w:rsidP="00837CE3">
      <w:pPr>
        <w:pStyle w:val="NumberedNormal"/>
      </w:pPr>
      <w:r w:rsidRPr="006278BE">
        <w:t xml:space="preserve">The licensee must send a report to the Authority, in a form approved by the Authority that includes: </w:t>
      </w:r>
    </w:p>
    <w:p w14:paraId="17F6F879" w14:textId="77777777" w:rsidR="001A2306" w:rsidRPr="006278BE" w:rsidRDefault="001A2306" w:rsidP="00837CE3">
      <w:pPr>
        <w:pStyle w:val="ListNormal"/>
      </w:pPr>
      <w:r w:rsidRPr="006278BE">
        <w:t xml:space="preserve">a summary of progress, against key milestones and developments, against the outputs in the Cyber Resilience OT PCD Table; </w:t>
      </w:r>
    </w:p>
    <w:p w14:paraId="78A70748" w14:textId="77777777" w:rsidR="001A2306" w:rsidRPr="006278BE" w:rsidRDefault="001A2306" w:rsidP="00837CE3">
      <w:pPr>
        <w:pStyle w:val="ListNormal"/>
      </w:pPr>
      <w:r w:rsidRPr="006278BE">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6278BE" w:rsidRDefault="001A2306" w:rsidP="00837CE3">
      <w:pPr>
        <w:pStyle w:val="ListNormal"/>
      </w:pPr>
      <w:r w:rsidRPr="006278BE">
        <w:t xml:space="preserve">a summary of progress against key milestones and developments against the outputs in the Cyber Resilience IT PCD Table;  </w:t>
      </w:r>
    </w:p>
    <w:p w14:paraId="3BE5A061" w14:textId="77777777" w:rsidR="001A2306" w:rsidRPr="006278BE" w:rsidRDefault="001A2306" w:rsidP="00837CE3">
      <w:pPr>
        <w:pStyle w:val="ListNormal"/>
      </w:pPr>
      <w:r w:rsidRPr="006278BE">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6278BE" w:rsidRDefault="001A2306" w:rsidP="00837CE3">
      <w:pPr>
        <w:pStyle w:val="ListNormal"/>
      </w:pPr>
      <w:r w:rsidRPr="006278BE">
        <w:t>a description of how the licensee has considered any relevant guidance provided by the Authority; and</w:t>
      </w:r>
    </w:p>
    <w:p w14:paraId="748C7783" w14:textId="77777777" w:rsidR="001A2306" w:rsidRPr="006278BE" w:rsidRDefault="001A2306" w:rsidP="00837CE3">
      <w:pPr>
        <w:pStyle w:val="ListNormal"/>
      </w:pPr>
      <w:r w:rsidRPr="006278BE">
        <w:t xml:space="preserve">such detailed supporting evidence as is reasonable in the circumstances. </w:t>
      </w:r>
    </w:p>
    <w:p w14:paraId="4BD1C3C4" w14:textId="77777777" w:rsidR="001A2306" w:rsidRPr="006278BE" w:rsidRDefault="001A2306" w:rsidP="00837CE3">
      <w:pPr>
        <w:pStyle w:val="NumberedNormal"/>
      </w:pPr>
      <w:r w:rsidRPr="006278BE">
        <w:t>Unless the Authority otherwise directs, the licensee must send reports under paragraph 9.3.8 by no later than the dates, and in relation to the periods, set out in Appendix 1.</w:t>
      </w:r>
    </w:p>
    <w:p w14:paraId="495014B0" w14:textId="77777777" w:rsidR="001A2306" w:rsidRPr="006278BE" w:rsidRDefault="001A2306" w:rsidP="001A2306">
      <w:pPr>
        <w:pStyle w:val="Heading3"/>
      </w:pPr>
      <w:r w:rsidRPr="006278BE">
        <w:t xml:space="preserve">Price Control Deliverable Reporting Requirements and Methodology Document </w:t>
      </w:r>
    </w:p>
    <w:p w14:paraId="20367FA7" w14:textId="77777777" w:rsidR="001A2306" w:rsidRPr="006278BE" w:rsidRDefault="001A2306" w:rsidP="00837CE3">
      <w:pPr>
        <w:pStyle w:val="NumberedNormal"/>
      </w:pPr>
      <w:r w:rsidRPr="006278BE">
        <w:t xml:space="preserve">The licensee must comply with the Price Control Deliverable Reporting Requirements and Methodology Document when preparing a report required by Parts A and B. </w:t>
      </w:r>
    </w:p>
    <w:p w14:paraId="65CBE9BB" w14:textId="77777777" w:rsidR="001A2306" w:rsidRPr="006278BE" w:rsidRDefault="001A2306" w:rsidP="00837CE3">
      <w:pPr>
        <w:pStyle w:val="NumberedNormal"/>
      </w:pPr>
      <w:r w:rsidRPr="006278BE">
        <w:t xml:space="preserve">The Price Control Deliverable Reporting Requirements and Methodology Document may set out: </w:t>
      </w:r>
    </w:p>
    <w:p w14:paraId="5AD29063" w14:textId="77777777" w:rsidR="001A2306" w:rsidRPr="006278BE" w:rsidRDefault="001A2306" w:rsidP="00837CE3">
      <w:pPr>
        <w:pStyle w:val="ListNormal"/>
      </w:pPr>
      <w:r w:rsidRPr="006278BE">
        <w:t xml:space="preserve">how the licensee must prepare the reports required by Part A and B; </w:t>
      </w:r>
    </w:p>
    <w:p w14:paraId="5AF9FD8E" w14:textId="77777777" w:rsidR="001A2306" w:rsidRPr="006278BE" w:rsidRDefault="001A2306" w:rsidP="00837CE3">
      <w:pPr>
        <w:pStyle w:val="ListNormal"/>
      </w:pPr>
      <w:r w:rsidRPr="006278BE">
        <w:t xml:space="preserve">further guidance about Evaluative Price Control Deliverables and Mechanistic Price Control Deliverables; and </w:t>
      </w:r>
    </w:p>
    <w:p w14:paraId="43811763" w14:textId="77777777" w:rsidR="001A2306" w:rsidRPr="006278BE" w:rsidRDefault="001A2306" w:rsidP="00837CE3">
      <w:pPr>
        <w:pStyle w:val="ListNormal"/>
      </w:pPr>
      <w:r w:rsidRPr="006278BE">
        <w:t xml:space="preserve">worked examples of the methodology the Authority will use when deciding: </w:t>
      </w:r>
    </w:p>
    <w:p w14:paraId="4A6B12E5" w14:textId="77777777" w:rsidR="001A2306" w:rsidRPr="006278BE" w:rsidRDefault="001A2306" w:rsidP="00837CE3">
      <w:pPr>
        <w:pStyle w:val="SublistNormal"/>
      </w:pPr>
      <w:r w:rsidRPr="006278BE">
        <w:t>whether to direct a value to reduce allowances for Evaluative Price Control Deliverables that have not been Fully Delivered; and</w:t>
      </w:r>
    </w:p>
    <w:p w14:paraId="08C0C48B" w14:textId="77777777" w:rsidR="001A2306" w:rsidRPr="006278BE" w:rsidRDefault="001A2306" w:rsidP="00837CE3">
      <w:pPr>
        <w:pStyle w:val="SublistNormal"/>
      </w:pPr>
      <w:r w:rsidRPr="006278BE">
        <w:t xml:space="preserve">the value to direct. </w:t>
      </w:r>
    </w:p>
    <w:p w14:paraId="6640CACE" w14:textId="77777777" w:rsidR="001A2306" w:rsidRPr="006278BE" w:rsidRDefault="001A2306" w:rsidP="00837CE3">
      <w:pPr>
        <w:pStyle w:val="NumberedNormal"/>
      </w:pPr>
      <w:r w:rsidRPr="006278BE">
        <w:t xml:space="preserve">The procedure for issuing and amending the Price Control Deliverable Reporting Requirements and Methodology Document is set out in Special Condition 1.3 (Common procedure). </w:t>
      </w:r>
    </w:p>
    <w:p w14:paraId="5EB13785" w14:textId="77777777" w:rsidR="001A2306" w:rsidRPr="006278BE" w:rsidRDefault="001A2306" w:rsidP="001A2306">
      <w:pPr>
        <w:pStyle w:val="AppendixHeading"/>
      </w:pPr>
    </w:p>
    <w:p w14:paraId="4FABDEBA" w14:textId="77777777" w:rsidR="001A2306" w:rsidRPr="006278BE" w:rsidRDefault="001A2306" w:rsidP="00837CE3">
      <w:pPr>
        <w:pStyle w:val="Caption"/>
      </w:pPr>
      <w:r w:rsidRPr="006278BE">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6278BE"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6278BE" w:rsidRDefault="001A2306" w:rsidP="00837CE3">
            <w:r w:rsidRPr="006278BE">
              <w:t xml:space="preserve">Dates each year by which reports must be submitted from 31 July 2024 to 31 July 2028 </w:t>
            </w:r>
          </w:p>
        </w:tc>
        <w:tc>
          <w:tcPr>
            <w:tcW w:w="4500" w:type="dxa"/>
            <w:hideMark/>
          </w:tcPr>
          <w:p w14:paraId="1AD5870C" w14:textId="77777777" w:rsidR="001A2306" w:rsidRPr="006278BE" w:rsidRDefault="001A2306" w:rsidP="00837CE3">
            <w:r w:rsidRPr="006278BE">
              <w:t xml:space="preserve">Associated periods to be reported on </w:t>
            </w:r>
          </w:p>
        </w:tc>
      </w:tr>
      <w:tr w:rsidR="001A2306" w:rsidRPr="006278BE" w14:paraId="33C5CFFE" w14:textId="77777777" w:rsidTr="00A75C46">
        <w:tc>
          <w:tcPr>
            <w:tcW w:w="4500" w:type="dxa"/>
            <w:hideMark/>
          </w:tcPr>
          <w:p w14:paraId="07495226" w14:textId="77777777" w:rsidR="001A2306" w:rsidRPr="006278BE" w:rsidRDefault="001A2306" w:rsidP="00837CE3">
            <w:r w:rsidRPr="006278BE">
              <w:t xml:space="preserve">31 July </w:t>
            </w:r>
          </w:p>
        </w:tc>
        <w:tc>
          <w:tcPr>
            <w:tcW w:w="4500" w:type="dxa"/>
            <w:hideMark/>
          </w:tcPr>
          <w:p w14:paraId="22E12E9C" w14:textId="77777777" w:rsidR="001A2306" w:rsidRPr="006278BE" w:rsidRDefault="001A2306" w:rsidP="00837CE3">
            <w:r w:rsidRPr="006278BE">
              <w:t xml:space="preserve">1 April to 31 March </w:t>
            </w:r>
          </w:p>
        </w:tc>
      </w:tr>
    </w:tbl>
    <w:p w14:paraId="46C91B64" w14:textId="77777777" w:rsidR="001A2306" w:rsidRPr="006278BE" w:rsidRDefault="001A2306" w:rsidP="001A2306">
      <w:pPr>
        <w:pStyle w:val="Heading2"/>
      </w:pPr>
      <w:bookmarkStart w:id="356" w:name="_Toc115345244"/>
      <w:bookmarkStart w:id="357" w:name="_Toc121736161"/>
      <w:bookmarkStart w:id="358" w:name="_Toc126075091"/>
      <w:r w:rsidRPr="006278BE">
        <w:t>Re-opener Guidance and Application Requirements Document</w:t>
      </w:r>
      <w:bookmarkEnd w:id="356"/>
      <w:bookmarkEnd w:id="357"/>
      <w:bookmarkEnd w:id="358"/>
      <w:r w:rsidRPr="006278BE">
        <w:t xml:space="preserve"> </w:t>
      </w:r>
    </w:p>
    <w:p w14:paraId="2C2C962F" w14:textId="77777777" w:rsidR="001A2306" w:rsidRPr="006278BE" w:rsidRDefault="001A2306" w:rsidP="001A2306">
      <w:pPr>
        <w:pStyle w:val="Heading3nonumbering"/>
      </w:pPr>
      <w:r w:rsidRPr="006278BE">
        <w:t>Introduction</w:t>
      </w:r>
    </w:p>
    <w:p w14:paraId="458A4E28" w14:textId="77777777" w:rsidR="001A2306" w:rsidRPr="006278BE" w:rsidRDefault="001A2306" w:rsidP="00837CE3">
      <w:pPr>
        <w:pStyle w:val="NumberedNormal"/>
      </w:pPr>
      <w:r w:rsidRPr="006278BE">
        <w:t xml:space="preserve">The purpose of this condition is to require the licensee to prepare any applications for Re-openers in accordance with the Re-opener Guidance and Application Requirements Document. </w:t>
      </w:r>
    </w:p>
    <w:p w14:paraId="65E54080" w14:textId="77777777" w:rsidR="001A2306" w:rsidRPr="006278BE" w:rsidRDefault="001A2306" w:rsidP="00837CE3">
      <w:pPr>
        <w:pStyle w:val="NumberedNormal"/>
      </w:pPr>
      <w:r w:rsidRPr="006278BE">
        <w:t xml:space="preserve">This condition also establishes the Re-opener Guidance and Application Requirements Document. </w:t>
      </w:r>
    </w:p>
    <w:p w14:paraId="26E864E3" w14:textId="77777777" w:rsidR="001A2306" w:rsidRPr="006278BE" w:rsidRDefault="001A2306" w:rsidP="001A2306">
      <w:pPr>
        <w:pStyle w:val="Heading3"/>
      </w:pPr>
      <w:r w:rsidRPr="006278BE">
        <w:t xml:space="preserve">Requirement to comply with the Re-opener Guidance and Application Requirements Document </w:t>
      </w:r>
    </w:p>
    <w:p w14:paraId="3C733201" w14:textId="77777777" w:rsidR="001A2306" w:rsidRPr="006278BE" w:rsidRDefault="001A2306" w:rsidP="00837CE3">
      <w:pPr>
        <w:pStyle w:val="NumberedNormal"/>
      </w:pPr>
      <w:r w:rsidRPr="006278BE">
        <w:t xml:space="preserve">The licensee must prepare any applications for Re-openers in accordance with the applicable provisions of the Re-opener Guidance and Application Requirements Document. </w:t>
      </w:r>
    </w:p>
    <w:p w14:paraId="2A522C87" w14:textId="77777777" w:rsidR="001A2306" w:rsidRPr="006278BE" w:rsidRDefault="001A2306" w:rsidP="00837CE3">
      <w:pPr>
        <w:pStyle w:val="NumberedNormal"/>
      </w:pPr>
      <w:r w:rsidRPr="006278BE">
        <w:t>The Re-opener Guidance and Application Requirements Document may:</w:t>
      </w:r>
    </w:p>
    <w:p w14:paraId="2D82FA8E" w14:textId="77777777" w:rsidR="001A2306" w:rsidRPr="006278BE" w:rsidRDefault="001A2306" w:rsidP="00837CE3">
      <w:pPr>
        <w:pStyle w:val="ListNormal"/>
      </w:pPr>
      <w:r w:rsidRPr="006278BE">
        <w:t>provide guidance on the process to be followed by the licensee and the Authority in relation to:</w:t>
      </w:r>
    </w:p>
    <w:p w14:paraId="14D2E651" w14:textId="77777777" w:rsidR="001A2306" w:rsidRPr="006278BE" w:rsidRDefault="001A2306" w:rsidP="00837CE3">
      <w:pPr>
        <w:pStyle w:val="SublistNormal"/>
      </w:pPr>
      <w:r w:rsidRPr="006278BE">
        <w:t>establishing a Re-opener application pipeline log for prospective applications;</w:t>
      </w:r>
    </w:p>
    <w:p w14:paraId="79DA64E6" w14:textId="77777777" w:rsidR="001A2306" w:rsidRPr="006278BE" w:rsidRDefault="001A2306" w:rsidP="00837CE3">
      <w:pPr>
        <w:pStyle w:val="SublistNormal"/>
      </w:pPr>
      <w:r w:rsidRPr="006278BE">
        <w:t>pre-application engagement between the licensee and the Authority;</w:t>
      </w:r>
    </w:p>
    <w:p w14:paraId="4A5DC397" w14:textId="77777777" w:rsidR="001A2306" w:rsidRPr="006278BE" w:rsidRDefault="001A2306" w:rsidP="00837CE3">
      <w:pPr>
        <w:pStyle w:val="SublistNormal"/>
      </w:pPr>
      <w:r w:rsidRPr="006278BE">
        <w:t>pre-acceptance screening of applications;</w:t>
      </w:r>
    </w:p>
    <w:p w14:paraId="0A255166" w14:textId="77777777" w:rsidR="001A2306" w:rsidRPr="006278BE" w:rsidRDefault="001A2306" w:rsidP="00837CE3">
      <w:pPr>
        <w:pStyle w:val="SublistNormal"/>
      </w:pPr>
      <w:r w:rsidRPr="006278BE">
        <w:t>a process for supplementary questions;</w:t>
      </w:r>
    </w:p>
    <w:p w14:paraId="54B06BDA" w14:textId="77777777" w:rsidR="001A2306" w:rsidRPr="006278BE" w:rsidRDefault="001A2306" w:rsidP="00837CE3">
      <w:pPr>
        <w:pStyle w:val="SublistNormal"/>
      </w:pPr>
      <w:r w:rsidRPr="006278BE">
        <w:t>a proportionate approach to using assessment tiers with differing levels of scrutiny for individual applications; and</w:t>
      </w:r>
    </w:p>
    <w:p w14:paraId="0F267413" w14:textId="77777777" w:rsidR="001A2306" w:rsidRPr="006278BE" w:rsidRDefault="001A2306" w:rsidP="00837CE3">
      <w:pPr>
        <w:pStyle w:val="SublistNormal"/>
      </w:pPr>
      <w:r w:rsidRPr="006278BE">
        <w:t>how the Authority would instigate a Re-opener; and</w:t>
      </w:r>
    </w:p>
    <w:p w14:paraId="513FA344" w14:textId="77777777" w:rsidR="001A2306" w:rsidRPr="006278BE" w:rsidRDefault="001A2306" w:rsidP="00837CE3">
      <w:pPr>
        <w:pStyle w:val="ListNormal"/>
      </w:pPr>
      <w:r w:rsidRPr="006278BE">
        <w:t xml:space="preserve">set out how the licensee must prepare its applications for Re-openers, including the following: </w:t>
      </w:r>
    </w:p>
    <w:p w14:paraId="1167418C" w14:textId="77777777" w:rsidR="001A2306" w:rsidRPr="006278BE" w:rsidRDefault="001A2306" w:rsidP="00837CE3">
      <w:pPr>
        <w:pStyle w:val="SublistNormal"/>
      </w:pPr>
      <w:r w:rsidRPr="006278BE">
        <w:t xml:space="preserve">the Re-openers to which the document applies; </w:t>
      </w:r>
    </w:p>
    <w:p w14:paraId="414A432B" w14:textId="77777777" w:rsidR="001A2306" w:rsidRPr="006278BE" w:rsidRDefault="001A2306" w:rsidP="00837CE3">
      <w:pPr>
        <w:pStyle w:val="SublistNormal"/>
      </w:pPr>
      <w:r w:rsidRPr="006278BE">
        <w:t xml:space="preserve">the level of detail required in the application; </w:t>
      </w:r>
    </w:p>
    <w:p w14:paraId="58FFA202" w14:textId="77777777" w:rsidR="001A2306" w:rsidRPr="006278BE" w:rsidRDefault="001A2306" w:rsidP="00837CE3">
      <w:pPr>
        <w:pStyle w:val="SublistNormal"/>
      </w:pPr>
      <w:r w:rsidRPr="006278BE">
        <w:t>any requirement to publish the application; and</w:t>
      </w:r>
    </w:p>
    <w:p w14:paraId="61F71B50" w14:textId="77777777" w:rsidR="001A2306" w:rsidRPr="006278BE" w:rsidRDefault="001A2306" w:rsidP="00837CE3">
      <w:pPr>
        <w:pStyle w:val="SublistNormal"/>
      </w:pPr>
      <w:r w:rsidRPr="006278BE">
        <w:t>when it is appropriate to make redactions in published applications.</w:t>
      </w:r>
    </w:p>
    <w:p w14:paraId="5FDFBE2D" w14:textId="77777777" w:rsidR="001A2306" w:rsidRPr="006278BE" w:rsidRDefault="001A2306" w:rsidP="00837CE3">
      <w:pPr>
        <w:pStyle w:val="NumberedNormal"/>
      </w:pPr>
      <w:r w:rsidRPr="006278BE">
        <w:t xml:space="preserve">The procedure for issuing and amending the Re-opener Guidance and Application Requirements Document is set out in Special Condition 1.3 (Common procedure). </w:t>
      </w:r>
    </w:p>
    <w:p w14:paraId="258FB6B1" w14:textId="77777777" w:rsidR="001A2306" w:rsidRPr="006278BE" w:rsidRDefault="001A2306" w:rsidP="001A2306">
      <w:pPr>
        <w:pStyle w:val="Heading2"/>
      </w:pPr>
      <w:bookmarkStart w:id="359" w:name="_Toc115345245"/>
      <w:bookmarkStart w:id="360" w:name="_Toc121736162"/>
      <w:bookmarkStart w:id="361" w:name="_Toc126075092"/>
      <w:r w:rsidRPr="006278BE">
        <w:t>Digitalisation</w:t>
      </w:r>
      <w:bookmarkEnd w:id="359"/>
      <w:bookmarkEnd w:id="360"/>
      <w:bookmarkEnd w:id="361"/>
      <w:r w:rsidRPr="006278BE">
        <w:t xml:space="preserve"> </w:t>
      </w:r>
    </w:p>
    <w:p w14:paraId="15605ED3" w14:textId="77777777" w:rsidR="001A2306" w:rsidRPr="006278BE" w:rsidRDefault="001A2306" w:rsidP="001A2306">
      <w:pPr>
        <w:pStyle w:val="Heading3nonumbering"/>
      </w:pPr>
      <w:r w:rsidRPr="006278BE">
        <w:t xml:space="preserve">Introduction </w:t>
      </w:r>
    </w:p>
    <w:p w14:paraId="2D2272CF" w14:textId="77777777" w:rsidR="001A2306" w:rsidRPr="006278BE" w:rsidRDefault="001A2306" w:rsidP="00837CE3">
      <w:pPr>
        <w:pStyle w:val="NumberedNormal"/>
      </w:pPr>
      <w:r w:rsidRPr="006278BE">
        <w:t xml:space="preserve">The purpose of this condition is to set out the licensee's obligations to: </w:t>
      </w:r>
    </w:p>
    <w:p w14:paraId="1D9B44D8" w14:textId="77777777" w:rsidR="001A2306" w:rsidRPr="006278BE" w:rsidRDefault="001A2306" w:rsidP="00837CE3">
      <w:pPr>
        <w:pStyle w:val="ListNormal"/>
      </w:pPr>
      <w:r w:rsidRPr="006278BE">
        <w:t xml:space="preserve">have a Digitalisation Strategy;  </w:t>
      </w:r>
    </w:p>
    <w:p w14:paraId="68ACDD8B" w14:textId="77777777" w:rsidR="001A2306" w:rsidRPr="006278BE" w:rsidRDefault="001A2306" w:rsidP="00837CE3">
      <w:pPr>
        <w:pStyle w:val="ListNormal"/>
      </w:pPr>
      <w:r w:rsidRPr="006278BE">
        <w:t xml:space="preserve">have a Digitalisation Action Plan;  </w:t>
      </w:r>
    </w:p>
    <w:p w14:paraId="4ABC1DD9" w14:textId="77777777" w:rsidR="001A2306" w:rsidRPr="006278BE" w:rsidRDefault="001A2306" w:rsidP="00837CE3">
      <w:pPr>
        <w:pStyle w:val="ListNormal"/>
      </w:pPr>
      <w:r w:rsidRPr="006278BE">
        <w:t xml:space="preserve">update its Digitalisation Strategy and its Digitalisation Action Plan;  </w:t>
      </w:r>
    </w:p>
    <w:p w14:paraId="2DD1ED71" w14:textId="77777777" w:rsidR="001A2306" w:rsidRPr="006278BE" w:rsidRDefault="001A2306" w:rsidP="00837CE3">
      <w:pPr>
        <w:pStyle w:val="ListNormal"/>
      </w:pPr>
      <w:r w:rsidRPr="006278BE">
        <w:t xml:space="preserve">comply with DSAP Guidance; and  </w:t>
      </w:r>
    </w:p>
    <w:p w14:paraId="698ED932" w14:textId="77777777" w:rsidR="001A2306" w:rsidRPr="006278BE" w:rsidRDefault="001A2306" w:rsidP="00837CE3">
      <w:pPr>
        <w:pStyle w:val="ListNormal"/>
      </w:pPr>
      <w:r w:rsidRPr="006278BE">
        <w:t xml:space="preserve">comply with Data Best Practice Guidance. </w:t>
      </w:r>
    </w:p>
    <w:p w14:paraId="282F4881" w14:textId="77777777" w:rsidR="001A2306" w:rsidRPr="006278BE" w:rsidRDefault="001A2306" w:rsidP="001A2306">
      <w:pPr>
        <w:pStyle w:val="Heading3"/>
      </w:pPr>
      <w:r w:rsidRPr="006278BE">
        <w:t xml:space="preserve">Requirements of the Digitalisation Strategy </w:t>
      </w:r>
    </w:p>
    <w:p w14:paraId="38FD4193" w14:textId="77777777" w:rsidR="001A2306" w:rsidRPr="006278BE" w:rsidRDefault="001A2306" w:rsidP="00837CE3">
      <w:pPr>
        <w:pStyle w:val="NumberedNormal"/>
      </w:pPr>
      <w:r w:rsidRPr="006278BE">
        <w:t xml:space="preserve">The licensee must publish its Digitalisation Strategy on, or before, 1 April 2023. </w:t>
      </w:r>
    </w:p>
    <w:p w14:paraId="66C96D88" w14:textId="77777777" w:rsidR="001A2306" w:rsidRPr="006278BE" w:rsidRDefault="001A2306" w:rsidP="00837CE3">
      <w:pPr>
        <w:pStyle w:val="NumberedNormal"/>
      </w:pPr>
      <w:r w:rsidRPr="006278BE">
        <w:t xml:space="preserve">The licensee must review the progress it has made against its Digitalisation Strategy and update its Digitalisation Strategy at intervals specified in the DSAP Guidance.  </w:t>
      </w:r>
    </w:p>
    <w:p w14:paraId="587BDF09" w14:textId="77777777" w:rsidR="001A2306" w:rsidRPr="006278BE" w:rsidRDefault="001A2306" w:rsidP="00837CE3">
      <w:pPr>
        <w:pStyle w:val="NumberedNormal"/>
      </w:pPr>
      <w:r w:rsidRPr="006278BE">
        <w:t xml:space="preserve">The licensee must:  </w:t>
      </w:r>
    </w:p>
    <w:p w14:paraId="232833F0" w14:textId="77777777" w:rsidR="001A2306" w:rsidRPr="006278BE" w:rsidRDefault="001A2306" w:rsidP="00837CE3">
      <w:pPr>
        <w:pStyle w:val="ListNormal"/>
      </w:pPr>
      <w:r w:rsidRPr="006278BE">
        <w:t xml:space="preserve">publish its Digitalisation Strategy, and updates to its Digitalisation Strategy, on the licensee's Website where they are readily accessible to the public;  </w:t>
      </w:r>
    </w:p>
    <w:p w14:paraId="585D4598" w14:textId="77777777" w:rsidR="001A2306" w:rsidRPr="006278BE" w:rsidRDefault="001A2306" w:rsidP="00837CE3">
      <w:pPr>
        <w:pStyle w:val="ListNormal"/>
      </w:pPr>
      <w:r w:rsidRPr="006278BE">
        <w:t xml:space="preserve">maintain an archive of all published versions of its Digitalisation Strategy on the licensee's Website where they are readily accessible to the public; and </w:t>
      </w:r>
    </w:p>
    <w:p w14:paraId="0D43B608" w14:textId="77777777" w:rsidR="001A2306" w:rsidRPr="006278BE" w:rsidRDefault="001A2306" w:rsidP="00837CE3">
      <w:pPr>
        <w:pStyle w:val="ListNormal"/>
      </w:pPr>
      <w:r w:rsidRPr="006278BE">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6278BE" w:rsidRDefault="001A2306" w:rsidP="001A2306">
      <w:pPr>
        <w:pStyle w:val="Heading3"/>
      </w:pPr>
      <w:r w:rsidRPr="006278BE">
        <w:t xml:space="preserve">Requirements of the Digitalisation Action Plan </w:t>
      </w:r>
    </w:p>
    <w:p w14:paraId="333559DC" w14:textId="77777777" w:rsidR="001A2306" w:rsidRPr="006278BE" w:rsidRDefault="001A2306" w:rsidP="00837CE3">
      <w:pPr>
        <w:pStyle w:val="NumberedNormal"/>
      </w:pPr>
      <w:r w:rsidRPr="006278BE">
        <w:t xml:space="preserve">The licensee must publish its Digitalisation Action Plan on, or before, 30 June 2023. </w:t>
      </w:r>
    </w:p>
    <w:p w14:paraId="20C508CB" w14:textId="77777777" w:rsidR="001A2306" w:rsidRPr="006278BE" w:rsidRDefault="001A2306" w:rsidP="00837CE3">
      <w:pPr>
        <w:pStyle w:val="NumberedNormal"/>
      </w:pPr>
      <w:r w:rsidRPr="006278BE">
        <w:t xml:space="preserve">The licensee must review the progress it has made against and update its Digitalisation Action Plan at intervals specified in the DSAP Guidance. </w:t>
      </w:r>
    </w:p>
    <w:p w14:paraId="41EF0C3E" w14:textId="77777777" w:rsidR="001A2306" w:rsidRPr="006278BE" w:rsidRDefault="001A2306" w:rsidP="00837CE3">
      <w:pPr>
        <w:pStyle w:val="NumberedNormal"/>
      </w:pPr>
      <w:r w:rsidRPr="006278BE">
        <w:t xml:space="preserve">The licensee must: </w:t>
      </w:r>
    </w:p>
    <w:p w14:paraId="0AB57EB8" w14:textId="77777777" w:rsidR="001A2306" w:rsidRPr="006278BE" w:rsidRDefault="001A2306" w:rsidP="00837CE3">
      <w:pPr>
        <w:pStyle w:val="ListNormal"/>
      </w:pPr>
      <w:r w:rsidRPr="006278BE">
        <w:t xml:space="preserve">publish its Digitalisation Action Plan, and each update to its Digitalisation Action Plan, on the licensee's Website where they are readily accessible to the public;  </w:t>
      </w:r>
    </w:p>
    <w:p w14:paraId="6FCB044D" w14:textId="77777777" w:rsidR="001A2306" w:rsidRPr="006278BE" w:rsidRDefault="001A2306" w:rsidP="00837CE3">
      <w:pPr>
        <w:pStyle w:val="ListNormal"/>
      </w:pPr>
      <w:r w:rsidRPr="006278BE">
        <w:t xml:space="preserve">maintain an archive of all published versions of its Digitalisation Action Plan on the licensee's Website where they are readily accessible to the public; and </w:t>
      </w:r>
    </w:p>
    <w:p w14:paraId="5A70E54C" w14:textId="77777777" w:rsidR="001A2306" w:rsidRPr="006278BE" w:rsidRDefault="001A2306" w:rsidP="00837CE3">
      <w:pPr>
        <w:pStyle w:val="ListNormal"/>
      </w:pPr>
      <w:r w:rsidRPr="006278BE">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6278BE" w:rsidRDefault="001A2306" w:rsidP="001A2306">
      <w:pPr>
        <w:pStyle w:val="Heading3"/>
      </w:pPr>
      <w:r w:rsidRPr="006278BE">
        <w:t xml:space="preserve">DSAP Guidance </w:t>
      </w:r>
    </w:p>
    <w:p w14:paraId="4577E360" w14:textId="77777777" w:rsidR="001A2306" w:rsidRPr="006278BE" w:rsidRDefault="001A2306" w:rsidP="00837CE3">
      <w:pPr>
        <w:pStyle w:val="NumberedNormal"/>
      </w:pPr>
      <w:r w:rsidRPr="006278BE">
        <w:t xml:space="preserve">The licensee must comply with the DSAP Guidance when:  </w:t>
      </w:r>
    </w:p>
    <w:p w14:paraId="235AC10E" w14:textId="77777777" w:rsidR="001A2306" w:rsidRPr="006278BE" w:rsidRDefault="001A2306" w:rsidP="00837CE3">
      <w:pPr>
        <w:pStyle w:val="ListNormal"/>
      </w:pPr>
      <w:r w:rsidRPr="006278BE">
        <w:t xml:space="preserve">preparing and updating its Digitalisation Strategy; and  </w:t>
      </w:r>
    </w:p>
    <w:p w14:paraId="6BACEE21" w14:textId="77777777" w:rsidR="001A2306" w:rsidRPr="006278BE" w:rsidRDefault="001A2306" w:rsidP="00837CE3">
      <w:pPr>
        <w:pStyle w:val="ListNormal"/>
      </w:pPr>
      <w:r w:rsidRPr="006278BE">
        <w:t xml:space="preserve">preparing and updating its Digitalisation Action Plan. </w:t>
      </w:r>
    </w:p>
    <w:p w14:paraId="64386318" w14:textId="77777777" w:rsidR="001A2306" w:rsidRPr="006278BE" w:rsidRDefault="001A2306" w:rsidP="00837CE3">
      <w:pPr>
        <w:pStyle w:val="NumberedNormal"/>
      </w:pPr>
      <w:r w:rsidRPr="006278BE">
        <w:t xml:space="preserve">The DSAP Guidance may make provision about: </w:t>
      </w:r>
    </w:p>
    <w:p w14:paraId="623E7A57" w14:textId="77777777" w:rsidR="001A2306" w:rsidRPr="006278BE" w:rsidRDefault="001A2306" w:rsidP="00837CE3">
      <w:pPr>
        <w:pStyle w:val="ListNormal"/>
      </w:pPr>
      <w:r w:rsidRPr="006278BE">
        <w:t xml:space="preserve">how the licensee should work towards Digitalisation; </w:t>
      </w:r>
    </w:p>
    <w:p w14:paraId="11E847A8" w14:textId="77777777" w:rsidR="001A2306" w:rsidRPr="006278BE" w:rsidRDefault="001A2306" w:rsidP="00837CE3">
      <w:pPr>
        <w:pStyle w:val="ListNormal"/>
      </w:pPr>
      <w:r w:rsidRPr="006278BE">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6278BE" w:rsidRDefault="001A2306" w:rsidP="00837CE3">
      <w:pPr>
        <w:pStyle w:val="ListNormal"/>
      </w:pPr>
      <w:r w:rsidRPr="006278BE">
        <w:t xml:space="preserve">the form of the Digitalisation Strategy and the Digitalisation Action Plan, including:  </w:t>
      </w:r>
    </w:p>
    <w:p w14:paraId="1B8030D1" w14:textId="77777777" w:rsidR="001A2306" w:rsidRPr="006278BE" w:rsidRDefault="001A2306" w:rsidP="00837CE3">
      <w:pPr>
        <w:pStyle w:val="SublistNormal"/>
      </w:pPr>
      <w:r w:rsidRPr="006278BE">
        <w:t xml:space="preserve">the structure, content, and level of detail of each; </w:t>
      </w:r>
    </w:p>
    <w:p w14:paraId="1FDD781A" w14:textId="77777777" w:rsidR="001A2306" w:rsidRPr="006278BE" w:rsidRDefault="001A2306" w:rsidP="00837CE3">
      <w:pPr>
        <w:pStyle w:val="SublistNormal"/>
      </w:pPr>
      <w:r w:rsidRPr="006278BE">
        <w:t xml:space="preserve">the types of activities that should be covered in each; and </w:t>
      </w:r>
    </w:p>
    <w:p w14:paraId="0E553D70" w14:textId="77777777" w:rsidR="001A2306" w:rsidRPr="006278BE" w:rsidRDefault="001A2306" w:rsidP="00837CE3">
      <w:pPr>
        <w:pStyle w:val="SublistNormal"/>
      </w:pPr>
      <w:r w:rsidRPr="006278BE">
        <w:t xml:space="preserve">any required information associated with those activities; and </w:t>
      </w:r>
    </w:p>
    <w:p w14:paraId="7722A9CE" w14:textId="77777777" w:rsidR="001A2306" w:rsidRPr="006278BE" w:rsidRDefault="001A2306" w:rsidP="00837CE3">
      <w:pPr>
        <w:pStyle w:val="ListNormal"/>
      </w:pPr>
      <w:r w:rsidRPr="006278BE">
        <w:t xml:space="preserve">the engagement the licensee is required to undertake with stakeholders to help inform the development of its Digitalisation Strategy and its Digitalisation Action Plan.  </w:t>
      </w:r>
    </w:p>
    <w:p w14:paraId="07D945EA" w14:textId="77777777" w:rsidR="001A2306" w:rsidRPr="006278BE" w:rsidRDefault="001A2306" w:rsidP="00837CE3">
      <w:pPr>
        <w:pStyle w:val="NumberedNormal"/>
      </w:pPr>
      <w:r w:rsidRPr="006278BE">
        <w:t xml:space="preserve">The procedure for issuing and amending the DSAP Guidance is set out in Special Condition 1.3 (Common procedure). </w:t>
      </w:r>
    </w:p>
    <w:p w14:paraId="355BE213" w14:textId="77777777" w:rsidR="001A2306" w:rsidRPr="006278BE" w:rsidRDefault="001A2306" w:rsidP="001A2306">
      <w:pPr>
        <w:pStyle w:val="Heading3"/>
      </w:pPr>
      <w:r w:rsidRPr="006278BE">
        <w:t>Requirement to employ Data Best Practice</w:t>
      </w:r>
    </w:p>
    <w:p w14:paraId="20FCB1FF" w14:textId="77777777" w:rsidR="001A2306" w:rsidRPr="006278BE" w:rsidRDefault="001A2306" w:rsidP="00837CE3">
      <w:pPr>
        <w:pStyle w:val="NumberedNormal"/>
      </w:pPr>
      <w:r w:rsidRPr="006278BE">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6278BE" w:rsidRDefault="001A2306" w:rsidP="00837CE3">
      <w:pPr>
        <w:pStyle w:val="NumberedNormal"/>
      </w:pPr>
      <w:r w:rsidRPr="006278BE">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6278BE" w:rsidRDefault="001A2306" w:rsidP="00837CE3">
      <w:pPr>
        <w:pStyle w:val="NumberedNormal"/>
      </w:pPr>
      <w:r w:rsidRPr="006278BE">
        <w:t xml:space="preserve">The procedure for issuing and amending Data Best Practice Guidance is set out in Special Condition 1.3 (Common procedure). </w:t>
      </w:r>
    </w:p>
    <w:p w14:paraId="0A3FD2ED" w14:textId="77777777" w:rsidR="001A2306" w:rsidRPr="006278BE" w:rsidRDefault="001A2306" w:rsidP="001A2306">
      <w:pPr>
        <w:pStyle w:val="Heading2"/>
      </w:pPr>
      <w:bookmarkStart w:id="362" w:name="_Toc115345246"/>
      <w:bookmarkStart w:id="363" w:name="_Toc121736163"/>
      <w:bookmarkStart w:id="364" w:name="_Toc126075093"/>
      <w:r w:rsidRPr="006278BE">
        <w:t>Disapplication of Relevant Special Conditions</w:t>
      </w:r>
      <w:bookmarkEnd w:id="362"/>
      <w:bookmarkEnd w:id="363"/>
      <w:bookmarkEnd w:id="364"/>
      <w:r w:rsidRPr="006278BE">
        <w:t xml:space="preserve"> </w:t>
      </w:r>
    </w:p>
    <w:p w14:paraId="4D8B9115" w14:textId="77777777" w:rsidR="001A2306" w:rsidRPr="006278BE" w:rsidRDefault="001A2306" w:rsidP="001A2306">
      <w:pPr>
        <w:pStyle w:val="Heading3nonumbering"/>
      </w:pPr>
      <w:r w:rsidRPr="006278BE">
        <w:t xml:space="preserve">Introduction   </w:t>
      </w:r>
    </w:p>
    <w:p w14:paraId="7E49BB4D" w14:textId="77777777" w:rsidR="001A2306" w:rsidRPr="006278BE" w:rsidRDefault="001A2306" w:rsidP="00837CE3">
      <w:pPr>
        <w:pStyle w:val="NumberedNormal"/>
      </w:pPr>
      <w:r w:rsidRPr="006278BE">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6278BE" w:rsidRDefault="001A2306" w:rsidP="00837CE3">
      <w:pPr>
        <w:pStyle w:val="NumberedNormal"/>
      </w:pPr>
      <w:r w:rsidRPr="006278BE">
        <w:t xml:space="preserve">The effect is for those such provisions consequently to be disapplied:  </w:t>
      </w:r>
    </w:p>
    <w:p w14:paraId="31FF7572" w14:textId="77777777" w:rsidR="001A2306" w:rsidRPr="006278BE" w:rsidRDefault="001A2306" w:rsidP="00837CE3">
      <w:pPr>
        <w:pStyle w:val="ListNormal"/>
      </w:pPr>
      <w:r w:rsidRPr="006278BE">
        <w:t xml:space="preserve">with the consent of the Authority; </w:t>
      </w:r>
    </w:p>
    <w:p w14:paraId="3049622B" w14:textId="77777777" w:rsidR="001A2306" w:rsidRPr="006278BE" w:rsidRDefault="001A2306" w:rsidP="00837CE3">
      <w:pPr>
        <w:pStyle w:val="ListNormal"/>
      </w:pPr>
      <w:r w:rsidRPr="006278BE">
        <w:t xml:space="preserve">after the expiration of a specified period of time; or  </w:t>
      </w:r>
    </w:p>
    <w:p w14:paraId="0A47D79A" w14:textId="77777777" w:rsidR="001A2306" w:rsidRPr="006278BE" w:rsidRDefault="001A2306" w:rsidP="00837CE3">
      <w:pPr>
        <w:pStyle w:val="ListNormal"/>
      </w:pPr>
      <w:r w:rsidRPr="006278BE">
        <w:t xml:space="preserve">on the direction of the Competition and Markets Authority. </w:t>
      </w:r>
    </w:p>
    <w:p w14:paraId="0126E978" w14:textId="77777777" w:rsidR="001A2306" w:rsidRPr="006278BE" w:rsidRDefault="001A2306" w:rsidP="001A2306">
      <w:pPr>
        <w:pStyle w:val="Heading3"/>
      </w:pPr>
      <w:r w:rsidRPr="006278BE">
        <w:t xml:space="preserve">Continuation of Relevant Special Conditions subject to disapplication  </w:t>
      </w:r>
    </w:p>
    <w:p w14:paraId="4CD74EC0" w14:textId="77777777" w:rsidR="001A2306" w:rsidRPr="006278BE" w:rsidRDefault="001A2306" w:rsidP="00837CE3">
      <w:pPr>
        <w:pStyle w:val="NumberedNormal"/>
      </w:pPr>
      <w:r w:rsidRPr="006278BE">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6278BE" w:rsidRDefault="001A2306" w:rsidP="00837CE3">
      <w:pPr>
        <w:pStyle w:val="ListNormal"/>
      </w:pPr>
      <w:r w:rsidRPr="006278BE">
        <w:t xml:space="preserve">the Authority consents; or  </w:t>
      </w:r>
    </w:p>
    <w:p w14:paraId="21DD863C" w14:textId="77777777" w:rsidR="001A2306" w:rsidRPr="006278BE" w:rsidRDefault="001A2306" w:rsidP="00837CE3">
      <w:pPr>
        <w:pStyle w:val="ListNormal"/>
      </w:pPr>
      <w:r w:rsidRPr="006278BE">
        <w:t>the provisions that are the subject of the Disapplication Request are disapplied by a Disapplication Notice given by the licensee in accordance with Part D of this condition. </w:t>
      </w:r>
    </w:p>
    <w:p w14:paraId="4A737DD8" w14:textId="77777777" w:rsidR="001A2306" w:rsidRPr="006278BE" w:rsidRDefault="001A2306" w:rsidP="001A2306">
      <w:pPr>
        <w:pStyle w:val="Heading3"/>
      </w:pPr>
      <w:r w:rsidRPr="006278BE">
        <w:t>Disapplication Date</w:t>
      </w:r>
    </w:p>
    <w:p w14:paraId="4BAF9D56" w14:textId="77777777" w:rsidR="001A2306" w:rsidRPr="006278BE" w:rsidRDefault="001A2306" w:rsidP="00837CE3">
      <w:pPr>
        <w:pStyle w:val="NumberedNormal"/>
      </w:pPr>
      <w:r w:rsidRPr="006278BE">
        <w:t>Except where the Authority otherwise consents, the Disapplication Date is:</w:t>
      </w:r>
    </w:p>
    <w:p w14:paraId="2B33CC3A" w14:textId="77777777" w:rsidR="001A2306" w:rsidRPr="006278BE" w:rsidRDefault="001A2306" w:rsidP="00837CE3">
      <w:pPr>
        <w:pStyle w:val="ListNormal"/>
      </w:pPr>
      <w:r w:rsidRPr="006278BE">
        <w:t>in respect of Special Condition 9.11 (Restriction on charges for the provision of Legacy Metering Equipment), a date no earlier than three months after the making of the Disapplication Request;</w:t>
      </w:r>
    </w:p>
    <w:p w14:paraId="7D2E9AB1" w14:textId="77777777" w:rsidR="001A2306" w:rsidRPr="006278BE" w:rsidRDefault="001A2306" w:rsidP="00837CE3">
      <w:pPr>
        <w:pStyle w:val="ListNormal"/>
      </w:pPr>
      <w:r w:rsidRPr="006278BE">
        <w:t>in respect of Special Condition 9.12 (Charging outside the Distribution Services areas), a date no earlier than 18 months after the making of the Disapplication Request; and</w:t>
      </w:r>
    </w:p>
    <w:p w14:paraId="7FF17F65" w14:textId="77777777" w:rsidR="001A2306" w:rsidRPr="006278BE" w:rsidRDefault="001A2306" w:rsidP="00837CE3">
      <w:pPr>
        <w:pStyle w:val="ListNormal"/>
      </w:pPr>
      <w:r w:rsidRPr="006278BE">
        <w:t>in respect of all other Relevant Special Conditions, the later of:</w:t>
      </w:r>
    </w:p>
    <w:p w14:paraId="6EB132B6" w14:textId="77777777" w:rsidR="001A2306" w:rsidRPr="006278BE" w:rsidRDefault="001A2306" w:rsidP="00837CE3">
      <w:pPr>
        <w:pStyle w:val="SublistNormal"/>
      </w:pPr>
      <w:r w:rsidRPr="006278BE">
        <w:t xml:space="preserve">1 April 2028; and </w:t>
      </w:r>
    </w:p>
    <w:p w14:paraId="1EF3550C" w14:textId="77777777" w:rsidR="001A2306" w:rsidRPr="006278BE" w:rsidRDefault="001A2306" w:rsidP="00837CE3">
      <w:pPr>
        <w:pStyle w:val="SublistNormal"/>
      </w:pPr>
      <w:r w:rsidRPr="006278BE">
        <w:t xml:space="preserve">six months after the making of the Disapplication Request.  </w:t>
      </w:r>
    </w:p>
    <w:p w14:paraId="78127A9B" w14:textId="77777777" w:rsidR="001A2306" w:rsidRPr="006278BE" w:rsidRDefault="001A2306" w:rsidP="001A2306">
      <w:pPr>
        <w:pStyle w:val="Heading3"/>
      </w:pPr>
      <w:r w:rsidRPr="006278BE">
        <w:t xml:space="preserve">Procedure for making a Disapplication Request  </w:t>
      </w:r>
    </w:p>
    <w:p w14:paraId="77F696EC" w14:textId="77777777" w:rsidR="001A2306" w:rsidRPr="006278BE" w:rsidRDefault="001A2306" w:rsidP="00837CE3">
      <w:pPr>
        <w:pStyle w:val="NumberedNormal"/>
      </w:pPr>
      <w:r w:rsidRPr="006278BE">
        <w:t xml:space="preserve">The licensee may ask the Authority to consent to the disapplication of all or part of the Relevant Special Conditions by making a Disapplication Request to the Authority.  </w:t>
      </w:r>
    </w:p>
    <w:p w14:paraId="4A08DD6F" w14:textId="77777777" w:rsidR="001A2306" w:rsidRPr="006278BE" w:rsidRDefault="001A2306" w:rsidP="00837CE3">
      <w:pPr>
        <w:pStyle w:val="NumberedNormal"/>
      </w:pPr>
      <w:r w:rsidRPr="006278BE">
        <w:t xml:space="preserve">A Disapplication Request must:  </w:t>
      </w:r>
    </w:p>
    <w:p w14:paraId="5123D559" w14:textId="77777777" w:rsidR="001A2306" w:rsidRPr="006278BE" w:rsidRDefault="001A2306" w:rsidP="00837CE3">
      <w:pPr>
        <w:pStyle w:val="ListNormal"/>
      </w:pPr>
      <w:r w:rsidRPr="006278BE">
        <w:t xml:space="preserve">be in Writing and addressed to the Authority;  </w:t>
      </w:r>
    </w:p>
    <w:p w14:paraId="66BC91FE" w14:textId="77777777" w:rsidR="001A2306" w:rsidRPr="006278BE" w:rsidRDefault="001A2306" w:rsidP="00837CE3">
      <w:pPr>
        <w:pStyle w:val="ListNormal"/>
      </w:pPr>
      <w:r w:rsidRPr="006278BE">
        <w:t xml:space="preserve">specify the provisions to which it relates;  </w:t>
      </w:r>
    </w:p>
    <w:p w14:paraId="6B39B53B" w14:textId="77777777" w:rsidR="001A2306" w:rsidRPr="006278BE" w:rsidRDefault="001A2306" w:rsidP="00837CE3">
      <w:pPr>
        <w:pStyle w:val="ListNormal"/>
      </w:pPr>
      <w:r w:rsidRPr="006278BE">
        <w:t xml:space="preserve">provide a full statement of the licensee’s reasons for making the request;  </w:t>
      </w:r>
    </w:p>
    <w:p w14:paraId="1FEA9138" w14:textId="77777777" w:rsidR="001A2306" w:rsidRPr="006278BE" w:rsidRDefault="001A2306" w:rsidP="00837CE3">
      <w:pPr>
        <w:pStyle w:val="ListNormal"/>
      </w:pPr>
      <w:r w:rsidRPr="006278BE">
        <w:t xml:space="preserve">contain such other information or analysis as the licensee considers sufficient to enable the Authority fully to assess the Disapplication Request; and  </w:t>
      </w:r>
    </w:p>
    <w:p w14:paraId="04D1E3B2" w14:textId="77777777" w:rsidR="001A2306" w:rsidRPr="006278BE" w:rsidRDefault="001A2306" w:rsidP="00837CE3">
      <w:pPr>
        <w:pStyle w:val="ListNormal"/>
      </w:pPr>
      <w:r w:rsidRPr="006278BE">
        <w:t xml:space="preserve">state the Disapplication Date that is proposed by the licensee.   </w:t>
      </w:r>
    </w:p>
    <w:p w14:paraId="0318C8AF" w14:textId="77777777" w:rsidR="001A2306" w:rsidRPr="006278BE" w:rsidRDefault="001A2306" w:rsidP="00837CE3">
      <w:pPr>
        <w:pStyle w:val="NumberedNormal"/>
      </w:pPr>
      <w:r w:rsidRPr="006278BE">
        <w:t xml:space="preserve">A Disapplication Request may apply to a specified geographic area.  </w:t>
      </w:r>
    </w:p>
    <w:p w14:paraId="68D78AB5" w14:textId="77777777" w:rsidR="001A2306" w:rsidRPr="006278BE" w:rsidRDefault="001A2306" w:rsidP="00837CE3">
      <w:pPr>
        <w:pStyle w:val="NumberedNormal"/>
      </w:pPr>
      <w:r w:rsidRPr="006278BE">
        <w:t xml:space="preserve">If, within 28 days of receipt of a Disapplication Request, the Authority gives notice to the licensee:  </w:t>
      </w:r>
    </w:p>
    <w:p w14:paraId="2FF1373F" w14:textId="77777777" w:rsidR="001A2306" w:rsidRPr="006278BE" w:rsidRDefault="001A2306" w:rsidP="00837CE3">
      <w:pPr>
        <w:pStyle w:val="ListNormal"/>
      </w:pPr>
      <w:r w:rsidRPr="006278BE">
        <w:t xml:space="preserve">specifying further information or analysis that is required to assess the Disapplication Request; and  </w:t>
      </w:r>
    </w:p>
    <w:p w14:paraId="53E12F2C" w14:textId="77777777" w:rsidR="001A2306" w:rsidRPr="006278BE" w:rsidRDefault="001A2306" w:rsidP="00837CE3">
      <w:pPr>
        <w:pStyle w:val="ListNormal"/>
      </w:pPr>
      <w:r w:rsidRPr="006278BE">
        <w:t xml:space="preserve">requesting the licensee to provide that information or analysis, </w:t>
      </w:r>
    </w:p>
    <w:p w14:paraId="00DB892C" w14:textId="77777777" w:rsidR="001A2306" w:rsidRPr="006278BE" w:rsidRDefault="001A2306" w:rsidP="00837CE3">
      <w:pPr>
        <w:pStyle w:val="ListNormal"/>
      </w:pPr>
      <w:r w:rsidRPr="006278BE">
        <w:t xml:space="preserve">then the Disapplication Request must be treated for the purposes of this condition as not made until that further information or analysis is provided.  </w:t>
      </w:r>
    </w:p>
    <w:p w14:paraId="012A1CD4" w14:textId="77777777" w:rsidR="001A2306" w:rsidRPr="006278BE" w:rsidRDefault="001A2306" w:rsidP="00837CE3">
      <w:pPr>
        <w:pStyle w:val="NumberedNormal"/>
      </w:pPr>
      <w:r w:rsidRPr="006278BE">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6278BE" w:rsidRDefault="001A2306" w:rsidP="00837CE3">
      <w:pPr>
        <w:pStyle w:val="NumberedNormal"/>
      </w:pPr>
      <w:r w:rsidRPr="006278BE">
        <w:t xml:space="preserve">The licensee may withdraw a Disapplication Request at any time.  </w:t>
      </w:r>
    </w:p>
    <w:p w14:paraId="776EE2FA" w14:textId="77777777" w:rsidR="001A2306" w:rsidRPr="006278BE" w:rsidRDefault="001A2306" w:rsidP="001A2306">
      <w:pPr>
        <w:pStyle w:val="Heading3"/>
      </w:pPr>
      <w:r w:rsidRPr="006278BE">
        <w:t xml:space="preserve">Licensee's right to disapply under a Disapplication Request  </w:t>
      </w:r>
    </w:p>
    <w:p w14:paraId="7406948B" w14:textId="77777777" w:rsidR="001A2306" w:rsidRPr="006278BE" w:rsidRDefault="001A2306" w:rsidP="00837CE3">
      <w:pPr>
        <w:pStyle w:val="NumberedNormal"/>
      </w:pPr>
      <w:r w:rsidRPr="006278BE">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6278BE" w:rsidRDefault="001A2306" w:rsidP="001A2306">
      <w:pPr>
        <w:pStyle w:val="Heading3"/>
      </w:pPr>
      <w:r w:rsidRPr="006278BE">
        <w:t xml:space="preserve">Disapplication without involvement of the Competition and Markets Authority  </w:t>
      </w:r>
    </w:p>
    <w:p w14:paraId="587B0943" w14:textId="77777777" w:rsidR="001A2306" w:rsidRPr="006278BE" w:rsidRDefault="001A2306" w:rsidP="00837CE3">
      <w:pPr>
        <w:pStyle w:val="NumberedNormal"/>
      </w:pPr>
      <w:r w:rsidRPr="006278BE">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6278BE" w:rsidRDefault="001A2306" w:rsidP="00837CE3">
      <w:pPr>
        <w:pStyle w:val="NumberedNormal"/>
      </w:pPr>
      <w:r w:rsidRPr="006278BE">
        <w:t xml:space="preserve">The ways referred to in paragraph 9.6.12 are ways that would:  </w:t>
      </w:r>
    </w:p>
    <w:p w14:paraId="5E30B33C" w14:textId="77777777" w:rsidR="001A2306" w:rsidRPr="006278BE" w:rsidRDefault="001A2306" w:rsidP="00837CE3">
      <w:pPr>
        <w:pStyle w:val="ListNormal"/>
      </w:pPr>
      <w:r w:rsidRPr="006278BE">
        <w:t xml:space="preserve">modify any of the provisions referred to in the Disapplication Request; or  </w:t>
      </w:r>
    </w:p>
    <w:p w14:paraId="0D58E71C" w14:textId="77777777" w:rsidR="001A2306" w:rsidRPr="006278BE" w:rsidRDefault="001A2306" w:rsidP="00837CE3">
      <w:pPr>
        <w:pStyle w:val="ListNormal"/>
      </w:pPr>
      <w:r w:rsidRPr="006278BE">
        <w:t>modify this condition so as to remove the licensee’s right to serve a Disapplication Notice on the Authority in respect of the relevant Disapplication Request.</w:t>
      </w:r>
    </w:p>
    <w:p w14:paraId="26A6CD47" w14:textId="77777777" w:rsidR="001A2306" w:rsidRPr="006278BE" w:rsidRDefault="001A2306" w:rsidP="001A2306">
      <w:pPr>
        <w:pStyle w:val="Heading3"/>
      </w:pPr>
      <w:r w:rsidRPr="006278BE">
        <w:t xml:space="preserve">Disapplication after involvement of the Competition and Markets Authority </w:t>
      </w:r>
    </w:p>
    <w:p w14:paraId="681DE7CB" w14:textId="77777777" w:rsidR="001A2306" w:rsidRPr="006278BE" w:rsidRDefault="001A2306" w:rsidP="00837CE3">
      <w:pPr>
        <w:pStyle w:val="NumberedNormal"/>
      </w:pPr>
      <w:r w:rsidRPr="006278BE">
        <w:t xml:space="preserve">The licensee may also serve a Disapplication Notice on the Authority if the Authority has published a decision described in Part E of this Condition but: </w:t>
      </w:r>
    </w:p>
    <w:p w14:paraId="5E525021" w14:textId="77777777" w:rsidR="001A2306" w:rsidRPr="006278BE" w:rsidRDefault="001A2306" w:rsidP="00837CE3">
      <w:pPr>
        <w:pStyle w:val="ListNormal"/>
      </w:pPr>
      <w:r w:rsidRPr="006278BE">
        <w:t xml:space="preserve">the licensee has exercised its right to appeal to the Competition and Markets Authority against that decision of the Authority as provided for by section 11C of the Act; </w:t>
      </w:r>
    </w:p>
    <w:p w14:paraId="16D8E5B8" w14:textId="77777777" w:rsidR="001A2306" w:rsidRPr="006278BE" w:rsidRDefault="001A2306" w:rsidP="00837CE3">
      <w:pPr>
        <w:pStyle w:val="ListNormal"/>
      </w:pPr>
      <w:r w:rsidRPr="006278BE">
        <w:t xml:space="preserve">the Competition and Markets Authority has quashed the Authority's decision and directed the licensee to serve such a Disapplication Notice on the Authority; and </w:t>
      </w:r>
    </w:p>
    <w:p w14:paraId="19F1949E" w14:textId="77777777" w:rsidR="001A2306" w:rsidRPr="006278BE" w:rsidRDefault="001A2306" w:rsidP="00837CE3">
      <w:pPr>
        <w:pStyle w:val="ListNormal"/>
      </w:pPr>
      <w:r w:rsidRPr="006278BE">
        <w:t xml:space="preserve">no more than 30 days have elapsed since the date from which the licensee may serve a Disapplication Notice on the Authority under the Competition and Markets Authority's direction. </w:t>
      </w:r>
    </w:p>
    <w:p w14:paraId="63DF43E5" w14:textId="77777777" w:rsidR="001A2306" w:rsidRPr="006278BE" w:rsidRDefault="001A2306" w:rsidP="00837CE3">
      <w:pPr>
        <w:pStyle w:val="NumberedNormal"/>
      </w:pPr>
      <w:r w:rsidRPr="006278BE">
        <w:t xml:space="preserve">A Disapplication Notice under this Part must also comply with any terms or conditions specified in the Competition and Markets Authority’s direction. </w:t>
      </w:r>
    </w:p>
    <w:p w14:paraId="073C8182" w14:textId="77777777" w:rsidR="001A2306" w:rsidRPr="006278BE" w:rsidRDefault="001A2306" w:rsidP="001A2306">
      <w:pPr>
        <w:pStyle w:val="Heading2"/>
      </w:pPr>
      <w:bookmarkStart w:id="365" w:name="_Toc115345247"/>
      <w:bookmarkStart w:id="366" w:name="_Toc121736164"/>
      <w:bookmarkStart w:id="367" w:name="_Toc126075094"/>
      <w:r w:rsidRPr="006278BE">
        <w:t>Directly Remunerated Services</w:t>
      </w:r>
      <w:bookmarkEnd w:id="365"/>
      <w:bookmarkEnd w:id="366"/>
      <w:bookmarkEnd w:id="367"/>
      <w:r w:rsidRPr="006278BE">
        <w:t xml:space="preserve"> </w:t>
      </w:r>
    </w:p>
    <w:p w14:paraId="37411F7C" w14:textId="77777777" w:rsidR="001A2306" w:rsidRPr="006278BE" w:rsidRDefault="001A2306" w:rsidP="001A2306">
      <w:pPr>
        <w:pStyle w:val="Heading3nonumbering"/>
      </w:pPr>
      <w:r w:rsidRPr="006278BE">
        <w:t xml:space="preserve">Introduction  </w:t>
      </w:r>
    </w:p>
    <w:p w14:paraId="5861A7EB" w14:textId="77777777" w:rsidR="001A2306" w:rsidRPr="006278BE" w:rsidRDefault="001A2306" w:rsidP="00837CE3">
      <w:pPr>
        <w:pStyle w:val="NumberedNormal"/>
      </w:pPr>
      <w:r w:rsidRPr="006278BE">
        <w:t xml:space="preserve">The purpose of this condition is to set out the basis on which services provided by the licensee will be treated as Directly Remunerated Services. </w:t>
      </w:r>
    </w:p>
    <w:p w14:paraId="3573D457" w14:textId="77777777" w:rsidR="001A2306" w:rsidRPr="006278BE" w:rsidRDefault="001A2306" w:rsidP="00837CE3">
      <w:pPr>
        <w:pStyle w:val="NumberedNormal"/>
      </w:pPr>
      <w:r w:rsidRPr="006278BE">
        <w:t xml:space="preserve">The effect of this condition is that revenue derived by the licensee from the provision of Directly Remunerated Services is not included in the calculation of Recovered Revenue. </w:t>
      </w:r>
    </w:p>
    <w:p w14:paraId="37A5CBA6" w14:textId="77777777" w:rsidR="001A2306" w:rsidRPr="006278BE" w:rsidRDefault="001A2306" w:rsidP="00837CE3">
      <w:pPr>
        <w:pStyle w:val="NumberedNormal"/>
      </w:pPr>
      <w:r w:rsidRPr="006278BE">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6278BE" w:rsidRDefault="001A2306" w:rsidP="001A2306">
      <w:pPr>
        <w:pStyle w:val="Heading3"/>
      </w:pPr>
      <w:r w:rsidRPr="006278BE">
        <w:t xml:space="preserve">Licensee’s obligation to not include Directly Remunerated Services </w:t>
      </w:r>
    </w:p>
    <w:p w14:paraId="533D8A6C" w14:textId="605347F3" w:rsidR="00BD2A54" w:rsidRPr="006278BE" w:rsidRDefault="00E4494B" w:rsidP="00837CE3">
      <w:pPr>
        <w:pStyle w:val="NumberedNormal"/>
      </w:pPr>
      <w:r w:rsidRPr="006278BE">
        <w:t>Subject to</w:t>
      </w:r>
      <w:r w:rsidR="00BD2A54" w:rsidRPr="006278BE">
        <w:t>:</w:t>
      </w:r>
    </w:p>
    <w:p w14:paraId="16E106CC" w14:textId="3A76C973" w:rsidR="00BD2A54" w:rsidRPr="006278BE" w:rsidRDefault="001A2306" w:rsidP="00837CE3">
      <w:pPr>
        <w:pStyle w:val="ListNormal"/>
      </w:pPr>
      <w:r w:rsidRPr="006278BE">
        <w:t>paragraph 9.7.11</w:t>
      </w:r>
      <w:r w:rsidR="00A3512C" w:rsidRPr="006278BE">
        <w:t xml:space="preserve">, which sets out the treatment of revenue </w:t>
      </w:r>
      <w:r w:rsidR="004C0E9E" w:rsidRPr="006278BE">
        <w:t>derived from</w:t>
      </w:r>
      <w:r w:rsidR="004E16DB" w:rsidRPr="006278BE">
        <w:t xml:space="preserve"> Directly Remunerat</w:t>
      </w:r>
      <w:r w:rsidR="00AA04BC" w:rsidRPr="006278BE">
        <w:t>ed</w:t>
      </w:r>
      <w:r w:rsidR="004E16DB" w:rsidRPr="006278BE">
        <w:t xml:space="preserve"> Services </w:t>
      </w:r>
      <w:r w:rsidR="00AA04BC" w:rsidRPr="006278BE">
        <w:t>in categories</w:t>
      </w:r>
      <w:r w:rsidR="00A3512C" w:rsidRPr="006278BE">
        <w:t xml:space="preserve"> DRS10 and DRS16;</w:t>
      </w:r>
      <w:r w:rsidR="00AA04BC" w:rsidRPr="006278BE">
        <w:t xml:space="preserve"> </w:t>
      </w:r>
      <w:r w:rsidRPr="006278BE">
        <w:t xml:space="preserve">and </w:t>
      </w:r>
    </w:p>
    <w:p w14:paraId="0BBB4A04" w14:textId="7A1B21A8" w:rsidR="00AA04BC" w:rsidRPr="006278BE" w:rsidRDefault="001A2306" w:rsidP="00837CE3">
      <w:pPr>
        <w:pStyle w:val="ListNormal"/>
      </w:pPr>
      <w:r w:rsidRPr="006278BE">
        <w:t>paragraph 2.1.9</w:t>
      </w:r>
      <w:r w:rsidR="00AA04BC" w:rsidRPr="006278BE">
        <w:t xml:space="preserve"> of Special Condition 2.1 (Revenue Restriction)</w:t>
      </w:r>
      <w:r w:rsidR="00A3512C" w:rsidRPr="006278BE">
        <w:t xml:space="preserve">, which sets out the treatment of revenue </w:t>
      </w:r>
      <w:r w:rsidR="004C0E9E" w:rsidRPr="006278BE">
        <w:t>derived from</w:t>
      </w:r>
      <w:r w:rsidR="00AA04BC" w:rsidRPr="006278BE">
        <w:t xml:space="preserve"> Directly Remunerated Services in category</w:t>
      </w:r>
      <w:r w:rsidR="00A3512C" w:rsidRPr="006278BE">
        <w:t xml:space="preserve"> DRS15</w:t>
      </w:r>
      <w:r w:rsidR="00AA04BC" w:rsidRPr="006278BE">
        <w:t>,</w:t>
      </w:r>
    </w:p>
    <w:p w14:paraId="1AF8F9F3" w14:textId="1AAB8A3F" w:rsidR="001A2306" w:rsidRPr="006278BE" w:rsidRDefault="001A2306" w:rsidP="000A6BA9">
      <w:pPr>
        <w:pStyle w:val="ListNormal"/>
        <w:numPr>
          <w:ilvl w:val="0"/>
          <w:numId w:val="0"/>
        </w:numPr>
        <w:ind w:left="851"/>
      </w:pPr>
      <w:r w:rsidRPr="006278BE">
        <w:t xml:space="preserve">the licensee must exclude revenue derived from Directly Remunerated Services from Calculated Revenue. </w:t>
      </w:r>
    </w:p>
    <w:p w14:paraId="5C9995C0" w14:textId="77777777" w:rsidR="001A2306" w:rsidRPr="006278BE" w:rsidRDefault="001A2306" w:rsidP="00837CE3">
      <w:pPr>
        <w:pStyle w:val="NumberedNormal"/>
      </w:pPr>
      <w:r w:rsidRPr="006278BE">
        <w:t xml:space="preserve">Directly Remunerated Services are: </w:t>
      </w:r>
    </w:p>
    <w:p w14:paraId="0B12C29E" w14:textId="77777777" w:rsidR="001A2306" w:rsidRPr="006278BE" w:rsidRDefault="001A2306" w:rsidP="00837CE3">
      <w:pPr>
        <w:pStyle w:val="ListNormal"/>
      </w:pPr>
      <w:r w:rsidRPr="006278BE">
        <w:t xml:space="preserve">services that comply with the general principle set out in Part B; or </w:t>
      </w:r>
    </w:p>
    <w:p w14:paraId="69C0CF09" w14:textId="77777777" w:rsidR="001A2306" w:rsidRPr="006278BE" w:rsidRDefault="001A2306" w:rsidP="00837CE3">
      <w:pPr>
        <w:pStyle w:val="ListNormal"/>
      </w:pPr>
      <w:r w:rsidRPr="006278BE">
        <w:t xml:space="preserve">the services listed in Part C to the extent that they comply with the general principle in Part B; or </w:t>
      </w:r>
    </w:p>
    <w:p w14:paraId="24D3697B" w14:textId="77777777" w:rsidR="001A2306" w:rsidRPr="006278BE" w:rsidRDefault="001A2306" w:rsidP="00837CE3">
      <w:pPr>
        <w:pStyle w:val="ListNormal"/>
      </w:pPr>
      <w:r w:rsidRPr="006278BE">
        <w:t xml:space="preserve">services that the Authority directs are to be treated as Directly Remunerated Services to the extent that such direction complies with the general principle in Part B. </w:t>
      </w:r>
    </w:p>
    <w:p w14:paraId="5D826C06" w14:textId="77777777" w:rsidR="001A2306" w:rsidRPr="006278BE" w:rsidRDefault="001A2306" w:rsidP="00837CE3">
      <w:pPr>
        <w:pStyle w:val="NumberedNormal"/>
      </w:pPr>
      <w:r w:rsidRPr="006278BE">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6278BE" w:rsidRDefault="001A2306" w:rsidP="001A2306">
      <w:pPr>
        <w:pStyle w:val="Heading3"/>
      </w:pPr>
      <w:r w:rsidRPr="006278BE">
        <w:t xml:space="preserve">Statement of general principle </w:t>
      </w:r>
    </w:p>
    <w:p w14:paraId="43923346" w14:textId="77777777" w:rsidR="001A2306" w:rsidRPr="006278BE" w:rsidRDefault="001A2306" w:rsidP="00837CE3">
      <w:pPr>
        <w:pStyle w:val="NumberedNormal"/>
      </w:pPr>
      <w:r w:rsidRPr="006278BE">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6278BE" w:rsidRDefault="001A2306" w:rsidP="00837CE3">
      <w:pPr>
        <w:pStyle w:val="NumberedNormal"/>
      </w:pPr>
      <w:r w:rsidRPr="006278BE">
        <w:t xml:space="preserve">The charges referred to in paragraph 9.7.7 are: </w:t>
      </w:r>
    </w:p>
    <w:p w14:paraId="7112AF96" w14:textId="77777777" w:rsidR="001A2306" w:rsidRPr="006278BE" w:rsidRDefault="001A2306" w:rsidP="00837CE3">
      <w:pPr>
        <w:pStyle w:val="ListNormal"/>
      </w:pPr>
      <w:r w:rsidRPr="006278BE">
        <w:t xml:space="preserve">Use of System Charges; </w:t>
      </w:r>
    </w:p>
    <w:p w14:paraId="74E6F1D1" w14:textId="77777777" w:rsidR="001A2306" w:rsidRPr="006278BE" w:rsidRDefault="001A2306" w:rsidP="00837CE3">
      <w:pPr>
        <w:pStyle w:val="ListNormal"/>
      </w:pPr>
      <w:r w:rsidRPr="006278BE">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6278BE" w:rsidRDefault="00721C1F" w:rsidP="00837CE3">
      <w:pPr>
        <w:pStyle w:val="ListNormal"/>
      </w:pPr>
      <w:r w:rsidRPr="006278BE">
        <w:t xml:space="preserve">charges </w:t>
      </w:r>
      <w:r w:rsidR="00C305CB" w:rsidRPr="006278BE">
        <w:t>levied</w:t>
      </w:r>
      <w:r w:rsidR="00BA4502" w:rsidRPr="006278BE">
        <w:t xml:space="preserve"> in respect of</w:t>
      </w:r>
      <w:r w:rsidRPr="006278BE">
        <w:t xml:space="preserve"> </w:t>
      </w:r>
      <w:r w:rsidR="001A2306" w:rsidRPr="006278BE">
        <w:t>Metering Point Administration Services, in accordance with the MPAS Charging Statement; and</w:t>
      </w:r>
    </w:p>
    <w:p w14:paraId="27D9B841" w14:textId="77777777" w:rsidR="001A2306" w:rsidRPr="006278BE" w:rsidRDefault="001A2306" w:rsidP="00837CE3">
      <w:pPr>
        <w:pStyle w:val="ListNormal"/>
      </w:pPr>
      <w:r w:rsidRPr="006278BE">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6278BE" w:rsidRDefault="001A2306" w:rsidP="001A2306">
      <w:pPr>
        <w:pStyle w:val="Heading3"/>
      </w:pPr>
      <w:r w:rsidRPr="006278BE">
        <w:t xml:space="preserve">Categories of Directly Remunerated Service </w:t>
      </w:r>
    </w:p>
    <w:p w14:paraId="1692DFD9" w14:textId="77777777" w:rsidR="001A2306" w:rsidRPr="006278BE" w:rsidRDefault="001A2306" w:rsidP="00837CE3">
      <w:pPr>
        <w:pStyle w:val="NumberedNormal"/>
      </w:pPr>
      <w:r w:rsidRPr="006278BE">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6278BE" w:rsidRDefault="001A2306" w:rsidP="00837CE3">
      <w:pPr>
        <w:pStyle w:val="NumberedNormal"/>
      </w:pPr>
      <w:r w:rsidRPr="006278BE">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6278BE" w:rsidRDefault="001A2306" w:rsidP="00837CE3">
      <w:pPr>
        <w:pStyle w:val="ListNormal"/>
      </w:pPr>
      <w:r w:rsidRPr="006278BE">
        <w:t xml:space="preserve">its reasonable costs;  </w:t>
      </w:r>
    </w:p>
    <w:p w14:paraId="49D1F6AC" w14:textId="77777777" w:rsidR="001A2306" w:rsidRPr="006278BE" w:rsidRDefault="001A2306" w:rsidP="00837CE3">
      <w:pPr>
        <w:pStyle w:val="ListNormal"/>
      </w:pPr>
      <w:r w:rsidRPr="006278BE">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6278BE" w:rsidRDefault="001A2306" w:rsidP="00837CE3">
      <w:pPr>
        <w:pStyle w:val="ListNormal"/>
      </w:pPr>
      <w:r w:rsidRPr="006278BE">
        <w:t xml:space="preserve">in respect of DRS1, a Margin, where that is consistent with the provisions of Special Condition 9.10 (Margins on licensee’s Connection Activities). </w:t>
      </w:r>
    </w:p>
    <w:p w14:paraId="393F2675" w14:textId="482AFF4B" w:rsidR="001A2306" w:rsidRPr="006278BE" w:rsidRDefault="001A2306" w:rsidP="00837CE3">
      <w:pPr>
        <w:pStyle w:val="NumberedNormal"/>
      </w:pPr>
      <w:r w:rsidRPr="006278BE">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5BEE724F" w:rsidR="001A2306" w:rsidRPr="006278BE" w:rsidRDefault="001A2306" w:rsidP="00837CE3">
      <w:pPr>
        <w:pStyle w:val="NumberedNormal"/>
      </w:pPr>
      <w:r w:rsidRPr="006278BE">
        <w:t>The licensee must ensure that charges levied in respect of Directly Remunerated Services in categories DRS12 and DRS15</w:t>
      </w:r>
      <w:r w:rsidR="00F308EC" w:rsidRPr="006278BE">
        <w:t xml:space="preserve"> (as set out in Appendix 1)</w:t>
      </w:r>
      <w:r w:rsidRPr="006278BE">
        <w:t xml:space="preserve"> are set at a level that will allow the licensee to recover its reasonable costs and a reasonable margin in providing the service in question. </w:t>
      </w:r>
    </w:p>
    <w:p w14:paraId="64E4DF88" w14:textId="77777777" w:rsidR="001A2306" w:rsidRPr="006278BE" w:rsidRDefault="001A2306" w:rsidP="001A2306">
      <w:pPr>
        <w:pStyle w:val="Heading3"/>
      </w:pPr>
      <w:r w:rsidRPr="006278BE">
        <w:t xml:space="preserve">Procedure for issuing directions </w:t>
      </w:r>
    </w:p>
    <w:p w14:paraId="3B6062A9" w14:textId="77777777" w:rsidR="001A2306" w:rsidRPr="006278BE" w:rsidRDefault="001A2306" w:rsidP="00837CE3">
      <w:pPr>
        <w:pStyle w:val="NumberedNormal"/>
      </w:pPr>
      <w:r w:rsidRPr="006278BE">
        <w:t xml:space="preserve">Before issuing a direction under Part A, the Authority must send to the licensee and publish on the Authority's Website: </w:t>
      </w:r>
    </w:p>
    <w:p w14:paraId="7BB5C9B4" w14:textId="77777777" w:rsidR="001A2306" w:rsidRPr="006278BE" w:rsidRDefault="001A2306" w:rsidP="00837CE3">
      <w:pPr>
        <w:pStyle w:val="ListNormal"/>
      </w:pPr>
      <w:r w:rsidRPr="006278BE">
        <w:t xml:space="preserve">the text of the proposed direction; </w:t>
      </w:r>
    </w:p>
    <w:p w14:paraId="0807F634" w14:textId="77777777" w:rsidR="001A2306" w:rsidRPr="006278BE" w:rsidRDefault="001A2306" w:rsidP="00837CE3">
      <w:pPr>
        <w:pStyle w:val="ListNormal"/>
      </w:pPr>
      <w:r w:rsidRPr="006278BE">
        <w:t>the date on which the licensee must start or cease treating services as Directly Remunerated Services;</w:t>
      </w:r>
    </w:p>
    <w:p w14:paraId="347CED73" w14:textId="77777777" w:rsidR="001A2306" w:rsidRPr="006278BE" w:rsidRDefault="001A2306" w:rsidP="00837CE3">
      <w:pPr>
        <w:pStyle w:val="ListNormal"/>
      </w:pPr>
      <w:r w:rsidRPr="006278BE">
        <w:t xml:space="preserve">its consideration of the general principle in Part B; and </w:t>
      </w:r>
    </w:p>
    <w:p w14:paraId="37AE3656" w14:textId="77777777" w:rsidR="001A2306" w:rsidRPr="006278BE" w:rsidRDefault="001A2306" w:rsidP="00837CE3">
      <w:pPr>
        <w:pStyle w:val="ListNormal"/>
      </w:pPr>
      <w:r w:rsidRPr="006278BE">
        <w:t xml:space="preserve">a period during which representations may be made on the proposed direction, which must not be less than 28 days. </w:t>
      </w:r>
    </w:p>
    <w:p w14:paraId="316747C0" w14:textId="77777777" w:rsidR="001A2306" w:rsidRPr="006278BE" w:rsidRDefault="001A2306" w:rsidP="001A2306">
      <w:pPr>
        <w:pStyle w:val="AppendixHeading"/>
      </w:pPr>
    </w:p>
    <w:p w14:paraId="623867AA" w14:textId="77777777" w:rsidR="001A2306" w:rsidRPr="006278BE" w:rsidRDefault="001A2306" w:rsidP="00837CE3">
      <w:pPr>
        <w:pStyle w:val="Caption"/>
      </w:pPr>
      <w:r w:rsidRPr="006278BE">
        <w:t xml:space="preserve">List of Directly Remunerated Services </w:t>
      </w:r>
    </w:p>
    <w:p w14:paraId="28EDD993" w14:textId="77777777" w:rsidR="001A2306" w:rsidRPr="006278BE" w:rsidRDefault="001A2306" w:rsidP="00837CE3">
      <w:r w:rsidRPr="006278BE">
        <w:rPr>
          <w:rStyle w:val="Strong"/>
        </w:rPr>
        <w:t>DRS1.</w:t>
      </w:r>
      <w:r w:rsidRPr="006278BE">
        <w:rPr>
          <w:rStyle w:val="Strong"/>
        </w:rPr>
        <w:tab/>
        <w:t xml:space="preserve">  Connection services:</w:t>
      </w:r>
      <w:r w:rsidRPr="006278BE">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6278BE" w:rsidRDefault="001A2306" w:rsidP="00837CE3">
      <w:r w:rsidRPr="006278BE">
        <w:rPr>
          <w:rStyle w:val="Strong"/>
        </w:rPr>
        <w:t>DRS2.</w:t>
      </w:r>
      <w:r w:rsidRPr="006278BE">
        <w:rPr>
          <w:rStyle w:val="Strong"/>
        </w:rPr>
        <w:tab/>
        <w:t xml:space="preserve">  Diversionary works under an obligation:</w:t>
      </w:r>
      <w:r w:rsidRPr="006278BE">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6278BE" w:rsidRDefault="001A2306" w:rsidP="00837CE3">
      <w:r w:rsidRPr="006278BE">
        <w:rPr>
          <w:rStyle w:val="Strong"/>
        </w:rPr>
        <w:t>DRS3.</w:t>
      </w:r>
      <w:r w:rsidRPr="006278BE">
        <w:rPr>
          <w:rStyle w:val="Strong"/>
        </w:rPr>
        <w:tab/>
        <w:t xml:space="preserve">  Works required by any alteration of premises:</w:t>
      </w:r>
      <w:r w:rsidRPr="006278BE">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6278BE" w:rsidRDefault="001A2306" w:rsidP="00837CE3">
      <w:r w:rsidRPr="006278BE">
        <w:rPr>
          <w:rStyle w:val="Strong"/>
        </w:rPr>
        <w:t>DRS4. Telecommunications and information technology infrastructure services:</w:t>
      </w:r>
      <w:r w:rsidRPr="006278BE">
        <w:t xml:space="preserve"> (Not used)  </w:t>
      </w:r>
    </w:p>
    <w:p w14:paraId="7BEB5571" w14:textId="77777777" w:rsidR="001A2306" w:rsidRPr="006278BE" w:rsidRDefault="001A2306" w:rsidP="00837CE3">
      <w:r w:rsidRPr="006278BE">
        <w:rPr>
          <w:rStyle w:val="Strong"/>
        </w:rPr>
        <w:t>DRS5. Outage Changes:</w:t>
      </w:r>
      <w:r w:rsidRPr="006278BE">
        <w:t xml:space="preserve"> (Not used)  </w:t>
      </w:r>
    </w:p>
    <w:p w14:paraId="0E39DAF9" w14:textId="77777777" w:rsidR="001A2306" w:rsidRPr="006278BE" w:rsidRDefault="001A2306" w:rsidP="00837CE3">
      <w:r w:rsidRPr="006278BE">
        <w:rPr>
          <w:rStyle w:val="Strong"/>
        </w:rPr>
        <w:t>DRS6. Emergency Services</w:t>
      </w:r>
      <w:r w:rsidRPr="006278BE">
        <w:t xml:space="preserve">: (Not used)   </w:t>
      </w:r>
    </w:p>
    <w:p w14:paraId="5C922CF1" w14:textId="77777777" w:rsidR="001A2306" w:rsidRPr="006278BE" w:rsidRDefault="001A2306" w:rsidP="00837CE3">
      <w:r w:rsidRPr="006278BE">
        <w:rPr>
          <w:rStyle w:val="Strong"/>
        </w:rPr>
        <w:t>DRS7. PARCA Activities:</w:t>
      </w:r>
      <w:r w:rsidRPr="006278BE">
        <w:t xml:space="preserve"> (Not used)  </w:t>
      </w:r>
    </w:p>
    <w:p w14:paraId="6ED2F303" w14:textId="77777777" w:rsidR="001A2306" w:rsidRPr="006278BE" w:rsidRDefault="001A2306" w:rsidP="00837CE3">
      <w:r w:rsidRPr="006278BE">
        <w:rPr>
          <w:rStyle w:val="Strong"/>
        </w:rPr>
        <w:t>DRS8. Independent System operation:</w:t>
      </w:r>
      <w:r w:rsidRPr="006278BE">
        <w:t xml:space="preserve"> (Not used)  </w:t>
      </w:r>
    </w:p>
    <w:p w14:paraId="2DC1B5A6" w14:textId="77777777" w:rsidR="001A2306" w:rsidRPr="006278BE" w:rsidRDefault="001A2306" w:rsidP="00837CE3">
      <w:r w:rsidRPr="006278BE">
        <w:rPr>
          <w:rStyle w:val="Strong"/>
        </w:rPr>
        <w:t>DRS9. Network Innovation Funding:</w:t>
      </w:r>
      <w:r w:rsidRPr="006278BE">
        <w:t xml:space="preserve"> (Not used)  </w:t>
      </w:r>
    </w:p>
    <w:p w14:paraId="7B626902" w14:textId="77777777" w:rsidR="001A2306" w:rsidRPr="006278BE" w:rsidRDefault="001A2306" w:rsidP="00837CE3">
      <w:r w:rsidRPr="006278BE">
        <w:rPr>
          <w:rStyle w:val="Strong"/>
        </w:rPr>
        <w:t>DRS10. Value Added Services:</w:t>
      </w:r>
      <w:r w:rsidRPr="006278BE">
        <w:t xml:space="preserve"> This category consists of services that utilise Relevant Assets under commercial arrangements between the licensee and another person (who must not be an Affiliate or Related Undertaking of the licensee), involving: </w:t>
      </w:r>
    </w:p>
    <w:p w14:paraId="09636B6A" w14:textId="10F9E3E5" w:rsidR="001A2306" w:rsidRPr="006278BE" w:rsidRDefault="00BF30CA" w:rsidP="00BF30CA">
      <w:pPr>
        <w:pStyle w:val="ListIndentOnly"/>
        <w:ind w:hanging="385"/>
      </w:pPr>
      <w:r w:rsidRPr="006278BE">
        <w:t>(a)</w:t>
      </w:r>
      <w:r w:rsidRPr="006278BE">
        <w:tab/>
      </w:r>
      <w:r w:rsidR="001A2306" w:rsidRPr="006278BE">
        <w:t xml:space="preserve">the installation of equipment for the purpose of electronic communications or data transfer; </w:t>
      </w:r>
    </w:p>
    <w:p w14:paraId="461C7462" w14:textId="629AB75A" w:rsidR="001A2306" w:rsidRPr="006278BE" w:rsidRDefault="00BF30CA" w:rsidP="00543FA9">
      <w:pPr>
        <w:pStyle w:val="ListIndentOnly"/>
        <w:ind w:hanging="385"/>
      </w:pPr>
      <w:r w:rsidRPr="006278BE">
        <w:t>(b)</w:t>
      </w:r>
      <w:r w:rsidRPr="006278BE">
        <w:tab/>
      </w:r>
      <w:r w:rsidR="001A2306" w:rsidRPr="006278BE">
        <w:t xml:space="preserve">the display of any advertising or promotional material; or </w:t>
      </w:r>
    </w:p>
    <w:p w14:paraId="4CA9BA41" w14:textId="3E398AF3" w:rsidR="001A2306" w:rsidRPr="006278BE" w:rsidRDefault="00BF30CA" w:rsidP="002815C7">
      <w:pPr>
        <w:pStyle w:val="ListIndentOnly"/>
        <w:ind w:hanging="385"/>
      </w:pPr>
      <w:r w:rsidRPr="006278BE">
        <w:t>(c)</w:t>
      </w:r>
      <w:r w:rsidRPr="006278BE">
        <w:tab/>
      </w:r>
      <w:r w:rsidR="001A2306" w:rsidRPr="006278BE">
        <w:t xml:space="preserve">any service specified in a direction given by the Authority for the purposes of this condition that, in the absence of such a direction, would be included in category DRS15 (Miscellaneous). </w:t>
      </w:r>
    </w:p>
    <w:p w14:paraId="265B239C" w14:textId="77777777" w:rsidR="001A2306" w:rsidRPr="006278BE" w:rsidRDefault="001A2306" w:rsidP="00837CE3">
      <w:r w:rsidRPr="006278BE">
        <w:rPr>
          <w:rStyle w:val="Strong"/>
        </w:rPr>
        <w:t>DRS11. Top-up, standby, and enhanced system security:</w:t>
      </w:r>
      <w:r w:rsidRPr="006278BE">
        <w:t xml:space="preserve">  This category consists of the provision of electric lines and electrical plant to the extent required by any user of the licensee’s Distribution System: </w:t>
      </w:r>
    </w:p>
    <w:p w14:paraId="1171E2E7" w14:textId="6E63FF64" w:rsidR="001A2306" w:rsidRPr="006278BE" w:rsidRDefault="00BF30CA" w:rsidP="009A2464">
      <w:pPr>
        <w:pStyle w:val="ListIndentOnly"/>
        <w:ind w:hanging="385"/>
      </w:pPr>
      <w:r w:rsidRPr="006278BE">
        <w:t>(a)</w:t>
      </w:r>
      <w:r w:rsidR="00543FA9" w:rsidRPr="006278BE">
        <w:tab/>
      </w:r>
      <w:r w:rsidR="001A2306" w:rsidRPr="006278BE">
        <w:t xml:space="preserve">for the specific purpose of enabling the delivery of top-up or standby supplies of electricity; or  </w:t>
      </w:r>
    </w:p>
    <w:p w14:paraId="591A797B" w14:textId="70D84A84" w:rsidR="001A2306" w:rsidRPr="006278BE" w:rsidRDefault="00543FA9" w:rsidP="000A6BA9">
      <w:pPr>
        <w:pStyle w:val="ListIndentOnly"/>
        <w:ind w:hanging="385"/>
      </w:pPr>
      <w:r w:rsidRPr="006278BE">
        <w:t>(b)</w:t>
      </w:r>
      <w:r w:rsidRPr="006278BE">
        <w:tab/>
      </w:r>
      <w:r w:rsidR="001A2306" w:rsidRPr="006278BE">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6278BE" w:rsidRDefault="001A2306" w:rsidP="00837CE3">
      <w:r w:rsidRPr="006278BE">
        <w:t xml:space="preserve">to the extent that they are provided under an agreement that provides for the licensee to recover its costs from the user concerned. </w:t>
      </w:r>
    </w:p>
    <w:p w14:paraId="61ED339E" w14:textId="77777777" w:rsidR="001A2306" w:rsidRPr="006278BE" w:rsidRDefault="001A2306" w:rsidP="00837CE3">
      <w:r w:rsidRPr="006278BE">
        <w:rPr>
          <w:rStyle w:val="Strong"/>
        </w:rPr>
        <w:t xml:space="preserve">DRS12. Revenue protection services: </w:t>
      </w:r>
      <w:r w:rsidRPr="006278BE">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6278BE" w:rsidRDefault="001A2306" w:rsidP="00837CE3">
      <w:r w:rsidRPr="006278BE">
        <w:rPr>
          <w:rStyle w:val="Strong"/>
        </w:rPr>
        <w:t xml:space="preserve">DRS13. Metering Services: </w:t>
      </w:r>
      <w:r w:rsidRPr="006278BE">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6278BE" w:rsidRDefault="001A2306" w:rsidP="00837CE3">
      <w:r w:rsidRPr="006278BE">
        <w:rPr>
          <w:rStyle w:val="Strong"/>
        </w:rPr>
        <w:t xml:space="preserve">DRS14.  Smart Meter Roll-out rechargeable services: </w:t>
      </w:r>
      <w:r w:rsidRPr="006278BE">
        <w:t xml:space="preserve"> This category consists of services provided directly or indirectly to Electricity Suppliers, and associated with the roll-out of Smart Meters, that: </w:t>
      </w:r>
    </w:p>
    <w:p w14:paraId="106EAFEC" w14:textId="14552450" w:rsidR="001A2306" w:rsidRPr="006278BE" w:rsidRDefault="002815C7" w:rsidP="000A6BA9">
      <w:pPr>
        <w:pStyle w:val="ListIndentOnly"/>
        <w:ind w:hanging="385"/>
      </w:pPr>
      <w:r w:rsidRPr="006278BE">
        <w:t>(a)</w:t>
      </w:r>
      <w:r w:rsidRPr="006278BE">
        <w:tab/>
      </w:r>
      <w:r w:rsidR="001A2306" w:rsidRPr="006278BE">
        <w:t>are provided under the provisions of the service level agreement that is appended to the Distribution Connection and Use of System Agreement; and</w:t>
      </w:r>
    </w:p>
    <w:p w14:paraId="015FB24D" w14:textId="27B18214" w:rsidR="001A2306" w:rsidRPr="006278BE" w:rsidRDefault="002815C7" w:rsidP="000A6BA9">
      <w:pPr>
        <w:pStyle w:val="ListIndentOnly"/>
        <w:ind w:hanging="385"/>
      </w:pPr>
      <w:r w:rsidRPr="006278BE">
        <w:t>(b)</w:t>
      </w:r>
      <w:r w:rsidRPr="006278BE">
        <w:tab/>
      </w:r>
      <w:r w:rsidR="001A2306" w:rsidRPr="006278BE">
        <w:t>are not remunerated under one of the charges mentioned in paragraph 9.7.8 or under any other charge for a Directly Remunerated Service.</w:t>
      </w:r>
    </w:p>
    <w:p w14:paraId="4F47E4FA" w14:textId="77777777" w:rsidR="001A2306" w:rsidRPr="006278BE" w:rsidRDefault="001A2306" w:rsidP="00837CE3">
      <w:r w:rsidRPr="006278BE">
        <w:rPr>
          <w:rStyle w:val="Strong"/>
        </w:rPr>
        <w:t>DRS15. Miscellaneous:</w:t>
      </w:r>
      <w:r w:rsidRPr="006278BE">
        <w:t xml:space="preserve">  This category consists of the provision of any other service (including electric lines or electrical plant) that: </w:t>
      </w:r>
    </w:p>
    <w:p w14:paraId="14281CB9" w14:textId="326CF059" w:rsidR="001A2306" w:rsidRPr="006278BE" w:rsidRDefault="002815C7" w:rsidP="000A6BA9">
      <w:pPr>
        <w:pStyle w:val="ListIndentOnly"/>
        <w:ind w:hanging="385"/>
      </w:pPr>
      <w:r w:rsidRPr="006278BE">
        <w:t>(a)</w:t>
      </w:r>
      <w:r w:rsidR="009A2464" w:rsidRPr="006278BE">
        <w:tab/>
      </w:r>
      <w:r w:rsidR="001A2306" w:rsidRPr="006278BE">
        <w:t xml:space="preserve">is for the specific benefit of any third party who requests it; and  </w:t>
      </w:r>
    </w:p>
    <w:p w14:paraId="61E2923D" w14:textId="46DD9A1F" w:rsidR="001A2306" w:rsidRPr="006278BE" w:rsidRDefault="002815C7" w:rsidP="000A6BA9">
      <w:pPr>
        <w:pStyle w:val="ListIndentOnly"/>
        <w:ind w:hanging="385"/>
      </w:pPr>
      <w:r w:rsidRPr="006278BE">
        <w:t>(b)</w:t>
      </w:r>
      <w:r w:rsidR="009A2464" w:rsidRPr="006278BE">
        <w:tab/>
      </w:r>
      <w:r w:rsidR="001A2306" w:rsidRPr="006278BE">
        <w:t xml:space="preserve">is not remunerated under one of the charges mentioned in paragraph 9.7.8 or under any other charge for a Directly Remunerated Service. </w:t>
      </w:r>
    </w:p>
    <w:p w14:paraId="4C110E5E" w14:textId="581BE608" w:rsidR="001A2306" w:rsidRPr="006278BE" w:rsidRDefault="001A2306" w:rsidP="00837CE3">
      <w:r w:rsidRPr="006278BE">
        <w:rPr>
          <w:rStyle w:val="Strong"/>
        </w:rPr>
        <w:t>DRS16. Distribution Network Voltage Co</w:t>
      </w:r>
      <w:bookmarkStart w:id="368" w:name="_Hlk120877921"/>
      <w:r w:rsidRPr="006278BE">
        <w:rPr>
          <w:rStyle w:val="Strong"/>
        </w:rPr>
        <w:t>n</w:t>
      </w:r>
      <w:bookmarkEnd w:id="368"/>
      <w:r w:rsidRPr="006278BE">
        <w:rPr>
          <w:rStyle w:val="Strong"/>
        </w:rPr>
        <w:t>trol Services:</w:t>
      </w:r>
      <w:r w:rsidRPr="006278BE">
        <w:t xml:space="preserve"> This category consists of Distribution Network Voltage Control Services that utilise Relevant Assets and are procured by the </w:t>
      </w:r>
      <w:r w:rsidR="00855C8F">
        <w:t>ISOP</w:t>
      </w:r>
      <w:r w:rsidRPr="006278BE">
        <w:t xml:space="preserve"> for the purposes of its </w:t>
      </w:r>
      <w:r w:rsidR="00855C8F">
        <w:t>ISOP</w:t>
      </w:r>
      <w:r w:rsidRPr="006278BE">
        <w:t xml:space="preserve"> activity.</w:t>
      </w:r>
    </w:p>
    <w:p w14:paraId="45610EAE" w14:textId="77777777" w:rsidR="001A2306" w:rsidRPr="006278BE" w:rsidRDefault="001A2306" w:rsidP="001A2306">
      <w:pPr>
        <w:pStyle w:val="Heading2"/>
      </w:pPr>
      <w:bookmarkStart w:id="369" w:name="_Toc115345248"/>
      <w:bookmarkStart w:id="370" w:name="_Toc121736165"/>
      <w:bookmarkStart w:id="371" w:name="_Toc126075095"/>
      <w:r w:rsidRPr="006278BE">
        <w:t>Tax Reconciliation assurance statement</w:t>
      </w:r>
      <w:bookmarkEnd w:id="369"/>
      <w:bookmarkEnd w:id="370"/>
      <w:bookmarkEnd w:id="371"/>
      <w:r w:rsidRPr="006278BE">
        <w:t xml:space="preserve"> </w:t>
      </w:r>
    </w:p>
    <w:p w14:paraId="377CFD95" w14:textId="77777777" w:rsidR="001A2306" w:rsidRPr="006278BE" w:rsidRDefault="001A2306" w:rsidP="001A2306">
      <w:pPr>
        <w:pStyle w:val="Heading3nonumbering"/>
      </w:pPr>
      <w:r w:rsidRPr="006278BE">
        <w:t>Introduction</w:t>
      </w:r>
    </w:p>
    <w:p w14:paraId="511904D6" w14:textId="77777777" w:rsidR="001A2306" w:rsidRPr="006278BE" w:rsidRDefault="001A2306" w:rsidP="00837CE3">
      <w:pPr>
        <w:pStyle w:val="NumberedNormal"/>
      </w:pPr>
      <w:r w:rsidRPr="006278BE">
        <w:t xml:space="preserve">This condition requires the licensee to send to the Authority an annual assurance statement in relation to the Tax Reconciliation template and sets out the form of that statement. </w:t>
      </w:r>
    </w:p>
    <w:p w14:paraId="47DB5910" w14:textId="77777777" w:rsidR="001A2306" w:rsidRPr="006278BE" w:rsidRDefault="001A2306" w:rsidP="001A2306">
      <w:pPr>
        <w:pStyle w:val="Heading3"/>
      </w:pPr>
      <w:r w:rsidRPr="006278BE">
        <w:t xml:space="preserve">Assurance statement </w:t>
      </w:r>
    </w:p>
    <w:p w14:paraId="44F4940D" w14:textId="77777777" w:rsidR="001A2306" w:rsidRPr="006278BE" w:rsidRDefault="001A2306" w:rsidP="00837CE3">
      <w:pPr>
        <w:pStyle w:val="NumberedNormal"/>
      </w:pPr>
      <w:r w:rsidRPr="006278BE">
        <w:t xml:space="preserve">The licensee must by 31 July of each Regulatory Year starting on or after 1 April 2025, send to the Authority an assurance statement, relating to Regulatory Year </w:t>
      </w:r>
      <w:r w:rsidRPr="006278BE">
        <w:rPr>
          <w:rStyle w:val="Subscript"/>
        </w:rPr>
        <w:t>t-2</w:t>
      </w:r>
      <w:r w:rsidRPr="006278BE">
        <w:t xml:space="preserve"> that:</w:t>
      </w:r>
    </w:p>
    <w:p w14:paraId="75E09D5F" w14:textId="77777777" w:rsidR="001A2306" w:rsidRPr="006278BE" w:rsidRDefault="001A2306" w:rsidP="00837CE3">
      <w:pPr>
        <w:pStyle w:val="ListNormal"/>
      </w:pPr>
      <w:r w:rsidRPr="006278BE">
        <w:t xml:space="preserve">has been approved by a resolution of the licensee’s board of directors; </w:t>
      </w:r>
    </w:p>
    <w:p w14:paraId="45023FDF" w14:textId="77777777" w:rsidR="001A2306" w:rsidRPr="006278BE" w:rsidRDefault="001A2306" w:rsidP="00837CE3">
      <w:pPr>
        <w:pStyle w:val="ListNormal"/>
      </w:pPr>
      <w:r w:rsidRPr="006278BE">
        <w:t xml:space="preserve">is signed by a director of the licensee pursuant to the resolution in sub-paragraph (a); and  </w:t>
      </w:r>
    </w:p>
    <w:p w14:paraId="02591952" w14:textId="77777777" w:rsidR="001A2306" w:rsidRPr="006278BE" w:rsidRDefault="001A2306" w:rsidP="00837CE3">
      <w:pPr>
        <w:pStyle w:val="ListNormal"/>
      </w:pPr>
      <w:r w:rsidRPr="006278BE">
        <w:t xml:space="preserve">is set out in the form prescribed in paragraph 9.8.3 or where paragraph 9.8.4 applies, in the form prescribed in paragraph 9.8.5. </w:t>
      </w:r>
    </w:p>
    <w:p w14:paraId="2F2D00F5" w14:textId="77777777" w:rsidR="001A2306" w:rsidRPr="006278BE" w:rsidRDefault="001A2306" w:rsidP="00837CE3">
      <w:pPr>
        <w:pStyle w:val="NumberedNormal"/>
      </w:pPr>
      <w:r w:rsidRPr="006278BE">
        <w:t xml:space="preserve">Where this paragraph applies, the prescribed form for the assurance statement is as follows: </w:t>
      </w:r>
    </w:p>
    <w:p w14:paraId="6C8A8A40" w14:textId="77777777" w:rsidR="001A2306" w:rsidRPr="006278BE" w:rsidRDefault="001A2306" w:rsidP="00837CE3">
      <w:pPr>
        <w:pStyle w:val="ListIndentOnly"/>
      </w:pPr>
      <w:r w:rsidRPr="006278BE">
        <w:t xml:space="preserve">"In accordance with the requirements of paragraph 9.8.2 of Special Condition 9.8 (Tax Reconciliation assurance statement), the directors of [licensee] (“the licensee”) hereby certify that for the Regulatory Year [Regulatory Year </w:t>
      </w:r>
      <w:r w:rsidRPr="006278BE">
        <w:rPr>
          <w:rStyle w:val="Subscript"/>
        </w:rPr>
        <w:t>t-2</w:t>
      </w:r>
      <w:r w:rsidRPr="006278BE">
        <w:t xml:space="preserve">], in their opinion:  </w:t>
      </w:r>
    </w:p>
    <w:p w14:paraId="19E6A287" w14:textId="77777777" w:rsidR="001A2306" w:rsidRPr="006278BE" w:rsidRDefault="001A2306" w:rsidP="00837CE3">
      <w:pPr>
        <w:pStyle w:val="ListNormal"/>
      </w:pPr>
      <w:r w:rsidRPr="006278BE">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6278BE" w:rsidRDefault="001A2306" w:rsidP="00837CE3">
      <w:pPr>
        <w:pStyle w:val="ListNormal"/>
      </w:pPr>
      <w:r w:rsidRPr="006278BE">
        <w:t xml:space="preserve">the Tax Reconciliation will be submitted to the Authority along with a copy of: </w:t>
      </w:r>
    </w:p>
    <w:p w14:paraId="544B1A47" w14:textId="77777777" w:rsidR="001A2306" w:rsidRPr="006278BE" w:rsidRDefault="001A2306" w:rsidP="00837CE3">
      <w:pPr>
        <w:pStyle w:val="SublistNormal"/>
      </w:pPr>
      <w:r w:rsidRPr="006278BE">
        <w:t xml:space="preserve">the most recent CT600 as submitted to His Majesty's Revenue and Customs; </w:t>
      </w:r>
    </w:p>
    <w:p w14:paraId="603C06B5" w14:textId="77777777" w:rsidR="001A2306" w:rsidRPr="006278BE" w:rsidRDefault="001A2306" w:rsidP="00837CE3">
      <w:pPr>
        <w:pStyle w:val="SublistNormal"/>
      </w:pPr>
      <w:r w:rsidRPr="006278BE">
        <w:t xml:space="preserve">the most recently submitted Senior Accounting Officer (SAO2) certificate as per paragraph i.; and </w:t>
      </w:r>
    </w:p>
    <w:p w14:paraId="79DA43B0" w14:textId="77777777" w:rsidR="001A2306" w:rsidRPr="006278BE" w:rsidRDefault="001A2306" w:rsidP="00837CE3">
      <w:pPr>
        <w:pStyle w:val="SublistNormal"/>
      </w:pPr>
      <w:r w:rsidRPr="006278BE">
        <w:t xml:space="preserve">the published </w:t>
      </w:r>
      <w:bookmarkStart w:id="372" w:name="_Hlk114837729"/>
      <w:r w:rsidRPr="006278BE">
        <w:t>tax strategy</w:t>
      </w:r>
      <w:bookmarkEnd w:id="372"/>
      <w:r w:rsidRPr="006278BE">
        <w:t xml:space="preserve">; </w:t>
      </w:r>
    </w:p>
    <w:p w14:paraId="4563B365" w14:textId="77777777" w:rsidR="001A2306" w:rsidRPr="006278BE" w:rsidRDefault="001A2306" w:rsidP="00837CE3">
      <w:pPr>
        <w:pStyle w:val="ListNormal"/>
      </w:pPr>
      <w:r w:rsidRPr="006278BE">
        <w:t xml:space="preserve">where appropriate, further information has also been provided to support and explain reconciling items in accordance with the </w:t>
      </w:r>
      <w:bookmarkStart w:id="373" w:name="_Hlk114837792"/>
      <w:r w:rsidRPr="006278BE">
        <w:t xml:space="preserve">RIIO-2 Regulatory Financial Performance Reporting </w:t>
      </w:r>
      <w:bookmarkEnd w:id="373"/>
      <w:r w:rsidRPr="006278BE">
        <w:t xml:space="preserve">RIGs; </w:t>
      </w:r>
    </w:p>
    <w:p w14:paraId="1CE5F84B" w14:textId="77777777" w:rsidR="001A2306" w:rsidRPr="006278BE" w:rsidRDefault="001A2306" w:rsidP="00837CE3">
      <w:pPr>
        <w:pStyle w:val="ListNormal"/>
      </w:pPr>
      <w:r w:rsidRPr="006278BE">
        <w:t xml:space="preserve">all adjustments made have been appropriately explained in the Tax Reconciliation supporting commentary; and </w:t>
      </w:r>
    </w:p>
    <w:p w14:paraId="3D731D7A" w14:textId="77777777" w:rsidR="001A2306" w:rsidRPr="006278BE" w:rsidRDefault="001A2306" w:rsidP="00837CE3">
      <w:pPr>
        <w:pStyle w:val="ListNormal"/>
      </w:pPr>
      <w:r w:rsidRPr="006278BE">
        <w:t xml:space="preserve">reconciling differences have been appropriately explained and any remaining, unexplained differences are considered immaterial, in aggregate." </w:t>
      </w:r>
    </w:p>
    <w:p w14:paraId="043EAF0F" w14:textId="77777777" w:rsidR="001A2306" w:rsidRPr="006278BE" w:rsidRDefault="001A2306" w:rsidP="00837CE3">
      <w:pPr>
        <w:pStyle w:val="NumberedNormal"/>
      </w:pPr>
      <w:r w:rsidRPr="006278BE">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6278BE" w:rsidRDefault="001A2306" w:rsidP="00837CE3">
      <w:pPr>
        <w:pStyle w:val="NumberedNormal"/>
      </w:pPr>
      <w:r w:rsidRPr="006278BE">
        <w:t xml:space="preserve">Where this paragraph applies, the prescribed form for the assurance statement is as follows: </w:t>
      </w:r>
    </w:p>
    <w:p w14:paraId="564AB761" w14:textId="77777777" w:rsidR="001A2306" w:rsidRPr="006278BE" w:rsidRDefault="001A2306" w:rsidP="00837CE3">
      <w:pPr>
        <w:pStyle w:val="ListIndentOnly"/>
      </w:pPr>
      <w:r w:rsidRPr="006278BE">
        <w:t xml:space="preserve">"In accordance with the requirements of paragraph 9.8.2 of Special Condition 9.8 (Tax Reconciliation assurance statement), the directors of [licensee] (“the licensee”) hereby certify that for the Regulatory Year [Regulatory Year </w:t>
      </w:r>
      <w:r w:rsidRPr="006278BE">
        <w:rPr>
          <w:rStyle w:val="Subscript"/>
        </w:rPr>
        <w:t>t-2</w:t>
      </w:r>
      <w:r w:rsidRPr="006278BE">
        <w:t xml:space="preserve">], in their opinion:  </w:t>
      </w:r>
    </w:p>
    <w:p w14:paraId="0B69E606" w14:textId="65A41956" w:rsidR="001A2306" w:rsidRPr="006278BE" w:rsidRDefault="001A2306" w:rsidP="00837CE3">
      <w:pPr>
        <w:pStyle w:val="ListNormal"/>
      </w:pPr>
      <w:r w:rsidRPr="006278BE">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6278BE" w:rsidRDefault="001A2306" w:rsidP="00837CE3">
      <w:pPr>
        <w:pStyle w:val="ListNormal"/>
      </w:pPr>
      <w:r w:rsidRPr="006278BE">
        <w:t xml:space="preserve">the Tax Reconciliation will be submitted to the Authority along with a copy of: </w:t>
      </w:r>
    </w:p>
    <w:p w14:paraId="32FC86FD" w14:textId="77777777" w:rsidR="001A2306" w:rsidRPr="006278BE" w:rsidRDefault="001A2306" w:rsidP="00837CE3">
      <w:pPr>
        <w:pStyle w:val="SublistNormal"/>
      </w:pPr>
      <w:r w:rsidRPr="006278BE">
        <w:t xml:space="preserve">the most recent CT600 as submitted to His Majesty's Revenue and Customs; </w:t>
      </w:r>
    </w:p>
    <w:p w14:paraId="1CD36790" w14:textId="77777777" w:rsidR="001A2306" w:rsidRPr="006278BE" w:rsidRDefault="001A2306" w:rsidP="00837CE3">
      <w:pPr>
        <w:pStyle w:val="SublistNormal"/>
      </w:pPr>
      <w:r w:rsidRPr="006278BE">
        <w:t>the most recently submitted Senior Accounting Officer (SAO2) certificate as per paragraph i; and</w:t>
      </w:r>
    </w:p>
    <w:p w14:paraId="7538B602" w14:textId="77777777" w:rsidR="001A2306" w:rsidRPr="006278BE" w:rsidRDefault="001A2306" w:rsidP="00837CE3">
      <w:pPr>
        <w:pStyle w:val="SublistNormal"/>
      </w:pPr>
      <w:r w:rsidRPr="006278BE">
        <w:t xml:space="preserve">the published tax strategy; </w:t>
      </w:r>
    </w:p>
    <w:p w14:paraId="1BAB5B7F" w14:textId="77777777" w:rsidR="001A2306" w:rsidRPr="006278BE" w:rsidRDefault="001A2306" w:rsidP="00837CE3">
      <w:pPr>
        <w:pStyle w:val="ListNormal"/>
      </w:pPr>
      <w:r w:rsidRPr="006278BE">
        <w:t xml:space="preserve">where appropriate, further information has also been provided to support and explain reconciling items in accordance with the </w:t>
      </w:r>
      <w:bookmarkStart w:id="374" w:name="_Hlk114838032"/>
      <w:r w:rsidRPr="006278BE">
        <w:t xml:space="preserve">RIIO-2 Regulatory Financial Performance Reporting </w:t>
      </w:r>
      <w:bookmarkEnd w:id="374"/>
      <w:r w:rsidRPr="006278BE">
        <w:t xml:space="preserve">RIGs; </w:t>
      </w:r>
    </w:p>
    <w:p w14:paraId="17E1D8DA" w14:textId="77777777" w:rsidR="001A2306" w:rsidRPr="006278BE" w:rsidRDefault="001A2306" w:rsidP="00837CE3">
      <w:pPr>
        <w:pStyle w:val="ListNormal"/>
      </w:pPr>
      <w:r w:rsidRPr="006278BE">
        <w:t xml:space="preserve">adjustments made have been appropriately explained in the Tax Reconciliation supporting commentary, however there remain unexplained differences, which are considered material; and </w:t>
      </w:r>
    </w:p>
    <w:p w14:paraId="4E48E222" w14:textId="77777777" w:rsidR="001A2306" w:rsidRPr="006278BE" w:rsidRDefault="001A2306" w:rsidP="00837CE3">
      <w:pPr>
        <w:pStyle w:val="ListNormal"/>
      </w:pPr>
      <w:r w:rsidRPr="006278BE">
        <w:t>a notification to the Authority has been made in Writing under Chapter 6 of the ED2 Price Control Financial Handbook."</w:t>
      </w:r>
    </w:p>
    <w:p w14:paraId="5D18225E" w14:textId="77777777" w:rsidR="001A2306" w:rsidRPr="006278BE" w:rsidRDefault="001A2306" w:rsidP="001A2306">
      <w:pPr>
        <w:pStyle w:val="Heading2"/>
      </w:pPr>
      <w:bookmarkStart w:id="375" w:name="_Toc115345249"/>
      <w:bookmarkStart w:id="376" w:name="_Toc121736166"/>
      <w:bookmarkStart w:id="377" w:name="_Toc126075096"/>
      <w:r w:rsidRPr="006278BE">
        <w:t>The strategic innovation fund (SIF</w:t>
      </w:r>
      <w:r w:rsidRPr="006278BE">
        <w:rPr>
          <w:rStyle w:val="Subscript"/>
        </w:rPr>
        <w:t>t</w:t>
      </w:r>
      <w:r w:rsidRPr="006278BE">
        <w:t>)</w:t>
      </w:r>
      <w:bookmarkEnd w:id="375"/>
      <w:bookmarkEnd w:id="376"/>
      <w:bookmarkEnd w:id="377"/>
      <w:r w:rsidRPr="006278BE">
        <w:t xml:space="preserve"> </w:t>
      </w:r>
    </w:p>
    <w:p w14:paraId="01EB5F32" w14:textId="77777777" w:rsidR="001A2306" w:rsidRPr="006278BE" w:rsidRDefault="001A2306" w:rsidP="001A2306">
      <w:pPr>
        <w:pStyle w:val="Heading3nonumbering"/>
      </w:pPr>
      <w:r w:rsidRPr="006278BE">
        <w:t xml:space="preserve">Introduction </w:t>
      </w:r>
    </w:p>
    <w:p w14:paraId="3DAFBBFC" w14:textId="77777777" w:rsidR="001A2306" w:rsidRPr="006278BE" w:rsidRDefault="001A2306" w:rsidP="00837CE3">
      <w:pPr>
        <w:pStyle w:val="NumberedNormal"/>
      </w:pPr>
      <w:r w:rsidRPr="006278BE">
        <w:t>The purpose of this condition is to establish arrangements for the SIF and to provide for the calculation of the term SIF</w:t>
      </w:r>
      <w:r w:rsidRPr="006278BE">
        <w:rPr>
          <w:rStyle w:val="Subscript"/>
        </w:rPr>
        <w:t>t</w:t>
      </w:r>
      <w:r w:rsidRPr="006278BE">
        <w:t xml:space="preserve">. </w:t>
      </w:r>
    </w:p>
    <w:p w14:paraId="19CB7C95" w14:textId="4154AA68" w:rsidR="001A2306" w:rsidRPr="006278BE" w:rsidRDefault="001A2306" w:rsidP="00837CE3">
      <w:pPr>
        <w:pStyle w:val="NumberedNormal"/>
      </w:pPr>
      <w:r w:rsidRPr="006278BE">
        <w:t xml:space="preserve">The effect of this condition is to provide funding for Eligible SIF Projects by means of payments received from the </w:t>
      </w:r>
      <w:r w:rsidR="00855C8F">
        <w:t>ISOP</w:t>
      </w:r>
      <w:r w:rsidRPr="006278BE">
        <w:t xml:space="preserve"> (as adjusted, where appropriate, by the SIF Funding Return Mechanism) in accordance with the determination process in Part A. </w:t>
      </w:r>
    </w:p>
    <w:p w14:paraId="2E7715EE" w14:textId="77777777" w:rsidR="001A2306" w:rsidRPr="006278BE" w:rsidRDefault="001A2306" w:rsidP="00837CE3">
      <w:pPr>
        <w:pStyle w:val="NumberedNormal"/>
      </w:pPr>
      <w:r w:rsidRPr="006278BE">
        <w:t xml:space="preserve">This condition also establishes the SIF Governance Document. </w:t>
      </w:r>
    </w:p>
    <w:p w14:paraId="29910EF9" w14:textId="77777777" w:rsidR="001A2306" w:rsidRPr="006278BE" w:rsidRDefault="001A2306" w:rsidP="001A2306">
      <w:pPr>
        <w:pStyle w:val="Heading3"/>
      </w:pPr>
      <w:r w:rsidRPr="006278BE">
        <w:t>Determination of the value of SIF</w:t>
      </w:r>
      <w:r w:rsidRPr="006278BE">
        <w:rPr>
          <w:rStyle w:val="Subscript"/>
        </w:rPr>
        <w:t>t</w:t>
      </w:r>
      <w:r w:rsidRPr="006278BE">
        <w:t xml:space="preserve">  </w:t>
      </w:r>
    </w:p>
    <w:p w14:paraId="3CF8332F" w14:textId="0FEDFD01" w:rsidR="001A2306" w:rsidRPr="006278BE" w:rsidRDefault="001A2306" w:rsidP="00837CE3">
      <w:pPr>
        <w:pStyle w:val="NumberedNormal"/>
      </w:pPr>
      <w:r w:rsidRPr="006278BE">
        <w:t>The value of SIF</w:t>
      </w:r>
      <w:r w:rsidRPr="006278BE">
        <w:rPr>
          <w:rStyle w:val="Subscript"/>
        </w:rPr>
        <w:t>t</w:t>
      </w:r>
      <w:r w:rsidRPr="006278BE">
        <w:t xml:space="preserve"> is SIF Funding less any SIF Funding Return for the Regulatory Year that is to be paid to the licensee by the </w:t>
      </w:r>
      <w:r w:rsidR="00855C8F">
        <w:t>ISOP</w:t>
      </w:r>
      <w:r w:rsidRPr="006278BE">
        <w:t xml:space="preserve">, or vice versa, in accordance with the direction issued for that purpose by the Authority pursuant to the provisions of </w:t>
      </w:r>
      <w:r w:rsidR="0091289E">
        <w:t>c</w:t>
      </w:r>
      <w:r w:rsidRPr="006278BE">
        <w:t xml:space="preserve">ondition </w:t>
      </w:r>
      <w:r w:rsidR="0091289E">
        <w:t>F2</w:t>
      </w:r>
      <w:r w:rsidRPr="006278BE">
        <w:t xml:space="preserve"> (</w:t>
      </w:r>
      <w:r w:rsidR="00F32B02">
        <w:t>Innovation Funding</w:t>
      </w:r>
      <w:r w:rsidRPr="006278BE">
        <w:t xml:space="preserve">) in the </w:t>
      </w:r>
      <w:r w:rsidR="00F32B02">
        <w:t>Electricity System Operator Licence</w:t>
      </w:r>
      <w:r w:rsidRPr="006278BE">
        <w:t xml:space="preserve"> held by the </w:t>
      </w:r>
      <w:r w:rsidR="00855C8F">
        <w:t>ISOP</w:t>
      </w:r>
      <w:r w:rsidRPr="006278BE">
        <w:t xml:space="preserve">. </w:t>
      </w:r>
    </w:p>
    <w:p w14:paraId="18D06BEA" w14:textId="53363B4C" w:rsidR="001A2306" w:rsidRPr="006278BE" w:rsidRDefault="001A2306" w:rsidP="00837CE3">
      <w:pPr>
        <w:pStyle w:val="NumberedNormal"/>
      </w:pPr>
      <w:r w:rsidRPr="006278BE">
        <w:t xml:space="preserve">In each Regulatory Year, in accordance with the SIF Governance Document and the appropriate provisions of the </w:t>
      </w:r>
      <w:r w:rsidR="00855C8F">
        <w:t>ISOP</w:t>
      </w:r>
      <w:r w:rsidRPr="006278BE">
        <w:t xml:space="preserve">’s </w:t>
      </w:r>
      <w:r w:rsidR="004862AC">
        <w:t xml:space="preserve">Electricity System Operator </w:t>
      </w:r>
      <w:r w:rsidRPr="006278BE">
        <w:t xml:space="preserve">Licence, the Authority must calculate and then, by direction given to the licensee, specify: </w:t>
      </w:r>
    </w:p>
    <w:p w14:paraId="0EC8C1AF" w14:textId="77777777" w:rsidR="001A2306" w:rsidRPr="006278BE" w:rsidRDefault="001A2306" w:rsidP="00837CE3">
      <w:pPr>
        <w:pStyle w:val="ListNormal"/>
      </w:pPr>
      <w:r w:rsidRPr="006278BE">
        <w:t>the value of the SIF</w:t>
      </w:r>
      <w:r w:rsidRPr="006278BE">
        <w:rPr>
          <w:rStyle w:val="Subscript"/>
        </w:rPr>
        <w:t>t</w:t>
      </w:r>
      <w:r w:rsidRPr="006278BE">
        <w:t xml:space="preserve">; </w:t>
      </w:r>
    </w:p>
    <w:p w14:paraId="46BB099A" w14:textId="77777777" w:rsidR="001A2306" w:rsidRPr="006278BE" w:rsidRDefault="001A2306" w:rsidP="00837CE3">
      <w:pPr>
        <w:pStyle w:val="ListNormal"/>
      </w:pPr>
      <w:r w:rsidRPr="006278BE">
        <w:t xml:space="preserve">how the amount of that term has been calculated, taking account of any SIF Funding Return; and </w:t>
      </w:r>
    </w:p>
    <w:p w14:paraId="106C272C" w14:textId="628DBA75" w:rsidR="001A2306" w:rsidRPr="006278BE" w:rsidRDefault="001A2306" w:rsidP="00837CE3">
      <w:pPr>
        <w:pStyle w:val="ListNormal"/>
      </w:pPr>
      <w:r w:rsidRPr="006278BE">
        <w:t xml:space="preserve">the manner in which and the timescale over which the </w:t>
      </w:r>
      <w:r w:rsidR="00855C8F">
        <w:t>ISOP</w:t>
      </w:r>
      <w:r w:rsidRPr="006278BE">
        <w:t xml:space="preserve"> is required to pay that amount to the licensee or vice versa. </w:t>
      </w:r>
    </w:p>
    <w:p w14:paraId="20278EBD" w14:textId="77777777" w:rsidR="001A2306" w:rsidRPr="006278BE" w:rsidRDefault="001A2306" w:rsidP="001A2306">
      <w:pPr>
        <w:pStyle w:val="Heading3"/>
      </w:pPr>
      <w:r w:rsidRPr="006278BE">
        <w:t xml:space="preserve">The SIF Funding Return Mechanism </w:t>
      </w:r>
    </w:p>
    <w:p w14:paraId="289BB4A4" w14:textId="77777777" w:rsidR="001A2306" w:rsidRPr="006278BE" w:rsidRDefault="001A2306" w:rsidP="00837CE3">
      <w:pPr>
        <w:pStyle w:val="NumberedNormal"/>
      </w:pPr>
      <w:r w:rsidRPr="006278BE">
        <w:t xml:space="preserve">The Authority may direct how SIF Returned Project Revenues should: </w:t>
      </w:r>
    </w:p>
    <w:p w14:paraId="786DB218" w14:textId="72371143" w:rsidR="001A2306" w:rsidRPr="006278BE" w:rsidRDefault="001A2306" w:rsidP="00837CE3">
      <w:pPr>
        <w:pStyle w:val="ListNormal"/>
      </w:pPr>
      <w:r w:rsidRPr="006278BE">
        <w:t xml:space="preserve">be paid to the </w:t>
      </w:r>
      <w:r w:rsidR="00855C8F">
        <w:t>ISOP</w:t>
      </w:r>
      <w:r w:rsidRPr="006278BE">
        <w:t xml:space="preserve"> through the SIF Funding Return Mechanism; or  </w:t>
      </w:r>
    </w:p>
    <w:p w14:paraId="23563D9A" w14:textId="77777777" w:rsidR="001A2306" w:rsidRPr="006278BE" w:rsidRDefault="001A2306" w:rsidP="00837CE3">
      <w:pPr>
        <w:pStyle w:val="ListNormal"/>
      </w:pPr>
      <w:r w:rsidRPr="006278BE">
        <w:t xml:space="preserve">where the Authority considers it to be appropriate, retained by the licensee.  </w:t>
      </w:r>
    </w:p>
    <w:p w14:paraId="3E861297" w14:textId="77777777" w:rsidR="001A2306" w:rsidRPr="006278BE" w:rsidRDefault="001A2306" w:rsidP="00837CE3">
      <w:pPr>
        <w:pStyle w:val="NumberedNormal"/>
      </w:pPr>
      <w:r w:rsidRPr="006278BE">
        <w:t xml:space="preserve">In each Regulatory Year, in accordance with the appropriate provisions of the SIF Governance Document, the Authority must calculate and then, by direction given to the licensee, specify: </w:t>
      </w:r>
    </w:p>
    <w:p w14:paraId="3883F5EF" w14:textId="459E33B9" w:rsidR="001A2306" w:rsidRPr="006278BE" w:rsidRDefault="001A2306" w:rsidP="00837CE3">
      <w:pPr>
        <w:pStyle w:val="ListNormal"/>
      </w:pPr>
      <w:r w:rsidRPr="006278BE">
        <w:t xml:space="preserve">the amount of any SIF Funding Return that the licensee must pay to the </w:t>
      </w:r>
      <w:r w:rsidR="00855C8F">
        <w:t>ISOP</w:t>
      </w:r>
      <w:r w:rsidRPr="006278BE">
        <w:t xml:space="preserve">; and  </w:t>
      </w:r>
    </w:p>
    <w:p w14:paraId="397EABD0" w14:textId="77777777" w:rsidR="001A2306" w:rsidRPr="006278BE" w:rsidRDefault="001A2306" w:rsidP="00837CE3">
      <w:pPr>
        <w:pStyle w:val="ListNormal"/>
      </w:pPr>
      <w:r w:rsidRPr="006278BE">
        <w:t xml:space="preserve">the manner in which and the timescale over which that amount is to be paid.  </w:t>
      </w:r>
    </w:p>
    <w:p w14:paraId="4B922A2C" w14:textId="77777777" w:rsidR="001A2306" w:rsidRPr="006278BE" w:rsidRDefault="001A2306" w:rsidP="00837CE3">
      <w:pPr>
        <w:pStyle w:val="NumberedNormal"/>
      </w:pPr>
      <w:r w:rsidRPr="006278BE">
        <w:t xml:space="preserve">The licensee must comply with any direction that is issued by the Authority under paragraph 9.9.7. </w:t>
      </w:r>
    </w:p>
    <w:p w14:paraId="4168AB22" w14:textId="77777777" w:rsidR="001A2306" w:rsidRPr="006278BE" w:rsidRDefault="001A2306" w:rsidP="001A2306">
      <w:pPr>
        <w:pStyle w:val="Heading3"/>
      </w:pPr>
      <w:r w:rsidRPr="006278BE">
        <w:t xml:space="preserve">The SIF Governance Document  </w:t>
      </w:r>
    </w:p>
    <w:p w14:paraId="677A0653" w14:textId="77777777" w:rsidR="001A2306" w:rsidRPr="006278BE" w:rsidRDefault="001A2306" w:rsidP="00837CE3">
      <w:pPr>
        <w:pStyle w:val="NumberedNormal"/>
      </w:pPr>
      <w:r w:rsidRPr="006278BE">
        <w:t xml:space="preserve">The licensee must comply with the SIF Governance Document when acting in relation to the SIF. </w:t>
      </w:r>
    </w:p>
    <w:p w14:paraId="4F518939" w14:textId="77777777" w:rsidR="001A2306" w:rsidRPr="006278BE" w:rsidRDefault="001A2306" w:rsidP="00837CE3">
      <w:pPr>
        <w:pStyle w:val="NumberedNormal"/>
      </w:pPr>
      <w:r w:rsidRPr="006278BE">
        <w:t xml:space="preserve">The SIF Governance Document may make provision about the regulation, governance and administration of the SIF, including: </w:t>
      </w:r>
    </w:p>
    <w:p w14:paraId="060A3F34" w14:textId="77777777" w:rsidR="001A2306" w:rsidRPr="006278BE" w:rsidRDefault="001A2306" w:rsidP="00837CE3">
      <w:pPr>
        <w:pStyle w:val="ListNormal"/>
      </w:pPr>
      <w:r w:rsidRPr="006278BE">
        <w:t xml:space="preserve">the eligibility criteria to be applied by, and information to be provided to, the Authority in relation to the assessment and approval of proposed SIF projects; </w:t>
      </w:r>
    </w:p>
    <w:p w14:paraId="52276C28" w14:textId="77777777" w:rsidR="001A2306" w:rsidRPr="006278BE" w:rsidRDefault="001A2306" w:rsidP="00837CE3">
      <w:pPr>
        <w:pStyle w:val="ListNormal"/>
      </w:pPr>
      <w:r w:rsidRPr="006278BE">
        <w:t xml:space="preserve">the evaluation criteria against which the funding of such proposed SIF projects will be assessed and approved; </w:t>
      </w:r>
    </w:p>
    <w:p w14:paraId="4D6D1232" w14:textId="77777777" w:rsidR="001A2306" w:rsidRPr="006278BE" w:rsidRDefault="001A2306" w:rsidP="00837CE3">
      <w:pPr>
        <w:pStyle w:val="ListNormal"/>
      </w:pPr>
      <w:r w:rsidRPr="006278BE">
        <w:t xml:space="preserve">the process and procedures that will be in place for the assessment, approval, and financing of Eligible SIF Projects, including the SIF Funding Mechanism and SIF Funding Return Mechanism; </w:t>
      </w:r>
    </w:p>
    <w:p w14:paraId="6C5FF5EE" w14:textId="75F28FF0" w:rsidR="001A2306" w:rsidRPr="006278BE" w:rsidRDefault="001A2306" w:rsidP="00837CE3">
      <w:pPr>
        <w:pStyle w:val="ListNormal"/>
      </w:pPr>
      <w:r w:rsidRPr="006278BE">
        <w:t>arrangements to ensure that relevant matters the licensee learned from the implementation of Eligible SIF Projects can be captured and disseminated by the licensee to other licensees including Electricity Distributors</w:t>
      </w:r>
      <w:r w:rsidR="00F32F2E">
        <w:t>, the ISOP,</w:t>
      </w:r>
      <w:r w:rsidRPr="006278BE">
        <w:t xml:space="preserve"> and Transmission Licensees; </w:t>
      </w:r>
    </w:p>
    <w:p w14:paraId="386AAFA3" w14:textId="77777777" w:rsidR="001A2306" w:rsidRPr="006278BE" w:rsidRDefault="001A2306" w:rsidP="00837CE3">
      <w:pPr>
        <w:pStyle w:val="ListNormal"/>
      </w:pPr>
      <w:r w:rsidRPr="006278BE">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6278BE" w:rsidRDefault="001A2306" w:rsidP="00837CE3">
      <w:pPr>
        <w:pStyle w:val="ListNormal"/>
      </w:pPr>
      <w:r w:rsidRPr="006278BE">
        <w:t xml:space="preserve">arrangements relating to the treatment of intellectual property rights including SIF Returned Royalty Income in respect of Eligible SIF Projects. </w:t>
      </w:r>
    </w:p>
    <w:p w14:paraId="1CBBC38F" w14:textId="77777777" w:rsidR="001A2306" w:rsidRPr="006278BE" w:rsidRDefault="001A2306" w:rsidP="00837CE3">
      <w:pPr>
        <w:pStyle w:val="NumberedNormal"/>
      </w:pPr>
      <w:r w:rsidRPr="006278BE">
        <w:t xml:space="preserve">The procedure for issuing and amending the SIF Governance Document is set out in Special Condition 1.3 (Common procedure). </w:t>
      </w:r>
    </w:p>
    <w:p w14:paraId="6A4A00D1" w14:textId="77777777" w:rsidR="001A2306" w:rsidRPr="006278BE" w:rsidRDefault="001A2306" w:rsidP="001A2306">
      <w:pPr>
        <w:pStyle w:val="Heading2"/>
      </w:pPr>
      <w:bookmarkStart w:id="378" w:name="_Toc115345250"/>
      <w:bookmarkStart w:id="379" w:name="_Toc121736167"/>
      <w:bookmarkStart w:id="380" w:name="_Toc126075097"/>
      <w:r w:rsidRPr="006278BE">
        <w:t>Margins on licensee’s Connection Activities</w:t>
      </w:r>
      <w:bookmarkEnd w:id="378"/>
      <w:bookmarkEnd w:id="379"/>
      <w:bookmarkEnd w:id="380"/>
      <w:r w:rsidRPr="006278BE">
        <w:t xml:space="preserve">  </w:t>
      </w:r>
    </w:p>
    <w:p w14:paraId="340E30C9" w14:textId="77777777" w:rsidR="001A2306" w:rsidRPr="006278BE" w:rsidRDefault="001A2306" w:rsidP="001A2306">
      <w:pPr>
        <w:pStyle w:val="Heading3nonumbering"/>
      </w:pPr>
      <w:r w:rsidRPr="006278BE">
        <w:t xml:space="preserve">Introduction </w:t>
      </w:r>
    </w:p>
    <w:p w14:paraId="1F726736" w14:textId="77777777" w:rsidR="001A2306" w:rsidRPr="006278BE" w:rsidRDefault="001A2306" w:rsidP="00837CE3">
      <w:pPr>
        <w:pStyle w:val="NumberedNormal"/>
      </w:pPr>
      <w:r w:rsidRPr="006278BE">
        <w:t xml:space="preserve">The purpose of this condition is to set out the charging arrangements for the licensee relating to any Connection Activities. </w:t>
      </w:r>
    </w:p>
    <w:p w14:paraId="02EE5471" w14:textId="77777777" w:rsidR="001A2306" w:rsidRPr="006278BE" w:rsidRDefault="001A2306" w:rsidP="00837CE3">
      <w:pPr>
        <w:pStyle w:val="NumberedNormal"/>
      </w:pPr>
      <w:r w:rsidRPr="006278BE">
        <w:t xml:space="preserve">The effect of this condition is to: </w:t>
      </w:r>
    </w:p>
    <w:p w14:paraId="0C2A3404" w14:textId="77777777" w:rsidR="001A2306" w:rsidRPr="006278BE" w:rsidRDefault="001A2306" w:rsidP="00837CE3">
      <w:pPr>
        <w:pStyle w:val="ListNormal"/>
      </w:pPr>
      <w:r w:rsidRPr="006278BE">
        <w:t xml:space="preserve">prohibit the licensee from charging a Margin in a Connection Charge that relates to any of its Connection Activities in an Excluded Market Segment of the Local Connections Market; </w:t>
      </w:r>
    </w:p>
    <w:p w14:paraId="4A1A4370" w14:textId="77777777" w:rsidR="001A2306" w:rsidRPr="006278BE" w:rsidRDefault="001A2306" w:rsidP="00837CE3">
      <w:pPr>
        <w:pStyle w:val="ListNormal"/>
      </w:pPr>
      <w:r w:rsidRPr="006278BE">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6278BE" w:rsidRDefault="001A2306" w:rsidP="00837CE3">
      <w:pPr>
        <w:pStyle w:val="ListNormal"/>
      </w:pPr>
      <w:r w:rsidRPr="006278BE">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6278BE" w:rsidRDefault="001A2306" w:rsidP="00837CE3">
      <w:pPr>
        <w:pStyle w:val="ListNormal"/>
      </w:pPr>
      <w:r w:rsidRPr="006278BE">
        <w:t xml:space="preserve">provide a mechanism for the Authority to direct the licensee to repay such part of the Margin charged in a Connection Charge that relates to any of its Connection Activities.  </w:t>
      </w:r>
    </w:p>
    <w:p w14:paraId="1A5C9DA8" w14:textId="77777777" w:rsidR="001A2306" w:rsidRPr="006278BE" w:rsidRDefault="001A2306" w:rsidP="00837CE3">
      <w:pPr>
        <w:pStyle w:val="NumberedNormal"/>
      </w:pPr>
      <w:r w:rsidRPr="006278BE">
        <w:t xml:space="preserve">Part D sets out the Relevant Market Segments for the purposes of this condition. </w:t>
      </w:r>
    </w:p>
    <w:p w14:paraId="6E18EB9A" w14:textId="77777777" w:rsidR="001A2306" w:rsidRPr="006278BE" w:rsidRDefault="001A2306" w:rsidP="001A2306">
      <w:pPr>
        <w:pStyle w:val="Heading3"/>
      </w:pPr>
      <w:r w:rsidRPr="006278BE">
        <w:t xml:space="preserve">Margins on Excluded Market Segments  </w:t>
      </w:r>
    </w:p>
    <w:p w14:paraId="4D136E47" w14:textId="77777777" w:rsidR="001A2306" w:rsidRPr="006278BE" w:rsidRDefault="001A2306" w:rsidP="00837CE3">
      <w:pPr>
        <w:pStyle w:val="NumberedNormal"/>
      </w:pPr>
      <w:r w:rsidRPr="006278BE">
        <w:t xml:space="preserve">The licensee must not charge a Margin in a Connection Charge that relates to any of its Connection Activities in an Excluded Market Segment of the Local Connections Market.  </w:t>
      </w:r>
    </w:p>
    <w:p w14:paraId="7D7A7307" w14:textId="77777777" w:rsidR="001A2306" w:rsidRPr="006278BE" w:rsidRDefault="001A2306" w:rsidP="001A2306">
      <w:pPr>
        <w:pStyle w:val="Heading3"/>
      </w:pPr>
      <w:r w:rsidRPr="006278BE">
        <w:t xml:space="preserve">Margins on Relevant Market Segments </w:t>
      </w:r>
    </w:p>
    <w:p w14:paraId="5D9BE08E" w14:textId="77777777" w:rsidR="001A2306" w:rsidRPr="006278BE" w:rsidRDefault="001A2306" w:rsidP="00837CE3">
      <w:pPr>
        <w:pStyle w:val="NumberedNormal"/>
      </w:pPr>
      <w:r w:rsidRPr="006278BE">
        <w:t xml:space="preserve">This Part is subject to the provisions of Part C. </w:t>
      </w:r>
    </w:p>
    <w:p w14:paraId="4002A218" w14:textId="77777777" w:rsidR="001A2306" w:rsidRPr="006278BE" w:rsidRDefault="001A2306" w:rsidP="00837CE3">
      <w:pPr>
        <w:pStyle w:val="NumberedNormal"/>
      </w:pPr>
      <w:r w:rsidRPr="006278BE">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6278BE" w:rsidRDefault="001A2306" w:rsidP="00837CE3">
      <w:pPr>
        <w:pStyle w:val="NumberedNormal"/>
      </w:pPr>
      <w:r w:rsidRPr="006278BE">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6278BE" w:rsidRDefault="001A2306" w:rsidP="001A2306">
      <w:pPr>
        <w:pStyle w:val="Heading3"/>
      </w:pPr>
      <w:r w:rsidRPr="006278BE">
        <w:t xml:space="preserve">Provisions where the Legal Requirements Test is not satisfied   </w:t>
      </w:r>
    </w:p>
    <w:p w14:paraId="72268322" w14:textId="77777777" w:rsidR="001A2306" w:rsidRPr="006278BE" w:rsidRDefault="001A2306" w:rsidP="00837CE3">
      <w:pPr>
        <w:pStyle w:val="NumberedNormal"/>
      </w:pPr>
      <w:r w:rsidRPr="006278BE">
        <w:t xml:space="preserve">Where the Authority at any time determines that the Legal Requirements Test is not satisfied, it may: </w:t>
      </w:r>
    </w:p>
    <w:p w14:paraId="4A81A091" w14:textId="77777777" w:rsidR="001A2306" w:rsidRPr="006278BE" w:rsidRDefault="001A2306" w:rsidP="00837CE3">
      <w:pPr>
        <w:pStyle w:val="ListNormal"/>
      </w:pPr>
      <w:r w:rsidRPr="006278BE">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6278BE" w:rsidRDefault="001A2306" w:rsidP="00837CE3">
      <w:pPr>
        <w:pStyle w:val="ListNormal"/>
      </w:pPr>
      <w:r w:rsidRPr="006278BE">
        <w:t>issue to the licensee a Clawback Direction in accordance with paragraphs 9.10.9 to 9.10.16.</w:t>
      </w:r>
    </w:p>
    <w:p w14:paraId="2E355F1B" w14:textId="77777777" w:rsidR="001A2306" w:rsidRPr="006278BE" w:rsidRDefault="001A2306" w:rsidP="00837CE3">
      <w:pPr>
        <w:pStyle w:val="NumberedNormal"/>
      </w:pPr>
      <w:r w:rsidRPr="006278BE">
        <w:t xml:space="preserve">A Clawback Direction must specify: </w:t>
      </w:r>
    </w:p>
    <w:p w14:paraId="508E5AB6" w14:textId="77777777" w:rsidR="001A2306" w:rsidRPr="006278BE" w:rsidRDefault="001A2306" w:rsidP="00837CE3">
      <w:pPr>
        <w:pStyle w:val="ListNormal"/>
      </w:pPr>
      <w:r w:rsidRPr="006278BE">
        <w:t xml:space="preserve">the period of time to which it relates; and </w:t>
      </w:r>
    </w:p>
    <w:p w14:paraId="003AD209" w14:textId="77777777" w:rsidR="001A2306" w:rsidRPr="006278BE" w:rsidRDefault="001A2306" w:rsidP="00837CE3">
      <w:pPr>
        <w:pStyle w:val="ListNormal"/>
      </w:pPr>
      <w:r w:rsidRPr="006278BE">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6278BE" w:rsidRDefault="001A2306" w:rsidP="00837CE3">
      <w:pPr>
        <w:pStyle w:val="NumberedNormal"/>
      </w:pPr>
      <w:r w:rsidRPr="006278BE">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6278BE" w:rsidRDefault="001A2306" w:rsidP="00837CE3">
      <w:pPr>
        <w:pStyle w:val="NumberedNormal"/>
      </w:pPr>
      <w:r w:rsidRPr="006278BE">
        <w:t xml:space="preserve">For the purposes of a Clawback Direction, a Margin is treated as having been charged during a period of time if it: </w:t>
      </w:r>
    </w:p>
    <w:p w14:paraId="57961BF9" w14:textId="77777777" w:rsidR="001A2306" w:rsidRPr="006278BE" w:rsidRDefault="001A2306" w:rsidP="00837CE3">
      <w:pPr>
        <w:pStyle w:val="ListNormal"/>
      </w:pPr>
      <w:r w:rsidRPr="006278BE">
        <w:t xml:space="preserve">became due to the licensee under a connection agreement entered into during that period; and </w:t>
      </w:r>
    </w:p>
    <w:p w14:paraId="34BC0942" w14:textId="77777777" w:rsidR="001A2306" w:rsidRPr="006278BE" w:rsidRDefault="001A2306" w:rsidP="00837CE3">
      <w:pPr>
        <w:pStyle w:val="ListNormal"/>
      </w:pPr>
      <w:r w:rsidRPr="006278BE">
        <w:t xml:space="preserve">was paid to and received by the licensee under that agreement. </w:t>
      </w:r>
    </w:p>
    <w:p w14:paraId="2CBBEEBC" w14:textId="77777777" w:rsidR="001A2306" w:rsidRPr="006278BE" w:rsidRDefault="001A2306" w:rsidP="00837CE3">
      <w:pPr>
        <w:pStyle w:val="NumberedNormal"/>
      </w:pPr>
      <w:r w:rsidRPr="006278BE">
        <w:t xml:space="preserve">Where a Clawback Direction is issued the licensee must take all reasonable steps to: </w:t>
      </w:r>
    </w:p>
    <w:p w14:paraId="40C28042" w14:textId="77777777" w:rsidR="001A2306" w:rsidRPr="006278BE" w:rsidRDefault="001A2306" w:rsidP="00837CE3">
      <w:pPr>
        <w:pStyle w:val="ListNormal"/>
      </w:pPr>
      <w:r w:rsidRPr="006278BE">
        <w:t xml:space="preserve">identify all those persons who were charged the Margin to which the Clawback Direction relates; and </w:t>
      </w:r>
    </w:p>
    <w:p w14:paraId="00BF3547" w14:textId="77777777" w:rsidR="001A2306" w:rsidRPr="006278BE" w:rsidRDefault="001A2306" w:rsidP="00837CE3">
      <w:pPr>
        <w:pStyle w:val="ListNormal"/>
      </w:pPr>
      <w:r w:rsidRPr="006278BE">
        <w:t xml:space="preserve">repay to each such person, as soon as is practicable, a sum equivalent to the proportion of the Margin that that person paid to the licensee. </w:t>
      </w:r>
    </w:p>
    <w:p w14:paraId="426B9B57" w14:textId="77777777" w:rsidR="001A2306" w:rsidRPr="006278BE" w:rsidRDefault="001A2306" w:rsidP="00837CE3">
      <w:pPr>
        <w:pStyle w:val="NumberedNormal"/>
      </w:pPr>
      <w:r w:rsidRPr="006278BE">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6278BE" w:rsidRDefault="001A2306" w:rsidP="00837CE3">
      <w:pPr>
        <w:pStyle w:val="NumberedNormal"/>
      </w:pPr>
      <w:r w:rsidRPr="006278BE">
        <w:t>The aggregate amount notified to the Authority constitutes the value of the AUM</w:t>
      </w:r>
      <w:r w:rsidRPr="006278BE">
        <w:rPr>
          <w:rStyle w:val="Subscript"/>
        </w:rPr>
        <w:t>t</w:t>
      </w:r>
      <w:r w:rsidRPr="006278BE">
        <w:t xml:space="preserve"> term for the purposes of Special Condition 5.1 (Total other revenue allowances).</w:t>
      </w:r>
    </w:p>
    <w:p w14:paraId="097C0D09" w14:textId="77777777" w:rsidR="001A2306" w:rsidRPr="006278BE" w:rsidRDefault="001A2306" w:rsidP="00837CE3">
      <w:pPr>
        <w:pStyle w:val="NumberedNormal"/>
      </w:pPr>
      <w:r w:rsidRPr="006278BE">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6278BE" w:rsidRDefault="001A2306" w:rsidP="00837CE3">
      <w:pPr>
        <w:pStyle w:val="NumberedNormal"/>
      </w:pPr>
      <w:r w:rsidRPr="006278BE">
        <w:t xml:space="preserve">Before issuing a direction under this Part, the Authority must send to the licensee and publish on the Authority's Website: </w:t>
      </w:r>
    </w:p>
    <w:p w14:paraId="3F67296E" w14:textId="77777777" w:rsidR="001A2306" w:rsidRPr="006278BE" w:rsidRDefault="001A2306" w:rsidP="00837CE3">
      <w:pPr>
        <w:pStyle w:val="ListNormal"/>
      </w:pPr>
      <w:r w:rsidRPr="006278BE">
        <w:t xml:space="preserve">the text of the proposed direction; </w:t>
      </w:r>
    </w:p>
    <w:p w14:paraId="73AD3F25" w14:textId="77777777" w:rsidR="001A2306" w:rsidRPr="006278BE" w:rsidRDefault="001A2306" w:rsidP="00837CE3">
      <w:pPr>
        <w:pStyle w:val="ListNormal"/>
      </w:pPr>
      <w:r w:rsidRPr="006278BE">
        <w:t xml:space="preserve">the date on which the Authority intends the proposed direction to come into effect;  </w:t>
      </w:r>
    </w:p>
    <w:p w14:paraId="585C54A4" w14:textId="77777777" w:rsidR="001A2306" w:rsidRPr="006278BE" w:rsidRDefault="001A2306" w:rsidP="00837CE3">
      <w:pPr>
        <w:pStyle w:val="ListNormal"/>
      </w:pPr>
      <w:r w:rsidRPr="006278BE">
        <w:t xml:space="preserve">the reasons why it proposes to issue the direction; and </w:t>
      </w:r>
    </w:p>
    <w:p w14:paraId="69280E7D" w14:textId="77777777" w:rsidR="001A2306" w:rsidRPr="006278BE" w:rsidRDefault="001A2306" w:rsidP="00837CE3">
      <w:pPr>
        <w:pStyle w:val="ListNormal"/>
      </w:pPr>
      <w:r w:rsidRPr="006278BE">
        <w:t xml:space="preserve">a period during which representations may be made on the proposed direction, which must not be less than 28 days. </w:t>
      </w:r>
    </w:p>
    <w:p w14:paraId="40C0B55D" w14:textId="77777777" w:rsidR="001A2306" w:rsidRPr="006278BE" w:rsidRDefault="001A2306" w:rsidP="001A2306">
      <w:pPr>
        <w:pStyle w:val="Heading3"/>
      </w:pPr>
      <w:r w:rsidRPr="006278BE">
        <w:t xml:space="preserve">Local Connections Market Segments  </w:t>
      </w:r>
    </w:p>
    <w:p w14:paraId="3BFA9677" w14:textId="77777777" w:rsidR="001A2306" w:rsidRPr="006278BE" w:rsidRDefault="001A2306" w:rsidP="00837CE3">
      <w:pPr>
        <w:pStyle w:val="NumberedNormal"/>
      </w:pPr>
      <w:r w:rsidRPr="006278BE">
        <w:t xml:space="preserve">In respect of Metered premises owned or occupied by Demand Customers, the following are Relevant Market Segments: </w:t>
      </w:r>
    </w:p>
    <w:p w14:paraId="176B195E" w14:textId="77777777" w:rsidR="001A2306" w:rsidRPr="006278BE" w:rsidRDefault="001A2306" w:rsidP="00837CE3">
      <w:pPr>
        <w:pStyle w:val="ListNormal"/>
      </w:pPr>
      <w:r w:rsidRPr="006278BE">
        <w:t xml:space="preserve">Low Voltage work: low voltage Connection Activities involving only Low Voltage work, other than in respect of Excluded Market Segments;  </w:t>
      </w:r>
    </w:p>
    <w:p w14:paraId="02B8DF3A" w14:textId="77777777" w:rsidR="001A2306" w:rsidRPr="006278BE" w:rsidRDefault="001A2306" w:rsidP="00837CE3">
      <w:pPr>
        <w:pStyle w:val="ListNormal"/>
      </w:pPr>
      <w:r w:rsidRPr="006278BE">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6278BE" w:rsidRDefault="001A2306" w:rsidP="00837CE3">
      <w:pPr>
        <w:pStyle w:val="ListNormal"/>
      </w:pPr>
      <w:r w:rsidRPr="006278BE">
        <w:t xml:space="preserve">high voltage and extra high voltage work: Low Voltage or high voltage Connection Activities involving extra high voltage work; and </w:t>
      </w:r>
    </w:p>
    <w:p w14:paraId="20EAC7A1" w14:textId="77777777" w:rsidR="001A2306" w:rsidRPr="006278BE" w:rsidRDefault="001A2306" w:rsidP="00837CE3">
      <w:pPr>
        <w:pStyle w:val="ListNormal"/>
      </w:pPr>
      <w:r w:rsidRPr="006278BE">
        <w:t xml:space="preserve">extra high voltage work and above: extra high voltage work and 132kV Connection Activities. </w:t>
      </w:r>
    </w:p>
    <w:p w14:paraId="69F92D57" w14:textId="77777777" w:rsidR="001A2306" w:rsidRPr="006278BE" w:rsidRDefault="001A2306" w:rsidP="00837CE3">
      <w:pPr>
        <w:pStyle w:val="NumberedNormal"/>
      </w:pPr>
      <w:r w:rsidRPr="006278BE">
        <w:t xml:space="preserve">In respect of Metered premises in which the connection involves the connection of Distributed Generation, the following are Relevant Market Segments: </w:t>
      </w:r>
    </w:p>
    <w:p w14:paraId="174D469A" w14:textId="77777777" w:rsidR="001A2306" w:rsidRPr="006278BE" w:rsidRDefault="001A2306" w:rsidP="00837CE3">
      <w:pPr>
        <w:pStyle w:val="ListNormal"/>
      </w:pPr>
      <w:r w:rsidRPr="006278BE">
        <w:t xml:space="preserve">Low Voltage work: Low Voltage Connection Activities involving only Low Voltage work; and  </w:t>
      </w:r>
    </w:p>
    <w:p w14:paraId="0A9A319A" w14:textId="77777777" w:rsidR="001A2306" w:rsidRPr="006278BE" w:rsidRDefault="001A2306" w:rsidP="00837CE3">
      <w:pPr>
        <w:pStyle w:val="ListNormal"/>
      </w:pPr>
      <w:r w:rsidRPr="006278BE">
        <w:t xml:space="preserve">high voltage and extra high voltage work: any Connection Activities involving work at high voltage or above.  </w:t>
      </w:r>
    </w:p>
    <w:p w14:paraId="586DA880" w14:textId="77777777" w:rsidR="001A2306" w:rsidRPr="006278BE" w:rsidRDefault="001A2306" w:rsidP="00837CE3">
      <w:pPr>
        <w:pStyle w:val="NumberedNormal"/>
      </w:pPr>
      <w:r w:rsidRPr="006278BE">
        <w:t xml:space="preserve">In respect of Unmetered premises, the following are Relevant Market Segments: </w:t>
      </w:r>
    </w:p>
    <w:p w14:paraId="01E62240" w14:textId="77777777" w:rsidR="001A2306" w:rsidRPr="006278BE" w:rsidRDefault="001A2306" w:rsidP="00837CE3">
      <w:pPr>
        <w:pStyle w:val="ListNormal"/>
      </w:pPr>
      <w:r w:rsidRPr="006278BE">
        <w:t xml:space="preserve">local authority work: new Connection Activities in respect of local authority premises;  </w:t>
      </w:r>
    </w:p>
    <w:p w14:paraId="74BCAC5E" w14:textId="77777777" w:rsidR="001A2306" w:rsidRPr="006278BE" w:rsidRDefault="001A2306" w:rsidP="00837CE3">
      <w:pPr>
        <w:pStyle w:val="ListNormal"/>
      </w:pPr>
      <w:r w:rsidRPr="006278BE">
        <w:t>private finance initiative work: new Connection Activities under private finance initiatives; and</w:t>
      </w:r>
    </w:p>
    <w:p w14:paraId="052D780F" w14:textId="77777777" w:rsidR="001A2306" w:rsidRPr="006278BE" w:rsidRDefault="001A2306" w:rsidP="00837CE3">
      <w:pPr>
        <w:pStyle w:val="ListNormal"/>
      </w:pPr>
      <w:r w:rsidRPr="006278BE">
        <w:t xml:space="preserve">other work: all other non-local authority and non-private finance initiative Unmetered connections work. </w:t>
      </w:r>
    </w:p>
    <w:p w14:paraId="3C637CD7" w14:textId="77777777" w:rsidR="001A2306" w:rsidRPr="006278BE" w:rsidRDefault="001A2306" w:rsidP="001A2306">
      <w:pPr>
        <w:pStyle w:val="Heading3"/>
      </w:pPr>
      <w:r w:rsidRPr="006278BE">
        <w:t xml:space="preserve">Excluded Relevant Market Segments </w:t>
      </w:r>
    </w:p>
    <w:p w14:paraId="4FB91015" w14:textId="77777777" w:rsidR="001A2306" w:rsidRPr="006278BE" w:rsidRDefault="001A2306" w:rsidP="00837CE3">
      <w:pPr>
        <w:pStyle w:val="NumberedNormal"/>
      </w:pPr>
      <w:r w:rsidRPr="006278BE">
        <w:t xml:space="preserve">For the purposes of this condition, the Excluded Market Segment comprises the following market segments relating to Metered premises that are owned or occupied by Demand Customers:  </w:t>
      </w:r>
    </w:p>
    <w:p w14:paraId="09AAD684" w14:textId="77777777" w:rsidR="001A2306" w:rsidRPr="006278BE" w:rsidRDefault="001A2306" w:rsidP="00837CE3">
      <w:pPr>
        <w:pStyle w:val="ListNormal"/>
      </w:pPr>
      <w:r w:rsidRPr="006278BE">
        <w:t>Excluded Market Segment 1: LVSSA connections; and</w:t>
      </w:r>
    </w:p>
    <w:p w14:paraId="79F4341B" w14:textId="77777777" w:rsidR="001A2306" w:rsidRPr="006278BE" w:rsidRDefault="001A2306" w:rsidP="00837CE3">
      <w:pPr>
        <w:pStyle w:val="ListNormal"/>
      </w:pPr>
      <w:r w:rsidRPr="006278BE">
        <w:t>Excluded Market Segment 2: LVSSB connections.</w:t>
      </w:r>
    </w:p>
    <w:p w14:paraId="287FEBD1" w14:textId="77777777" w:rsidR="001A2306" w:rsidRPr="006278BE" w:rsidRDefault="001A2306" w:rsidP="001A2306">
      <w:pPr>
        <w:pStyle w:val="Heading2"/>
      </w:pPr>
      <w:bookmarkStart w:id="381" w:name="_Toc115345251"/>
      <w:bookmarkStart w:id="382" w:name="_Toc121736168"/>
      <w:bookmarkStart w:id="383" w:name="_Toc126075098"/>
      <w:r w:rsidRPr="006278BE">
        <w:t>Restriction on charges for the provision of Legacy Metering Equipment</w:t>
      </w:r>
      <w:bookmarkEnd w:id="381"/>
      <w:bookmarkEnd w:id="382"/>
      <w:bookmarkEnd w:id="383"/>
      <w:r w:rsidRPr="006278BE">
        <w:t xml:space="preserve"> </w:t>
      </w:r>
    </w:p>
    <w:p w14:paraId="4E867C14" w14:textId="77777777" w:rsidR="001A2306" w:rsidRPr="006278BE" w:rsidRDefault="001A2306" w:rsidP="001A2306">
      <w:pPr>
        <w:pStyle w:val="Heading3nonumbering"/>
      </w:pPr>
      <w:r w:rsidRPr="006278BE">
        <w:t xml:space="preserve">Introduction </w:t>
      </w:r>
    </w:p>
    <w:p w14:paraId="1852EC3A" w14:textId="77777777" w:rsidR="001A2306" w:rsidRPr="006278BE" w:rsidRDefault="001A2306" w:rsidP="00837CE3">
      <w:pPr>
        <w:pStyle w:val="NumberedNormal"/>
      </w:pPr>
      <w:r w:rsidRPr="006278BE">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6278BE" w:rsidRDefault="001A2306" w:rsidP="001A2306">
      <w:pPr>
        <w:pStyle w:val="Heading3"/>
      </w:pPr>
      <w:r w:rsidRPr="006278BE">
        <w:t>Licensee’s obligation</w:t>
      </w:r>
    </w:p>
    <w:p w14:paraId="0455A9B1" w14:textId="77777777" w:rsidR="001A2306" w:rsidRPr="006278BE" w:rsidRDefault="001A2306" w:rsidP="00837CE3">
      <w:pPr>
        <w:pStyle w:val="NumberedNormal"/>
      </w:pPr>
      <w:r w:rsidRPr="006278BE">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6278BE" w:rsidRDefault="001A2306" w:rsidP="001A2306">
      <w:pPr>
        <w:pStyle w:val="Heading3"/>
      </w:pPr>
      <w:r w:rsidRPr="006278BE">
        <w:t>Charges for Single-Phase Single-Rate Credit Electricity Meters</w:t>
      </w:r>
    </w:p>
    <w:p w14:paraId="04BF22CD" w14:textId="77777777" w:rsidR="001A2306" w:rsidRPr="006278BE" w:rsidRDefault="001A2306" w:rsidP="00837CE3">
      <w:pPr>
        <w:pStyle w:val="NumberedNormal"/>
      </w:pPr>
      <w:r w:rsidRPr="006278BE">
        <w:t>The total charge set by the licensee in respect of the provision of a Single-Phase Single-Rate Credit Electricity Meter must at no time exceed the value derived from the following formula:</w:t>
      </w:r>
    </w:p>
    <w:p w14:paraId="33A6B71D" w14:textId="77777777" w:rsidR="001A2306" w:rsidRPr="006278BE" w:rsidRDefault="004A5D3F" w:rsidP="00837CE3">
      <m:oMathPara>
        <m:oMath>
          <m:sSub>
            <m:sSubPr>
              <m:ctrlPr>
                <w:rPr>
                  <w:rFonts w:ascii="Cambria Math" w:hAnsi="Cambria Math"/>
                </w:rPr>
              </m:ctrlPr>
            </m:sSubPr>
            <m:e>
              <m:r>
                <w:rPr>
                  <w:rFonts w:ascii="Cambria Math" w:hAnsi="Cambria Math"/>
                </w:rPr>
                <m:t>SRCM</m:t>
              </m:r>
            </m:e>
            <m:sub>
              <m:r>
                <w:rPr>
                  <w:rFonts w:ascii="Cambria Math" w:hAnsi="Cambria Math"/>
                </w:rPr>
                <m:t>t</m:t>
              </m:r>
            </m:sub>
          </m:sSub>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6278BE" w:rsidRDefault="001A2306" w:rsidP="00837CE3">
      <w:pPr>
        <w:pStyle w:val="FormulaDefinitions"/>
      </w:pPr>
      <w:r w:rsidRPr="006278BE">
        <w:t xml:space="preserve">where: </w:t>
      </w:r>
    </w:p>
    <w:p w14:paraId="28C17951" w14:textId="77777777" w:rsidR="001A2306" w:rsidRPr="006278BE" w:rsidRDefault="001A2306" w:rsidP="00837CE3">
      <w:pPr>
        <w:pStyle w:val="FormulaDefinitions"/>
      </w:pPr>
      <w:r w:rsidRPr="006278BE">
        <w:t>SRCM</w:t>
      </w:r>
      <w:r w:rsidRPr="006278BE">
        <w:rPr>
          <w:rStyle w:val="Subscript"/>
        </w:rPr>
        <w:t>t</w:t>
      </w:r>
      <w:r w:rsidRPr="006278BE">
        <w:tab/>
        <w:t>is the maximum amount that the licensee may charge for the provision of a Single-Phase Single-Rate Credit Electricity Meter;</w:t>
      </w:r>
    </w:p>
    <w:p w14:paraId="2157E933" w14:textId="77777777" w:rsidR="001A2306" w:rsidRPr="006278BE" w:rsidRDefault="001A2306" w:rsidP="00837CE3">
      <w:pPr>
        <w:pStyle w:val="FormulaDefinitions"/>
      </w:pPr>
      <w:r w:rsidRPr="006278BE">
        <w:t>PIT</w:t>
      </w:r>
      <w:r w:rsidRPr="006278BE">
        <w:rPr>
          <w:rStyle w:val="Subscript"/>
        </w:rPr>
        <w:t>t</w:t>
      </w:r>
      <w:r w:rsidRPr="006278BE">
        <w:tab/>
        <w:t>is the price index adjustment derived in accordance with Part G; and</w:t>
      </w:r>
    </w:p>
    <w:p w14:paraId="449A1C06" w14:textId="77777777" w:rsidR="001A2306" w:rsidRPr="006278BE" w:rsidRDefault="001A2306" w:rsidP="00837CE3">
      <w:pPr>
        <w:pStyle w:val="FormulaDefinitions"/>
      </w:pPr>
      <w:r w:rsidRPr="006278BE">
        <w:t>AF</w:t>
      </w:r>
      <w:r w:rsidRPr="006278BE">
        <w:rPr>
          <w:rStyle w:val="Subscript"/>
        </w:rPr>
        <w:t>t</w:t>
      </w:r>
      <w:r w:rsidRPr="006278BE">
        <w:tab/>
        <w:t>is the adjustment factor (if any) derived in accordance with Part H.</w:t>
      </w:r>
    </w:p>
    <w:p w14:paraId="6731EB7E" w14:textId="77777777" w:rsidR="001A2306" w:rsidRPr="006278BE" w:rsidRDefault="001A2306" w:rsidP="001A2306">
      <w:pPr>
        <w:pStyle w:val="Heading3"/>
      </w:pPr>
      <w:r w:rsidRPr="006278BE">
        <w:t>Charges for Single-Rate Token Prepayment Electricity Meters</w:t>
      </w:r>
    </w:p>
    <w:p w14:paraId="01242E66" w14:textId="77777777" w:rsidR="001A2306" w:rsidRPr="006278BE" w:rsidRDefault="001A2306" w:rsidP="00837CE3">
      <w:pPr>
        <w:pStyle w:val="NumberedNormal"/>
      </w:pPr>
      <w:r w:rsidRPr="006278BE">
        <w:t>The total charge set by the licensee in respect of the provision of a Single-Rate Token Prepayment Electricity Meter must at no time exceed the value derived from the following formula:</w:t>
      </w:r>
    </w:p>
    <w:p w14:paraId="6414A890" w14:textId="77777777" w:rsidR="001A2306" w:rsidRPr="006278BE" w:rsidRDefault="004A5D3F" w:rsidP="00837CE3">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6278BE" w:rsidRDefault="001A2306" w:rsidP="00837CE3">
      <w:pPr>
        <w:pStyle w:val="FormulaDefinitions"/>
      </w:pPr>
      <w:r w:rsidRPr="006278BE">
        <w:t>where:</w:t>
      </w:r>
    </w:p>
    <w:p w14:paraId="42C629A9" w14:textId="77777777" w:rsidR="001A2306" w:rsidRPr="006278BE" w:rsidRDefault="001A2306" w:rsidP="00837CE3">
      <w:pPr>
        <w:pStyle w:val="FormulaDefinitions"/>
      </w:pPr>
      <w:r w:rsidRPr="006278BE">
        <w:t>TPPM</w:t>
      </w:r>
      <w:r w:rsidRPr="006278BE">
        <w:rPr>
          <w:rStyle w:val="Subscript"/>
        </w:rPr>
        <w:t>t</w:t>
      </w:r>
      <w:r w:rsidRPr="006278BE">
        <w:tab/>
        <w:t>is the maximum amount that the licensee may charge for the provision of a Single-Rate Token Prepayment Electricity Meter;</w:t>
      </w:r>
    </w:p>
    <w:p w14:paraId="47391980" w14:textId="77777777" w:rsidR="001A2306" w:rsidRPr="006278BE" w:rsidRDefault="001A2306" w:rsidP="00837CE3">
      <w:pPr>
        <w:pStyle w:val="FormulaDefinitions"/>
      </w:pPr>
      <w:r w:rsidRPr="006278BE">
        <w:t>TPPMAV</w:t>
      </w:r>
      <w:r w:rsidRPr="006278BE">
        <w:tab/>
        <w:t xml:space="preserve">means the modern equivalent asset value of a Single-Rate Token Prepayment Electricity Meter, and has the value of £59;              </w:t>
      </w:r>
    </w:p>
    <w:p w14:paraId="74942CEC" w14:textId="77777777" w:rsidR="001A2306" w:rsidRPr="006278BE" w:rsidRDefault="001A2306" w:rsidP="00837CE3">
      <w:pPr>
        <w:pStyle w:val="FormulaDefinitions"/>
      </w:pPr>
      <w:r w:rsidRPr="006278BE">
        <w:t>LT</w:t>
      </w:r>
      <w:r w:rsidRPr="006278BE">
        <w:rPr>
          <w:rStyle w:val="Subscript"/>
        </w:rPr>
        <w:t>t</w:t>
      </w:r>
      <w:r w:rsidRPr="006278BE">
        <w:tab/>
        <w:t>is the current expected life (in years) of a Single-Rate Token Prepayment Electricity Meter, and has the value of 9.72;</w:t>
      </w:r>
    </w:p>
    <w:p w14:paraId="738C4960" w14:textId="77777777" w:rsidR="001A2306" w:rsidRPr="006278BE" w:rsidRDefault="001A2306" w:rsidP="00837CE3">
      <w:pPr>
        <w:pStyle w:val="FormulaDefinitions"/>
      </w:pPr>
      <w:r w:rsidRPr="006278BE">
        <w:t>LTW</w:t>
      </w:r>
      <w:r w:rsidRPr="006278BE">
        <w:rPr>
          <w:rStyle w:val="Subscript"/>
        </w:rPr>
        <w:t>t</w:t>
      </w:r>
      <w:r w:rsidRPr="006278BE">
        <w:tab/>
        <w:t>is the value of LT</w:t>
      </w:r>
      <w:r w:rsidRPr="006278BE">
        <w:rPr>
          <w:rStyle w:val="Subscript"/>
        </w:rPr>
        <w:t>t</w:t>
      </w:r>
      <w:r w:rsidRPr="006278BE">
        <w:t xml:space="preserve"> rounded down to the nearest integer, and hence has the value of 9;</w:t>
      </w:r>
    </w:p>
    <w:p w14:paraId="67E7DA97" w14:textId="77777777" w:rsidR="001A2306" w:rsidRPr="006278BE" w:rsidRDefault="001A2306" w:rsidP="00837CE3">
      <w:pPr>
        <w:pStyle w:val="FormulaDefinitions"/>
      </w:pPr>
      <w:r w:rsidRPr="006278BE">
        <w:t>PIT</w:t>
      </w:r>
      <w:r w:rsidRPr="006278BE">
        <w:rPr>
          <w:rStyle w:val="Subscript"/>
        </w:rPr>
        <w:t>t</w:t>
      </w:r>
      <w:r w:rsidRPr="006278BE">
        <w:tab/>
        <w:t xml:space="preserve">is the price index adjustment derived in accordance with Part G; and </w:t>
      </w:r>
    </w:p>
    <w:p w14:paraId="44B9B04B" w14:textId="77777777" w:rsidR="001A2306" w:rsidRPr="006278BE" w:rsidRDefault="001A2306" w:rsidP="00837CE3">
      <w:pPr>
        <w:pStyle w:val="FormulaDefinitions"/>
      </w:pPr>
      <w:r w:rsidRPr="006278BE">
        <w:t>AF</w:t>
      </w:r>
      <w:r w:rsidRPr="006278BE">
        <w:rPr>
          <w:rStyle w:val="Subscript"/>
        </w:rPr>
        <w:t>t</w:t>
      </w:r>
      <w:r w:rsidRPr="006278BE">
        <w:tab/>
        <w:t>is the adjustment factor (if any), derived in accordance with Part H.</w:t>
      </w:r>
    </w:p>
    <w:p w14:paraId="22ACF421" w14:textId="77777777" w:rsidR="001A2306" w:rsidRPr="006278BE" w:rsidRDefault="001A2306" w:rsidP="001A2306">
      <w:pPr>
        <w:pStyle w:val="Heading3"/>
      </w:pPr>
      <w:r w:rsidRPr="006278BE">
        <w:t>Charges for Single-Rate Key Prepayment Electricity Meters</w:t>
      </w:r>
    </w:p>
    <w:p w14:paraId="601E6962" w14:textId="77777777" w:rsidR="001A2306" w:rsidRPr="006278BE" w:rsidRDefault="001A2306" w:rsidP="00837CE3">
      <w:pPr>
        <w:pStyle w:val="NumberedNormal"/>
      </w:pPr>
      <w:r w:rsidRPr="006278BE">
        <w:t>The total charge set by the licensee in respect of the provision of a Single-Rate Key Prepayment Electricity Meter must at no time exceed the value derived from the following formula:</w:t>
      </w:r>
    </w:p>
    <w:p w14:paraId="09BDB4D0" w14:textId="77777777" w:rsidR="001A2306" w:rsidRPr="006278BE" w:rsidRDefault="004A5D3F" w:rsidP="00837CE3">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6278BE" w:rsidRDefault="001A2306" w:rsidP="00837CE3">
      <w:pPr>
        <w:pStyle w:val="FormulaDefinitions"/>
      </w:pPr>
      <w:r w:rsidRPr="006278BE">
        <w:t>where:</w:t>
      </w:r>
    </w:p>
    <w:p w14:paraId="7E3C194D" w14:textId="77777777" w:rsidR="001A2306" w:rsidRPr="006278BE" w:rsidRDefault="001A2306" w:rsidP="00837CE3">
      <w:pPr>
        <w:pStyle w:val="FormulaDefinitions"/>
      </w:pPr>
      <w:r w:rsidRPr="006278BE">
        <w:t>KPPM</w:t>
      </w:r>
      <w:r w:rsidRPr="006278BE">
        <w:rPr>
          <w:rStyle w:val="Subscript"/>
        </w:rPr>
        <w:t>t</w:t>
      </w:r>
      <w:r w:rsidRPr="006278BE">
        <w:tab/>
        <w:t>is the maximum amount that the licensee may charge for the provision of a Single-Rate Key Prepayment Electricity Meter;</w:t>
      </w:r>
    </w:p>
    <w:p w14:paraId="62A38D0A" w14:textId="77777777" w:rsidR="001A2306" w:rsidRPr="006278BE" w:rsidRDefault="001A2306" w:rsidP="00837CE3">
      <w:pPr>
        <w:pStyle w:val="FormulaDefinitions"/>
      </w:pPr>
      <w:r w:rsidRPr="006278BE">
        <w:t>KPPMAV</w:t>
      </w:r>
      <w:r w:rsidRPr="006278BE">
        <w:tab/>
        <w:t>means the modern equivalent asset value of a Single-Rate Key Prepayment Electricity Meter, and has the value of £60.31;</w:t>
      </w:r>
    </w:p>
    <w:p w14:paraId="3766B264" w14:textId="77777777" w:rsidR="001A2306" w:rsidRPr="006278BE" w:rsidRDefault="001A2306" w:rsidP="00837CE3">
      <w:pPr>
        <w:pStyle w:val="FormulaDefinitions"/>
      </w:pPr>
      <w:r w:rsidRPr="006278BE">
        <w:t>LK</w:t>
      </w:r>
      <w:r w:rsidRPr="006278BE">
        <w:rPr>
          <w:rStyle w:val="Subscript"/>
        </w:rPr>
        <w:t>t</w:t>
      </w:r>
      <w:r w:rsidRPr="006278BE">
        <w:tab/>
        <w:t>is the current expected life (in years) of a Single-Rate Key Prepayment Electricity Meter, and has the value of 9.34;</w:t>
      </w:r>
    </w:p>
    <w:p w14:paraId="79D68688" w14:textId="77777777" w:rsidR="001A2306" w:rsidRPr="006278BE" w:rsidRDefault="001A2306" w:rsidP="00837CE3">
      <w:pPr>
        <w:pStyle w:val="FormulaDefinitions"/>
      </w:pPr>
      <w:r w:rsidRPr="006278BE">
        <w:t>LKW</w:t>
      </w:r>
      <w:r w:rsidRPr="006278BE">
        <w:rPr>
          <w:rStyle w:val="Subscript"/>
        </w:rPr>
        <w:t>t</w:t>
      </w:r>
      <w:r w:rsidRPr="006278BE">
        <w:tab/>
        <w:t>is the value of LK</w:t>
      </w:r>
      <w:r w:rsidRPr="006278BE">
        <w:rPr>
          <w:rStyle w:val="Subscript"/>
        </w:rPr>
        <w:t>t</w:t>
      </w:r>
      <w:r w:rsidRPr="006278BE">
        <w:t xml:space="preserve"> rounded down to the nearest integer, and hence has the value of 9;</w:t>
      </w:r>
    </w:p>
    <w:p w14:paraId="35F4184D" w14:textId="77777777" w:rsidR="001A2306" w:rsidRPr="006278BE" w:rsidRDefault="001A2306" w:rsidP="00837CE3">
      <w:pPr>
        <w:pStyle w:val="FormulaDefinitions"/>
      </w:pPr>
      <w:r w:rsidRPr="006278BE">
        <w:t>PIT</w:t>
      </w:r>
      <w:r w:rsidRPr="006278BE">
        <w:rPr>
          <w:rStyle w:val="Subscript"/>
        </w:rPr>
        <w:t>t</w:t>
      </w:r>
      <w:r w:rsidRPr="006278BE">
        <w:tab/>
        <w:t xml:space="preserve">is the price index adjustment derived in accordance with Part G; and </w:t>
      </w:r>
    </w:p>
    <w:p w14:paraId="7055166A" w14:textId="77777777" w:rsidR="001A2306" w:rsidRPr="006278BE" w:rsidRDefault="001A2306" w:rsidP="00837CE3">
      <w:pPr>
        <w:pStyle w:val="FormulaDefinitions"/>
      </w:pPr>
      <w:r w:rsidRPr="006278BE">
        <w:t>AF</w:t>
      </w:r>
      <w:r w:rsidRPr="006278BE">
        <w:rPr>
          <w:rStyle w:val="Subscript"/>
        </w:rPr>
        <w:t>t</w:t>
      </w:r>
      <w:r w:rsidRPr="006278BE">
        <w:tab/>
        <w:t>is the adjustment factor (if any) derived in accordance with Part H.</w:t>
      </w:r>
    </w:p>
    <w:p w14:paraId="0B49D58D" w14:textId="77777777" w:rsidR="001A2306" w:rsidRPr="006278BE" w:rsidRDefault="001A2306" w:rsidP="001A2306">
      <w:pPr>
        <w:pStyle w:val="Heading3"/>
      </w:pPr>
      <w:r w:rsidRPr="006278BE">
        <w:t xml:space="preserve">Charges for Single-Rate Smartcard Prepayment Electricity Meters </w:t>
      </w:r>
    </w:p>
    <w:p w14:paraId="2A922B36" w14:textId="77777777" w:rsidR="001A2306" w:rsidRPr="006278BE" w:rsidRDefault="001A2306" w:rsidP="00837CE3">
      <w:pPr>
        <w:pStyle w:val="NumberedNormal"/>
      </w:pPr>
      <w:r w:rsidRPr="006278BE">
        <w:t>The total charge set by the licensee in respect of the provision of a Single-Rate Smartcard Prepayment Electricity Meter must at no time exceed the value derived from the following formula:</w:t>
      </w:r>
    </w:p>
    <w:p w14:paraId="449077CE" w14:textId="77777777" w:rsidR="001A2306" w:rsidRPr="006278BE" w:rsidRDefault="004A5D3F" w:rsidP="00837CE3">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6278BE" w:rsidRDefault="001A2306" w:rsidP="00837CE3">
      <w:pPr>
        <w:pStyle w:val="FormulaDefinitions"/>
      </w:pPr>
      <w:r w:rsidRPr="006278BE">
        <w:t xml:space="preserve">where: </w:t>
      </w:r>
    </w:p>
    <w:p w14:paraId="3DC943B6" w14:textId="77777777" w:rsidR="001A2306" w:rsidRPr="006278BE" w:rsidRDefault="001A2306" w:rsidP="00837CE3">
      <w:pPr>
        <w:pStyle w:val="FormulaDefinitions"/>
      </w:pPr>
      <w:r w:rsidRPr="006278BE">
        <w:t>SPPM</w:t>
      </w:r>
      <w:r w:rsidRPr="006278BE">
        <w:rPr>
          <w:rStyle w:val="Subscript"/>
        </w:rPr>
        <w:t>t</w:t>
      </w:r>
      <w:r w:rsidRPr="006278BE">
        <w:tab/>
        <w:t>is the maximum amount that the licensee may charge for the provision of a Single-Rate Smartcard Prepayment Electricity Meter;</w:t>
      </w:r>
    </w:p>
    <w:p w14:paraId="6D37632C" w14:textId="77777777" w:rsidR="001A2306" w:rsidRPr="006278BE" w:rsidRDefault="001A2306" w:rsidP="00837CE3">
      <w:pPr>
        <w:pStyle w:val="FormulaDefinitions"/>
      </w:pPr>
      <w:r w:rsidRPr="006278BE">
        <w:t>SPPMAV</w:t>
      </w:r>
      <w:r w:rsidRPr="006278BE">
        <w:tab/>
        <w:t>means the modern equivalent asset value of a Single-Rate Smartcard Prepayment Electricity Meter, and has the value of £62.77;</w:t>
      </w:r>
    </w:p>
    <w:p w14:paraId="00E488D2" w14:textId="77777777" w:rsidR="001A2306" w:rsidRPr="006278BE" w:rsidRDefault="001A2306" w:rsidP="00837CE3">
      <w:pPr>
        <w:pStyle w:val="FormulaDefinitions"/>
      </w:pPr>
      <w:r w:rsidRPr="006278BE">
        <w:t>LS</w:t>
      </w:r>
      <w:r w:rsidRPr="006278BE">
        <w:rPr>
          <w:rStyle w:val="Subscript"/>
        </w:rPr>
        <w:t>t</w:t>
      </w:r>
      <w:r w:rsidRPr="006278BE">
        <w:tab/>
        <w:t>is the current expected life (in years) of a Single-Rate Smartcard Prepayment Electricity Meter, and has the value of 7;</w:t>
      </w:r>
    </w:p>
    <w:p w14:paraId="5A61A140" w14:textId="77777777" w:rsidR="001A2306" w:rsidRPr="006278BE" w:rsidRDefault="001A2306" w:rsidP="00837CE3">
      <w:pPr>
        <w:pStyle w:val="FormulaDefinitions"/>
      </w:pPr>
      <w:r w:rsidRPr="006278BE">
        <w:t>LSW</w:t>
      </w:r>
      <w:r w:rsidRPr="006278BE">
        <w:rPr>
          <w:rStyle w:val="Subscript"/>
        </w:rPr>
        <w:t>t</w:t>
      </w:r>
      <w:r w:rsidRPr="006278BE">
        <w:tab/>
        <w:t>is the value of LS</w:t>
      </w:r>
      <w:r w:rsidRPr="006278BE">
        <w:rPr>
          <w:rStyle w:val="Subscript"/>
        </w:rPr>
        <w:t>t</w:t>
      </w:r>
      <w:r w:rsidRPr="006278BE">
        <w:t xml:space="preserve"> rounded down to the nearest integer, and hence has the value of 7;</w:t>
      </w:r>
    </w:p>
    <w:p w14:paraId="6E740098" w14:textId="77777777" w:rsidR="001A2306" w:rsidRPr="006278BE" w:rsidRDefault="001A2306" w:rsidP="00837CE3">
      <w:pPr>
        <w:pStyle w:val="FormulaDefinitions"/>
      </w:pPr>
      <w:r w:rsidRPr="006278BE">
        <w:t>PIT</w:t>
      </w:r>
      <w:r w:rsidRPr="006278BE">
        <w:rPr>
          <w:rStyle w:val="Subscript"/>
        </w:rPr>
        <w:t>t</w:t>
      </w:r>
      <w:r w:rsidRPr="006278BE">
        <w:tab/>
        <w:t>is the price index adjustment derived in accordance with Part G; and</w:t>
      </w:r>
    </w:p>
    <w:p w14:paraId="7347C58C" w14:textId="77777777" w:rsidR="001A2306" w:rsidRPr="006278BE" w:rsidRDefault="001A2306" w:rsidP="00837CE3">
      <w:pPr>
        <w:pStyle w:val="FormulaDefinitions"/>
      </w:pPr>
      <w:r w:rsidRPr="006278BE">
        <w:t>AF</w:t>
      </w:r>
      <w:r w:rsidRPr="006278BE">
        <w:rPr>
          <w:rStyle w:val="Subscript"/>
        </w:rPr>
        <w:t>t</w:t>
      </w:r>
      <w:r w:rsidRPr="006278BE">
        <w:tab/>
        <w:t>is the adjustment factor (if any) derived in accordance with Part H.</w:t>
      </w:r>
    </w:p>
    <w:p w14:paraId="23726F4B" w14:textId="77777777" w:rsidR="001A2306" w:rsidRPr="006278BE" w:rsidRDefault="001A2306" w:rsidP="001A2306">
      <w:pPr>
        <w:pStyle w:val="Heading3"/>
      </w:pPr>
      <w:r w:rsidRPr="006278BE">
        <w:t xml:space="preserve">Charges for all other types of Electricity Meter provided under Standard Condition 34 </w:t>
      </w:r>
    </w:p>
    <w:p w14:paraId="78244538" w14:textId="77777777" w:rsidR="001A2306" w:rsidRPr="006278BE" w:rsidRDefault="001A2306" w:rsidP="00837CE3">
      <w:pPr>
        <w:pStyle w:val="NumberedNormal"/>
      </w:pPr>
      <w:r w:rsidRPr="006278BE">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6278BE" w:rsidRDefault="004A5D3F" w:rsidP="00837CE3">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6278BE" w:rsidRDefault="001A2306" w:rsidP="00837CE3">
      <w:pPr>
        <w:pStyle w:val="FormulaDefinitions"/>
      </w:pPr>
      <w:r w:rsidRPr="006278BE">
        <w:t>where:</w:t>
      </w:r>
    </w:p>
    <w:p w14:paraId="43421A03" w14:textId="77777777" w:rsidR="001A2306" w:rsidRPr="006278BE" w:rsidRDefault="001A2306" w:rsidP="00837CE3">
      <w:pPr>
        <w:pStyle w:val="FormulaDefinitions"/>
      </w:pPr>
      <w:r w:rsidRPr="006278BE">
        <w:t>MAPPC</w:t>
      </w:r>
      <w:r w:rsidRPr="006278BE">
        <w:rPr>
          <w:rStyle w:val="Subscript"/>
        </w:rPr>
        <w:t>t</w:t>
      </w:r>
      <w:r w:rsidRPr="006278BE">
        <w:tab/>
        <w:t>is the maximum amount that the licensee may charge for the provision of a type of Electricity Meter not provided for by Parts B to E;</w:t>
      </w:r>
    </w:p>
    <w:p w14:paraId="59ECAEE5" w14:textId="77777777" w:rsidR="001A2306" w:rsidRPr="006278BE" w:rsidRDefault="001A2306" w:rsidP="00837CE3">
      <w:pPr>
        <w:pStyle w:val="FormulaDefinitions"/>
      </w:pPr>
      <w:r w:rsidRPr="006278BE">
        <w:t>MEAP</w:t>
      </w:r>
      <w:r w:rsidRPr="006278BE">
        <w:rPr>
          <w:rStyle w:val="Subscript"/>
        </w:rPr>
        <w:t>i</w:t>
      </w:r>
      <w:r w:rsidRPr="006278BE">
        <w:tab/>
        <w:t>is the Modern Equivalent Asset Purchase Price of the Electricity Meter type i as at 1 June 2003 or the nearest determinable date after 1 June 2003;</w:t>
      </w:r>
    </w:p>
    <w:p w14:paraId="67FE5DCE" w14:textId="77777777" w:rsidR="001A2306" w:rsidRPr="006278BE" w:rsidRDefault="001A2306" w:rsidP="00837CE3">
      <w:pPr>
        <w:pStyle w:val="FormulaDefinitions"/>
      </w:pPr>
      <w:r w:rsidRPr="006278BE">
        <w:t>ELA</w:t>
      </w:r>
      <w:r w:rsidRPr="006278BE">
        <w:rPr>
          <w:rStyle w:val="Subscript"/>
        </w:rPr>
        <w:t>i</w:t>
      </w:r>
      <w:r w:rsidRPr="006278BE">
        <w:tab/>
        <w:t>is the current expected economic life (in years) of the Electricity Meter type i;</w:t>
      </w:r>
    </w:p>
    <w:p w14:paraId="2461A724" w14:textId="77777777" w:rsidR="001A2306" w:rsidRPr="006278BE" w:rsidRDefault="001A2306" w:rsidP="00837CE3">
      <w:pPr>
        <w:pStyle w:val="FormulaDefinitions"/>
      </w:pPr>
      <w:r w:rsidRPr="006278BE">
        <w:t>PIT</w:t>
      </w:r>
      <w:r w:rsidRPr="006278BE">
        <w:rPr>
          <w:rStyle w:val="Subscript"/>
        </w:rPr>
        <w:t>t</w:t>
      </w:r>
      <w:r w:rsidRPr="006278BE">
        <w:tab/>
        <w:t xml:space="preserve">is the price index adjustment derived in accordance with Part G; </w:t>
      </w:r>
    </w:p>
    <w:p w14:paraId="5155DADB" w14:textId="77777777" w:rsidR="001A2306" w:rsidRPr="006278BE" w:rsidRDefault="001A2306" w:rsidP="00837CE3">
      <w:pPr>
        <w:pStyle w:val="FormulaDefinitions"/>
      </w:pPr>
      <w:r w:rsidRPr="006278BE">
        <w:t>AF</w:t>
      </w:r>
      <w:r w:rsidRPr="006278BE">
        <w:rPr>
          <w:rStyle w:val="Subscript"/>
        </w:rPr>
        <w:t>t</w:t>
      </w:r>
      <w:r w:rsidRPr="006278BE">
        <w:tab/>
        <w:t xml:space="preserve">is the adjustment factor (if any), derived in accordance with Part H; and </w:t>
      </w:r>
    </w:p>
    <w:p w14:paraId="65B9E809" w14:textId="77777777" w:rsidR="001A2306" w:rsidRPr="006278BE" w:rsidRDefault="001A2306" w:rsidP="00837CE3">
      <w:pPr>
        <w:pStyle w:val="FormulaDefinitions"/>
      </w:pPr>
      <w:r w:rsidRPr="006278BE">
        <w:t>i</w:t>
      </w:r>
      <w:r w:rsidRPr="006278BE">
        <w:tab/>
        <w:t>means an Electricity Meter of a type listed in paragraph 9.11.8 and not provided for by Parts B to E.</w:t>
      </w:r>
    </w:p>
    <w:p w14:paraId="2807915D" w14:textId="77777777" w:rsidR="001A2306" w:rsidRPr="006278BE" w:rsidRDefault="001A2306" w:rsidP="00837CE3">
      <w:pPr>
        <w:pStyle w:val="NumberedNormal"/>
      </w:pPr>
      <w:r w:rsidRPr="006278BE">
        <w:t>The types of Electricity Meter (without limitation, and subject to the licensee’s right to subdivide any such type in order to facilitate cost-reflective charging) provided for by this condition are:</w:t>
      </w:r>
    </w:p>
    <w:p w14:paraId="45606C6F" w14:textId="77777777" w:rsidR="001A2306" w:rsidRPr="006278BE" w:rsidRDefault="001A2306" w:rsidP="00837CE3">
      <w:pPr>
        <w:pStyle w:val="ListNormal"/>
      </w:pPr>
      <w:r w:rsidRPr="006278BE">
        <w:t>multi-rate single-phase credit Electricity Meters;</w:t>
      </w:r>
    </w:p>
    <w:p w14:paraId="1F2CBB63" w14:textId="77777777" w:rsidR="001A2306" w:rsidRPr="006278BE" w:rsidRDefault="001A2306" w:rsidP="00837CE3">
      <w:pPr>
        <w:pStyle w:val="ListNormal"/>
      </w:pPr>
      <w:r w:rsidRPr="006278BE">
        <w:t>multi-rate single-phase prepayment Electricity Meters;</w:t>
      </w:r>
    </w:p>
    <w:p w14:paraId="121D8F5F" w14:textId="77777777" w:rsidR="001A2306" w:rsidRPr="006278BE" w:rsidRDefault="001A2306" w:rsidP="00837CE3">
      <w:pPr>
        <w:pStyle w:val="ListNormal"/>
      </w:pPr>
      <w:r w:rsidRPr="006278BE">
        <w:t>poly-phase Single-Rate whole-current Electricity Meters;</w:t>
      </w:r>
    </w:p>
    <w:p w14:paraId="1311F127" w14:textId="77777777" w:rsidR="001A2306" w:rsidRPr="006278BE" w:rsidRDefault="001A2306" w:rsidP="00837CE3">
      <w:pPr>
        <w:pStyle w:val="ListNormal"/>
      </w:pPr>
      <w:r w:rsidRPr="006278BE">
        <w:t>poly-phase multi-rate whole-current Electricity Meters; and</w:t>
      </w:r>
    </w:p>
    <w:p w14:paraId="325D1D24" w14:textId="77777777" w:rsidR="001A2306" w:rsidRPr="006278BE" w:rsidRDefault="001A2306" w:rsidP="00837CE3">
      <w:pPr>
        <w:pStyle w:val="ListNormal"/>
      </w:pPr>
      <w:r w:rsidRPr="006278BE">
        <w:t>non-half-hourly current-transformer Electricity Meters.</w:t>
      </w:r>
    </w:p>
    <w:p w14:paraId="3933BBDB" w14:textId="77777777" w:rsidR="001A2306" w:rsidRPr="006278BE" w:rsidRDefault="001A2306" w:rsidP="001A2306">
      <w:pPr>
        <w:pStyle w:val="Heading3"/>
      </w:pPr>
      <w:r w:rsidRPr="006278BE">
        <w:t xml:space="preserve">Calculation of the price index adjustment </w:t>
      </w:r>
    </w:p>
    <w:p w14:paraId="10BA88DE" w14:textId="77777777" w:rsidR="001A2306" w:rsidRPr="006278BE" w:rsidRDefault="001A2306" w:rsidP="00837CE3">
      <w:pPr>
        <w:pStyle w:val="NumberedNormal"/>
      </w:pPr>
      <w:r w:rsidRPr="006278BE">
        <w:t xml:space="preserve">For the purposes of Parts B to F the price index adjustment is calculated in accordance with the following formula: </w:t>
      </w:r>
    </w:p>
    <w:p w14:paraId="5F216AFD" w14:textId="77777777" w:rsidR="001A2306" w:rsidRPr="006278BE" w:rsidRDefault="004A5D3F" w:rsidP="00837CE3">
      <m:oMathPara>
        <m:oMath>
          <m:sSub>
            <m:sSubPr>
              <m:ctrlPr>
                <w:rPr>
                  <w:rFonts w:ascii="Cambria Math" w:hAnsi="Cambria Math"/>
                </w:rPr>
              </m:ctrlPr>
            </m:sSubPr>
            <m:e>
              <m:r>
                <w:rPr>
                  <w:rFonts w:ascii="Cambria Math" w:hAnsi="Cambria Math"/>
                </w:rPr>
                <m:t>PIT</m:t>
              </m:r>
            </m:e>
            <m:sub>
              <m:r>
                <w:rPr>
                  <w:rFonts w:ascii="Cambria Math" w:hAnsi="Cambria Math"/>
                </w:rPr>
                <m:t>t</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m:rPr>
                      <m:sty m:val="p"/>
                    </m:rPr>
                    <w:rPr>
                      <w:rFonts w:ascii="Cambria Math" w:hAnsi="Cambria Math"/>
                    </w:rPr>
                    <m:t>100</m:t>
                  </m:r>
                </m:den>
              </m:f>
            </m:e>
          </m:d>
          <m:r>
            <m:rPr>
              <m:sty m:val="p"/>
            </m:rP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m:t>
              </m:r>
              <m:r>
                <m:rPr>
                  <m:sty m:val="p"/>
                </m:rPr>
                <w:rPr>
                  <w:rFonts w:ascii="Cambria Math" w:hAnsi="Cambria Math"/>
                </w:rPr>
                <m:t>-1</m:t>
              </m:r>
            </m:sub>
          </m:sSub>
        </m:oMath>
      </m:oMathPara>
    </w:p>
    <w:p w14:paraId="20124A8C" w14:textId="77777777" w:rsidR="001A2306" w:rsidRPr="006278BE" w:rsidRDefault="001A2306" w:rsidP="00837CE3">
      <w:pPr>
        <w:pStyle w:val="FormulaDefinitions"/>
      </w:pPr>
      <w:r w:rsidRPr="006278BE">
        <w:t xml:space="preserve">where: </w:t>
      </w:r>
    </w:p>
    <w:p w14:paraId="78C2A024" w14:textId="77777777" w:rsidR="001A2306" w:rsidRPr="006278BE" w:rsidRDefault="001A2306" w:rsidP="00837CE3">
      <w:pPr>
        <w:pStyle w:val="FormulaDefinitions"/>
      </w:pPr>
      <w:r w:rsidRPr="006278BE">
        <w:t>PIT</w:t>
      </w:r>
      <w:r w:rsidRPr="006278BE">
        <w:rPr>
          <w:rStyle w:val="Subscript"/>
        </w:rPr>
        <w:t>t</w:t>
      </w:r>
      <w:r w:rsidRPr="006278BE">
        <w:tab/>
        <w:t>has the value of 1 in the Regulatory Year beginning on 1 April 2002, and then in each subsequent Regulatory Year has the value derived from the formula itself; and</w:t>
      </w:r>
    </w:p>
    <w:p w14:paraId="5D8689A0" w14:textId="77777777" w:rsidR="001A2306" w:rsidRPr="006278BE" w:rsidRDefault="001A2306" w:rsidP="00837CE3">
      <w:pPr>
        <w:pStyle w:val="FormulaDefinitions"/>
      </w:pPr>
      <w:r w:rsidRPr="006278BE">
        <w:t>RPI</w:t>
      </w:r>
      <w:r w:rsidRPr="006278BE">
        <w:rPr>
          <w:rStyle w:val="Subscript"/>
        </w:rPr>
        <w:t>t</w:t>
      </w:r>
      <w:r w:rsidRPr="006278BE">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6278BE">
        <w:rPr>
          <w:rStyle w:val="Subscript"/>
        </w:rPr>
        <w:t>t-2</w:t>
      </w:r>
      <w:r w:rsidRPr="006278BE">
        <w:t xml:space="preserve"> and the arithmetic average of the Retail Prices Index numbers published or determined with respect to the same months in Regulatory Year t-1.</w:t>
      </w:r>
    </w:p>
    <w:p w14:paraId="0D5AA568" w14:textId="77777777" w:rsidR="001A2306" w:rsidRPr="006278BE" w:rsidRDefault="001A2306" w:rsidP="001A2306">
      <w:pPr>
        <w:pStyle w:val="Heading3"/>
      </w:pPr>
      <w:r w:rsidRPr="006278BE">
        <w:t>Determination and application of the adjustment factor (AF)</w:t>
      </w:r>
    </w:p>
    <w:p w14:paraId="698837EF" w14:textId="77777777" w:rsidR="001A2306" w:rsidRPr="006278BE" w:rsidRDefault="001A2306" w:rsidP="00837CE3">
      <w:pPr>
        <w:pStyle w:val="NumberedNormal"/>
      </w:pPr>
      <w:r w:rsidRPr="006278BE">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6278BE" w:rsidRDefault="001A2306" w:rsidP="00837CE3">
      <w:pPr>
        <w:pStyle w:val="NumberedNormal"/>
      </w:pPr>
      <w:r w:rsidRPr="006278BE">
        <w:t>The types of Electricity Meter to which paragraph 9.11.10 refers are:</w:t>
      </w:r>
    </w:p>
    <w:p w14:paraId="2B843216" w14:textId="77777777" w:rsidR="001A2306" w:rsidRPr="006278BE" w:rsidRDefault="001A2306" w:rsidP="00837CE3">
      <w:pPr>
        <w:pStyle w:val="ListNormal"/>
      </w:pPr>
      <w:r w:rsidRPr="006278BE">
        <w:t>a Token Prepayment Electricity Meter (whether Single-Rate or multi-rate);</w:t>
      </w:r>
    </w:p>
    <w:p w14:paraId="0982389B" w14:textId="77777777" w:rsidR="001A2306" w:rsidRPr="006278BE" w:rsidRDefault="001A2306" w:rsidP="00837CE3">
      <w:pPr>
        <w:pStyle w:val="ListNormal"/>
      </w:pPr>
      <w:r w:rsidRPr="006278BE">
        <w:t xml:space="preserve">a Key Prepayment Electricity Meter (whether Single-Rate or multi-rate); </w:t>
      </w:r>
    </w:p>
    <w:p w14:paraId="63C25824" w14:textId="77777777" w:rsidR="001A2306" w:rsidRPr="006278BE" w:rsidRDefault="001A2306" w:rsidP="00837CE3">
      <w:pPr>
        <w:pStyle w:val="ListNormal"/>
      </w:pPr>
      <w:r w:rsidRPr="006278BE">
        <w:t>a Smartcard Prepayment Electricity Meter (whether Single-Rate or multi-rate); and</w:t>
      </w:r>
    </w:p>
    <w:p w14:paraId="31BC4202" w14:textId="77777777" w:rsidR="001A2306" w:rsidRPr="006278BE" w:rsidRDefault="001A2306" w:rsidP="00837CE3">
      <w:pPr>
        <w:pStyle w:val="ListNormal"/>
      </w:pPr>
      <w:r w:rsidRPr="006278BE">
        <w:t>a Single-Phase Single-Rate Credit Electricity Meter.</w:t>
      </w:r>
    </w:p>
    <w:p w14:paraId="1E3D13E8" w14:textId="77777777" w:rsidR="001A2306" w:rsidRPr="006278BE" w:rsidRDefault="001A2306" w:rsidP="00837CE3">
      <w:pPr>
        <w:pStyle w:val="NumberedNormal"/>
      </w:pPr>
      <w:r w:rsidRPr="006278BE">
        <w:t>If paragraph 9.11.10 applies, the licensee may, by notice to the Authority, propose a relevant adjustment factor (AF</w:t>
      </w:r>
      <w:r w:rsidRPr="006278BE">
        <w:rPr>
          <w:rStyle w:val="Subscript"/>
        </w:rPr>
        <w:t>t</w:t>
      </w:r>
      <w:r w:rsidRPr="006278BE">
        <w:t>) to be applied uniformly to each of the formulae set out in Parts B to F in respect of the charging restrictions established by this condition.</w:t>
      </w:r>
    </w:p>
    <w:p w14:paraId="28316235" w14:textId="77777777" w:rsidR="001A2306" w:rsidRPr="006278BE" w:rsidRDefault="001A2306" w:rsidP="00837CE3">
      <w:pPr>
        <w:pStyle w:val="NumberedNormal"/>
      </w:pPr>
      <w:r w:rsidRPr="006278BE">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6278BE" w:rsidRDefault="001A2306" w:rsidP="00837CE3">
      <w:pPr>
        <w:pStyle w:val="NumberedNormal"/>
      </w:pPr>
      <w:r w:rsidRPr="006278BE">
        <w:t>The notice served by the licensee under paragraph 9.11.12 must:</w:t>
      </w:r>
    </w:p>
    <w:p w14:paraId="24F2342B" w14:textId="77777777" w:rsidR="001A2306" w:rsidRPr="006278BE" w:rsidRDefault="001A2306" w:rsidP="00837CE3">
      <w:pPr>
        <w:pStyle w:val="ListNormal"/>
      </w:pPr>
      <w:r w:rsidRPr="006278BE">
        <w:t>set out the basis (including by reference to the effects of the Electricity Supplier’s decision) on which the licensee has calculated the relevant adjustment factor; and</w:t>
      </w:r>
    </w:p>
    <w:p w14:paraId="7AC80EB7" w14:textId="77777777" w:rsidR="001A2306" w:rsidRPr="006278BE" w:rsidRDefault="001A2306" w:rsidP="00837CE3">
      <w:pPr>
        <w:pStyle w:val="ListNormal"/>
      </w:pPr>
      <w:r w:rsidRPr="006278BE">
        <w:t xml:space="preserve">state both the start date and the end date of the period in respect of which the licensee seeks the Authority’s consent for the relevant adjustment to have effect. </w:t>
      </w:r>
    </w:p>
    <w:p w14:paraId="67E96C0D" w14:textId="77777777" w:rsidR="001A2306" w:rsidRPr="006278BE" w:rsidRDefault="001A2306" w:rsidP="00837CE3">
      <w:pPr>
        <w:pStyle w:val="NumberedNormal"/>
      </w:pPr>
      <w:r w:rsidRPr="006278BE">
        <w:t>In giving that notice, the licensee must have regard to any relevant guidelines published by the Authority for the purposes of this condition.</w:t>
      </w:r>
    </w:p>
    <w:p w14:paraId="00E32C62" w14:textId="77777777" w:rsidR="001A2306" w:rsidRPr="006278BE" w:rsidRDefault="001A2306" w:rsidP="00837CE3">
      <w:pPr>
        <w:pStyle w:val="NumberedNormal"/>
      </w:pPr>
      <w:r w:rsidRPr="006278BE">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6278BE" w:rsidRDefault="001A2306" w:rsidP="00837CE3">
      <w:pPr>
        <w:pStyle w:val="NumberedNormal"/>
      </w:pPr>
      <w:r w:rsidRPr="006278BE">
        <w:t>In making its determination, the Authority must:</w:t>
      </w:r>
    </w:p>
    <w:p w14:paraId="40524DAD" w14:textId="77777777" w:rsidR="001A2306" w:rsidRPr="006278BE" w:rsidRDefault="001A2306" w:rsidP="00837CE3">
      <w:pPr>
        <w:pStyle w:val="ListNormal"/>
      </w:pPr>
      <w:r w:rsidRPr="006278BE">
        <w:t>consult with the licensee; and</w:t>
      </w:r>
    </w:p>
    <w:p w14:paraId="307AB2D6" w14:textId="77777777" w:rsidR="001A2306" w:rsidRPr="006278BE" w:rsidRDefault="001A2306" w:rsidP="00837CE3">
      <w:pPr>
        <w:pStyle w:val="ListNormal"/>
      </w:pPr>
      <w:r w:rsidRPr="006278BE">
        <w:t>have particular regard both to the purposes of this condition and to any relevant guidelines published by the Authority under it.</w:t>
      </w:r>
    </w:p>
    <w:p w14:paraId="6E2B9AC0" w14:textId="77777777" w:rsidR="001A2306" w:rsidRPr="006278BE" w:rsidRDefault="001A2306" w:rsidP="00837CE3">
      <w:pPr>
        <w:pStyle w:val="NumberedNormal"/>
      </w:pPr>
      <w:r w:rsidRPr="006278BE">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6278BE" w:rsidRDefault="001A2306" w:rsidP="001A2306">
      <w:pPr>
        <w:pStyle w:val="Heading2"/>
      </w:pPr>
      <w:bookmarkStart w:id="384" w:name="_Toc115345252"/>
      <w:bookmarkStart w:id="385" w:name="_Toc121736169"/>
      <w:bookmarkStart w:id="386" w:name="_Toc126075099"/>
      <w:r w:rsidRPr="006278BE">
        <w:t>Charging outside the Distribution Services areas</w:t>
      </w:r>
      <w:bookmarkEnd w:id="384"/>
      <w:bookmarkEnd w:id="385"/>
      <w:bookmarkEnd w:id="386"/>
      <w:r w:rsidRPr="006278BE">
        <w:t xml:space="preserve"> </w:t>
      </w:r>
    </w:p>
    <w:p w14:paraId="3FA18A65" w14:textId="77777777" w:rsidR="001A2306" w:rsidRPr="006278BE" w:rsidRDefault="001A2306" w:rsidP="001A2306">
      <w:pPr>
        <w:pStyle w:val="Heading3nonumbering"/>
      </w:pPr>
      <w:r w:rsidRPr="006278BE">
        <w:t xml:space="preserve">Introduction </w:t>
      </w:r>
    </w:p>
    <w:p w14:paraId="33470D5F" w14:textId="77777777" w:rsidR="001A2306" w:rsidRPr="006278BE" w:rsidRDefault="001A2306" w:rsidP="00837CE3">
      <w:pPr>
        <w:pStyle w:val="NumberedNormal"/>
      </w:pPr>
      <w:r w:rsidRPr="006278BE">
        <w:t>The purpose of this condition is to impose requirements on the licensee only in relation to Out of Area Charges.</w:t>
      </w:r>
    </w:p>
    <w:p w14:paraId="47D8D6B2" w14:textId="77777777" w:rsidR="001A2306" w:rsidRPr="006278BE" w:rsidRDefault="001A2306" w:rsidP="001A2306">
      <w:pPr>
        <w:pStyle w:val="Heading3"/>
      </w:pPr>
      <w:r w:rsidRPr="006278BE">
        <w:t>Setting and restriction of Out of Area Charges</w:t>
      </w:r>
    </w:p>
    <w:p w14:paraId="64B134B1" w14:textId="77777777" w:rsidR="001A2306" w:rsidRPr="006278BE" w:rsidRDefault="001A2306" w:rsidP="00837CE3">
      <w:pPr>
        <w:pStyle w:val="NumberedNormal"/>
      </w:pPr>
      <w:r w:rsidRPr="006278BE">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6278BE" w:rsidRDefault="001A2306" w:rsidP="00837CE3">
      <w:pPr>
        <w:pStyle w:val="NumberedNormal"/>
      </w:pPr>
      <w:r w:rsidRPr="006278BE">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6278BE" w:rsidRDefault="001A2306" w:rsidP="00837CE3">
      <w:pPr>
        <w:pStyle w:val="NumberedNormal"/>
      </w:pPr>
      <w:r w:rsidRPr="006278BE">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6278BE" w:rsidRDefault="001A2306" w:rsidP="001A2306">
      <w:pPr>
        <w:pStyle w:val="Heading2"/>
      </w:pPr>
      <w:bookmarkStart w:id="387" w:name="_Toc121736170"/>
      <w:bookmarkStart w:id="388" w:name="_Toc126075100"/>
      <w:bookmarkStart w:id="389" w:name="_Toc115345253"/>
      <w:r w:rsidRPr="006278BE">
        <w:t>Smart Optimisation Output</w:t>
      </w:r>
      <w:bookmarkEnd w:id="387"/>
      <w:bookmarkEnd w:id="388"/>
      <w:r w:rsidRPr="006278BE">
        <w:t xml:space="preserve"> </w:t>
      </w:r>
    </w:p>
    <w:p w14:paraId="19B15FE7" w14:textId="77777777" w:rsidR="001A2306" w:rsidRPr="006278BE" w:rsidRDefault="001A2306" w:rsidP="001A2306">
      <w:pPr>
        <w:pStyle w:val="Heading3nonumbering"/>
      </w:pPr>
      <w:r w:rsidRPr="006278BE">
        <w:t xml:space="preserve">Introduction </w:t>
      </w:r>
    </w:p>
    <w:p w14:paraId="44B8E1F5" w14:textId="77777777" w:rsidR="001A2306" w:rsidRPr="006278BE" w:rsidRDefault="001A2306" w:rsidP="00837CE3">
      <w:pPr>
        <w:pStyle w:val="NumberedNormal"/>
      </w:pPr>
      <w:r w:rsidRPr="006278BE">
        <w:t xml:space="preserve">The purpose of this condition is to set out obligations on the licensee to deliver the Smart Optimisation Output. </w:t>
      </w:r>
    </w:p>
    <w:p w14:paraId="03C140F6" w14:textId="77777777" w:rsidR="001A2306" w:rsidRPr="006278BE" w:rsidRDefault="001A2306" w:rsidP="00837CE3">
      <w:pPr>
        <w:pStyle w:val="NumberedNormal"/>
      </w:pPr>
      <w:r w:rsidRPr="006278BE">
        <w:t xml:space="preserve">This condition also establishes the Smart Optimisation Output Guidance. </w:t>
      </w:r>
    </w:p>
    <w:p w14:paraId="27E5BF63" w14:textId="77777777" w:rsidR="001A2306" w:rsidRPr="006278BE" w:rsidRDefault="001A2306" w:rsidP="001A2306">
      <w:pPr>
        <w:pStyle w:val="Heading3"/>
      </w:pPr>
      <w:r w:rsidRPr="006278BE">
        <w:t xml:space="preserve">Requirement to deliver the Smart Optimisation Output </w:t>
      </w:r>
    </w:p>
    <w:p w14:paraId="33EBFE46" w14:textId="77777777" w:rsidR="001A2306" w:rsidRPr="006278BE" w:rsidRDefault="001A2306" w:rsidP="00837CE3">
      <w:pPr>
        <w:pStyle w:val="NumberedNormal"/>
      </w:pPr>
      <w:bookmarkStart w:id="390" w:name="_Ref120623295"/>
      <w:r w:rsidRPr="006278BE">
        <w:t>The licensee must deliver the Smart Optimisation Output in accordance with the Smart Optimisation Output Guidance.</w:t>
      </w:r>
    </w:p>
    <w:p w14:paraId="7F869DF1" w14:textId="77777777" w:rsidR="001A2306" w:rsidRPr="006278BE" w:rsidRDefault="001A2306" w:rsidP="00837CE3">
      <w:pPr>
        <w:pStyle w:val="NumberedNormal"/>
      </w:pPr>
      <w:r w:rsidRPr="006278BE">
        <w:t>The Smart Optimisation Output consists of:</w:t>
      </w:r>
      <w:bookmarkEnd w:id="390"/>
    </w:p>
    <w:p w14:paraId="6A661092" w14:textId="77777777" w:rsidR="001A2306" w:rsidRPr="006278BE" w:rsidRDefault="001A2306" w:rsidP="00837CE3">
      <w:pPr>
        <w:pStyle w:val="ListNormal"/>
      </w:pPr>
      <w:r w:rsidRPr="006278BE">
        <w:t>a Collaboration Plan; and</w:t>
      </w:r>
    </w:p>
    <w:p w14:paraId="6896B223" w14:textId="77777777" w:rsidR="001A2306" w:rsidRPr="006278BE" w:rsidRDefault="001A2306" w:rsidP="00837CE3">
      <w:pPr>
        <w:pStyle w:val="ListNormal"/>
      </w:pPr>
      <w:r w:rsidRPr="006278BE">
        <w:t>a System Visualisation Interface.</w:t>
      </w:r>
    </w:p>
    <w:p w14:paraId="783CE7A4" w14:textId="77777777" w:rsidR="001A2306" w:rsidRPr="006278BE" w:rsidRDefault="001A2306" w:rsidP="00837CE3">
      <w:pPr>
        <w:pStyle w:val="NumberedNormal"/>
      </w:pPr>
      <w:r w:rsidRPr="006278BE">
        <w:t>The licensee must deliver the Collaboration Plan and System Visualisation Interface on, or before, the dates specified in the Smart Optimisation Output Guidance.</w:t>
      </w:r>
    </w:p>
    <w:p w14:paraId="538F733E" w14:textId="77777777" w:rsidR="001A2306" w:rsidRPr="006278BE" w:rsidRDefault="001A2306" w:rsidP="00837CE3">
      <w:pPr>
        <w:pStyle w:val="NumberedNormal"/>
      </w:pPr>
      <w:r w:rsidRPr="006278BE">
        <w:t>The licensee must publish its Smart Optimisation Output, and any updates to the Smart Optimisation Output, on the licensee’s Website.</w:t>
      </w:r>
    </w:p>
    <w:p w14:paraId="4144E452" w14:textId="77777777" w:rsidR="001A2306" w:rsidRPr="006278BE" w:rsidRDefault="001A2306" w:rsidP="001A2306">
      <w:pPr>
        <w:pStyle w:val="Heading3"/>
      </w:pPr>
      <w:r w:rsidRPr="006278BE">
        <w:t xml:space="preserve">Smart Optimisation Output Guidance </w:t>
      </w:r>
    </w:p>
    <w:p w14:paraId="0AF7EC9E" w14:textId="77777777" w:rsidR="001A2306" w:rsidRPr="006278BE" w:rsidRDefault="001A2306" w:rsidP="00837CE3">
      <w:pPr>
        <w:pStyle w:val="NumberedNormal"/>
      </w:pPr>
      <w:r w:rsidRPr="006278BE">
        <w:t xml:space="preserve">The Smart Optimisation Output Guidance may make provision about how the licensee must prepare its Smart Optimisation Output, including the following: </w:t>
      </w:r>
    </w:p>
    <w:p w14:paraId="643D202B" w14:textId="77777777" w:rsidR="001A2306" w:rsidRPr="006278BE" w:rsidRDefault="001A2306" w:rsidP="00837CE3">
      <w:pPr>
        <w:pStyle w:val="ListNormal"/>
      </w:pPr>
      <w:r w:rsidRPr="006278BE">
        <w:t>the engagement the licensee is required to undertake with stakeholders to inform the development of its Smart Optimisation Output;</w:t>
      </w:r>
    </w:p>
    <w:p w14:paraId="1808095C" w14:textId="77777777" w:rsidR="001A2306" w:rsidRPr="006278BE" w:rsidRDefault="001A2306" w:rsidP="00837CE3">
      <w:pPr>
        <w:pStyle w:val="ListNormal"/>
      </w:pPr>
      <w:r w:rsidRPr="006278BE">
        <w:t>what the licensee must include in its Collaboration Plan; and</w:t>
      </w:r>
    </w:p>
    <w:p w14:paraId="075BCBF1" w14:textId="77777777" w:rsidR="001A2306" w:rsidRPr="006278BE" w:rsidRDefault="001A2306" w:rsidP="00837CE3">
      <w:pPr>
        <w:pStyle w:val="ListNormal"/>
      </w:pPr>
      <w:r w:rsidRPr="006278BE">
        <w:t>what the licensee must include in its System Visualisation Interface.</w:t>
      </w:r>
    </w:p>
    <w:p w14:paraId="67AB94E5" w14:textId="77777777" w:rsidR="001A2306" w:rsidRPr="006278BE" w:rsidRDefault="001A2306" w:rsidP="00837CE3">
      <w:pPr>
        <w:pStyle w:val="NumberedNormal"/>
      </w:pPr>
      <w:r w:rsidRPr="006278BE">
        <w:t xml:space="preserve">The procedure for issuing and amending the Smart Optimisation Output Guidance is set out in Special Condition 1.3 (Common procedure). </w:t>
      </w:r>
    </w:p>
    <w:p w14:paraId="3C7C05CF" w14:textId="0BC0DDD0" w:rsidR="001A2306" w:rsidRPr="006278BE" w:rsidRDefault="001A2306" w:rsidP="003E55B1">
      <w:pPr>
        <w:pStyle w:val="Heading2"/>
        <w:rPr>
          <w:rStyle w:val="LicenseeSpecific"/>
          <w:bdr w:val="none" w:sz="0" w:space="0" w:color="auto"/>
        </w:rPr>
      </w:pPr>
      <w:bookmarkStart w:id="391" w:name="_Toc121742163"/>
      <w:bookmarkStart w:id="392" w:name="_Toc126075101"/>
      <w:bookmarkEnd w:id="389"/>
      <w:r w:rsidRPr="006278BE">
        <w:rPr>
          <w:rStyle w:val="LicenseeSpecific"/>
          <w:bdr w:val="none" w:sz="0" w:space="0" w:color="auto"/>
        </w:rPr>
        <w:t>Assistance for high-cost distribution areas</w:t>
      </w:r>
      <w:bookmarkEnd w:id="391"/>
      <w:bookmarkEnd w:id="392"/>
      <w:r w:rsidRPr="006278BE">
        <w:rPr>
          <w:rStyle w:val="LicenseeSpecific"/>
          <w:bdr w:val="none" w:sz="0" w:space="0" w:color="auto"/>
        </w:rPr>
        <w:t xml:space="preserve"> </w:t>
      </w:r>
    </w:p>
    <w:p w14:paraId="7CF7B042" w14:textId="77777777" w:rsidR="001A2306" w:rsidRPr="006278BE" w:rsidRDefault="001A2306" w:rsidP="001A2306">
      <w:pPr>
        <w:pStyle w:val="Heading3nonumbering"/>
      </w:pPr>
      <w:r w:rsidRPr="006278BE">
        <w:t>Introduction</w:t>
      </w:r>
    </w:p>
    <w:p w14:paraId="4531E0EB" w14:textId="77777777" w:rsidR="001A2306" w:rsidRPr="006278BE" w:rsidRDefault="001A2306" w:rsidP="00837CE3">
      <w:pPr>
        <w:pStyle w:val="NumberedNormal"/>
      </w:pPr>
      <w:r w:rsidRPr="006278BE">
        <w:t xml:space="preserve">The purpose of this condition is to set out obligations on the licensee in relation to High-cost Distribution Payments. </w:t>
      </w:r>
    </w:p>
    <w:p w14:paraId="258E6479" w14:textId="77777777" w:rsidR="001A2306" w:rsidRPr="006278BE" w:rsidRDefault="001A2306" w:rsidP="00837CE3">
      <w:pPr>
        <w:pStyle w:val="NumberedNormal"/>
      </w:pPr>
      <w:r w:rsidRPr="006278BE">
        <w:t>The effect is to ensure the licensee does not unduly discriminate between Specified Suppliers so as to show undue preference to any Affiliate or Related Undertaking.</w:t>
      </w:r>
    </w:p>
    <w:p w14:paraId="62B14C46" w14:textId="77777777" w:rsidR="001A2306" w:rsidRPr="006278BE" w:rsidRDefault="001A2306" w:rsidP="001A2306">
      <w:pPr>
        <w:pStyle w:val="Heading3"/>
      </w:pPr>
      <w:r w:rsidRPr="006278BE">
        <w:t>Application of payments</w:t>
      </w:r>
    </w:p>
    <w:p w14:paraId="46C7FCDC" w14:textId="77777777" w:rsidR="001A2306" w:rsidRPr="006278BE" w:rsidRDefault="001A2306" w:rsidP="00837CE3">
      <w:pPr>
        <w:pStyle w:val="NumberedNormal"/>
      </w:pPr>
      <w:r w:rsidRPr="006278BE">
        <w:t>The licensee must apply the benefit of any High-cost Distribution Payments so as to reduce its Use of System Charges to Specified Suppliers in a manner that does not unduly discriminate between them and does not show undue preference to any Affiliate or Related Undertaking of the licensee.</w:t>
      </w:r>
    </w:p>
    <w:p w14:paraId="013C5F30" w14:textId="77777777" w:rsidR="001A2306" w:rsidRPr="006278BE" w:rsidRDefault="001A2306" w:rsidP="00837CE3">
      <w:pPr>
        <w:pStyle w:val="NumberedNormal"/>
      </w:pPr>
      <w:r w:rsidRPr="006278BE">
        <w:t>In particular, the licensee must allocate the benefit of High-cost Distribution Payments so as to ensure that the level of the benefit received by a Specified Supplier is directly proportionate to the expected level of demand attributable to the requirements of those (and only those) of that supplier’s Customers who will be located in the Specified Area in the forthcoming year of demand.</w:t>
      </w:r>
    </w:p>
    <w:p w14:paraId="041C710F" w14:textId="77777777" w:rsidR="001A2306" w:rsidRPr="006278BE" w:rsidRDefault="001A2306" w:rsidP="00837CE3">
      <w:pPr>
        <w:pStyle w:val="NumberedNormal"/>
      </w:pPr>
      <w:r w:rsidRPr="006278BE">
        <w:t>When deciding the level of the benefit to be allocated to a Specified Supplier under paragraph 9.14.3, the licensee must apply the same or equivalent factors that it applies when considering the level of the benefit to be allocated to any Affiliate or Related Undertaking of the licensee.</w:t>
      </w:r>
    </w:p>
    <w:p w14:paraId="5229FDE7" w14:textId="77777777" w:rsidR="001A2306" w:rsidRPr="006278BE" w:rsidRDefault="001A2306" w:rsidP="001A2306">
      <w:pPr>
        <w:pStyle w:val="Heading3"/>
      </w:pPr>
      <w:r w:rsidRPr="006278BE">
        <w:t xml:space="preserve">Provision of information </w:t>
      </w:r>
    </w:p>
    <w:p w14:paraId="75066362" w14:textId="2FFE67C2" w:rsidR="0017679E" w:rsidRPr="006278BE" w:rsidRDefault="001A2306" w:rsidP="00837CE3">
      <w:pPr>
        <w:pStyle w:val="NumberedNormal"/>
      </w:pPr>
      <w:r w:rsidRPr="006278BE">
        <w:t>The licensee must give the Authority any information that the Authority reasonably requires for the purpose of establishing whether the licensee is or has been in compliance with its obligations under this condition.</w:t>
      </w:r>
    </w:p>
    <w:sectPr w:rsidR="0017679E" w:rsidRPr="006278BE" w:rsidSect="0088638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89049" w14:textId="77777777" w:rsidR="00BF0B3B" w:rsidRDefault="00BF0B3B" w:rsidP="00837CE3">
      <w:r>
        <w:separator/>
      </w:r>
    </w:p>
  </w:endnote>
  <w:endnote w:type="continuationSeparator" w:id="0">
    <w:p w14:paraId="1B0C3ABB" w14:textId="77777777" w:rsidR="00BF0B3B" w:rsidRDefault="00BF0B3B" w:rsidP="00837CE3">
      <w:r>
        <w:continuationSeparator/>
      </w:r>
    </w:p>
  </w:endnote>
  <w:endnote w:type="continuationNotice" w:id="1">
    <w:p w14:paraId="12021C31" w14:textId="77777777" w:rsidR="00BF0B3B" w:rsidRDefault="00BF0B3B" w:rsidP="00837C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AD112" w14:textId="202A25C0" w:rsidR="001A27C5" w:rsidRDefault="00D0072B">
    <w:pPr>
      <w:pStyle w:val="Footer"/>
    </w:pPr>
    <w:r>
      <w:rPr>
        <w:noProof/>
      </w:rPr>
      <mc:AlternateContent>
        <mc:Choice Requires="wps">
          <w:drawing>
            <wp:inline distT="0" distB="0" distL="0" distR="0" wp14:anchorId="0BF701C2" wp14:editId="75AFBDB8">
              <wp:extent cx="443865" cy="443865"/>
              <wp:effectExtent l="0" t="0" r="2540" b="0"/>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4A657E67" w14:textId="32AF07EA" w:rsidR="00D0072B" w:rsidRPr="00D0072B" w:rsidRDefault="00D0072B" w:rsidP="002F2E70">
                          <w:pPr>
                            <w:rPr>
                              <w:noProof/>
                            </w:rPr>
                          </w:pPr>
                          <w:r w:rsidRPr="00D0072B">
                            <w:rPr>
                              <w:noProof/>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inline>
          </w:drawing>
        </mc:Choice>
        <mc:Fallback>
          <w:pict>
            <v:shapetype w14:anchorId="0BF701C2" id="_x0000_t202" coordsize="21600,21600" o:spt="202" path="m,l,21600r21600,l21600,xe">
              <v:stroke joinstyle="miter"/>
              <v:path gradientshapeok="t" o:connecttype="rect"/>
            </v:shapetype>
            <v:shape id="Text Box 2" o:spid="_x0000_s1026" type="#_x0000_t202" alt="OFFICIAL-InternalOnly" style="width:34.95pt;height:34.95pt;visibility:visible;mso-wrap-style:non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" fillcolor="#edf1f3" stroked="f">
              <v:textbox style="mso-fit-shape-to-text:t" inset="0,0,0,15pt">
                <w:txbxContent>
                  <w:p w14:paraId="4A657E67" w14:textId="32AF07EA" w:rsidR="00D0072B" w:rsidRPr="00D0072B" w:rsidRDefault="00D0072B" w:rsidP="002F2E70">
                    <w:pPr>
                      <w:rPr>
                        <w:noProof/>
                      </w:rPr>
                    </w:pPr>
                    <w:r w:rsidRPr="00D0072B">
                      <w:rPr>
                        <w:noProof/>
                      </w:rPr>
                      <w:t>OFFICIAL-InternalOnly</w:t>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1812341"/>
      <w:docPartObj>
        <w:docPartGallery w:val="Page Numbers (Bottom of Page)"/>
        <w:docPartUnique/>
      </w:docPartObj>
    </w:sdtPr>
    <w:sdtEndPr>
      <w:rPr>
        <w:noProof/>
      </w:rPr>
    </w:sdtEndPr>
    <w:sdtContent>
      <w:p w14:paraId="42F7CDCB" w14:textId="77777777" w:rsidR="00B74C9A" w:rsidRDefault="00B74C9A">
        <w:pPr>
          <w:pStyle w:val="Footer"/>
          <w:jc w:val="center"/>
        </w:pPr>
      </w:p>
      <w:p w14:paraId="3F64E3BB" w14:textId="77777777" w:rsidR="00B74C9A" w:rsidRPr="006278BE" w:rsidRDefault="00B74C9A" w:rsidP="00B74C9A">
        <w:pPr>
          <w:pStyle w:val="Footer"/>
          <w:tabs>
            <w:tab w:val="right" w:pos="9072"/>
          </w:tabs>
          <w:ind w:right="-2"/>
          <w:rPr>
            <w:rFonts w:ascii="Times New Roman" w:hAnsi="Times New Roman" w:cs="Times New Roman"/>
            <w:sz w:val="18"/>
            <w:szCs w:val="18"/>
          </w:rPr>
        </w:pPr>
        <w:bookmarkStart w:id="393" w:name="_Hlk191808550"/>
        <w:bookmarkStart w:id="394" w:name="OLE_LINK5"/>
        <w:bookmarkStart w:id="395" w:name="_Hlk191810527"/>
        <w:r w:rsidRPr="006278BE">
          <w:rPr>
            <w:sz w:val="18"/>
            <w:szCs w:val="18"/>
          </w:rPr>
          <w:t>Note: Consolidated conditions are not formal Public Register documents and should not be relied on.</w:t>
        </w:r>
      </w:p>
      <w:p w14:paraId="1C8146D1" w14:textId="636CF3DF" w:rsidR="00B74C9A" w:rsidRPr="006278BE" w:rsidRDefault="00B74C9A" w:rsidP="00B74C9A">
        <w:pPr>
          <w:pStyle w:val="Footer"/>
          <w:tabs>
            <w:tab w:val="right" w:pos="9072"/>
          </w:tabs>
          <w:ind w:right="-2"/>
          <w:rPr>
            <w:sz w:val="18"/>
            <w:szCs w:val="18"/>
          </w:rPr>
        </w:pPr>
        <w:r w:rsidRPr="006278BE">
          <w:rPr>
            <w:sz w:val="18"/>
            <w:szCs w:val="18"/>
          </w:rPr>
          <w:t xml:space="preserve"> Distribution Licen</w:t>
        </w:r>
        <w:r w:rsidR="000E5C4E" w:rsidRPr="006278BE">
          <w:rPr>
            <w:sz w:val="18"/>
            <w:szCs w:val="18"/>
          </w:rPr>
          <w:t>c</w:t>
        </w:r>
        <w:r w:rsidRPr="006278BE">
          <w:rPr>
            <w:sz w:val="18"/>
            <w:szCs w:val="18"/>
          </w:rPr>
          <w:t xml:space="preserve">e (company number </w:t>
        </w:r>
        <w:r w:rsidR="004B161B" w:rsidRPr="006278BE">
          <w:rPr>
            <w:sz w:val="18"/>
            <w:szCs w:val="18"/>
          </w:rPr>
          <w:t>SC213460</w:t>
        </w:r>
        <w:r w:rsidRPr="006278BE">
          <w:rPr>
            <w:sz w:val="18"/>
            <w:szCs w:val="18"/>
          </w:rPr>
          <w:t>): Special Conditions Consolidated –</w:t>
        </w:r>
        <w:bookmarkEnd w:id="393"/>
        <w:bookmarkEnd w:id="394"/>
        <w:bookmarkEnd w:id="395"/>
        <w:r w:rsidRPr="006278BE">
          <w:rPr>
            <w:sz w:val="18"/>
            <w:szCs w:val="18"/>
          </w:rPr>
          <w:t xml:space="preserve">  </w:t>
        </w:r>
        <w:r w:rsidR="003C5075" w:rsidRPr="006278BE">
          <w:rPr>
            <w:sz w:val="18"/>
            <w:szCs w:val="18"/>
          </w:rPr>
          <w:t>09 April 2024</w:t>
        </w:r>
      </w:p>
      <w:p w14:paraId="1B1A1A24" w14:textId="3D8C1B15" w:rsidR="00F042EB" w:rsidRDefault="00F042EB">
        <w:pPr>
          <w:pStyle w:val="Footer"/>
          <w:jc w:val="center"/>
        </w:pPr>
        <w:r w:rsidRPr="006278BE">
          <w:fldChar w:fldCharType="begin"/>
        </w:r>
        <w:r w:rsidRPr="006278BE">
          <w:instrText xml:space="preserve"> PAGE   \* MERGEFORMAT </w:instrText>
        </w:r>
        <w:r w:rsidRPr="006278BE">
          <w:fldChar w:fldCharType="separate"/>
        </w:r>
        <w:r w:rsidRPr="006278BE">
          <w:rPr>
            <w:noProof/>
          </w:rPr>
          <w:t>2</w:t>
        </w:r>
        <w:r w:rsidRPr="006278BE">
          <w:rPr>
            <w:noProof/>
          </w:rPr>
          <w:fldChar w:fldCharType="end"/>
        </w:r>
      </w:p>
    </w:sdtContent>
  </w:sdt>
  <w:p w14:paraId="34E71AFE" w14:textId="77777777" w:rsidR="001A27C5" w:rsidRDefault="001A27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F0841" w14:textId="78D95B37" w:rsidR="001A27C5" w:rsidRDefault="00D0072B">
    <w:pPr>
      <w:pStyle w:val="Footer"/>
    </w:pPr>
    <w:r>
      <w:rPr>
        <w:noProof/>
      </w:rPr>
      <mc:AlternateContent>
        <mc:Choice Requires="wps">
          <w:drawing>
            <wp:inline distT="0" distB="0" distL="0" distR="0" wp14:anchorId="458D4EAE" wp14:editId="4665682B">
              <wp:extent cx="443865" cy="443865"/>
              <wp:effectExtent l="0" t="0" r="2540" b="0"/>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18362378" w14:textId="6FFB5EA6" w:rsidR="00D0072B" w:rsidRPr="00D0072B" w:rsidRDefault="00D0072B" w:rsidP="002F2E70">
                          <w:pPr>
                            <w:rPr>
                              <w:noProof/>
                            </w:rPr>
                          </w:pPr>
                          <w:r w:rsidRPr="00D0072B">
                            <w:rPr>
                              <w:noProof/>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inline>
          </w:drawing>
        </mc:Choice>
        <mc:Fallback>
          <w:pict>
            <v:shapetype w14:anchorId="458D4EAE" id="_x0000_t202" coordsize="21600,21600" o:spt="202" path="m,l,21600r21600,l21600,xe">
              <v:stroke joinstyle="miter"/>
              <v:path gradientshapeok="t" o:connecttype="rect"/>
            </v:shapetype>
            <v:shape id="Text Box 1" o:spid="_x0000_s1027" type="#_x0000_t202" alt="OFFICIAL-InternalOnly" style="width:34.95pt;height:34.95pt;visibility:visible;mso-wrap-style:non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" fillcolor="#edf1f3" stroked="f">
              <v:textbox style="mso-fit-shape-to-text:t" inset="0,0,0,15pt">
                <w:txbxContent>
                  <w:p w14:paraId="18362378" w14:textId="6FFB5EA6" w:rsidR="00D0072B" w:rsidRPr="00D0072B" w:rsidRDefault="00D0072B" w:rsidP="002F2E70">
                    <w:pPr>
                      <w:rPr>
                        <w:noProof/>
                      </w:rPr>
                    </w:pPr>
                    <w:r w:rsidRPr="00D0072B">
                      <w:rPr>
                        <w:noProof/>
                      </w:rPr>
                      <w:t>OFFICIAL-InternalOnly</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F95EA" w14:textId="77777777" w:rsidR="00BF0B3B" w:rsidRDefault="00BF0B3B" w:rsidP="00837CE3">
      <w:r>
        <w:separator/>
      </w:r>
    </w:p>
  </w:footnote>
  <w:footnote w:type="continuationSeparator" w:id="0">
    <w:p w14:paraId="4658A211" w14:textId="77777777" w:rsidR="00BF0B3B" w:rsidRDefault="00BF0B3B" w:rsidP="00837CE3">
      <w:r>
        <w:continuationSeparator/>
      </w:r>
    </w:p>
  </w:footnote>
  <w:footnote w:type="continuationNotice" w:id="1">
    <w:p w14:paraId="3F9386CD" w14:textId="77777777" w:rsidR="00BF0B3B" w:rsidRDefault="00BF0B3B" w:rsidP="00837C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20179" w14:textId="77777777" w:rsidR="00EF2032" w:rsidRDefault="00EF20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0895C" w14:textId="77777777" w:rsidR="00EF2032" w:rsidRDefault="00EF20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0724B" w14:textId="77777777" w:rsidR="00EF2032" w:rsidRDefault="00EF20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59C8AE8C"/>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51705571">
    <w:abstractNumId w:val="8"/>
  </w:num>
  <w:num w:numId="2" w16cid:durableId="11104742">
    <w:abstractNumId w:val="4"/>
  </w:num>
  <w:num w:numId="3" w16cid:durableId="1458404200">
    <w:abstractNumId w:val="2"/>
  </w:num>
  <w:num w:numId="4" w16cid:durableId="1443843612">
    <w:abstractNumId w:val="3"/>
  </w:num>
  <w:num w:numId="5" w16cid:durableId="70978262">
    <w:abstractNumId w:val="1"/>
  </w:num>
  <w:num w:numId="6" w16cid:durableId="412356373">
    <w:abstractNumId w:val="0"/>
  </w:num>
  <w:num w:numId="7" w16cid:durableId="1750230739">
    <w:abstractNumId w:val="14"/>
  </w:num>
  <w:num w:numId="8" w16cid:durableId="188181366">
    <w:abstractNumId w:val="7"/>
  </w:num>
  <w:num w:numId="9" w16cid:durableId="181406958">
    <w:abstractNumId w:val="13"/>
  </w:num>
  <w:num w:numId="10" w16cid:durableId="1353070096">
    <w:abstractNumId w:val="8"/>
  </w:num>
  <w:num w:numId="11" w16cid:durableId="1332563695">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0" w:firstLine="0"/>
        </w:pPr>
      </w:lvl>
    </w:lvlOverride>
  </w:num>
  <w:num w:numId="12" w16cid:durableId="261887479">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0" w:firstLine="0"/>
        </w:pPr>
      </w:lvl>
    </w:lvlOverride>
  </w:num>
  <w:num w:numId="13" w16cid:durableId="407186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098839">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0" w:firstLine="0"/>
        </w:pPr>
      </w:lvl>
    </w:lvlOverride>
  </w:num>
  <w:num w:numId="15" w16cid:durableId="2119375440">
    <w:abstractNumId w:val="8"/>
    <w:lvlOverride w:ilvl="0">
      <w:lvl w:ilvl="0">
        <w:numFmt w:val="decimal"/>
        <w:pStyle w:val="Heading1"/>
        <w:lvlText w:val=""/>
        <w:lvlJc w:val="left"/>
      </w:lvl>
    </w:lvlOverride>
    <w:lvlOverride w:ilvl="1">
      <w:lvl w:ilvl="1">
        <w:start w:val="1"/>
        <w:numFmt w:val="decimal"/>
        <w:pStyle w:val="Heading2"/>
        <w:suff w:val="space"/>
        <w:lvlText w:val="Special Condition %1.%2"/>
        <w:lvlJc w:val="left"/>
        <w:pPr>
          <w:ind w:left="0" w:firstLine="0"/>
        </w:pPr>
      </w:lvl>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rson w15:author="Aoife McNally">
    <w15:presenceInfo w15:providerId="AD" w15:userId="S::Aoife.McNally@ofgem.gov.uk::46c7e1b5-41fd-4675-8bbb-2e0dda3e1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MDExM7S0tDC3NDRT0lEKTi0uzszPAykwrAUAIiMVYSwAAAA="/>
  </w:docVars>
  <w:rsids>
    <w:rsidRoot w:val="001A2306"/>
    <w:rsid w:val="00004AFD"/>
    <w:rsid w:val="00006132"/>
    <w:rsid w:val="00006CD4"/>
    <w:rsid w:val="0001136A"/>
    <w:rsid w:val="000114AF"/>
    <w:rsid w:val="000120F5"/>
    <w:rsid w:val="00013294"/>
    <w:rsid w:val="00014CBD"/>
    <w:rsid w:val="00014CF2"/>
    <w:rsid w:val="00014DB5"/>
    <w:rsid w:val="00016942"/>
    <w:rsid w:val="00017010"/>
    <w:rsid w:val="000176D8"/>
    <w:rsid w:val="00017A78"/>
    <w:rsid w:val="00020AFE"/>
    <w:rsid w:val="000216DB"/>
    <w:rsid w:val="00022F9C"/>
    <w:rsid w:val="00023573"/>
    <w:rsid w:val="0002374D"/>
    <w:rsid w:val="00024326"/>
    <w:rsid w:val="00026C83"/>
    <w:rsid w:val="00027096"/>
    <w:rsid w:val="00030A93"/>
    <w:rsid w:val="00031B8D"/>
    <w:rsid w:val="00032448"/>
    <w:rsid w:val="00033572"/>
    <w:rsid w:val="000339B4"/>
    <w:rsid w:val="00035BB3"/>
    <w:rsid w:val="000379A0"/>
    <w:rsid w:val="000401B0"/>
    <w:rsid w:val="00040883"/>
    <w:rsid w:val="00041D1E"/>
    <w:rsid w:val="00042723"/>
    <w:rsid w:val="000433F8"/>
    <w:rsid w:val="00045682"/>
    <w:rsid w:val="00045C74"/>
    <w:rsid w:val="00047403"/>
    <w:rsid w:val="00050994"/>
    <w:rsid w:val="0005219A"/>
    <w:rsid w:val="0005244C"/>
    <w:rsid w:val="00055BE7"/>
    <w:rsid w:val="0005655A"/>
    <w:rsid w:val="00057A38"/>
    <w:rsid w:val="00060084"/>
    <w:rsid w:val="000619E9"/>
    <w:rsid w:val="00062F17"/>
    <w:rsid w:val="000633CC"/>
    <w:rsid w:val="00066CBF"/>
    <w:rsid w:val="00066D2E"/>
    <w:rsid w:val="000672F1"/>
    <w:rsid w:val="00070DE0"/>
    <w:rsid w:val="00073DEF"/>
    <w:rsid w:val="00074468"/>
    <w:rsid w:val="00075455"/>
    <w:rsid w:val="00075F45"/>
    <w:rsid w:val="00083112"/>
    <w:rsid w:val="0008336A"/>
    <w:rsid w:val="00083BC7"/>
    <w:rsid w:val="00085780"/>
    <w:rsid w:val="000867B5"/>
    <w:rsid w:val="00086922"/>
    <w:rsid w:val="000904E4"/>
    <w:rsid w:val="00090713"/>
    <w:rsid w:val="00090720"/>
    <w:rsid w:val="0009179C"/>
    <w:rsid w:val="00092BDC"/>
    <w:rsid w:val="00094D94"/>
    <w:rsid w:val="00095457"/>
    <w:rsid w:val="0009677E"/>
    <w:rsid w:val="000A3E46"/>
    <w:rsid w:val="000A4FAA"/>
    <w:rsid w:val="000A62F3"/>
    <w:rsid w:val="000A6BA9"/>
    <w:rsid w:val="000A7B9A"/>
    <w:rsid w:val="000B43B0"/>
    <w:rsid w:val="000B557F"/>
    <w:rsid w:val="000B5963"/>
    <w:rsid w:val="000B61B4"/>
    <w:rsid w:val="000B6314"/>
    <w:rsid w:val="000B6D3A"/>
    <w:rsid w:val="000B761D"/>
    <w:rsid w:val="000C1F65"/>
    <w:rsid w:val="000C2A44"/>
    <w:rsid w:val="000C5836"/>
    <w:rsid w:val="000C65D3"/>
    <w:rsid w:val="000C6A1C"/>
    <w:rsid w:val="000C7302"/>
    <w:rsid w:val="000D27D1"/>
    <w:rsid w:val="000D2F23"/>
    <w:rsid w:val="000D2F87"/>
    <w:rsid w:val="000D551E"/>
    <w:rsid w:val="000E3254"/>
    <w:rsid w:val="000E3C8C"/>
    <w:rsid w:val="000E4CB6"/>
    <w:rsid w:val="000E5C4E"/>
    <w:rsid w:val="000E6592"/>
    <w:rsid w:val="000E797C"/>
    <w:rsid w:val="000F333C"/>
    <w:rsid w:val="000F3FD6"/>
    <w:rsid w:val="000F5F7C"/>
    <w:rsid w:val="001052DD"/>
    <w:rsid w:val="00106A57"/>
    <w:rsid w:val="00106BE8"/>
    <w:rsid w:val="00107F23"/>
    <w:rsid w:val="0011253B"/>
    <w:rsid w:val="00112C5C"/>
    <w:rsid w:val="00116C81"/>
    <w:rsid w:val="00117FE1"/>
    <w:rsid w:val="00123350"/>
    <w:rsid w:val="00123A5D"/>
    <w:rsid w:val="00126ADC"/>
    <w:rsid w:val="00130CA8"/>
    <w:rsid w:val="001321C1"/>
    <w:rsid w:val="00132864"/>
    <w:rsid w:val="00132B22"/>
    <w:rsid w:val="001332E8"/>
    <w:rsid w:val="00133609"/>
    <w:rsid w:val="001351CD"/>
    <w:rsid w:val="00135426"/>
    <w:rsid w:val="00135990"/>
    <w:rsid w:val="00140769"/>
    <w:rsid w:val="00140774"/>
    <w:rsid w:val="00140AA1"/>
    <w:rsid w:val="00141540"/>
    <w:rsid w:val="00142297"/>
    <w:rsid w:val="001426E7"/>
    <w:rsid w:val="0014486F"/>
    <w:rsid w:val="001453C9"/>
    <w:rsid w:val="00146207"/>
    <w:rsid w:val="0014704D"/>
    <w:rsid w:val="001500CC"/>
    <w:rsid w:val="001514F5"/>
    <w:rsid w:val="00152FE8"/>
    <w:rsid w:val="00153944"/>
    <w:rsid w:val="00153E11"/>
    <w:rsid w:val="0015593F"/>
    <w:rsid w:val="0015685E"/>
    <w:rsid w:val="00157240"/>
    <w:rsid w:val="001578A8"/>
    <w:rsid w:val="00160989"/>
    <w:rsid w:val="00160A72"/>
    <w:rsid w:val="00160D8B"/>
    <w:rsid w:val="001634AD"/>
    <w:rsid w:val="001644D6"/>
    <w:rsid w:val="001648DE"/>
    <w:rsid w:val="00164E78"/>
    <w:rsid w:val="001652A2"/>
    <w:rsid w:val="0016795C"/>
    <w:rsid w:val="00170855"/>
    <w:rsid w:val="00171A3D"/>
    <w:rsid w:val="0017655A"/>
    <w:rsid w:val="0017679E"/>
    <w:rsid w:val="00176AE1"/>
    <w:rsid w:val="00182E16"/>
    <w:rsid w:val="00183AB2"/>
    <w:rsid w:val="001850A8"/>
    <w:rsid w:val="0019244D"/>
    <w:rsid w:val="00192815"/>
    <w:rsid w:val="00193368"/>
    <w:rsid w:val="00193A7C"/>
    <w:rsid w:val="00194701"/>
    <w:rsid w:val="001A1C0E"/>
    <w:rsid w:val="001A22B9"/>
    <w:rsid w:val="001A2306"/>
    <w:rsid w:val="001A27C5"/>
    <w:rsid w:val="001A36EC"/>
    <w:rsid w:val="001A3B0F"/>
    <w:rsid w:val="001A4C8E"/>
    <w:rsid w:val="001A5790"/>
    <w:rsid w:val="001A588D"/>
    <w:rsid w:val="001A6AFC"/>
    <w:rsid w:val="001A72FC"/>
    <w:rsid w:val="001A7867"/>
    <w:rsid w:val="001B24BE"/>
    <w:rsid w:val="001B376E"/>
    <w:rsid w:val="001B43A3"/>
    <w:rsid w:val="001B5635"/>
    <w:rsid w:val="001B5944"/>
    <w:rsid w:val="001B69CA"/>
    <w:rsid w:val="001B6D57"/>
    <w:rsid w:val="001C045F"/>
    <w:rsid w:val="001C0B84"/>
    <w:rsid w:val="001C1128"/>
    <w:rsid w:val="001C42D5"/>
    <w:rsid w:val="001C5F0D"/>
    <w:rsid w:val="001C68D2"/>
    <w:rsid w:val="001D0D0D"/>
    <w:rsid w:val="001D1C69"/>
    <w:rsid w:val="001D20DD"/>
    <w:rsid w:val="001D22EE"/>
    <w:rsid w:val="001D256A"/>
    <w:rsid w:val="001D5FA5"/>
    <w:rsid w:val="001E20AA"/>
    <w:rsid w:val="001E4158"/>
    <w:rsid w:val="001E4FBC"/>
    <w:rsid w:val="001F00DA"/>
    <w:rsid w:val="001F0294"/>
    <w:rsid w:val="001F4407"/>
    <w:rsid w:val="001F478E"/>
    <w:rsid w:val="001F54AA"/>
    <w:rsid w:val="001F6BA6"/>
    <w:rsid w:val="001F7285"/>
    <w:rsid w:val="00202272"/>
    <w:rsid w:val="00203858"/>
    <w:rsid w:val="00204CA4"/>
    <w:rsid w:val="00204EC6"/>
    <w:rsid w:val="002052FE"/>
    <w:rsid w:val="00206C0E"/>
    <w:rsid w:val="00210AB4"/>
    <w:rsid w:val="00211788"/>
    <w:rsid w:val="002127F1"/>
    <w:rsid w:val="00213695"/>
    <w:rsid w:val="00213ACC"/>
    <w:rsid w:val="00213B9B"/>
    <w:rsid w:val="0021498C"/>
    <w:rsid w:val="00215FF8"/>
    <w:rsid w:val="0021765E"/>
    <w:rsid w:val="00217E87"/>
    <w:rsid w:val="002206D4"/>
    <w:rsid w:val="00221777"/>
    <w:rsid w:val="00224B08"/>
    <w:rsid w:val="00224B17"/>
    <w:rsid w:val="00225794"/>
    <w:rsid w:val="00225D1F"/>
    <w:rsid w:val="00225F8E"/>
    <w:rsid w:val="00226056"/>
    <w:rsid w:val="002265F4"/>
    <w:rsid w:val="002276B6"/>
    <w:rsid w:val="0022787C"/>
    <w:rsid w:val="002308A9"/>
    <w:rsid w:val="002323E0"/>
    <w:rsid w:val="00232C9E"/>
    <w:rsid w:val="00232E43"/>
    <w:rsid w:val="00232FEA"/>
    <w:rsid w:val="002340AE"/>
    <w:rsid w:val="002364FF"/>
    <w:rsid w:val="0023747B"/>
    <w:rsid w:val="0023760C"/>
    <w:rsid w:val="002376D8"/>
    <w:rsid w:val="00237858"/>
    <w:rsid w:val="00240D83"/>
    <w:rsid w:val="002413EE"/>
    <w:rsid w:val="00242716"/>
    <w:rsid w:val="0024706E"/>
    <w:rsid w:val="0024709C"/>
    <w:rsid w:val="00250C01"/>
    <w:rsid w:val="002522CF"/>
    <w:rsid w:val="002545C7"/>
    <w:rsid w:val="0025518D"/>
    <w:rsid w:val="002571CC"/>
    <w:rsid w:val="0026488B"/>
    <w:rsid w:val="00266437"/>
    <w:rsid w:val="00267320"/>
    <w:rsid w:val="002746D6"/>
    <w:rsid w:val="00274FBF"/>
    <w:rsid w:val="00275453"/>
    <w:rsid w:val="00276747"/>
    <w:rsid w:val="002779AF"/>
    <w:rsid w:val="002815C7"/>
    <w:rsid w:val="00282788"/>
    <w:rsid w:val="002836E9"/>
    <w:rsid w:val="00283E6A"/>
    <w:rsid w:val="00284D18"/>
    <w:rsid w:val="00290369"/>
    <w:rsid w:val="00292181"/>
    <w:rsid w:val="00292F74"/>
    <w:rsid w:val="00293718"/>
    <w:rsid w:val="00293742"/>
    <w:rsid w:val="002937D4"/>
    <w:rsid w:val="002A1B7B"/>
    <w:rsid w:val="002A25FE"/>
    <w:rsid w:val="002A2B1E"/>
    <w:rsid w:val="002A2CE4"/>
    <w:rsid w:val="002A3815"/>
    <w:rsid w:val="002A4404"/>
    <w:rsid w:val="002A45EF"/>
    <w:rsid w:val="002A4A80"/>
    <w:rsid w:val="002A4D42"/>
    <w:rsid w:val="002A78B6"/>
    <w:rsid w:val="002B0122"/>
    <w:rsid w:val="002B1325"/>
    <w:rsid w:val="002B153D"/>
    <w:rsid w:val="002B44B4"/>
    <w:rsid w:val="002B4513"/>
    <w:rsid w:val="002B5050"/>
    <w:rsid w:val="002B5532"/>
    <w:rsid w:val="002B67A3"/>
    <w:rsid w:val="002B7B1B"/>
    <w:rsid w:val="002B7E5D"/>
    <w:rsid w:val="002C2DAC"/>
    <w:rsid w:val="002C3AA1"/>
    <w:rsid w:val="002C4A00"/>
    <w:rsid w:val="002C4AC0"/>
    <w:rsid w:val="002C71BD"/>
    <w:rsid w:val="002C78EF"/>
    <w:rsid w:val="002C7B24"/>
    <w:rsid w:val="002C7DBA"/>
    <w:rsid w:val="002D0971"/>
    <w:rsid w:val="002D13DF"/>
    <w:rsid w:val="002D23FE"/>
    <w:rsid w:val="002D2A29"/>
    <w:rsid w:val="002D34DE"/>
    <w:rsid w:val="002D4245"/>
    <w:rsid w:val="002E05D6"/>
    <w:rsid w:val="002E0F20"/>
    <w:rsid w:val="002E141A"/>
    <w:rsid w:val="002E2353"/>
    <w:rsid w:val="002E23E7"/>
    <w:rsid w:val="002E319E"/>
    <w:rsid w:val="002E549D"/>
    <w:rsid w:val="002E60B9"/>
    <w:rsid w:val="002F1630"/>
    <w:rsid w:val="002F2C18"/>
    <w:rsid w:val="002F2E70"/>
    <w:rsid w:val="002F3029"/>
    <w:rsid w:val="002F728C"/>
    <w:rsid w:val="002F7D23"/>
    <w:rsid w:val="003032A5"/>
    <w:rsid w:val="0030468C"/>
    <w:rsid w:val="00305B0D"/>
    <w:rsid w:val="00306DFD"/>
    <w:rsid w:val="00310149"/>
    <w:rsid w:val="00311164"/>
    <w:rsid w:val="00311512"/>
    <w:rsid w:val="003126BC"/>
    <w:rsid w:val="00314548"/>
    <w:rsid w:val="00314835"/>
    <w:rsid w:val="00317D90"/>
    <w:rsid w:val="00320366"/>
    <w:rsid w:val="0032116B"/>
    <w:rsid w:val="00321785"/>
    <w:rsid w:val="00323326"/>
    <w:rsid w:val="00323754"/>
    <w:rsid w:val="00323B76"/>
    <w:rsid w:val="00331BC1"/>
    <w:rsid w:val="00332B49"/>
    <w:rsid w:val="00333D39"/>
    <w:rsid w:val="0033457A"/>
    <w:rsid w:val="00334B3D"/>
    <w:rsid w:val="003356B2"/>
    <w:rsid w:val="0033605B"/>
    <w:rsid w:val="00336CBA"/>
    <w:rsid w:val="003402C4"/>
    <w:rsid w:val="003403A2"/>
    <w:rsid w:val="00340AE2"/>
    <w:rsid w:val="00340B89"/>
    <w:rsid w:val="00340E66"/>
    <w:rsid w:val="00341467"/>
    <w:rsid w:val="003415D6"/>
    <w:rsid w:val="003431EE"/>
    <w:rsid w:val="003450C3"/>
    <w:rsid w:val="00345788"/>
    <w:rsid w:val="003459FF"/>
    <w:rsid w:val="00345F4C"/>
    <w:rsid w:val="00347868"/>
    <w:rsid w:val="00350DDB"/>
    <w:rsid w:val="00351633"/>
    <w:rsid w:val="00354568"/>
    <w:rsid w:val="00354DA2"/>
    <w:rsid w:val="003550F6"/>
    <w:rsid w:val="0035536D"/>
    <w:rsid w:val="00356592"/>
    <w:rsid w:val="003574F2"/>
    <w:rsid w:val="0036005B"/>
    <w:rsid w:val="0036179F"/>
    <w:rsid w:val="0036456B"/>
    <w:rsid w:val="0036485D"/>
    <w:rsid w:val="003657D4"/>
    <w:rsid w:val="00366551"/>
    <w:rsid w:val="00366B4A"/>
    <w:rsid w:val="00373158"/>
    <w:rsid w:val="003737CD"/>
    <w:rsid w:val="00373DD2"/>
    <w:rsid w:val="003746CB"/>
    <w:rsid w:val="00375196"/>
    <w:rsid w:val="00381703"/>
    <w:rsid w:val="00382084"/>
    <w:rsid w:val="00383514"/>
    <w:rsid w:val="00383809"/>
    <w:rsid w:val="00383D1C"/>
    <w:rsid w:val="00385FAC"/>
    <w:rsid w:val="00391997"/>
    <w:rsid w:val="00392D26"/>
    <w:rsid w:val="00396AAC"/>
    <w:rsid w:val="00397E5D"/>
    <w:rsid w:val="003A03B9"/>
    <w:rsid w:val="003A057E"/>
    <w:rsid w:val="003A348A"/>
    <w:rsid w:val="003A3DFE"/>
    <w:rsid w:val="003A4654"/>
    <w:rsid w:val="003A4FC1"/>
    <w:rsid w:val="003A51E4"/>
    <w:rsid w:val="003A7D82"/>
    <w:rsid w:val="003B0E10"/>
    <w:rsid w:val="003B2479"/>
    <w:rsid w:val="003B5A36"/>
    <w:rsid w:val="003B63C0"/>
    <w:rsid w:val="003C2400"/>
    <w:rsid w:val="003C371A"/>
    <w:rsid w:val="003C3FD3"/>
    <w:rsid w:val="003C4FF6"/>
    <w:rsid w:val="003C5075"/>
    <w:rsid w:val="003C7CC3"/>
    <w:rsid w:val="003D00CB"/>
    <w:rsid w:val="003D02C5"/>
    <w:rsid w:val="003D0914"/>
    <w:rsid w:val="003D252B"/>
    <w:rsid w:val="003D2FF8"/>
    <w:rsid w:val="003D66CC"/>
    <w:rsid w:val="003D6AAF"/>
    <w:rsid w:val="003D732B"/>
    <w:rsid w:val="003E2E58"/>
    <w:rsid w:val="003E55B1"/>
    <w:rsid w:val="003E56EF"/>
    <w:rsid w:val="003E6B75"/>
    <w:rsid w:val="003E743D"/>
    <w:rsid w:val="003F0A31"/>
    <w:rsid w:val="003F0C2E"/>
    <w:rsid w:val="003F16E7"/>
    <w:rsid w:val="003F2F75"/>
    <w:rsid w:val="003F3E38"/>
    <w:rsid w:val="003F5FA0"/>
    <w:rsid w:val="003F6378"/>
    <w:rsid w:val="003F6BC3"/>
    <w:rsid w:val="003F7672"/>
    <w:rsid w:val="00400872"/>
    <w:rsid w:val="00400903"/>
    <w:rsid w:val="00401077"/>
    <w:rsid w:val="00401B82"/>
    <w:rsid w:val="004020E5"/>
    <w:rsid w:val="004025CA"/>
    <w:rsid w:val="00402EDB"/>
    <w:rsid w:val="00403FB7"/>
    <w:rsid w:val="004046C4"/>
    <w:rsid w:val="00405A31"/>
    <w:rsid w:val="00406176"/>
    <w:rsid w:val="004076D0"/>
    <w:rsid w:val="00412DE9"/>
    <w:rsid w:val="00416859"/>
    <w:rsid w:val="004216D1"/>
    <w:rsid w:val="00421BFA"/>
    <w:rsid w:val="00423E93"/>
    <w:rsid w:val="0042565C"/>
    <w:rsid w:val="004257E3"/>
    <w:rsid w:val="00430488"/>
    <w:rsid w:val="00430E62"/>
    <w:rsid w:val="00433336"/>
    <w:rsid w:val="0043453B"/>
    <w:rsid w:val="00436A5B"/>
    <w:rsid w:val="0043710D"/>
    <w:rsid w:val="00437E0A"/>
    <w:rsid w:val="00441B15"/>
    <w:rsid w:val="00442123"/>
    <w:rsid w:val="00442E4E"/>
    <w:rsid w:val="00442E7B"/>
    <w:rsid w:val="00443D46"/>
    <w:rsid w:val="004459F9"/>
    <w:rsid w:val="00445B0B"/>
    <w:rsid w:val="004504E4"/>
    <w:rsid w:val="004518FA"/>
    <w:rsid w:val="00451F14"/>
    <w:rsid w:val="0045210B"/>
    <w:rsid w:val="00452548"/>
    <w:rsid w:val="0045310A"/>
    <w:rsid w:val="00453F87"/>
    <w:rsid w:val="00453FF0"/>
    <w:rsid w:val="00454FCF"/>
    <w:rsid w:val="00455A38"/>
    <w:rsid w:val="00456993"/>
    <w:rsid w:val="00456B89"/>
    <w:rsid w:val="00456F97"/>
    <w:rsid w:val="004571FF"/>
    <w:rsid w:val="0045778A"/>
    <w:rsid w:val="004605E3"/>
    <w:rsid w:val="00460C67"/>
    <w:rsid w:val="00460CA8"/>
    <w:rsid w:val="00461E9D"/>
    <w:rsid w:val="00462EAF"/>
    <w:rsid w:val="0046312E"/>
    <w:rsid w:val="0046389A"/>
    <w:rsid w:val="0046545D"/>
    <w:rsid w:val="00465F05"/>
    <w:rsid w:val="00467923"/>
    <w:rsid w:val="004733BC"/>
    <w:rsid w:val="0047426F"/>
    <w:rsid w:val="0047433A"/>
    <w:rsid w:val="00475A5C"/>
    <w:rsid w:val="00476A9B"/>
    <w:rsid w:val="00476AD1"/>
    <w:rsid w:val="00485601"/>
    <w:rsid w:val="00485E75"/>
    <w:rsid w:val="004862AC"/>
    <w:rsid w:val="00487137"/>
    <w:rsid w:val="0049179A"/>
    <w:rsid w:val="00493917"/>
    <w:rsid w:val="0049434E"/>
    <w:rsid w:val="0049464D"/>
    <w:rsid w:val="004A3090"/>
    <w:rsid w:val="004A40DA"/>
    <w:rsid w:val="004A4B0A"/>
    <w:rsid w:val="004A4BF4"/>
    <w:rsid w:val="004A54AA"/>
    <w:rsid w:val="004A5D3F"/>
    <w:rsid w:val="004A6BBA"/>
    <w:rsid w:val="004A76D8"/>
    <w:rsid w:val="004B161B"/>
    <w:rsid w:val="004B2BF3"/>
    <w:rsid w:val="004B2E40"/>
    <w:rsid w:val="004B6144"/>
    <w:rsid w:val="004B691A"/>
    <w:rsid w:val="004B7BC5"/>
    <w:rsid w:val="004C0946"/>
    <w:rsid w:val="004C0E9E"/>
    <w:rsid w:val="004C2037"/>
    <w:rsid w:val="004C5372"/>
    <w:rsid w:val="004C64AB"/>
    <w:rsid w:val="004C7EC3"/>
    <w:rsid w:val="004D098A"/>
    <w:rsid w:val="004D1148"/>
    <w:rsid w:val="004D1435"/>
    <w:rsid w:val="004D1871"/>
    <w:rsid w:val="004D26EA"/>
    <w:rsid w:val="004D5281"/>
    <w:rsid w:val="004D7125"/>
    <w:rsid w:val="004D7AA7"/>
    <w:rsid w:val="004E02B1"/>
    <w:rsid w:val="004E0553"/>
    <w:rsid w:val="004E075F"/>
    <w:rsid w:val="004E0EE5"/>
    <w:rsid w:val="004E16DB"/>
    <w:rsid w:val="004E2153"/>
    <w:rsid w:val="004E2D31"/>
    <w:rsid w:val="004E3BDE"/>
    <w:rsid w:val="004E574A"/>
    <w:rsid w:val="004E58E2"/>
    <w:rsid w:val="004F15EF"/>
    <w:rsid w:val="004F2900"/>
    <w:rsid w:val="004F3676"/>
    <w:rsid w:val="004F6B81"/>
    <w:rsid w:val="004F6FCA"/>
    <w:rsid w:val="004F7DBB"/>
    <w:rsid w:val="00500341"/>
    <w:rsid w:val="005019FC"/>
    <w:rsid w:val="00502AFE"/>
    <w:rsid w:val="00502E19"/>
    <w:rsid w:val="00504B6B"/>
    <w:rsid w:val="00504E7F"/>
    <w:rsid w:val="00506859"/>
    <w:rsid w:val="00507199"/>
    <w:rsid w:val="005107EC"/>
    <w:rsid w:val="00510F86"/>
    <w:rsid w:val="0051119B"/>
    <w:rsid w:val="0052042E"/>
    <w:rsid w:val="00520ADF"/>
    <w:rsid w:val="0052363A"/>
    <w:rsid w:val="00524EC8"/>
    <w:rsid w:val="00525797"/>
    <w:rsid w:val="00527409"/>
    <w:rsid w:val="00534240"/>
    <w:rsid w:val="005353F7"/>
    <w:rsid w:val="00536CEA"/>
    <w:rsid w:val="00536E3F"/>
    <w:rsid w:val="00537C64"/>
    <w:rsid w:val="00541F01"/>
    <w:rsid w:val="005422D4"/>
    <w:rsid w:val="00543FA9"/>
    <w:rsid w:val="005441CF"/>
    <w:rsid w:val="00544F46"/>
    <w:rsid w:val="00547A5D"/>
    <w:rsid w:val="00551828"/>
    <w:rsid w:val="00554557"/>
    <w:rsid w:val="00554789"/>
    <w:rsid w:val="00554CCC"/>
    <w:rsid w:val="0056054C"/>
    <w:rsid w:val="00561488"/>
    <w:rsid w:val="00561ECE"/>
    <w:rsid w:val="00563BBC"/>
    <w:rsid w:val="00565F71"/>
    <w:rsid w:val="005725FC"/>
    <w:rsid w:val="00573AA9"/>
    <w:rsid w:val="00573DC3"/>
    <w:rsid w:val="00575F4A"/>
    <w:rsid w:val="005766BC"/>
    <w:rsid w:val="0057694D"/>
    <w:rsid w:val="00577C06"/>
    <w:rsid w:val="00577F4A"/>
    <w:rsid w:val="005821B8"/>
    <w:rsid w:val="005825CE"/>
    <w:rsid w:val="00587767"/>
    <w:rsid w:val="00587A4C"/>
    <w:rsid w:val="0059428F"/>
    <w:rsid w:val="0059515E"/>
    <w:rsid w:val="00595FCD"/>
    <w:rsid w:val="005A0786"/>
    <w:rsid w:val="005A0AC5"/>
    <w:rsid w:val="005A1D99"/>
    <w:rsid w:val="005A2C16"/>
    <w:rsid w:val="005A4607"/>
    <w:rsid w:val="005A6BAB"/>
    <w:rsid w:val="005B0728"/>
    <w:rsid w:val="005B2242"/>
    <w:rsid w:val="005B224E"/>
    <w:rsid w:val="005B4DF6"/>
    <w:rsid w:val="005B5575"/>
    <w:rsid w:val="005B5BC8"/>
    <w:rsid w:val="005C142C"/>
    <w:rsid w:val="005C1BC4"/>
    <w:rsid w:val="005C5EC6"/>
    <w:rsid w:val="005C7F5E"/>
    <w:rsid w:val="005D0E4F"/>
    <w:rsid w:val="005D179F"/>
    <w:rsid w:val="005D3C46"/>
    <w:rsid w:val="005D4EBE"/>
    <w:rsid w:val="005D4F95"/>
    <w:rsid w:val="005D73B2"/>
    <w:rsid w:val="005E0DF6"/>
    <w:rsid w:val="005E106C"/>
    <w:rsid w:val="005E14A5"/>
    <w:rsid w:val="005E2F52"/>
    <w:rsid w:val="005E40CD"/>
    <w:rsid w:val="005E4489"/>
    <w:rsid w:val="005E4FDE"/>
    <w:rsid w:val="005F208E"/>
    <w:rsid w:val="005F32C5"/>
    <w:rsid w:val="005F3734"/>
    <w:rsid w:val="005F4BD1"/>
    <w:rsid w:val="005F6780"/>
    <w:rsid w:val="00600DD9"/>
    <w:rsid w:val="00601B4A"/>
    <w:rsid w:val="00604A7B"/>
    <w:rsid w:val="006065E7"/>
    <w:rsid w:val="00607895"/>
    <w:rsid w:val="006100FB"/>
    <w:rsid w:val="00610ED9"/>
    <w:rsid w:val="00611BBD"/>
    <w:rsid w:val="00612D02"/>
    <w:rsid w:val="006133FC"/>
    <w:rsid w:val="006134EE"/>
    <w:rsid w:val="00613846"/>
    <w:rsid w:val="0061466C"/>
    <w:rsid w:val="006146D9"/>
    <w:rsid w:val="0061478F"/>
    <w:rsid w:val="0062223B"/>
    <w:rsid w:val="00622333"/>
    <w:rsid w:val="00623443"/>
    <w:rsid w:val="006256D4"/>
    <w:rsid w:val="006263D1"/>
    <w:rsid w:val="006278BE"/>
    <w:rsid w:val="006300BE"/>
    <w:rsid w:val="00630465"/>
    <w:rsid w:val="00630EBF"/>
    <w:rsid w:val="00631804"/>
    <w:rsid w:val="006331D6"/>
    <w:rsid w:val="00633248"/>
    <w:rsid w:val="006348CD"/>
    <w:rsid w:val="00635607"/>
    <w:rsid w:val="00635823"/>
    <w:rsid w:val="006418FD"/>
    <w:rsid w:val="0064252E"/>
    <w:rsid w:val="00645547"/>
    <w:rsid w:val="006503A0"/>
    <w:rsid w:val="00650754"/>
    <w:rsid w:val="00651050"/>
    <w:rsid w:val="00652E78"/>
    <w:rsid w:val="00653549"/>
    <w:rsid w:val="00654540"/>
    <w:rsid w:val="00657273"/>
    <w:rsid w:val="006614BA"/>
    <w:rsid w:val="006632BB"/>
    <w:rsid w:val="00664367"/>
    <w:rsid w:val="006646F4"/>
    <w:rsid w:val="00665BEE"/>
    <w:rsid w:val="006728C2"/>
    <w:rsid w:val="00672C5C"/>
    <w:rsid w:val="00675651"/>
    <w:rsid w:val="00676CF7"/>
    <w:rsid w:val="0067760C"/>
    <w:rsid w:val="0067785C"/>
    <w:rsid w:val="00677895"/>
    <w:rsid w:val="006778CA"/>
    <w:rsid w:val="00680E43"/>
    <w:rsid w:val="00681E87"/>
    <w:rsid w:val="00682921"/>
    <w:rsid w:val="006863D9"/>
    <w:rsid w:val="00686467"/>
    <w:rsid w:val="00687418"/>
    <w:rsid w:val="0069226F"/>
    <w:rsid w:val="00692FE3"/>
    <w:rsid w:val="0069455C"/>
    <w:rsid w:val="0069561C"/>
    <w:rsid w:val="00695694"/>
    <w:rsid w:val="006957E9"/>
    <w:rsid w:val="00695A63"/>
    <w:rsid w:val="006973ED"/>
    <w:rsid w:val="006978BB"/>
    <w:rsid w:val="006A0C61"/>
    <w:rsid w:val="006A1CCD"/>
    <w:rsid w:val="006A33B0"/>
    <w:rsid w:val="006A38A2"/>
    <w:rsid w:val="006A3A13"/>
    <w:rsid w:val="006A52F7"/>
    <w:rsid w:val="006A5E5B"/>
    <w:rsid w:val="006A6F6E"/>
    <w:rsid w:val="006A74D0"/>
    <w:rsid w:val="006B0B9C"/>
    <w:rsid w:val="006B0FB2"/>
    <w:rsid w:val="006B27F4"/>
    <w:rsid w:val="006B4066"/>
    <w:rsid w:val="006B5503"/>
    <w:rsid w:val="006B5A9D"/>
    <w:rsid w:val="006B6BC9"/>
    <w:rsid w:val="006B7908"/>
    <w:rsid w:val="006C2860"/>
    <w:rsid w:val="006C3F00"/>
    <w:rsid w:val="006C49F2"/>
    <w:rsid w:val="006C6A9C"/>
    <w:rsid w:val="006C7B7E"/>
    <w:rsid w:val="006D1FA3"/>
    <w:rsid w:val="006D3CB7"/>
    <w:rsid w:val="006D53AE"/>
    <w:rsid w:val="006D6870"/>
    <w:rsid w:val="006E0A85"/>
    <w:rsid w:val="006E37D4"/>
    <w:rsid w:val="006E3A30"/>
    <w:rsid w:val="006E4763"/>
    <w:rsid w:val="006E5227"/>
    <w:rsid w:val="006E6ECB"/>
    <w:rsid w:val="006E6F8E"/>
    <w:rsid w:val="006E7257"/>
    <w:rsid w:val="006E75C8"/>
    <w:rsid w:val="006E76B3"/>
    <w:rsid w:val="006F2EF9"/>
    <w:rsid w:val="006F312C"/>
    <w:rsid w:val="006F57C0"/>
    <w:rsid w:val="006F6008"/>
    <w:rsid w:val="0070157D"/>
    <w:rsid w:val="00702E5E"/>
    <w:rsid w:val="00703897"/>
    <w:rsid w:val="00704F22"/>
    <w:rsid w:val="007057B7"/>
    <w:rsid w:val="007058D9"/>
    <w:rsid w:val="00705BD0"/>
    <w:rsid w:val="007069A7"/>
    <w:rsid w:val="0070740F"/>
    <w:rsid w:val="00710411"/>
    <w:rsid w:val="00710561"/>
    <w:rsid w:val="00711AA7"/>
    <w:rsid w:val="00712145"/>
    <w:rsid w:val="007123F0"/>
    <w:rsid w:val="007124E5"/>
    <w:rsid w:val="0071385C"/>
    <w:rsid w:val="00714776"/>
    <w:rsid w:val="007148D8"/>
    <w:rsid w:val="00715EF4"/>
    <w:rsid w:val="00716CF1"/>
    <w:rsid w:val="007172AC"/>
    <w:rsid w:val="0072070F"/>
    <w:rsid w:val="007212B2"/>
    <w:rsid w:val="00721C1F"/>
    <w:rsid w:val="00722AE0"/>
    <w:rsid w:val="00727D9C"/>
    <w:rsid w:val="00730BA8"/>
    <w:rsid w:val="007322E0"/>
    <w:rsid w:val="00732D53"/>
    <w:rsid w:val="00733058"/>
    <w:rsid w:val="007338F5"/>
    <w:rsid w:val="00735169"/>
    <w:rsid w:val="00735C0B"/>
    <w:rsid w:val="00735FD8"/>
    <w:rsid w:val="00737EA4"/>
    <w:rsid w:val="0074003C"/>
    <w:rsid w:val="00742763"/>
    <w:rsid w:val="00742A8A"/>
    <w:rsid w:val="0075005D"/>
    <w:rsid w:val="00750A24"/>
    <w:rsid w:val="00750EEC"/>
    <w:rsid w:val="00750F49"/>
    <w:rsid w:val="00754763"/>
    <w:rsid w:val="00755548"/>
    <w:rsid w:val="00755E35"/>
    <w:rsid w:val="00756614"/>
    <w:rsid w:val="007602F0"/>
    <w:rsid w:val="00760F88"/>
    <w:rsid w:val="007626F1"/>
    <w:rsid w:val="007638E7"/>
    <w:rsid w:val="007648E8"/>
    <w:rsid w:val="00765D93"/>
    <w:rsid w:val="00766FEE"/>
    <w:rsid w:val="0076776B"/>
    <w:rsid w:val="00767D0B"/>
    <w:rsid w:val="007706B5"/>
    <w:rsid w:val="00770E7F"/>
    <w:rsid w:val="00772047"/>
    <w:rsid w:val="00773466"/>
    <w:rsid w:val="0077565C"/>
    <w:rsid w:val="007774A2"/>
    <w:rsid w:val="0077785D"/>
    <w:rsid w:val="00781EF5"/>
    <w:rsid w:val="007824A7"/>
    <w:rsid w:val="00784D1A"/>
    <w:rsid w:val="007876A2"/>
    <w:rsid w:val="00791B90"/>
    <w:rsid w:val="00792BD6"/>
    <w:rsid w:val="00794BAE"/>
    <w:rsid w:val="00797322"/>
    <w:rsid w:val="0079743B"/>
    <w:rsid w:val="007A0340"/>
    <w:rsid w:val="007A1049"/>
    <w:rsid w:val="007A1999"/>
    <w:rsid w:val="007A356F"/>
    <w:rsid w:val="007A4967"/>
    <w:rsid w:val="007A4B89"/>
    <w:rsid w:val="007A4DDD"/>
    <w:rsid w:val="007A60CB"/>
    <w:rsid w:val="007A75F4"/>
    <w:rsid w:val="007A7731"/>
    <w:rsid w:val="007A7FD9"/>
    <w:rsid w:val="007B04F8"/>
    <w:rsid w:val="007B3B8E"/>
    <w:rsid w:val="007B4413"/>
    <w:rsid w:val="007B7775"/>
    <w:rsid w:val="007C0DDD"/>
    <w:rsid w:val="007C1CEF"/>
    <w:rsid w:val="007C4A0A"/>
    <w:rsid w:val="007C5125"/>
    <w:rsid w:val="007C5F43"/>
    <w:rsid w:val="007C6EAE"/>
    <w:rsid w:val="007D45E7"/>
    <w:rsid w:val="007D5EE1"/>
    <w:rsid w:val="007D7440"/>
    <w:rsid w:val="007E0E7F"/>
    <w:rsid w:val="007E34A9"/>
    <w:rsid w:val="007E542A"/>
    <w:rsid w:val="007E6275"/>
    <w:rsid w:val="007E657F"/>
    <w:rsid w:val="007F00BB"/>
    <w:rsid w:val="007F1285"/>
    <w:rsid w:val="007F16E6"/>
    <w:rsid w:val="007F1BE5"/>
    <w:rsid w:val="007F2E8D"/>
    <w:rsid w:val="007F3AB2"/>
    <w:rsid w:val="007F4D4F"/>
    <w:rsid w:val="007F69E8"/>
    <w:rsid w:val="00801489"/>
    <w:rsid w:val="00803B29"/>
    <w:rsid w:val="008046E7"/>
    <w:rsid w:val="00804DEF"/>
    <w:rsid w:val="00805171"/>
    <w:rsid w:val="00805F7D"/>
    <w:rsid w:val="00806B29"/>
    <w:rsid w:val="00807977"/>
    <w:rsid w:val="00810C3A"/>
    <w:rsid w:val="00810F87"/>
    <w:rsid w:val="008116EF"/>
    <w:rsid w:val="008135A4"/>
    <w:rsid w:val="0081497C"/>
    <w:rsid w:val="00815207"/>
    <w:rsid w:val="008168FD"/>
    <w:rsid w:val="00821F21"/>
    <w:rsid w:val="00822173"/>
    <w:rsid w:val="00822BFD"/>
    <w:rsid w:val="0082455D"/>
    <w:rsid w:val="00826468"/>
    <w:rsid w:val="0082764D"/>
    <w:rsid w:val="008325D6"/>
    <w:rsid w:val="008334FD"/>
    <w:rsid w:val="0083689B"/>
    <w:rsid w:val="00837C6A"/>
    <w:rsid w:val="00837CE3"/>
    <w:rsid w:val="00840A78"/>
    <w:rsid w:val="008411DE"/>
    <w:rsid w:val="00842DD8"/>
    <w:rsid w:val="00843E17"/>
    <w:rsid w:val="00843EB3"/>
    <w:rsid w:val="00843F7F"/>
    <w:rsid w:val="008441F9"/>
    <w:rsid w:val="00844864"/>
    <w:rsid w:val="0084698B"/>
    <w:rsid w:val="00846DE9"/>
    <w:rsid w:val="00847F09"/>
    <w:rsid w:val="00851BA9"/>
    <w:rsid w:val="00854382"/>
    <w:rsid w:val="00854542"/>
    <w:rsid w:val="00855C8F"/>
    <w:rsid w:val="00855C91"/>
    <w:rsid w:val="00857ECB"/>
    <w:rsid w:val="00860B15"/>
    <w:rsid w:val="00860E49"/>
    <w:rsid w:val="008628B5"/>
    <w:rsid w:val="00862B2D"/>
    <w:rsid w:val="008635B9"/>
    <w:rsid w:val="00863DE8"/>
    <w:rsid w:val="00864859"/>
    <w:rsid w:val="0086526C"/>
    <w:rsid w:val="00866B4B"/>
    <w:rsid w:val="0087043A"/>
    <w:rsid w:val="0087089A"/>
    <w:rsid w:val="00874637"/>
    <w:rsid w:val="0087591D"/>
    <w:rsid w:val="00876039"/>
    <w:rsid w:val="00880526"/>
    <w:rsid w:val="00881439"/>
    <w:rsid w:val="008814B4"/>
    <w:rsid w:val="00881D15"/>
    <w:rsid w:val="00881F29"/>
    <w:rsid w:val="00882767"/>
    <w:rsid w:val="0088467D"/>
    <w:rsid w:val="008860BA"/>
    <w:rsid w:val="00886385"/>
    <w:rsid w:val="00886FF1"/>
    <w:rsid w:val="0089372F"/>
    <w:rsid w:val="00893BB5"/>
    <w:rsid w:val="00893C3E"/>
    <w:rsid w:val="00895731"/>
    <w:rsid w:val="008973AA"/>
    <w:rsid w:val="00897A7D"/>
    <w:rsid w:val="00897BC6"/>
    <w:rsid w:val="008A01D8"/>
    <w:rsid w:val="008A19E6"/>
    <w:rsid w:val="008A3893"/>
    <w:rsid w:val="008A4899"/>
    <w:rsid w:val="008A527A"/>
    <w:rsid w:val="008B01CA"/>
    <w:rsid w:val="008B2C69"/>
    <w:rsid w:val="008B33DB"/>
    <w:rsid w:val="008B4075"/>
    <w:rsid w:val="008B443D"/>
    <w:rsid w:val="008B47D5"/>
    <w:rsid w:val="008B4E6F"/>
    <w:rsid w:val="008B5909"/>
    <w:rsid w:val="008B69A8"/>
    <w:rsid w:val="008B6F2B"/>
    <w:rsid w:val="008C1ADF"/>
    <w:rsid w:val="008C22A2"/>
    <w:rsid w:val="008C378B"/>
    <w:rsid w:val="008C61A5"/>
    <w:rsid w:val="008C6889"/>
    <w:rsid w:val="008C701D"/>
    <w:rsid w:val="008C7399"/>
    <w:rsid w:val="008D0DF8"/>
    <w:rsid w:val="008D2A71"/>
    <w:rsid w:val="008D2DB3"/>
    <w:rsid w:val="008D3344"/>
    <w:rsid w:val="008D6607"/>
    <w:rsid w:val="008D7199"/>
    <w:rsid w:val="008D71CE"/>
    <w:rsid w:val="008E31FA"/>
    <w:rsid w:val="008E3BFD"/>
    <w:rsid w:val="008E4F48"/>
    <w:rsid w:val="008E5623"/>
    <w:rsid w:val="008E582E"/>
    <w:rsid w:val="008E6543"/>
    <w:rsid w:val="008E7CDC"/>
    <w:rsid w:val="008F1151"/>
    <w:rsid w:val="008F152B"/>
    <w:rsid w:val="008F15F2"/>
    <w:rsid w:val="008F17D1"/>
    <w:rsid w:val="008F1F17"/>
    <w:rsid w:val="008F1FBC"/>
    <w:rsid w:val="008F3BE0"/>
    <w:rsid w:val="008F3ECC"/>
    <w:rsid w:val="008F4066"/>
    <w:rsid w:val="008F6798"/>
    <w:rsid w:val="008F7913"/>
    <w:rsid w:val="008F7B0E"/>
    <w:rsid w:val="0090030B"/>
    <w:rsid w:val="00902024"/>
    <w:rsid w:val="00903C7C"/>
    <w:rsid w:val="00904218"/>
    <w:rsid w:val="00904793"/>
    <w:rsid w:val="00904E4C"/>
    <w:rsid w:val="00905B91"/>
    <w:rsid w:val="00906BAC"/>
    <w:rsid w:val="00906D44"/>
    <w:rsid w:val="009073C1"/>
    <w:rsid w:val="009109A5"/>
    <w:rsid w:val="00910B61"/>
    <w:rsid w:val="00910C5B"/>
    <w:rsid w:val="00910F2A"/>
    <w:rsid w:val="00912753"/>
    <w:rsid w:val="0091289E"/>
    <w:rsid w:val="009133C1"/>
    <w:rsid w:val="0091346C"/>
    <w:rsid w:val="00914421"/>
    <w:rsid w:val="00915F74"/>
    <w:rsid w:val="00916065"/>
    <w:rsid w:val="00917371"/>
    <w:rsid w:val="00917B94"/>
    <w:rsid w:val="009210EA"/>
    <w:rsid w:val="00921E95"/>
    <w:rsid w:val="009251D2"/>
    <w:rsid w:val="009254BB"/>
    <w:rsid w:val="00925681"/>
    <w:rsid w:val="00926BAB"/>
    <w:rsid w:val="00926F13"/>
    <w:rsid w:val="009304E2"/>
    <w:rsid w:val="009333D8"/>
    <w:rsid w:val="009339B6"/>
    <w:rsid w:val="009346BD"/>
    <w:rsid w:val="009376B3"/>
    <w:rsid w:val="00940D9A"/>
    <w:rsid w:val="00941C14"/>
    <w:rsid w:val="00942C05"/>
    <w:rsid w:val="00942CE2"/>
    <w:rsid w:val="00942E2C"/>
    <w:rsid w:val="009437F9"/>
    <w:rsid w:val="00945A50"/>
    <w:rsid w:val="00946E36"/>
    <w:rsid w:val="00950BF3"/>
    <w:rsid w:val="009558D3"/>
    <w:rsid w:val="00955909"/>
    <w:rsid w:val="00955C98"/>
    <w:rsid w:val="009560F3"/>
    <w:rsid w:val="0096041D"/>
    <w:rsid w:val="00962DA6"/>
    <w:rsid w:val="00963A4D"/>
    <w:rsid w:val="009644AE"/>
    <w:rsid w:val="009658F1"/>
    <w:rsid w:val="00972B64"/>
    <w:rsid w:val="009749DB"/>
    <w:rsid w:val="00976658"/>
    <w:rsid w:val="00980CCC"/>
    <w:rsid w:val="00982526"/>
    <w:rsid w:val="00982CA5"/>
    <w:rsid w:val="009835F8"/>
    <w:rsid w:val="0098467E"/>
    <w:rsid w:val="00985D6B"/>
    <w:rsid w:val="00986534"/>
    <w:rsid w:val="009917FB"/>
    <w:rsid w:val="00993694"/>
    <w:rsid w:val="009937BF"/>
    <w:rsid w:val="009941EE"/>
    <w:rsid w:val="00997754"/>
    <w:rsid w:val="009A0533"/>
    <w:rsid w:val="009A07E2"/>
    <w:rsid w:val="009A0E77"/>
    <w:rsid w:val="009A1F61"/>
    <w:rsid w:val="009A2464"/>
    <w:rsid w:val="009A2FE5"/>
    <w:rsid w:val="009A36D2"/>
    <w:rsid w:val="009A405A"/>
    <w:rsid w:val="009A59AD"/>
    <w:rsid w:val="009A635D"/>
    <w:rsid w:val="009A7836"/>
    <w:rsid w:val="009B03A3"/>
    <w:rsid w:val="009B0649"/>
    <w:rsid w:val="009B09CC"/>
    <w:rsid w:val="009B1324"/>
    <w:rsid w:val="009B25A4"/>
    <w:rsid w:val="009B3105"/>
    <w:rsid w:val="009B36FF"/>
    <w:rsid w:val="009B3AEF"/>
    <w:rsid w:val="009B44B7"/>
    <w:rsid w:val="009B4DBB"/>
    <w:rsid w:val="009B546C"/>
    <w:rsid w:val="009B5775"/>
    <w:rsid w:val="009B6370"/>
    <w:rsid w:val="009B7781"/>
    <w:rsid w:val="009C01FF"/>
    <w:rsid w:val="009C231D"/>
    <w:rsid w:val="009C26DA"/>
    <w:rsid w:val="009C65EC"/>
    <w:rsid w:val="009C6717"/>
    <w:rsid w:val="009C68E4"/>
    <w:rsid w:val="009C715F"/>
    <w:rsid w:val="009C7D10"/>
    <w:rsid w:val="009D0C2A"/>
    <w:rsid w:val="009D116C"/>
    <w:rsid w:val="009D2505"/>
    <w:rsid w:val="009D4CEF"/>
    <w:rsid w:val="009D5A5A"/>
    <w:rsid w:val="009D6373"/>
    <w:rsid w:val="009D6E2E"/>
    <w:rsid w:val="009E1B5B"/>
    <w:rsid w:val="009E1E50"/>
    <w:rsid w:val="009E201E"/>
    <w:rsid w:val="009E2052"/>
    <w:rsid w:val="009E3B16"/>
    <w:rsid w:val="009E5684"/>
    <w:rsid w:val="009E6A85"/>
    <w:rsid w:val="009E6CF0"/>
    <w:rsid w:val="009E7237"/>
    <w:rsid w:val="009E73F6"/>
    <w:rsid w:val="009F0B0B"/>
    <w:rsid w:val="009F0B20"/>
    <w:rsid w:val="009F1404"/>
    <w:rsid w:val="009F2AE9"/>
    <w:rsid w:val="009F30E2"/>
    <w:rsid w:val="009F488C"/>
    <w:rsid w:val="009F6375"/>
    <w:rsid w:val="009F6AAB"/>
    <w:rsid w:val="009F6D2B"/>
    <w:rsid w:val="00A00C41"/>
    <w:rsid w:val="00A02A15"/>
    <w:rsid w:val="00A02A8F"/>
    <w:rsid w:val="00A03F1D"/>
    <w:rsid w:val="00A03F2A"/>
    <w:rsid w:val="00A04137"/>
    <w:rsid w:val="00A0463A"/>
    <w:rsid w:val="00A069EA"/>
    <w:rsid w:val="00A105ED"/>
    <w:rsid w:val="00A12779"/>
    <w:rsid w:val="00A12A3B"/>
    <w:rsid w:val="00A1315C"/>
    <w:rsid w:val="00A1347E"/>
    <w:rsid w:val="00A13631"/>
    <w:rsid w:val="00A1390D"/>
    <w:rsid w:val="00A146DA"/>
    <w:rsid w:val="00A146F3"/>
    <w:rsid w:val="00A16522"/>
    <w:rsid w:val="00A16AEB"/>
    <w:rsid w:val="00A23834"/>
    <w:rsid w:val="00A24225"/>
    <w:rsid w:val="00A27998"/>
    <w:rsid w:val="00A317BF"/>
    <w:rsid w:val="00A319E4"/>
    <w:rsid w:val="00A32196"/>
    <w:rsid w:val="00A3407B"/>
    <w:rsid w:val="00A34991"/>
    <w:rsid w:val="00A34AC0"/>
    <w:rsid w:val="00A3501C"/>
    <w:rsid w:val="00A3512C"/>
    <w:rsid w:val="00A35182"/>
    <w:rsid w:val="00A35654"/>
    <w:rsid w:val="00A35FBB"/>
    <w:rsid w:val="00A363B2"/>
    <w:rsid w:val="00A36835"/>
    <w:rsid w:val="00A36F47"/>
    <w:rsid w:val="00A40327"/>
    <w:rsid w:val="00A41899"/>
    <w:rsid w:val="00A42404"/>
    <w:rsid w:val="00A4248A"/>
    <w:rsid w:val="00A42C2D"/>
    <w:rsid w:val="00A4374D"/>
    <w:rsid w:val="00A43E4B"/>
    <w:rsid w:val="00A443D0"/>
    <w:rsid w:val="00A449DE"/>
    <w:rsid w:val="00A44DAD"/>
    <w:rsid w:val="00A47778"/>
    <w:rsid w:val="00A50503"/>
    <w:rsid w:val="00A50C31"/>
    <w:rsid w:val="00A52B20"/>
    <w:rsid w:val="00A52DAC"/>
    <w:rsid w:val="00A53204"/>
    <w:rsid w:val="00A54602"/>
    <w:rsid w:val="00A54904"/>
    <w:rsid w:val="00A552ED"/>
    <w:rsid w:val="00A55630"/>
    <w:rsid w:val="00A55AE4"/>
    <w:rsid w:val="00A61E37"/>
    <w:rsid w:val="00A61FAC"/>
    <w:rsid w:val="00A630D5"/>
    <w:rsid w:val="00A642FE"/>
    <w:rsid w:val="00A6499D"/>
    <w:rsid w:val="00A6522B"/>
    <w:rsid w:val="00A658B7"/>
    <w:rsid w:val="00A72D1E"/>
    <w:rsid w:val="00A72E7D"/>
    <w:rsid w:val="00A731CE"/>
    <w:rsid w:val="00A7325D"/>
    <w:rsid w:val="00A75C46"/>
    <w:rsid w:val="00A76C51"/>
    <w:rsid w:val="00A77EDE"/>
    <w:rsid w:val="00A80B55"/>
    <w:rsid w:val="00A84C20"/>
    <w:rsid w:val="00A857E2"/>
    <w:rsid w:val="00A86165"/>
    <w:rsid w:val="00A86374"/>
    <w:rsid w:val="00A8682E"/>
    <w:rsid w:val="00A925FC"/>
    <w:rsid w:val="00A9266E"/>
    <w:rsid w:val="00A92E6E"/>
    <w:rsid w:val="00A951D4"/>
    <w:rsid w:val="00A96922"/>
    <w:rsid w:val="00AA0027"/>
    <w:rsid w:val="00AA04BC"/>
    <w:rsid w:val="00AA16B4"/>
    <w:rsid w:val="00AA1860"/>
    <w:rsid w:val="00AA1D91"/>
    <w:rsid w:val="00AA5B94"/>
    <w:rsid w:val="00AA64CB"/>
    <w:rsid w:val="00AA6A78"/>
    <w:rsid w:val="00AA7232"/>
    <w:rsid w:val="00AB1664"/>
    <w:rsid w:val="00AB391E"/>
    <w:rsid w:val="00AB3F08"/>
    <w:rsid w:val="00AB44B4"/>
    <w:rsid w:val="00AB54BF"/>
    <w:rsid w:val="00AB67CE"/>
    <w:rsid w:val="00AB7635"/>
    <w:rsid w:val="00AB7886"/>
    <w:rsid w:val="00AC1245"/>
    <w:rsid w:val="00AC13C0"/>
    <w:rsid w:val="00AC5F29"/>
    <w:rsid w:val="00AC7788"/>
    <w:rsid w:val="00AC7F99"/>
    <w:rsid w:val="00AD0DDD"/>
    <w:rsid w:val="00AD2133"/>
    <w:rsid w:val="00AD296F"/>
    <w:rsid w:val="00AD3754"/>
    <w:rsid w:val="00AD37AC"/>
    <w:rsid w:val="00AD4BB5"/>
    <w:rsid w:val="00AD55BF"/>
    <w:rsid w:val="00AD5AA3"/>
    <w:rsid w:val="00AD5B16"/>
    <w:rsid w:val="00AD5C7C"/>
    <w:rsid w:val="00AE2074"/>
    <w:rsid w:val="00AE521C"/>
    <w:rsid w:val="00AE728A"/>
    <w:rsid w:val="00AF01DC"/>
    <w:rsid w:val="00AF0E73"/>
    <w:rsid w:val="00AF1700"/>
    <w:rsid w:val="00AF454E"/>
    <w:rsid w:val="00AF591E"/>
    <w:rsid w:val="00B004C1"/>
    <w:rsid w:val="00B017D5"/>
    <w:rsid w:val="00B034BB"/>
    <w:rsid w:val="00B03AD0"/>
    <w:rsid w:val="00B10C10"/>
    <w:rsid w:val="00B10C18"/>
    <w:rsid w:val="00B11439"/>
    <w:rsid w:val="00B1196F"/>
    <w:rsid w:val="00B154A0"/>
    <w:rsid w:val="00B15622"/>
    <w:rsid w:val="00B15837"/>
    <w:rsid w:val="00B17FEE"/>
    <w:rsid w:val="00B26554"/>
    <w:rsid w:val="00B269FD"/>
    <w:rsid w:val="00B3051A"/>
    <w:rsid w:val="00B33762"/>
    <w:rsid w:val="00B3424A"/>
    <w:rsid w:val="00B34C0E"/>
    <w:rsid w:val="00B40A2C"/>
    <w:rsid w:val="00B41541"/>
    <w:rsid w:val="00B41F85"/>
    <w:rsid w:val="00B43499"/>
    <w:rsid w:val="00B437BA"/>
    <w:rsid w:val="00B44DDD"/>
    <w:rsid w:val="00B475EB"/>
    <w:rsid w:val="00B478DC"/>
    <w:rsid w:val="00B524CC"/>
    <w:rsid w:val="00B527B9"/>
    <w:rsid w:val="00B52C21"/>
    <w:rsid w:val="00B54013"/>
    <w:rsid w:val="00B568CD"/>
    <w:rsid w:val="00B6064E"/>
    <w:rsid w:val="00B60D3C"/>
    <w:rsid w:val="00B61525"/>
    <w:rsid w:val="00B66008"/>
    <w:rsid w:val="00B6612F"/>
    <w:rsid w:val="00B6791D"/>
    <w:rsid w:val="00B67EFC"/>
    <w:rsid w:val="00B710FF"/>
    <w:rsid w:val="00B721DF"/>
    <w:rsid w:val="00B74C9A"/>
    <w:rsid w:val="00B766E7"/>
    <w:rsid w:val="00B76A96"/>
    <w:rsid w:val="00B82217"/>
    <w:rsid w:val="00B83FC8"/>
    <w:rsid w:val="00B847CE"/>
    <w:rsid w:val="00B84EB1"/>
    <w:rsid w:val="00B87202"/>
    <w:rsid w:val="00B908CD"/>
    <w:rsid w:val="00B90C5F"/>
    <w:rsid w:val="00B91D22"/>
    <w:rsid w:val="00B96611"/>
    <w:rsid w:val="00B973BB"/>
    <w:rsid w:val="00B974D1"/>
    <w:rsid w:val="00B977A7"/>
    <w:rsid w:val="00B97EC0"/>
    <w:rsid w:val="00BA030B"/>
    <w:rsid w:val="00BA06CC"/>
    <w:rsid w:val="00BA4502"/>
    <w:rsid w:val="00BA546A"/>
    <w:rsid w:val="00BA6CC7"/>
    <w:rsid w:val="00BA7725"/>
    <w:rsid w:val="00BA7D6F"/>
    <w:rsid w:val="00BA7DEA"/>
    <w:rsid w:val="00BB1153"/>
    <w:rsid w:val="00BB1EF6"/>
    <w:rsid w:val="00BB351B"/>
    <w:rsid w:val="00BB4960"/>
    <w:rsid w:val="00BB5C33"/>
    <w:rsid w:val="00BB5E73"/>
    <w:rsid w:val="00BB769A"/>
    <w:rsid w:val="00BC02E0"/>
    <w:rsid w:val="00BC1420"/>
    <w:rsid w:val="00BC2982"/>
    <w:rsid w:val="00BC5069"/>
    <w:rsid w:val="00BC527E"/>
    <w:rsid w:val="00BC69AD"/>
    <w:rsid w:val="00BC6FAB"/>
    <w:rsid w:val="00BC738B"/>
    <w:rsid w:val="00BD02A4"/>
    <w:rsid w:val="00BD0DA8"/>
    <w:rsid w:val="00BD1B81"/>
    <w:rsid w:val="00BD1F13"/>
    <w:rsid w:val="00BD1F82"/>
    <w:rsid w:val="00BD2A54"/>
    <w:rsid w:val="00BD324E"/>
    <w:rsid w:val="00BD3325"/>
    <w:rsid w:val="00BD3B1D"/>
    <w:rsid w:val="00BD3F20"/>
    <w:rsid w:val="00BD4DD9"/>
    <w:rsid w:val="00BD5283"/>
    <w:rsid w:val="00BD562E"/>
    <w:rsid w:val="00BD5F69"/>
    <w:rsid w:val="00BD6264"/>
    <w:rsid w:val="00BD7EC3"/>
    <w:rsid w:val="00BE007B"/>
    <w:rsid w:val="00BE2D35"/>
    <w:rsid w:val="00BE6CFD"/>
    <w:rsid w:val="00BF0A3B"/>
    <w:rsid w:val="00BF0B3B"/>
    <w:rsid w:val="00BF2DB5"/>
    <w:rsid w:val="00BF30CA"/>
    <w:rsid w:val="00BF60C3"/>
    <w:rsid w:val="00C01BBC"/>
    <w:rsid w:val="00C03727"/>
    <w:rsid w:val="00C03C8F"/>
    <w:rsid w:val="00C053E7"/>
    <w:rsid w:val="00C0772F"/>
    <w:rsid w:val="00C116FB"/>
    <w:rsid w:val="00C14A95"/>
    <w:rsid w:val="00C162E2"/>
    <w:rsid w:val="00C22F77"/>
    <w:rsid w:val="00C2302A"/>
    <w:rsid w:val="00C240FE"/>
    <w:rsid w:val="00C25B6F"/>
    <w:rsid w:val="00C275C5"/>
    <w:rsid w:val="00C30157"/>
    <w:rsid w:val="00C305CB"/>
    <w:rsid w:val="00C33199"/>
    <w:rsid w:val="00C34198"/>
    <w:rsid w:val="00C34B19"/>
    <w:rsid w:val="00C3515F"/>
    <w:rsid w:val="00C354C3"/>
    <w:rsid w:val="00C354E5"/>
    <w:rsid w:val="00C3591D"/>
    <w:rsid w:val="00C35AEA"/>
    <w:rsid w:val="00C45029"/>
    <w:rsid w:val="00C450C8"/>
    <w:rsid w:val="00C4544E"/>
    <w:rsid w:val="00C45465"/>
    <w:rsid w:val="00C46D51"/>
    <w:rsid w:val="00C50BA8"/>
    <w:rsid w:val="00C51269"/>
    <w:rsid w:val="00C514B6"/>
    <w:rsid w:val="00C51EF7"/>
    <w:rsid w:val="00C52597"/>
    <w:rsid w:val="00C53854"/>
    <w:rsid w:val="00C53F67"/>
    <w:rsid w:val="00C54A5F"/>
    <w:rsid w:val="00C63EB1"/>
    <w:rsid w:val="00C64249"/>
    <w:rsid w:val="00C67350"/>
    <w:rsid w:val="00C70544"/>
    <w:rsid w:val="00C73302"/>
    <w:rsid w:val="00C75D48"/>
    <w:rsid w:val="00C83315"/>
    <w:rsid w:val="00C850DD"/>
    <w:rsid w:val="00C90EE6"/>
    <w:rsid w:val="00C910E8"/>
    <w:rsid w:val="00C922C0"/>
    <w:rsid w:val="00C92581"/>
    <w:rsid w:val="00C93A89"/>
    <w:rsid w:val="00C9402F"/>
    <w:rsid w:val="00C94EF0"/>
    <w:rsid w:val="00C975EC"/>
    <w:rsid w:val="00C97732"/>
    <w:rsid w:val="00C97E3E"/>
    <w:rsid w:val="00CA3914"/>
    <w:rsid w:val="00CA4BB0"/>
    <w:rsid w:val="00CA7845"/>
    <w:rsid w:val="00CB0609"/>
    <w:rsid w:val="00CB0F64"/>
    <w:rsid w:val="00CB1A16"/>
    <w:rsid w:val="00CB24A2"/>
    <w:rsid w:val="00CB7B14"/>
    <w:rsid w:val="00CC18D2"/>
    <w:rsid w:val="00CC30FB"/>
    <w:rsid w:val="00CC3687"/>
    <w:rsid w:val="00CC53A9"/>
    <w:rsid w:val="00CC626D"/>
    <w:rsid w:val="00CC71AC"/>
    <w:rsid w:val="00CC79F3"/>
    <w:rsid w:val="00CD0524"/>
    <w:rsid w:val="00CD1AE1"/>
    <w:rsid w:val="00CD211A"/>
    <w:rsid w:val="00CD2868"/>
    <w:rsid w:val="00CD44EE"/>
    <w:rsid w:val="00CD49D9"/>
    <w:rsid w:val="00CD51B3"/>
    <w:rsid w:val="00CD68D5"/>
    <w:rsid w:val="00CE1A05"/>
    <w:rsid w:val="00CE21F8"/>
    <w:rsid w:val="00CE2826"/>
    <w:rsid w:val="00CE54E1"/>
    <w:rsid w:val="00CE64A2"/>
    <w:rsid w:val="00CE6841"/>
    <w:rsid w:val="00CE6CB4"/>
    <w:rsid w:val="00CE7DF7"/>
    <w:rsid w:val="00CF27F2"/>
    <w:rsid w:val="00CF32C2"/>
    <w:rsid w:val="00CF44DD"/>
    <w:rsid w:val="00CF498D"/>
    <w:rsid w:val="00CF6FDD"/>
    <w:rsid w:val="00CF7979"/>
    <w:rsid w:val="00CF7E9A"/>
    <w:rsid w:val="00D0072B"/>
    <w:rsid w:val="00D03A5D"/>
    <w:rsid w:val="00D03E9D"/>
    <w:rsid w:val="00D04048"/>
    <w:rsid w:val="00D0443A"/>
    <w:rsid w:val="00D04FD8"/>
    <w:rsid w:val="00D06AA7"/>
    <w:rsid w:val="00D10E52"/>
    <w:rsid w:val="00D1146D"/>
    <w:rsid w:val="00D15D0F"/>
    <w:rsid w:val="00D160DE"/>
    <w:rsid w:val="00D16D72"/>
    <w:rsid w:val="00D20928"/>
    <w:rsid w:val="00D20F46"/>
    <w:rsid w:val="00D2165B"/>
    <w:rsid w:val="00D23BDA"/>
    <w:rsid w:val="00D30786"/>
    <w:rsid w:val="00D3223A"/>
    <w:rsid w:val="00D32DB4"/>
    <w:rsid w:val="00D335FF"/>
    <w:rsid w:val="00D33C23"/>
    <w:rsid w:val="00D33E10"/>
    <w:rsid w:val="00D35610"/>
    <w:rsid w:val="00D359AF"/>
    <w:rsid w:val="00D3698C"/>
    <w:rsid w:val="00D3701B"/>
    <w:rsid w:val="00D37AC8"/>
    <w:rsid w:val="00D41FCF"/>
    <w:rsid w:val="00D42216"/>
    <w:rsid w:val="00D42E40"/>
    <w:rsid w:val="00D44ABE"/>
    <w:rsid w:val="00D52B06"/>
    <w:rsid w:val="00D52DA7"/>
    <w:rsid w:val="00D6003E"/>
    <w:rsid w:val="00D619E1"/>
    <w:rsid w:val="00D61AEC"/>
    <w:rsid w:val="00D63560"/>
    <w:rsid w:val="00D64F75"/>
    <w:rsid w:val="00D65AD9"/>
    <w:rsid w:val="00D66C41"/>
    <w:rsid w:val="00D67542"/>
    <w:rsid w:val="00D67656"/>
    <w:rsid w:val="00D713AA"/>
    <w:rsid w:val="00D7149B"/>
    <w:rsid w:val="00D7212E"/>
    <w:rsid w:val="00D72476"/>
    <w:rsid w:val="00D726F5"/>
    <w:rsid w:val="00D73E33"/>
    <w:rsid w:val="00D73F14"/>
    <w:rsid w:val="00D754DE"/>
    <w:rsid w:val="00D7786D"/>
    <w:rsid w:val="00D77A1B"/>
    <w:rsid w:val="00D80B63"/>
    <w:rsid w:val="00D80E5E"/>
    <w:rsid w:val="00D816DF"/>
    <w:rsid w:val="00D82706"/>
    <w:rsid w:val="00D83E2B"/>
    <w:rsid w:val="00D848D8"/>
    <w:rsid w:val="00D85030"/>
    <w:rsid w:val="00D850B9"/>
    <w:rsid w:val="00D8565B"/>
    <w:rsid w:val="00D857A5"/>
    <w:rsid w:val="00D861AF"/>
    <w:rsid w:val="00D861C3"/>
    <w:rsid w:val="00D87A30"/>
    <w:rsid w:val="00D87C08"/>
    <w:rsid w:val="00D87D26"/>
    <w:rsid w:val="00D907E5"/>
    <w:rsid w:val="00D908ED"/>
    <w:rsid w:val="00D91655"/>
    <w:rsid w:val="00D9245E"/>
    <w:rsid w:val="00D946F9"/>
    <w:rsid w:val="00D97D18"/>
    <w:rsid w:val="00DA15D1"/>
    <w:rsid w:val="00DA1DFF"/>
    <w:rsid w:val="00DA3FED"/>
    <w:rsid w:val="00DA578A"/>
    <w:rsid w:val="00DA5817"/>
    <w:rsid w:val="00DA70F8"/>
    <w:rsid w:val="00DA71E9"/>
    <w:rsid w:val="00DA7B00"/>
    <w:rsid w:val="00DB0EBA"/>
    <w:rsid w:val="00DB4ACF"/>
    <w:rsid w:val="00DB73C2"/>
    <w:rsid w:val="00DB758F"/>
    <w:rsid w:val="00DC1C2C"/>
    <w:rsid w:val="00DC1E0B"/>
    <w:rsid w:val="00DC4493"/>
    <w:rsid w:val="00DC4F45"/>
    <w:rsid w:val="00DC7282"/>
    <w:rsid w:val="00DC746B"/>
    <w:rsid w:val="00DD0278"/>
    <w:rsid w:val="00DD2CAA"/>
    <w:rsid w:val="00DD429B"/>
    <w:rsid w:val="00DD61DC"/>
    <w:rsid w:val="00DD777D"/>
    <w:rsid w:val="00DE0AB6"/>
    <w:rsid w:val="00DE1B73"/>
    <w:rsid w:val="00DE2314"/>
    <w:rsid w:val="00DE2E60"/>
    <w:rsid w:val="00DE7E8E"/>
    <w:rsid w:val="00DF0023"/>
    <w:rsid w:val="00DF1734"/>
    <w:rsid w:val="00DF4852"/>
    <w:rsid w:val="00DF53B2"/>
    <w:rsid w:val="00DF61D2"/>
    <w:rsid w:val="00DF7FAA"/>
    <w:rsid w:val="00E019E1"/>
    <w:rsid w:val="00E0318B"/>
    <w:rsid w:val="00E03984"/>
    <w:rsid w:val="00E04844"/>
    <w:rsid w:val="00E0698B"/>
    <w:rsid w:val="00E06EBE"/>
    <w:rsid w:val="00E10321"/>
    <w:rsid w:val="00E13DDE"/>
    <w:rsid w:val="00E14ED2"/>
    <w:rsid w:val="00E161B1"/>
    <w:rsid w:val="00E16462"/>
    <w:rsid w:val="00E168F5"/>
    <w:rsid w:val="00E224DC"/>
    <w:rsid w:val="00E24105"/>
    <w:rsid w:val="00E26C70"/>
    <w:rsid w:val="00E30E68"/>
    <w:rsid w:val="00E30FA2"/>
    <w:rsid w:val="00E3174F"/>
    <w:rsid w:val="00E3194E"/>
    <w:rsid w:val="00E322FC"/>
    <w:rsid w:val="00E35639"/>
    <w:rsid w:val="00E35C6A"/>
    <w:rsid w:val="00E35FEE"/>
    <w:rsid w:val="00E36EFD"/>
    <w:rsid w:val="00E37A8C"/>
    <w:rsid w:val="00E37D75"/>
    <w:rsid w:val="00E40B84"/>
    <w:rsid w:val="00E4494B"/>
    <w:rsid w:val="00E4610B"/>
    <w:rsid w:val="00E46AFD"/>
    <w:rsid w:val="00E47541"/>
    <w:rsid w:val="00E479C6"/>
    <w:rsid w:val="00E479DF"/>
    <w:rsid w:val="00E50976"/>
    <w:rsid w:val="00E510EE"/>
    <w:rsid w:val="00E512C7"/>
    <w:rsid w:val="00E52912"/>
    <w:rsid w:val="00E55F06"/>
    <w:rsid w:val="00E570BC"/>
    <w:rsid w:val="00E573AC"/>
    <w:rsid w:val="00E60EFE"/>
    <w:rsid w:val="00E60F7E"/>
    <w:rsid w:val="00E613A1"/>
    <w:rsid w:val="00E625FC"/>
    <w:rsid w:val="00E626E1"/>
    <w:rsid w:val="00E63EFE"/>
    <w:rsid w:val="00E644EA"/>
    <w:rsid w:val="00E645BF"/>
    <w:rsid w:val="00E64B8B"/>
    <w:rsid w:val="00E71BEC"/>
    <w:rsid w:val="00E72DA3"/>
    <w:rsid w:val="00E7419C"/>
    <w:rsid w:val="00E802EB"/>
    <w:rsid w:val="00E804D5"/>
    <w:rsid w:val="00E80500"/>
    <w:rsid w:val="00E827AF"/>
    <w:rsid w:val="00E83462"/>
    <w:rsid w:val="00E83CA8"/>
    <w:rsid w:val="00E84D2D"/>
    <w:rsid w:val="00E8699F"/>
    <w:rsid w:val="00E87497"/>
    <w:rsid w:val="00E87E78"/>
    <w:rsid w:val="00E91679"/>
    <w:rsid w:val="00E91B15"/>
    <w:rsid w:val="00E9226B"/>
    <w:rsid w:val="00E935CF"/>
    <w:rsid w:val="00E94385"/>
    <w:rsid w:val="00E944A3"/>
    <w:rsid w:val="00E94640"/>
    <w:rsid w:val="00E94A1F"/>
    <w:rsid w:val="00E95701"/>
    <w:rsid w:val="00E971AE"/>
    <w:rsid w:val="00E974E7"/>
    <w:rsid w:val="00EA005C"/>
    <w:rsid w:val="00EA2E98"/>
    <w:rsid w:val="00EA37C1"/>
    <w:rsid w:val="00EA4098"/>
    <w:rsid w:val="00EA4BFE"/>
    <w:rsid w:val="00EA5042"/>
    <w:rsid w:val="00EB2093"/>
    <w:rsid w:val="00EB5193"/>
    <w:rsid w:val="00EB61E1"/>
    <w:rsid w:val="00EB622A"/>
    <w:rsid w:val="00EB6557"/>
    <w:rsid w:val="00EB7FEE"/>
    <w:rsid w:val="00EC18DF"/>
    <w:rsid w:val="00EC3EF3"/>
    <w:rsid w:val="00EC445C"/>
    <w:rsid w:val="00EC4AB4"/>
    <w:rsid w:val="00EC6E10"/>
    <w:rsid w:val="00EC6FEF"/>
    <w:rsid w:val="00EC7F45"/>
    <w:rsid w:val="00ED0588"/>
    <w:rsid w:val="00ED3628"/>
    <w:rsid w:val="00ED3673"/>
    <w:rsid w:val="00ED39C8"/>
    <w:rsid w:val="00ED41AA"/>
    <w:rsid w:val="00ED5566"/>
    <w:rsid w:val="00ED5F75"/>
    <w:rsid w:val="00EE19C8"/>
    <w:rsid w:val="00EE28E3"/>
    <w:rsid w:val="00EE5361"/>
    <w:rsid w:val="00EE6935"/>
    <w:rsid w:val="00EF1313"/>
    <w:rsid w:val="00EF2032"/>
    <w:rsid w:val="00EF34FC"/>
    <w:rsid w:val="00EF6A36"/>
    <w:rsid w:val="00EF6C4A"/>
    <w:rsid w:val="00F006A1"/>
    <w:rsid w:val="00F01E3A"/>
    <w:rsid w:val="00F03C8E"/>
    <w:rsid w:val="00F042EB"/>
    <w:rsid w:val="00F06B33"/>
    <w:rsid w:val="00F07A69"/>
    <w:rsid w:val="00F10DDD"/>
    <w:rsid w:val="00F12B1A"/>
    <w:rsid w:val="00F14252"/>
    <w:rsid w:val="00F15E80"/>
    <w:rsid w:val="00F17607"/>
    <w:rsid w:val="00F21498"/>
    <w:rsid w:val="00F23426"/>
    <w:rsid w:val="00F23AED"/>
    <w:rsid w:val="00F23BB8"/>
    <w:rsid w:val="00F252E6"/>
    <w:rsid w:val="00F25BE5"/>
    <w:rsid w:val="00F26798"/>
    <w:rsid w:val="00F301EA"/>
    <w:rsid w:val="00F3037C"/>
    <w:rsid w:val="00F308EC"/>
    <w:rsid w:val="00F32B02"/>
    <w:rsid w:val="00F32F2E"/>
    <w:rsid w:val="00F3401A"/>
    <w:rsid w:val="00F340B8"/>
    <w:rsid w:val="00F34807"/>
    <w:rsid w:val="00F353DF"/>
    <w:rsid w:val="00F414AE"/>
    <w:rsid w:val="00F41B4B"/>
    <w:rsid w:val="00F424A8"/>
    <w:rsid w:val="00F42B1D"/>
    <w:rsid w:val="00F433C6"/>
    <w:rsid w:val="00F439B0"/>
    <w:rsid w:val="00F43EE0"/>
    <w:rsid w:val="00F47489"/>
    <w:rsid w:val="00F47B81"/>
    <w:rsid w:val="00F50100"/>
    <w:rsid w:val="00F504F2"/>
    <w:rsid w:val="00F510C7"/>
    <w:rsid w:val="00F518C0"/>
    <w:rsid w:val="00F553AA"/>
    <w:rsid w:val="00F57179"/>
    <w:rsid w:val="00F60FF0"/>
    <w:rsid w:val="00F61B7F"/>
    <w:rsid w:val="00F6204A"/>
    <w:rsid w:val="00F63D88"/>
    <w:rsid w:val="00F63FFB"/>
    <w:rsid w:val="00F643A2"/>
    <w:rsid w:val="00F658F1"/>
    <w:rsid w:val="00F7001F"/>
    <w:rsid w:val="00F7244E"/>
    <w:rsid w:val="00F739A4"/>
    <w:rsid w:val="00F74015"/>
    <w:rsid w:val="00F74BA7"/>
    <w:rsid w:val="00F762C6"/>
    <w:rsid w:val="00F767A0"/>
    <w:rsid w:val="00F81E12"/>
    <w:rsid w:val="00F8203C"/>
    <w:rsid w:val="00F82DA5"/>
    <w:rsid w:val="00F82DD9"/>
    <w:rsid w:val="00F83387"/>
    <w:rsid w:val="00F8456A"/>
    <w:rsid w:val="00F8511F"/>
    <w:rsid w:val="00F85569"/>
    <w:rsid w:val="00F906E3"/>
    <w:rsid w:val="00F933CE"/>
    <w:rsid w:val="00F9353C"/>
    <w:rsid w:val="00F9376F"/>
    <w:rsid w:val="00F94C31"/>
    <w:rsid w:val="00F958F9"/>
    <w:rsid w:val="00F95A8F"/>
    <w:rsid w:val="00F95D52"/>
    <w:rsid w:val="00FA2B06"/>
    <w:rsid w:val="00FA355F"/>
    <w:rsid w:val="00FA501C"/>
    <w:rsid w:val="00FA59B0"/>
    <w:rsid w:val="00FA69E3"/>
    <w:rsid w:val="00FB2590"/>
    <w:rsid w:val="00FB29B2"/>
    <w:rsid w:val="00FB5360"/>
    <w:rsid w:val="00FB7278"/>
    <w:rsid w:val="00FC49C6"/>
    <w:rsid w:val="00FC6988"/>
    <w:rsid w:val="00FC7B2F"/>
    <w:rsid w:val="00FD2336"/>
    <w:rsid w:val="00FD2FF7"/>
    <w:rsid w:val="00FD32A8"/>
    <w:rsid w:val="00FD36B9"/>
    <w:rsid w:val="00FD39D3"/>
    <w:rsid w:val="00FD75E9"/>
    <w:rsid w:val="00FE1138"/>
    <w:rsid w:val="00FE1FEA"/>
    <w:rsid w:val="00FE3039"/>
    <w:rsid w:val="00FE3E74"/>
    <w:rsid w:val="00FE438A"/>
    <w:rsid w:val="00FE4DE7"/>
    <w:rsid w:val="00FE51C0"/>
    <w:rsid w:val="00FE5E1B"/>
    <w:rsid w:val="00FF2CB7"/>
    <w:rsid w:val="00FF3608"/>
    <w:rsid w:val="00FF5352"/>
    <w:rsid w:val="00FF6943"/>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D2DBBC00-12B8-4FBC-B3B8-CADD9BA0E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805171"/>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805171"/>
    <w:pPr>
      <w:keepNext/>
      <w:keepLines/>
      <w:pageBreakBefore/>
      <w:numPr>
        <w:numId w:val="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805171"/>
    <w:pPr>
      <w:keepNext/>
      <w:keepLines/>
      <w:numPr>
        <w:ilvl w:val="1"/>
        <w:numId w:val="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805171"/>
    <w:pPr>
      <w:keepNext/>
      <w:keepLines/>
      <w:numPr>
        <w:ilvl w:val="5"/>
        <w:numId w:val="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805171"/>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80517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8051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8051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805171"/>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805171"/>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805171"/>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805171"/>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805171"/>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805171"/>
    <w:pPr>
      <w:numPr>
        <w:ilvl w:val="6"/>
        <w:numId w:val="1"/>
      </w:numPr>
      <w:spacing w:before="240"/>
      <w:jc w:val="center"/>
    </w:pPr>
  </w:style>
  <w:style w:type="paragraph" w:styleId="FootnoteText">
    <w:name w:val="footnote text"/>
    <w:basedOn w:val="Normal"/>
    <w:link w:val="FootnoteTextChar"/>
    <w:uiPriority w:val="99"/>
    <w:rsid w:val="00805171"/>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805171"/>
    <w:pPr>
      <w:numPr>
        <w:ilvl w:val="2"/>
        <w:numId w:val="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805171"/>
    <w:pPr>
      <w:numPr>
        <w:ilvl w:val="3"/>
        <w:numId w:val="1"/>
      </w:numPr>
      <w:tabs>
        <w:tab w:val="clear" w:pos="879"/>
      </w:tabs>
      <w:spacing w:after="80"/>
    </w:pPr>
  </w:style>
  <w:style w:type="paragraph" w:styleId="BalloonText">
    <w:name w:val="Balloon Text"/>
    <w:basedOn w:val="Normal"/>
    <w:link w:val="BalloonTextChar"/>
    <w:uiPriority w:val="99"/>
    <w:semiHidden/>
    <w:unhideWhenUsed/>
    <w:rsid w:val="008051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805171"/>
    <w:pPr>
      <w:numPr>
        <w:ilvl w:val="4"/>
        <w:numId w:val="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character" w:customStyle="1" w:styleId="LicenseeSpecific">
    <w:name w:val="Licensee Specific"/>
    <w:basedOn w:val="DefaultParagraphFont"/>
    <w:uiPriority w:val="12"/>
    <w:rsid w:val="001A2306"/>
    <w:rPr>
      <w:bdr w:val="single" w:sz="4" w:space="0" w:color="C00000"/>
    </w:r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pPr>
    <w:rPr>
      <w:rFonts w:eastAsia="Calibri" w:cs="Times New Roman"/>
      <w:sz w:val="20"/>
    </w:rPr>
  </w:style>
  <w:style w:type="character" w:customStyle="1" w:styleId="CommentTextChar">
    <w:name w:val="Comment Text Char"/>
    <w:basedOn w:val="DefaultParagraphFont"/>
    <w:link w:val="CommentText"/>
    <w:uiPriority w:val="99"/>
    <w:rsid w:val="001A2306"/>
    <w:rPr>
      <w:rFonts w:asciiTheme="minorHAnsi" w:eastAsia="Calibri" w:hAnsiTheme="minorHAns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asciiTheme="minorHAnsi" w:eastAsia="Calibri" w:hAnsiTheme="minorHAns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character" w:customStyle="1" w:styleId="ui-provider">
    <w:name w:val="ui-provider"/>
    <w:basedOn w:val="DefaultParagraphFont"/>
    <w:rsid w:val="00345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076893">
      <w:bodyDiv w:val="1"/>
      <w:marLeft w:val="0"/>
      <w:marRight w:val="0"/>
      <w:marTop w:val="0"/>
      <w:marBottom w:val="0"/>
      <w:divBdr>
        <w:top w:val="none" w:sz="0" w:space="0" w:color="auto"/>
        <w:left w:val="none" w:sz="0" w:space="0" w:color="auto"/>
        <w:bottom w:val="none" w:sz="0" w:space="0" w:color="auto"/>
        <w:right w:val="none" w:sz="0" w:space="0" w:color="auto"/>
      </w:divBdr>
    </w:div>
    <w:div w:id="207697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2.xml><?xml version="1.0" encoding="utf-8"?>
<ds:datastoreItem xmlns:ds="http://schemas.openxmlformats.org/officeDocument/2006/customXml" ds:itemID="{B0DE261F-2684-4F03-A970-8F9129585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4.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5.xml><?xml version="1.0" encoding="utf-8"?>
<ds:datastoreItem xmlns:ds="http://schemas.openxmlformats.org/officeDocument/2006/customXml" ds:itemID="{EF8CCD1C-BA7B-4FA6-84AC-07CF51AA5B1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0</TotalTime>
  <Pages>96</Pages>
  <Words>66899</Words>
  <Characters>381330</Characters>
  <Application>Microsoft Office Word</Application>
  <DocSecurity>4</DocSecurity>
  <Lines>3177</Lines>
  <Paragraphs>894</Paragraphs>
  <ScaleCrop>false</ScaleCrop>
  <HeadingPairs>
    <vt:vector size="2" baseType="variant">
      <vt:variant>
        <vt:lpstr>Title</vt:lpstr>
      </vt:variant>
      <vt:variant>
        <vt:i4>1</vt:i4>
      </vt:variant>
    </vt:vector>
  </HeadingPairs>
  <TitlesOfParts>
    <vt:vector size="1" baseType="lpstr">
      <vt:lpstr>Scottish Hydro Electric Power Distribution plc Special Conditions</vt:lpstr>
    </vt:vector>
  </TitlesOfParts>
  <Company>Ofgem</Company>
  <LinksUpToDate>false</LinksUpToDate>
  <CharactersWithSpaces>447335</CharactersWithSpaces>
  <SharedDoc>false</SharedDoc>
  <HLinks>
    <vt:vector size="426" baseType="variant">
      <vt:variant>
        <vt:i4>1048625</vt:i4>
      </vt:variant>
      <vt:variant>
        <vt:i4>422</vt:i4>
      </vt:variant>
      <vt:variant>
        <vt:i4>0</vt:i4>
      </vt:variant>
      <vt:variant>
        <vt:i4>5</vt:i4>
      </vt:variant>
      <vt:variant>
        <vt:lpwstr/>
      </vt:variant>
      <vt:variant>
        <vt:lpwstr>_Toc126075101</vt:lpwstr>
      </vt:variant>
      <vt:variant>
        <vt:i4>1048625</vt:i4>
      </vt:variant>
      <vt:variant>
        <vt:i4>416</vt:i4>
      </vt:variant>
      <vt:variant>
        <vt:i4>0</vt:i4>
      </vt:variant>
      <vt:variant>
        <vt:i4>5</vt:i4>
      </vt:variant>
      <vt:variant>
        <vt:lpwstr/>
      </vt:variant>
      <vt:variant>
        <vt:lpwstr>_Toc126075100</vt:lpwstr>
      </vt:variant>
      <vt:variant>
        <vt:i4>1638448</vt:i4>
      </vt:variant>
      <vt:variant>
        <vt:i4>410</vt:i4>
      </vt:variant>
      <vt:variant>
        <vt:i4>0</vt:i4>
      </vt:variant>
      <vt:variant>
        <vt:i4>5</vt:i4>
      </vt:variant>
      <vt:variant>
        <vt:lpwstr/>
      </vt:variant>
      <vt:variant>
        <vt:lpwstr>_Toc126075099</vt:lpwstr>
      </vt:variant>
      <vt:variant>
        <vt:i4>1638448</vt:i4>
      </vt:variant>
      <vt:variant>
        <vt:i4>404</vt:i4>
      </vt:variant>
      <vt:variant>
        <vt:i4>0</vt:i4>
      </vt:variant>
      <vt:variant>
        <vt:i4>5</vt:i4>
      </vt:variant>
      <vt:variant>
        <vt:lpwstr/>
      </vt:variant>
      <vt:variant>
        <vt:lpwstr>_Toc126075098</vt:lpwstr>
      </vt:variant>
      <vt:variant>
        <vt:i4>1638448</vt:i4>
      </vt:variant>
      <vt:variant>
        <vt:i4>398</vt:i4>
      </vt:variant>
      <vt:variant>
        <vt:i4>0</vt:i4>
      </vt:variant>
      <vt:variant>
        <vt:i4>5</vt:i4>
      </vt:variant>
      <vt:variant>
        <vt:lpwstr/>
      </vt:variant>
      <vt:variant>
        <vt:lpwstr>_Toc126075097</vt:lpwstr>
      </vt:variant>
      <vt:variant>
        <vt:i4>1638448</vt:i4>
      </vt:variant>
      <vt:variant>
        <vt:i4>392</vt:i4>
      </vt:variant>
      <vt:variant>
        <vt:i4>0</vt:i4>
      </vt:variant>
      <vt:variant>
        <vt:i4>5</vt:i4>
      </vt:variant>
      <vt:variant>
        <vt:lpwstr/>
      </vt:variant>
      <vt:variant>
        <vt:lpwstr>_Toc126075096</vt:lpwstr>
      </vt:variant>
      <vt:variant>
        <vt:i4>1638448</vt:i4>
      </vt:variant>
      <vt:variant>
        <vt:i4>386</vt:i4>
      </vt:variant>
      <vt:variant>
        <vt:i4>0</vt:i4>
      </vt:variant>
      <vt:variant>
        <vt:i4>5</vt:i4>
      </vt:variant>
      <vt:variant>
        <vt:lpwstr/>
      </vt:variant>
      <vt:variant>
        <vt:lpwstr>_Toc126075095</vt:lpwstr>
      </vt:variant>
      <vt:variant>
        <vt:i4>1638448</vt:i4>
      </vt:variant>
      <vt:variant>
        <vt:i4>380</vt:i4>
      </vt:variant>
      <vt:variant>
        <vt:i4>0</vt:i4>
      </vt:variant>
      <vt:variant>
        <vt:i4>5</vt:i4>
      </vt:variant>
      <vt:variant>
        <vt:lpwstr/>
      </vt:variant>
      <vt:variant>
        <vt:lpwstr>_Toc126075094</vt:lpwstr>
      </vt:variant>
      <vt:variant>
        <vt:i4>1638448</vt:i4>
      </vt:variant>
      <vt:variant>
        <vt:i4>374</vt:i4>
      </vt:variant>
      <vt:variant>
        <vt:i4>0</vt:i4>
      </vt:variant>
      <vt:variant>
        <vt:i4>5</vt:i4>
      </vt:variant>
      <vt:variant>
        <vt:lpwstr/>
      </vt:variant>
      <vt:variant>
        <vt:lpwstr>_Toc126075093</vt:lpwstr>
      </vt:variant>
      <vt:variant>
        <vt:i4>1638448</vt:i4>
      </vt:variant>
      <vt:variant>
        <vt:i4>368</vt:i4>
      </vt:variant>
      <vt:variant>
        <vt:i4>0</vt:i4>
      </vt:variant>
      <vt:variant>
        <vt:i4>5</vt:i4>
      </vt:variant>
      <vt:variant>
        <vt:lpwstr/>
      </vt:variant>
      <vt:variant>
        <vt:lpwstr>_Toc126075092</vt:lpwstr>
      </vt:variant>
      <vt:variant>
        <vt:i4>1638448</vt:i4>
      </vt:variant>
      <vt:variant>
        <vt:i4>362</vt:i4>
      </vt:variant>
      <vt:variant>
        <vt:i4>0</vt:i4>
      </vt:variant>
      <vt:variant>
        <vt:i4>5</vt:i4>
      </vt:variant>
      <vt:variant>
        <vt:lpwstr/>
      </vt:variant>
      <vt:variant>
        <vt:lpwstr>_Toc126075091</vt:lpwstr>
      </vt:variant>
      <vt:variant>
        <vt:i4>1638448</vt:i4>
      </vt:variant>
      <vt:variant>
        <vt:i4>356</vt:i4>
      </vt:variant>
      <vt:variant>
        <vt:i4>0</vt:i4>
      </vt:variant>
      <vt:variant>
        <vt:i4>5</vt:i4>
      </vt:variant>
      <vt:variant>
        <vt:lpwstr/>
      </vt:variant>
      <vt:variant>
        <vt:lpwstr>_Toc126075090</vt:lpwstr>
      </vt:variant>
      <vt:variant>
        <vt:i4>1572912</vt:i4>
      </vt:variant>
      <vt:variant>
        <vt:i4>350</vt:i4>
      </vt:variant>
      <vt:variant>
        <vt:i4>0</vt:i4>
      </vt:variant>
      <vt:variant>
        <vt:i4>5</vt:i4>
      </vt:variant>
      <vt:variant>
        <vt:lpwstr/>
      </vt:variant>
      <vt:variant>
        <vt:lpwstr>_Toc126075089</vt:lpwstr>
      </vt:variant>
      <vt:variant>
        <vt:i4>1572912</vt:i4>
      </vt:variant>
      <vt:variant>
        <vt:i4>344</vt:i4>
      </vt:variant>
      <vt:variant>
        <vt:i4>0</vt:i4>
      </vt:variant>
      <vt:variant>
        <vt:i4>5</vt:i4>
      </vt:variant>
      <vt:variant>
        <vt:lpwstr/>
      </vt:variant>
      <vt:variant>
        <vt:lpwstr>_Toc126075088</vt:lpwstr>
      </vt:variant>
      <vt:variant>
        <vt:i4>1572912</vt:i4>
      </vt:variant>
      <vt:variant>
        <vt:i4>338</vt:i4>
      </vt:variant>
      <vt:variant>
        <vt:i4>0</vt:i4>
      </vt:variant>
      <vt:variant>
        <vt:i4>5</vt:i4>
      </vt:variant>
      <vt:variant>
        <vt:lpwstr/>
      </vt:variant>
      <vt:variant>
        <vt:lpwstr>_Toc126075087</vt:lpwstr>
      </vt:variant>
      <vt:variant>
        <vt:i4>1572912</vt:i4>
      </vt:variant>
      <vt:variant>
        <vt:i4>332</vt:i4>
      </vt:variant>
      <vt:variant>
        <vt:i4>0</vt:i4>
      </vt:variant>
      <vt:variant>
        <vt:i4>5</vt:i4>
      </vt:variant>
      <vt:variant>
        <vt:lpwstr/>
      </vt:variant>
      <vt:variant>
        <vt:lpwstr>_Toc126075086</vt:lpwstr>
      </vt:variant>
      <vt:variant>
        <vt:i4>1572912</vt:i4>
      </vt:variant>
      <vt:variant>
        <vt:i4>326</vt:i4>
      </vt:variant>
      <vt:variant>
        <vt:i4>0</vt:i4>
      </vt:variant>
      <vt:variant>
        <vt:i4>5</vt:i4>
      </vt:variant>
      <vt:variant>
        <vt:lpwstr/>
      </vt:variant>
      <vt:variant>
        <vt:lpwstr>_Toc126075085</vt:lpwstr>
      </vt:variant>
      <vt:variant>
        <vt:i4>1572912</vt:i4>
      </vt:variant>
      <vt:variant>
        <vt:i4>320</vt:i4>
      </vt:variant>
      <vt:variant>
        <vt:i4>0</vt:i4>
      </vt:variant>
      <vt:variant>
        <vt:i4>5</vt:i4>
      </vt:variant>
      <vt:variant>
        <vt:lpwstr/>
      </vt:variant>
      <vt:variant>
        <vt:lpwstr>_Toc126075084</vt:lpwstr>
      </vt:variant>
      <vt:variant>
        <vt:i4>1572912</vt:i4>
      </vt:variant>
      <vt:variant>
        <vt:i4>314</vt:i4>
      </vt:variant>
      <vt:variant>
        <vt:i4>0</vt:i4>
      </vt:variant>
      <vt:variant>
        <vt:i4>5</vt:i4>
      </vt:variant>
      <vt:variant>
        <vt:lpwstr/>
      </vt:variant>
      <vt:variant>
        <vt:lpwstr>_Toc126075083</vt:lpwstr>
      </vt:variant>
      <vt:variant>
        <vt:i4>1572912</vt:i4>
      </vt:variant>
      <vt:variant>
        <vt:i4>308</vt:i4>
      </vt:variant>
      <vt:variant>
        <vt:i4>0</vt:i4>
      </vt:variant>
      <vt:variant>
        <vt:i4>5</vt:i4>
      </vt:variant>
      <vt:variant>
        <vt:lpwstr/>
      </vt:variant>
      <vt:variant>
        <vt:lpwstr>_Toc126075082</vt:lpwstr>
      </vt:variant>
      <vt:variant>
        <vt:i4>1572912</vt:i4>
      </vt:variant>
      <vt:variant>
        <vt:i4>302</vt:i4>
      </vt:variant>
      <vt:variant>
        <vt:i4>0</vt:i4>
      </vt:variant>
      <vt:variant>
        <vt:i4>5</vt:i4>
      </vt:variant>
      <vt:variant>
        <vt:lpwstr/>
      </vt:variant>
      <vt:variant>
        <vt:lpwstr>_Toc126075081</vt:lpwstr>
      </vt:variant>
      <vt:variant>
        <vt:i4>1572912</vt:i4>
      </vt:variant>
      <vt:variant>
        <vt:i4>296</vt:i4>
      </vt:variant>
      <vt:variant>
        <vt:i4>0</vt:i4>
      </vt:variant>
      <vt:variant>
        <vt:i4>5</vt:i4>
      </vt:variant>
      <vt:variant>
        <vt:lpwstr/>
      </vt:variant>
      <vt:variant>
        <vt:lpwstr>_Toc126075080</vt:lpwstr>
      </vt:variant>
      <vt:variant>
        <vt:i4>1507376</vt:i4>
      </vt:variant>
      <vt:variant>
        <vt:i4>290</vt:i4>
      </vt:variant>
      <vt:variant>
        <vt:i4>0</vt:i4>
      </vt:variant>
      <vt:variant>
        <vt:i4>5</vt:i4>
      </vt:variant>
      <vt:variant>
        <vt:lpwstr/>
      </vt:variant>
      <vt:variant>
        <vt:lpwstr>_Toc126075079</vt:lpwstr>
      </vt:variant>
      <vt:variant>
        <vt:i4>1507376</vt:i4>
      </vt:variant>
      <vt:variant>
        <vt:i4>284</vt:i4>
      </vt:variant>
      <vt:variant>
        <vt:i4>0</vt:i4>
      </vt:variant>
      <vt:variant>
        <vt:i4>5</vt:i4>
      </vt:variant>
      <vt:variant>
        <vt:lpwstr/>
      </vt:variant>
      <vt:variant>
        <vt:lpwstr>_Toc126075078</vt:lpwstr>
      </vt:variant>
      <vt:variant>
        <vt:i4>1507376</vt:i4>
      </vt:variant>
      <vt:variant>
        <vt:i4>278</vt:i4>
      </vt:variant>
      <vt:variant>
        <vt:i4>0</vt:i4>
      </vt:variant>
      <vt:variant>
        <vt:i4>5</vt:i4>
      </vt:variant>
      <vt:variant>
        <vt:lpwstr/>
      </vt:variant>
      <vt:variant>
        <vt:lpwstr>_Toc126075077</vt:lpwstr>
      </vt:variant>
      <vt:variant>
        <vt:i4>1507376</vt:i4>
      </vt:variant>
      <vt:variant>
        <vt:i4>272</vt:i4>
      </vt:variant>
      <vt:variant>
        <vt:i4>0</vt:i4>
      </vt:variant>
      <vt:variant>
        <vt:i4>5</vt:i4>
      </vt:variant>
      <vt:variant>
        <vt:lpwstr/>
      </vt:variant>
      <vt:variant>
        <vt:lpwstr>_Toc126075076</vt:lpwstr>
      </vt:variant>
      <vt:variant>
        <vt:i4>1507376</vt:i4>
      </vt:variant>
      <vt:variant>
        <vt:i4>266</vt:i4>
      </vt:variant>
      <vt:variant>
        <vt:i4>0</vt:i4>
      </vt:variant>
      <vt:variant>
        <vt:i4>5</vt:i4>
      </vt:variant>
      <vt:variant>
        <vt:lpwstr/>
      </vt:variant>
      <vt:variant>
        <vt:lpwstr>_Toc126075075</vt:lpwstr>
      </vt:variant>
      <vt:variant>
        <vt:i4>1507376</vt:i4>
      </vt:variant>
      <vt:variant>
        <vt:i4>260</vt:i4>
      </vt:variant>
      <vt:variant>
        <vt:i4>0</vt:i4>
      </vt:variant>
      <vt:variant>
        <vt:i4>5</vt:i4>
      </vt:variant>
      <vt:variant>
        <vt:lpwstr/>
      </vt:variant>
      <vt:variant>
        <vt:lpwstr>_Toc126075074</vt:lpwstr>
      </vt:variant>
      <vt:variant>
        <vt:i4>1507376</vt:i4>
      </vt:variant>
      <vt:variant>
        <vt:i4>254</vt:i4>
      </vt:variant>
      <vt:variant>
        <vt:i4>0</vt:i4>
      </vt:variant>
      <vt:variant>
        <vt:i4>5</vt:i4>
      </vt:variant>
      <vt:variant>
        <vt:lpwstr/>
      </vt:variant>
      <vt:variant>
        <vt:lpwstr>_Toc126075073</vt:lpwstr>
      </vt:variant>
      <vt:variant>
        <vt:i4>1507376</vt:i4>
      </vt:variant>
      <vt:variant>
        <vt:i4>248</vt:i4>
      </vt:variant>
      <vt:variant>
        <vt:i4>0</vt:i4>
      </vt:variant>
      <vt:variant>
        <vt:i4>5</vt:i4>
      </vt:variant>
      <vt:variant>
        <vt:lpwstr/>
      </vt:variant>
      <vt:variant>
        <vt:lpwstr>_Toc126075072</vt:lpwstr>
      </vt:variant>
      <vt:variant>
        <vt:i4>1507376</vt:i4>
      </vt:variant>
      <vt:variant>
        <vt:i4>242</vt:i4>
      </vt:variant>
      <vt:variant>
        <vt:i4>0</vt:i4>
      </vt:variant>
      <vt:variant>
        <vt:i4>5</vt:i4>
      </vt:variant>
      <vt:variant>
        <vt:lpwstr/>
      </vt:variant>
      <vt:variant>
        <vt:lpwstr>_Toc126075071</vt:lpwstr>
      </vt:variant>
      <vt:variant>
        <vt:i4>1507376</vt:i4>
      </vt:variant>
      <vt:variant>
        <vt:i4>236</vt:i4>
      </vt:variant>
      <vt:variant>
        <vt:i4>0</vt:i4>
      </vt:variant>
      <vt:variant>
        <vt:i4>5</vt:i4>
      </vt:variant>
      <vt:variant>
        <vt:lpwstr/>
      </vt:variant>
      <vt:variant>
        <vt:lpwstr>_Toc126075070</vt:lpwstr>
      </vt:variant>
      <vt:variant>
        <vt:i4>1441840</vt:i4>
      </vt:variant>
      <vt:variant>
        <vt:i4>230</vt:i4>
      </vt:variant>
      <vt:variant>
        <vt:i4>0</vt:i4>
      </vt:variant>
      <vt:variant>
        <vt:i4>5</vt:i4>
      </vt:variant>
      <vt:variant>
        <vt:lpwstr/>
      </vt:variant>
      <vt:variant>
        <vt:lpwstr>_Toc126075069</vt:lpwstr>
      </vt:variant>
      <vt:variant>
        <vt:i4>1441840</vt:i4>
      </vt:variant>
      <vt:variant>
        <vt:i4>224</vt:i4>
      </vt:variant>
      <vt:variant>
        <vt:i4>0</vt:i4>
      </vt:variant>
      <vt:variant>
        <vt:i4>5</vt:i4>
      </vt:variant>
      <vt:variant>
        <vt:lpwstr/>
      </vt:variant>
      <vt:variant>
        <vt:lpwstr>_Toc126075068</vt:lpwstr>
      </vt:variant>
      <vt:variant>
        <vt:i4>1441840</vt:i4>
      </vt:variant>
      <vt:variant>
        <vt:i4>218</vt:i4>
      </vt:variant>
      <vt:variant>
        <vt:i4>0</vt:i4>
      </vt:variant>
      <vt:variant>
        <vt:i4>5</vt:i4>
      </vt:variant>
      <vt:variant>
        <vt:lpwstr/>
      </vt:variant>
      <vt:variant>
        <vt:lpwstr>_Toc126075067</vt:lpwstr>
      </vt:variant>
      <vt:variant>
        <vt:i4>1441840</vt:i4>
      </vt:variant>
      <vt:variant>
        <vt:i4>212</vt:i4>
      </vt:variant>
      <vt:variant>
        <vt:i4>0</vt:i4>
      </vt:variant>
      <vt:variant>
        <vt:i4>5</vt:i4>
      </vt:variant>
      <vt:variant>
        <vt:lpwstr/>
      </vt:variant>
      <vt:variant>
        <vt:lpwstr>_Toc126075066</vt:lpwstr>
      </vt:variant>
      <vt:variant>
        <vt:i4>1441840</vt:i4>
      </vt:variant>
      <vt:variant>
        <vt:i4>206</vt:i4>
      </vt:variant>
      <vt:variant>
        <vt:i4>0</vt:i4>
      </vt:variant>
      <vt:variant>
        <vt:i4>5</vt:i4>
      </vt:variant>
      <vt:variant>
        <vt:lpwstr/>
      </vt:variant>
      <vt:variant>
        <vt:lpwstr>_Toc126075065</vt:lpwstr>
      </vt:variant>
      <vt:variant>
        <vt:i4>1441840</vt:i4>
      </vt:variant>
      <vt:variant>
        <vt:i4>200</vt:i4>
      </vt:variant>
      <vt:variant>
        <vt:i4>0</vt:i4>
      </vt:variant>
      <vt:variant>
        <vt:i4>5</vt:i4>
      </vt:variant>
      <vt:variant>
        <vt:lpwstr/>
      </vt:variant>
      <vt:variant>
        <vt:lpwstr>_Toc126075064</vt:lpwstr>
      </vt:variant>
      <vt:variant>
        <vt:i4>1441840</vt:i4>
      </vt:variant>
      <vt:variant>
        <vt:i4>194</vt:i4>
      </vt:variant>
      <vt:variant>
        <vt:i4>0</vt:i4>
      </vt:variant>
      <vt:variant>
        <vt:i4>5</vt:i4>
      </vt:variant>
      <vt:variant>
        <vt:lpwstr/>
      </vt:variant>
      <vt:variant>
        <vt:lpwstr>_Toc126075063</vt:lpwstr>
      </vt:variant>
      <vt:variant>
        <vt:i4>1441840</vt:i4>
      </vt:variant>
      <vt:variant>
        <vt:i4>188</vt:i4>
      </vt:variant>
      <vt:variant>
        <vt:i4>0</vt:i4>
      </vt:variant>
      <vt:variant>
        <vt:i4>5</vt:i4>
      </vt:variant>
      <vt:variant>
        <vt:lpwstr/>
      </vt:variant>
      <vt:variant>
        <vt:lpwstr>_Toc126075062</vt:lpwstr>
      </vt:variant>
      <vt:variant>
        <vt:i4>1441840</vt:i4>
      </vt:variant>
      <vt:variant>
        <vt:i4>182</vt:i4>
      </vt:variant>
      <vt:variant>
        <vt:i4>0</vt:i4>
      </vt:variant>
      <vt:variant>
        <vt:i4>5</vt:i4>
      </vt:variant>
      <vt:variant>
        <vt:lpwstr/>
      </vt:variant>
      <vt:variant>
        <vt:lpwstr>_Toc126075061</vt:lpwstr>
      </vt:variant>
      <vt:variant>
        <vt:i4>1441840</vt:i4>
      </vt:variant>
      <vt:variant>
        <vt:i4>176</vt:i4>
      </vt:variant>
      <vt:variant>
        <vt:i4>0</vt:i4>
      </vt:variant>
      <vt:variant>
        <vt:i4>5</vt:i4>
      </vt:variant>
      <vt:variant>
        <vt:lpwstr/>
      </vt:variant>
      <vt:variant>
        <vt:lpwstr>_Toc126075060</vt:lpwstr>
      </vt:variant>
      <vt:variant>
        <vt:i4>1376304</vt:i4>
      </vt:variant>
      <vt:variant>
        <vt:i4>170</vt:i4>
      </vt:variant>
      <vt:variant>
        <vt:i4>0</vt:i4>
      </vt:variant>
      <vt:variant>
        <vt:i4>5</vt:i4>
      </vt:variant>
      <vt:variant>
        <vt:lpwstr/>
      </vt:variant>
      <vt:variant>
        <vt:lpwstr>_Toc126075059</vt:lpwstr>
      </vt:variant>
      <vt:variant>
        <vt:i4>1376304</vt:i4>
      </vt:variant>
      <vt:variant>
        <vt:i4>164</vt:i4>
      </vt:variant>
      <vt:variant>
        <vt:i4>0</vt:i4>
      </vt:variant>
      <vt:variant>
        <vt:i4>5</vt:i4>
      </vt:variant>
      <vt:variant>
        <vt:lpwstr/>
      </vt:variant>
      <vt:variant>
        <vt:lpwstr>_Toc126075058</vt:lpwstr>
      </vt:variant>
      <vt:variant>
        <vt:i4>1376304</vt:i4>
      </vt:variant>
      <vt:variant>
        <vt:i4>158</vt:i4>
      </vt:variant>
      <vt:variant>
        <vt:i4>0</vt:i4>
      </vt:variant>
      <vt:variant>
        <vt:i4>5</vt:i4>
      </vt:variant>
      <vt:variant>
        <vt:lpwstr/>
      </vt:variant>
      <vt:variant>
        <vt:lpwstr>_Toc126075057</vt:lpwstr>
      </vt:variant>
      <vt:variant>
        <vt:i4>1376304</vt:i4>
      </vt:variant>
      <vt:variant>
        <vt:i4>152</vt:i4>
      </vt:variant>
      <vt:variant>
        <vt:i4>0</vt:i4>
      </vt:variant>
      <vt:variant>
        <vt:i4>5</vt:i4>
      </vt:variant>
      <vt:variant>
        <vt:lpwstr/>
      </vt:variant>
      <vt:variant>
        <vt:lpwstr>_Toc126075056</vt:lpwstr>
      </vt:variant>
      <vt:variant>
        <vt:i4>1376304</vt:i4>
      </vt:variant>
      <vt:variant>
        <vt:i4>146</vt:i4>
      </vt:variant>
      <vt:variant>
        <vt:i4>0</vt:i4>
      </vt:variant>
      <vt:variant>
        <vt:i4>5</vt:i4>
      </vt:variant>
      <vt:variant>
        <vt:lpwstr/>
      </vt:variant>
      <vt:variant>
        <vt:lpwstr>_Toc126075055</vt:lpwstr>
      </vt:variant>
      <vt:variant>
        <vt:i4>1376304</vt:i4>
      </vt:variant>
      <vt:variant>
        <vt:i4>140</vt:i4>
      </vt:variant>
      <vt:variant>
        <vt:i4>0</vt:i4>
      </vt:variant>
      <vt:variant>
        <vt:i4>5</vt:i4>
      </vt:variant>
      <vt:variant>
        <vt:lpwstr/>
      </vt:variant>
      <vt:variant>
        <vt:lpwstr>_Toc126075054</vt:lpwstr>
      </vt:variant>
      <vt:variant>
        <vt:i4>1376304</vt:i4>
      </vt:variant>
      <vt:variant>
        <vt:i4>134</vt:i4>
      </vt:variant>
      <vt:variant>
        <vt:i4>0</vt:i4>
      </vt:variant>
      <vt:variant>
        <vt:i4>5</vt:i4>
      </vt:variant>
      <vt:variant>
        <vt:lpwstr/>
      </vt:variant>
      <vt:variant>
        <vt:lpwstr>_Toc126075053</vt:lpwstr>
      </vt:variant>
      <vt:variant>
        <vt:i4>1376304</vt:i4>
      </vt:variant>
      <vt:variant>
        <vt:i4>128</vt:i4>
      </vt:variant>
      <vt:variant>
        <vt:i4>0</vt:i4>
      </vt:variant>
      <vt:variant>
        <vt:i4>5</vt:i4>
      </vt:variant>
      <vt:variant>
        <vt:lpwstr/>
      </vt:variant>
      <vt:variant>
        <vt:lpwstr>_Toc126075052</vt:lpwstr>
      </vt:variant>
      <vt:variant>
        <vt:i4>1376304</vt:i4>
      </vt:variant>
      <vt:variant>
        <vt:i4>122</vt:i4>
      </vt:variant>
      <vt:variant>
        <vt:i4>0</vt:i4>
      </vt:variant>
      <vt:variant>
        <vt:i4>5</vt:i4>
      </vt:variant>
      <vt:variant>
        <vt:lpwstr/>
      </vt:variant>
      <vt:variant>
        <vt:lpwstr>_Toc126075051</vt:lpwstr>
      </vt:variant>
      <vt:variant>
        <vt:i4>1376304</vt:i4>
      </vt:variant>
      <vt:variant>
        <vt:i4>116</vt:i4>
      </vt:variant>
      <vt:variant>
        <vt:i4>0</vt:i4>
      </vt:variant>
      <vt:variant>
        <vt:i4>5</vt:i4>
      </vt:variant>
      <vt:variant>
        <vt:lpwstr/>
      </vt:variant>
      <vt:variant>
        <vt:lpwstr>_Toc126075050</vt:lpwstr>
      </vt:variant>
      <vt:variant>
        <vt:i4>1310768</vt:i4>
      </vt:variant>
      <vt:variant>
        <vt:i4>110</vt:i4>
      </vt:variant>
      <vt:variant>
        <vt:i4>0</vt:i4>
      </vt:variant>
      <vt:variant>
        <vt:i4>5</vt:i4>
      </vt:variant>
      <vt:variant>
        <vt:lpwstr/>
      </vt:variant>
      <vt:variant>
        <vt:lpwstr>_Toc126075049</vt:lpwstr>
      </vt:variant>
      <vt:variant>
        <vt:i4>1310768</vt:i4>
      </vt:variant>
      <vt:variant>
        <vt:i4>104</vt:i4>
      </vt:variant>
      <vt:variant>
        <vt:i4>0</vt:i4>
      </vt:variant>
      <vt:variant>
        <vt:i4>5</vt:i4>
      </vt:variant>
      <vt:variant>
        <vt:lpwstr/>
      </vt:variant>
      <vt:variant>
        <vt:lpwstr>_Toc126075048</vt:lpwstr>
      </vt:variant>
      <vt:variant>
        <vt:i4>1310768</vt:i4>
      </vt:variant>
      <vt:variant>
        <vt:i4>98</vt:i4>
      </vt:variant>
      <vt:variant>
        <vt:i4>0</vt:i4>
      </vt:variant>
      <vt:variant>
        <vt:i4>5</vt:i4>
      </vt:variant>
      <vt:variant>
        <vt:lpwstr/>
      </vt:variant>
      <vt:variant>
        <vt:lpwstr>_Toc126075047</vt:lpwstr>
      </vt:variant>
      <vt:variant>
        <vt:i4>1310768</vt:i4>
      </vt:variant>
      <vt:variant>
        <vt:i4>92</vt:i4>
      </vt:variant>
      <vt:variant>
        <vt:i4>0</vt:i4>
      </vt:variant>
      <vt:variant>
        <vt:i4>5</vt:i4>
      </vt:variant>
      <vt:variant>
        <vt:lpwstr/>
      </vt:variant>
      <vt:variant>
        <vt:lpwstr>_Toc126075046</vt:lpwstr>
      </vt:variant>
      <vt:variant>
        <vt:i4>1310768</vt:i4>
      </vt:variant>
      <vt:variant>
        <vt:i4>86</vt:i4>
      </vt:variant>
      <vt:variant>
        <vt:i4>0</vt:i4>
      </vt:variant>
      <vt:variant>
        <vt:i4>5</vt:i4>
      </vt:variant>
      <vt:variant>
        <vt:lpwstr/>
      </vt:variant>
      <vt:variant>
        <vt:lpwstr>_Toc126075045</vt:lpwstr>
      </vt:variant>
      <vt:variant>
        <vt:i4>1310768</vt:i4>
      </vt:variant>
      <vt:variant>
        <vt:i4>80</vt:i4>
      </vt:variant>
      <vt:variant>
        <vt:i4>0</vt:i4>
      </vt:variant>
      <vt:variant>
        <vt:i4>5</vt:i4>
      </vt:variant>
      <vt:variant>
        <vt:lpwstr/>
      </vt:variant>
      <vt:variant>
        <vt:lpwstr>_Toc126075044</vt:lpwstr>
      </vt:variant>
      <vt:variant>
        <vt:i4>1310768</vt:i4>
      </vt:variant>
      <vt:variant>
        <vt:i4>74</vt:i4>
      </vt:variant>
      <vt:variant>
        <vt:i4>0</vt:i4>
      </vt:variant>
      <vt:variant>
        <vt:i4>5</vt:i4>
      </vt:variant>
      <vt:variant>
        <vt:lpwstr/>
      </vt:variant>
      <vt:variant>
        <vt:lpwstr>_Toc126075043</vt:lpwstr>
      </vt:variant>
      <vt:variant>
        <vt:i4>1310768</vt:i4>
      </vt:variant>
      <vt:variant>
        <vt:i4>68</vt:i4>
      </vt:variant>
      <vt:variant>
        <vt:i4>0</vt:i4>
      </vt:variant>
      <vt:variant>
        <vt:i4>5</vt:i4>
      </vt:variant>
      <vt:variant>
        <vt:lpwstr/>
      </vt:variant>
      <vt:variant>
        <vt:lpwstr>_Toc126075042</vt:lpwstr>
      </vt:variant>
      <vt:variant>
        <vt:i4>1310768</vt:i4>
      </vt:variant>
      <vt:variant>
        <vt:i4>62</vt:i4>
      </vt:variant>
      <vt:variant>
        <vt:i4>0</vt:i4>
      </vt:variant>
      <vt:variant>
        <vt:i4>5</vt:i4>
      </vt:variant>
      <vt:variant>
        <vt:lpwstr/>
      </vt:variant>
      <vt:variant>
        <vt:lpwstr>_Toc126075041</vt:lpwstr>
      </vt:variant>
      <vt:variant>
        <vt:i4>1310768</vt:i4>
      </vt:variant>
      <vt:variant>
        <vt:i4>56</vt:i4>
      </vt:variant>
      <vt:variant>
        <vt:i4>0</vt:i4>
      </vt:variant>
      <vt:variant>
        <vt:i4>5</vt:i4>
      </vt:variant>
      <vt:variant>
        <vt:lpwstr/>
      </vt:variant>
      <vt:variant>
        <vt:lpwstr>_Toc126075040</vt:lpwstr>
      </vt:variant>
      <vt:variant>
        <vt:i4>1245232</vt:i4>
      </vt:variant>
      <vt:variant>
        <vt:i4>50</vt:i4>
      </vt:variant>
      <vt:variant>
        <vt:i4>0</vt:i4>
      </vt:variant>
      <vt:variant>
        <vt:i4>5</vt:i4>
      </vt:variant>
      <vt:variant>
        <vt:lpwstr/>
      </vt:variant>
      <vt:variant>
        <vt:lpwstr>_Toc126075039</vt:lpwstr>
      </vt:variant>
      <vt:variant>
        <vt:i4>1245232</vt:i4>
      </vt:variant>
      <vt:variant>
        <vt:i4>44</vt:i4>
      </vt:variant>
      <vt:variant>
        <vt:i4>0</vt:i4>
      </vt:variant>
      <vt:variant>
        <vt:i4>5</vt:i4>
      </vt:variant>
      <vt:variant>
        <vt:lpwstr/>
      </vt:variant>
      <vt:variant>
        <vt:lpwstr>_Toc126075038</vt:lpwstr>
      </vt:variant>
      <vt:variant>
        <vt:i4>1245232</vt:i4>
      </vt:variant>
      <vt:variant>
        <vt:i4>38</vt:i4>
      </vt:variant>
      <vt:variant>
        <vt:i4>0</vt:i4>
      </vt:variant>
      <vt:variant>
        <vt:i4>5</vt:i4>
      </vt:variant>
      <vt:variant>
        <vt:lpwstr/>
      </vt:variant>
      <vt:variant>
        <vt:lpwstr>_Toc126075037</vt:lpwstr>
      </vt:variant>
      <vt:variant>
        <vt:i4>1245232</vt:i4>
      </vt:variant>
      <vt:variant>
        <vt:i4>32</vt:i4>
      </vt:variant>
      <vt:variant>
        <vt:i4>0</vt:i4>
      </vt:variant>
      <vt:variant>
        <vt:i4>5</vt:i4>
      </vt:variant>
      <vt:variant>
        <vt:lpwstr/>
      </vt:variant>
      <vt:variant>
        <vt:lpwstr>_Toc126075036</vt:lpwstr>
      </vt:variant>
      <vt:variant>
        <vt:i4>1245232</vt:i4>
      </vt:variant>
      <vt:variant>
        <vt:i4>26</vt:i4>
      </vt:variant>
      <vt:variant>
        <vt:i4>0</vt:i4>
      </vt:variant>
      <vt:variant>
        <vt:i4>5</vt:i4>
      </vt:variant>
      <vt:variant>
        <vt:lpwstr/>
      </vt:variant>
      <vt:variant>
        <vt:lpwstr>_Toc126075035</vt:lpwstr>
      </vt:variant>
      <vt:variant>
        <vt:i4>1245232</vt:i4>
      </vt:variant>
      <vt:variant>
        <vt:i4>20</vt:i4>
      </vt:variant>
      <vt:variant>
        <vt:i4>0</vt:i4>
      </vt:variant>
      <vt:variant>
        <vt:i4>5</vt:i4>
      </vt:variant>
      <vt:variant>
        <vt:lpwstr/>
      </vt:variant>
      <vt:variant>
        <vt:lpwstr>_Toc126075034</vt:lpwstr>
      </vt:variant>
      <vt:variant>
        <vt:i4>1245232</vt:i4>
      </vt:variant>
      <vt:variant>
        <vt:i4>14</vt:i4>
      </vt:variant>
      <vt:variant>
        <vt:i4>0</vt:i4>
      </vt:variant>
      <vt:variant>
        <vt:i4>5</vt:i4>
      </vt:variant>
      <vt:variant>
        <vt:lpwstr/>
      </vt:variant>
      <vt:variant>
        <vt:lpwstr>_Toc126075033</vt:lpwstr>
      </vt:variant>
      <vt:variant>
        <vt:i4>1245232</vt:i4>
      </vt:variant>
      <vt:variant>
        <vt:i4>8</vt:i4>
      </vt:variant>
      <vt:variant>
        <vt:i4>0</vt:i4>
      </vt:variant>
      <vt:variant>
        <vt:i4>5</vt:i4>
      </vt:variant>
      <vt:variant>
        <vt:lpwstr/>
      </vt:variant>
      <vt:variant>
        <vt:lpwstr>_Toc126075032</vt:lpwstr>
      </vt:variant>
      <vt:variant>
        <vt:i4>1245232</vt:i4>
      </vt:variant>
      <vt:variant>
        <vt:i4>2</vt:i4>
      </vt:variant>
      <vt:variant>
        <vt:i4>0</vt:i4>
      </vt:variant>
      <vt:variant>
        <vt:i4>5</vt:i4>
      </vt:variant>
      <vt:variant>
        <vt:lpwstr/>
      </vt:variant>
      <vt:variant>
        <vt:lpwstr>_Toc126075031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Scottish Hydro Electric Power Distribution plc Special Conditions</dc:title>
  <dc:subject/>
  <dc:creator>Peter Lomas</dc:creator>
  <cp:keywords/>
  <dc:description/>
  <cp:lastModifiedBy>Tamar Sleven</cp:lastModifiedBy>
  <cp:revision>2</cp:revision>
  <cp:lastPrinted>2024-08-22T16:11:00Z</cp:lastPrinted>
  <dcterms:created xsi:type="dcterms:W3CDTF">2024-11-25T10:34:00Z</dcterms:created>
  <dcterms:modified xsi:type="dcterms:W3CDTF">2024-11-25T10:34:00Z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Saver">
    <vt:lpwstr>RwYhLYqPYZcpWQeTtyJbO4R+egLOOotA</vt:lpwstr>
  </property>
  <property fmtid="{D5CDD505-2E9C-101B-9397-08002B2CF9AE}" pid="3" name="ContentTypeId">
    <vt:lpwstr>0x0101003D6E278D99252B4B99C7589ABDD35CB5</vt:lpwstr>
  </property>
  <property fmtid="{D5CDD505-2E9C-101B-9397-08002B2CF9AE}" pid="4" name="bjClsUserRVM">
    <vt:lpwstr>[]</vt:lpwstr>
  </property>
  <property fmtid="{D5CDD505-2E9C-101B-9397-08002B2CF9AE}" pid="5" name="MediaServiceImageTags">
    <vt:lpwstr/>
  </property>
  <property fmtid="{D5CDD505-2E9C-101B-9397-08002B2CF9AE}" pid="6" name="docIndexRef">
    <vt:lpwstr>565fe798-54c6-4616-80b8-1faa763bed21</vt:lpwstr>
  </property>
  <property fmtid="{D5CDD505-2E9C-101B-9397-08002B2CF9AE}" pid="7" name="ClassificationContentMarkingFooterShapeIds">
    <vt:lpwstr>1,2,3</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Permission to publish">
    <vt:bool>false</vt:bool>
  </property>
  <property fmtid="{D5CDD505-2E9C-101B-9397-08002B2CF9AE}" pid="11" name="Publish">
    <vt:bool>false</vt:bool>
  </property>
  <property fmtid="{D5CDD505-2E9C-101B-9397-08002B2CF9AE}" pid="12" name="Order">
    <vt:r8>8100</vt:r8>
  </property>
  <property fmtid="{D5CDD505-2E9C-101B-9397-08002B2CF9AE}" pid="13" name="xd_Signature">
    <vt:bool>false</vt:bool>
  </property>
  <property fmtid="{D5CDD505-2E9C-101B-9397-08002B2CF9AE}" pid="14" name="xd_ProgID">
    <vt:lpwstr/>
  </property>
  <property fmtid="{D5CDD505-2E9C-101B-9397-08002B2CF9AE}" pid="15" name="Condition Type">
    <vt:lpwstr>Special</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Sector">
    <vt:lpwstr>Electricity Distribution</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2024-11-25T10:34:30Z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477eac19-2611-46ee-a5b1-b97e2cff111a</vt:lpwstr>
  </property>
  <property fmtid="{D5CDD505-2E9C-101B-9397-08002B2CF9AE}" pid="28" name="MSIP_Label_7b67b050-2e12-4c1b-9cc6-12fcbcc0bbf7_ContentBits">
    <vt:lpwstr>2</vt:lpwstr>
  </property>
</Properties>
</file>